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EF2A61" w:rsidRDefault="00DC7E85" w:rsidP="00233F3D">
      <w:pPr>
        <w:jc w:val="center"/>
        <w:rPr>
          <w:rFonts w:asciiTheme="minorHAnsi" w:hAnsiTheme="minorHAnsi" w:cstheme="minorHAnsi"/>
          <w:b/>
        </w:rPr>
      </w:pPr>
      <w:r w:rsidRPr="00EF2A61">
        <w:rPr>
          <w:rFonts w:asciiTheme="minorHAnsi" w:hAnsiTheme="minorHAnsi" w:cstheme="minorHAnsi"/>
          <w:b/>
        </w:rPr>
        <w:t>Módszertani segédlet</w:t>
      </w:r>
    </w:p>
    <w:p w14:paraId="29DBDF1F" w14:textId="77777777" w:rsidR="00DC7E85" w:rsidRPr="00EF2A61"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EF2A61" w:rsidRDefault="00A9478C" w:rsidP="00C32852">
      <w:pPr>
        <w:pStyle w:val="Listaszerbekezds"/>
        <w:numPr>
          <w:ilvl w:val="0"/>
          <w:numId w:val="0"/>
        </w:numPr>
        <w:spacing w:after="0"/>
        <w:rPr>
          <w:rFonts w:asciiTheme="minorHAnsi" w:hAnsiTheme="minorHAnsi" w:cstheme="minorHAnsi"/>
          <w:b/>
        </w:rPr>
      </w:pPr>
      <w:r w:rsidRPr="00EF2A61">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150DCDEC" w:rsidR="003C0530" w:rsidRPr="00EF2A61" w:rsidRDefault="003C0530" w:rsidP="00E46A75">
          <w:pPr>
            <w:pStyle w:val="Tartalomjegyzkcmsora"/>
            <w:jc w:val="center"/>
          </w:pPr>
        </w:p>
        <w:p w14:paraId="0EDF9B84" w14:textId="496B3E5E" w:rsidR="00202247" w:rsidRDefault="003C0530">
          <w:pPr>
            <w:pStyle w:val="TJ1"/>
            <w:tabs>
              <w:tab w:val="right" w:leader="dot" w:pos="9514"/>
            </w:tabs>
            <w:rPr>
              <w:rFonts w:asciiTheme="minorHAnsi" w:hAnsiTheme="minorHAnsi"/>
              <w:noProof/>
              <w:kern w:val="2"/>
              <w:sz w:val="24"/>
              <w:szCs w:val="24"/>
              <w14:ligatures w14:val="standardContextual"/>
            </w:rPr>
          </w:pPr>
          <w:r w:rsidRPr="00EF2A61">
            <w:fldChar w:fldCharType="begin"/>
          </w:r>
          <w:r w:rsidRPr="00EF2A61">
            <w:instrText xml:space="preserve"> TOC \o "1-4" \h \z \u </w:instrText>
          </w:r>
          <w:r w:rsidRPr="00EF2A61">
            <w:fldChar w:fldCharType="separate"/>
          </w:r>
          <w:hyperlink w:anchor="_Toc206686135" w:history="1">
            <w:r w:rsidR="00202247" w:rsidRPr="004B21A1">
              <w:rPr>
                <w:rStyle w:val="Hiperhivatkozs"/>
                <w:rFonts w:cstheme="minorHAnsi"/>
                <w:noProof/>
              </w:rPr>
              <w:t>1. Az egyes táblák kitöltésével kapcsolatos részletes előírások</w:t>
            </w:r>
            <w:r w:rsidR="00202247">
              <w:rPr>
                <w:noProof/>
                <w:webHidden/>
              </w:rPr>
              <w:tab/>
            </w:r>
            <w:r w:rsidR="00202247">
              <w:rPr>
                <w:noProof/>
                <w:webHidden/>
              </w:rPr>
              <w:fldChar w:fldCharType="begin"/>
            </w:r>
            <w:r w:rsidR="00202247">
              <w:rPr>
                <w:noProof/>
                <w:webHidden/>
              </w:rPr>
              <w:instrText xml:space="preserve"> PAGEREF _Toc206686135 \h </w:instrText>
            </w:r>
            <w:r w:rsidR="00202247">
              <w:rPr>
                <w:noProof/>
                <w:webHidden/>
              </w:rPr>
            </w:r>
            <w:r w:rsidR="00202247">
              <w:rPr>
                <w:noProof/>
                <w:webHidden/>
              </w:rPr>
              <w:fldChar w:fldCharType="separate"/>
            </w:r>
            <w:r w:rsidR="00202247">
              <w:rPr>
                <w:noProof/>
                <w:webHidden/>
              </w:rPr>
              <w:t>6</w:t>
            </w:r>
            <w:r w:rsidR="00202247">
              <w:rPr>
                <w:noProof/>
                <w:webHidden/>
              </w:rPr>
              <w:fldChar w:fldCharType="end"/>
            </w:r>
          </w:hyperlink>
        </w:p>
        <w:p w14:paraId="335DC3C3" w14:textId="3DF29C74"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6" w:history="1">
            <w:r w:rsidRPr="004B21A1">
              <w:rPr>
                <w:rStyle w:val="Hiperhivatkozs"/>
                <w:rFonts w:cstheme="minorHAnsi"/>
                <w:noProof/>
              </w:rPr>
              <w:t>1.1. Az adatok számbavétele</w:t>
            </w:r>
            <w:r>
              <w:rPr>
                <w:noProof/>
                <w:webHidden/>
              </w:rPr>
              <w:tab/>
            </w:r>
            <w:r>
              <w:rPr>
                <w:noProof/>
                <w:webHidden/>
              </w:rPr>
              <w:fldChar w:fldCharType="begin"/>
            </w:r>
            <w:r>
              <w:rPr>
                <w:noProof/>
                <w:webHidden/>
              </w:rPr>
              <w:instrText xml:space="preserve"> PAGEREF _Toc206686136 \h </w:instrText>
            </w:r>
            <w:r>
              <w:rPr>
                <w:noProof/>
                <w:webHidden/>
              </w:rPr>
            </w:r>
            <w:r>
              <w:rPr>
                <w:noProof/>
                <w:webHidden/>
              </w:rPr>
              <w:fldChar w:fldCharType="separate"/>
            </w:r>
            <w:r>
              <w:rPr>
                <w:noProof/>
                <w:webHidden/>
              </w:rPr>
              <w:t>7</w:t>
            </w:r>
            <w:r>
              <w:rPr>
                <w:noProof/>
                <w:webHidden/>
              </w:rPr>
              <w:fldChar w:fldCharType="end"/>
            </w:r>
          </w:hyperlink>
        </w:p>
        <w:p w14:paraId="2F2BDB25" w14:textId="5466D995"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7" w:history="1">
            <w:r w:rsidRPr="004B21A1">
              <w:rPr>
                <w:rStyle w:val="Hiperhivatkozs"/>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_Toc206686137 \h </w:instrText>
            </w:r>
            <w:r>
              <w:rPr>
                <w:noProof/>
                <w:webHidden/>
              </w:rPr>
            </w:r>
            <w:r>
              <w:rPr>
                <w:noProof/>
                <w:webHidden/>
              </w:rPr>
              <w:fldChar w:fldCharType="separate"/>
            </w:r>
            <w:r>
              <w:rPr>
                <w:noProof/>
                <w:webHidden/>
              </w:rPr>
              <w:t>7</w:t>
            </w:r>
            <w:r>
              <w:rPr>
                <w:noProof/>
                <w:webHidden/>
              </w:rPr>
              <w:fldChar w:fldCharType="end"/>
            </w:r>
          </w:hyperlink>
        </w:p>
        <w:p w14:paraId="4082E2F9" w14:textId="7251ACC1"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38" w:history="1">
            <w:r w:rsidRPr="004B21A1">
              <w:rPr>
                <w:rStyle w:val="Hiperhivatkozs"/>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_Toc206686138 \h </w:instrText>
            </w:r>
            <w:r>
              <w:rPr>
                <w:noProof/>
                <w:webHidden/>
              </w:rPr>
            </w:r>
            <w:r>
              <w:rPr>
                <w:noProof/>
                <w:webHidden/>
              </w:rPr>
              <w:fldChar w:fldCharType="separate"/>
            </w:r>
            <w:r>
              <w:rPr>
                <w:noProof/>
                <w:webHidden/>
              </w:rPr>
              <w:t>8</w:t>
            </w:r>
            <w:r>
              <w:rPr>
                <w:noProof/>
                <w:webHidden/>
              </w:rPr>
              <w:fldChar w:fldCharType="end"/>
            </w:r>
          </w:hyperlink>
        </w:p>
        <w:p w14:paraId="784A3DB3" w14:textId="2224D3E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39" w:history="1">
            <w:r w:rsidRPr="004B21A1">
              <w:rPr>
                <w:rStyle w:val="Hiperhivatkozs"/>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_Toc206686139 \h </w:instrText>
            </w:r>
            <w:r>
              <w:rPr>
                <w:noProof/>
                <w:webHidden/>
              </w:rPr>
            </w:r>
            <w:r>
              <w:rPr>
                <w:noProof/>
                <w:webHidden/>
              </w:rPr>
              <w:fldChar w:fldCharType="separate"/>
            </w:r>
            <w:r>
              <w:rPr>
                <w:noProof/>
                <w:webHidden/>
              </w:rPr>
              <w:t>8</w:t>
            </w:r>
            <w:r>
              <w:rPr>
                <w:noProof/>
                <w:webHidden/>
              </w:rPr>
              <w:fldChar w:fldCharType="end"/>
            </w:r>
          </w:hyperlink>
        </w:p>
        <w:p w14:paraId="532DF4A9" w14:textId="405FCDF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40" w:history="1">
            <w:r w:rsidRPr="004B21A1">
              <w:rPr>
                <w:rStyle w:val="Hiperhivatkozs"/>
                <w:rFonts w:cstheme="minorHAnsi"/>
                <w:b/>
                <w:noProof/>
              </w:rPr>
              <w:t>1.3.2. Az INSTK táblában jelentendő adatkörök</w:t>
            </w:r>
            <w:r>
              <w:rPr>
                <w:noProof/>
                <w:webHidden/>
              </w:rPr>
              <w:tab/>
            </w:r>
            <w:r>
              <w:rPr>
                <w:noProof/>
                <w:webHidden/>
              </w:rPr>
              <w:fldChar w:fldCharType="begin"/>
            </w:r>
            <w:r>
              <w:rPr>
                <w:noProof/>
                <w:webHidden/>
              </w:rPr>
              <w:instrText xml:space="preserve"> PAGEREF _Toc206686140 \h </w:instrText>
            </w:r>
            <w:r>
              <w:rPr>
                <w:noProof/>
                <w:webHidden/>
              </w:rPr>
            </w:r>
            <w:r>
              <w:rPr>
                <w:noProof/>
                <w:webHidden/>
              </w:rPr>
              <w:fldChar w:fldCharType="separate"/>
            </w:r>
            <w:r>
              <w:rPr>
                <w:noProof/>
                <w:webHidden/>
              </w:rPr>
              <w:t>11</w:t>
            </w:r>
            <w:r>
              <w:rPr>
                <w:noProof/>
                <w:webHidden/>
              </w:rPr>
              <w:fldChar w:fldCharType="end"/>
            </w:r>
          </w:hyperlink>
        </w:p>
        <w:p w14:paraId="250FE252" w14:textId="37AAEDE7"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41" w:history="1">
            <w:r w:rsidRPr="004B21A1">
              <w:rPr>
                <w:rStyle w:val="Hiperhivatkozs"/>
                <w:rFonts w:cstheme="minorHAnsi"/>
                <w:b/>
                <w:noProof/>
              </w:rPr>
              <w:t>1.3.3. Az INSTR táblában jelentendő adatkörök</w:t>
            </w:r>
            <w:r>
              <w:rPr>
                <w:noProof/>
                <w:webHidden/>
              </w:rPr>
              <w:tab/>
            </w:r>
            <w:r>
              <w:rPr>
                <w:noProof/>
                <w:webHidden/>
              </w:rPr>
              <w:fldChar w:fldCharType="begin"/>
            </w:r>
            <w:r>
              <w:rPr>
                <w:noProof/>
                <w:webHidden/>
              </w:rPr>
              <w:instrText xml:space="preserve"> PAGEREF _Toc206686141 \h </w:instrText>
            </w:r>
            <w:r>
              <w:rPr>
                <w:noProof/>
                <w:webHidden/>
              </w:rPr>
            </w:r>
            <w:r>
              <w:rPr>
                <w:noProof/>
                <w:webHidden/>
              </w:rPr>
              <w:fldChar w:fldCharType="separate"/>
            </w:r>
            <w:r>
              <w:rPr>
                <w:noProof/>
                <w:webHidden/>
              </w:rPr>
              <w:t>14</w:t>
            </w:r>
            <w:r>
              <w:rPr>
                <w:noProof/>
                <w:webHidden/>
              </w:rPr>
              <w:fldChar w:fldCharType="end"/>
            </w:r>
          </w:hyperlink>
        </w:p>
        <w:p w14:paraId="6D6A1EFB" w14:textId="6DEF614E" w:rsidR="00202247" w:rsidRDefault="00202247">
          <w:pPr>
            <w:pStyle w:val="TJ4"/>
            <w:rPr>
              <w:rFonts w:asciiTheme="minorHAnsi" w:eastAsiaTheme="minorEastAsia" w:hAnsiTheme="minorHAnsi"/>
              <w:noProof/>
              <w:kern w:val="2"/>
              <w:sz w:val="24"/>
              <w:szCs w:val="24"/>
              <w14:ligatures w14:val="standardContextual"/>
            </w:rPr>
          </w:pPr>
          <w:hyperlink w:anchor="_Toc206686142" w:history="1">
            <w:r w:rsidRPr="004B21A1">
              <w:rPr>
                <w:rStyle w:val="Hiperhivatkozs"/>
                <w:noProof/>
              </w:rPr>
              <w:t>1.3.3.1. Instrumentum keletkezése/megszűnése</w:t>
            </w:r>
            <w:r>
              <w:rPr>
                <w:noProof/>
                <w:webHidden/>
              </w:rPr>
              <w:tab/>
            </w:r>
            <w:r>
              <w:rPr>
                <w:noProof/>
                <w:webHidden/>
              </w:rPr>
              <w:fldChar w:fldCharType="begin"/>
            </w:r>
            <w:r>
              <w:rPr>
                <w:noProof/>
                <w:webHidden/>
              </w:rPr>
              <w:instrText xml:space="preserve"> PAGEREF _Toc206686142 \h </w:instrText>
            </w:r>
            <w:r>
              <w:rPr>
                <w:noProof/>
                <w:webHidden/>
              </w:rPr>
            </w:r>
            <w:r>
              <w:rPr>
                <w:noProof/>
                <w:webHidden/>
              </w:rPr>
              <w:fldChar w:fldCharType="separate"/>
            </w:r>
            <w:r>
              <w:rPr>
                <w:noProof/>
                <w:webHidden/>
              </w:rPr>
              <w:t>14</w:t>
            </w:r>
            <w:r>
              <w:rPr>
                <w:noProof/>
                <w:webHidden/>
              </w:rPr>
              <w:fldChar w:fldCharType="end"/>
            </w:r>
          </w:hyperlink>
        </w:p>
        <w:p w14:paraId="1B33700F" w14:textId="40BBE5CC" w:rsidR="00202247" w:rsidRDefault="00202247">
          <w:pPr>
            <w:pStyle w:val="TJ4"/>
            <w:rPr>
              <w:rFonts w:asciiTheme="minorHAnsi" w:eastAsiaTheme="minorEastAsia" w:hAnsiTheme="minorHAnsi"/>
              <w:noProof/>
              <w:kern w:val="2"/>
              <w:sz w:val="24"/>
              <w:szCs w:val="24"/>
              <w14:ligatures w14:val="standardContextual"/>
            </w:rPr>
          </w:pPr>
          <w:hyperlink w:anchor="_Toc206686143" w:history="1">
            <w:r w:rsidRPr="004B21A1">
              <w:rPr>
                <w:rStyle w:val="Hiperhivatkozs"/>
                <w:noProof/>
              </w:rPr>
              <w:t>1.3.3.2. Instrumentum alapjellemzők</w:t>
            </w:r>
            <w:r>
              <w:rPr>
                <w:noProof/>
                <w:webHidden/>
              </w:rPr>
              <w:tab/>
            </w:r>
            <w:r>
              <w:rPr>
                <w:noProof/>
                <w:webHidden/>
              </w:rPr>
              <w:fldChar w:fldCharType="begin"/>
            </w:r>
            <w:r>
              <w:rPr>
                <w:noProof/>
                <w:webHidden/>
              </w:rPr>
              <w:instrText xml:space="preserve"> PAGEREF _Toc206686143 \h </w:instrText>
            </w:r>
            <w:r>
              <w:rPr>
                <w:noProof/>
                <w:webHidden/>
              </w:rPr>
            </w:r>
            <w:r>
              <w:rPr>
                <w:noProof/>
                <w:webHidden/>
              </w:rPr>
              <w:fldChar w:fldCharType="separate"/>
            </w:r>
            <w:r>
              <w:rPr>
                <w:noProof/>
                <w:webHidden/>
              </w:rPr>
              <w:t>17</w:t>
            </w:r>
            <w:r>
              <w:rPr>
                <w:noProof/>
                <w:webHidden/>
              </w:rPr>
              <w:fldChar w:fldCharType="end"/>
            </w:r>
          </w:hyperlink>
        </w:p>
        <w:p w14:paraId="1F5EA014" w14:textId="1D586D83" w:rsidR="00202247" w:rsidRDefault="00202247">
          <w:pPr>
            <w:pStyle w:val="TJ4"/>
            <w:rPr>
              <w:rFonts w:asciiTheme="minorHAnsi" w:eastAsiaTheme="minorEastAsia" w:hAnsiTheme="minorHAnsi"/>
              <w:noProof/>
              <w:kern w:val="2"/>
              <w:sz w:val="24"/>
              <w:szCs w:val="24"/>
              <w14:ligatures w14:val="standardContextual"/>
            </w:rPr>
          </w:pPr>
          <w:hyperlink w:anchor="_Toc206686144" w:history="1">
            <w:r w:rsidRPr="004B21A1">
              <w:rPr>
                <w:rStyle w:val="Hiperhivatkozs"/>
                <w:noProof/>
              </w:rPr>
              <w:t>1.3.3.3. Kamatozás / törlesztés</w:t>
            </w:r>
            <w:r>
              <w:rPr>
                <w:noProof/>
                <w:webHidden/>
              </w:rPr>
              <w:tab/>
            </w:r>
            <w:r>
              <w:rPr>
                <w:noProof/>
                <w:webHidden/>
              </w:rPr>
              <w:fldChar w:fldCharType="begin"/>
            </w:r>
            <w:r>
              <w:rPr>
                <w:noProof/>
                <w:webHidden/>
              </w:rPr>
              <w:instrText xml:space="preserve"> PAGEREF _Toc206686144 \h </w:instrText>
            </w:r>
            <w:r>
              <w:rPr>
                <w:noProof/>
                <w:webHidden/>
              </w:rPr>
            </w:r>
            <w:r>
              <w:rPr>
                <w:noProof/>
                <w:webHidden/>
              </w:rPr>
              <w:fldChar w:fldCharType="separate"/>
            </w:r>
            <w:r>
              <w:rPr>
                <w:noProof/>
                <w:webHidden/>
              </w:rPr>
              <w:t>29</w:t>
            </w:r>
            <w:r>
              <w:rPr>
                <w:noProof/>
                <w:webHidden/>
              </w:rPr>
              <w:fldChar w:fldCharType="end"/>
            </w:r>
          </w:hyperlink>
        </w:p>
        <w:p w14:paraId="0C2FF4B0" w14:textId="1505EA68" w:rsidR="00202247" w:rsidRDefault="00202247">
          <w:pPr>
            <w:pStyle w:val="TJ4"/>
            <w:rPr>
              <w:rFonts w:asciiTheme="minorHAnsi" w:eastAsiaTheme="minorEastAsia" w:hAnsiTheme="minorHAnsi"/>
              <w:noProof/>
              <w:kern w:val="2"/>
              <w:sz w:val="24"/>
              <w:szCs w:val="24"/>
              <w14:ligatures w14:val="standardContextual"/>
            </w:rPr>
          </w:pPr>
          <w:hyperlink w:anchor="_Toc206686145" w:history="1">
            <w:r w:rsidRPr="004B21A1">
              <w:rPr>
                <w:rStyle w:val="Hiperhivatkozs"/>
                <w:noProof/>
              </w:rPr>
              <w:t>1.3.3.4. Késedelem / nemteljesítés</w:t>
            </w:r>
            <w:r>
              <w:rPr>
                <w:noProof/>
                <w:webHidden/>
              </w:rPr>
              <w:tab/>
            </w:r>
            <w:r>
              <w:rPr>
                <w:noProof/>
                <w:webHidden/>
              </w:rPr>
              <w:fldChar w:fldCharType="begin"/>
            </w:r>
            <w:r>
              <w:rPr>
                <w:noProof/>
                <w:webHidden/>
              </w:rPr>
              <w:instrText xml:space="preserve"> PAGEREF _Toc206686145 \h </w:instrText>
            </w:r>
            <w:r>
              <w:rPr>
                <w:noProof/>
                <w:webHidden/>
              </w:rPr>
            </w:r>
            <w:r>
              <w:rPr>
                <w:noProof/>
                <w:webHidden/>
              </w:rPr>
              <w:fldChar w:fldCharType="separate"/>
            </w:r>
            <w:r>
              <w:rPr>
                <w:noProof/>
                <w:webHidden/>
              </w:rPr>
              <w:t>36</w:t>
            </w:r>
            <w:r>
              <w:rPr>
                <w:noProof/>
                <w:webHidden/>
              </w:rPr>
              <w:fldChar w:fldCharType="end"/>
            </w:r>
          </w:hyperlink>
        </w:p>
        <w:p w14:paraId="26CABA1D" w14:textId="65312A81" w:rsidR="00202247" w:rsidRDefault="00202247">
          <w:pPr>
            <w:pStyle w:val="TJ4"/>
            <w:rPr>
              <w:rFonts w:asciiTheme="minorHAnsi" w:eastAsiaTheme="minorEastAsia" w:hAnsiTheme="minorHAnsi"/>
              <w:noProof/>
              <w:kern w:val="2"/>
              <w:sz w:val="24"/>
              <w:szCs w:val="24"/>
              <w14:ligatures w14:val="standardContextual"/>
            </w:rPr>
          </w:pPr>
          <w:hyperlink w:anchor="_Toc206686146" w:history="1">
            <w:r w:rsidRPr="004B21A1">
              <w:rPr>
                <w:rStyle w:val="Hiperhivatkozs"/>
                <w:noProof/>
              </w:rPr>
              <w:t>1.3.3.5. Pénzügyi jellemzők / mérleg</w:t>
            </w:r>
            <w:r>
              <w:rPr>
                <w:noProof/>
                <w:webHidden/>
              </w:rPr>
              <w:tab/>
            </w:r>
            <w:r>
              <w:rPr>
                <w:noProof/>
                <w:webHidden/>
              </w:rPr>
              <w:fldChar w:fldCharType="begin"/>
            </w:r>
            <w:r>
              <w:rPr>
                <w:noProof/>
                <w:webHidden/>
              </w:rPr>
              <w:instrText xml:space="preserve"> PAGEREF _Toc206686146 \h </w:instrText>
            </w:r>
            <w:r>
              <w:rPr>
                <w:noProof/>
                <w:webHidden/>
              </w:rPr>
            </w:r>
            <w:r>
              <w:rPr>
                <w:noProof/>
                <w:webHidden/>
              </w:rPr>
              <w:fldChar w:fldCharType="separate"/>
            </w:r>
            <w:r>
              <w:rPr>
                <w:noProof/>
                <w:webHidden/>
              </w:rPr>
              <w:t>38</w:t>
            </w:r>
            <w:r>
              <w:rPr>
                <w:noProof/>
                <w:webHidden/>
              </w:rPr>
              <w:fldChar w:fldCharType="end"/>
            </w:r>
          </w:hyperlink>
        </w:p>
        <w:p w14:paraId="4A52AA86" w14:textId="45549939" w:rsidR="00202247" w:rsidRDefault="00202247">
          <w:pPr>
            <w:pStyle w:val="TJ4"/>
            <w:rPr>
              <w:rFonts w:asciiTheme="minorHAnsi" w:eastAsiaTheme="minorEastAsia" w:hAnsiTheme="minorHAnsi"/>
              <w:noProof/>
              <w:kern w:val="2"/>
              <w:sz w:val="24"/>
              <w:szCs w:val="24"/>
              <w14:ligatures w14:val="standardContextual"/>
            </w:rPr>
          </w:pPr>
          <w:hyperlink w:anchor="_Toc206686147" w:history="1">
            <w:r w:rsidRPr="004B21A1">
              <w:rPr>
                <w:rStyle w:val="Hiperhivatkozs"/>
                <w:noProof/>
              </w:rPr>
              <w:t>1.3.3.6. JTM</w:t>
            </w:r>
            <w:r>
              <w:rPr>
                <w:noProof/>
                <w:webHidden/>
              </w:rPr>
              <w:tab/>
            </w:r>
            <w:r>
              <w:rPr>
                <w:noProof/>
                <w:webHidden/>
              </w:rPr>
              <w:fldChar w:fldCharType="begin"/>
            </w:r>
            <w:r>
              <w:rPr>
                <w:noProof/>
                <w:webHidden/>
              </w:rPr>
              <w:instrText xml:space="preserve"> PAGEREF _Toc206686147 \h </w:instrText>
            </w:r>
            <w:r>
              <w:rPr>
                <w:noProof/>
                <w:webHidden/>
              </w:rPr>
            </w:r>
            <w:r>
              <w:rPr>
                <w:noProof/>
                <w:webHidden/>
              </w:rPr>
              <w:fldChar w:fldCharType="separate"/>
            </w:r>
            <w:r>
              <w:rPr>
                <w:noProof/>
                <w:webHidden/>
              </w:rPr>
              <w:t>43</w:t>
            </w:r>
            <w:r>
              <w:rPr>
                <w:noProof/>
                <w:webHidden/>
              </w:rPr>
              <w:fldChar w:fldCharType="end"/>
            </w:r>
          </w:hyperlink>
        </w:p>
        <w:p w14:paraId="6064B52A" w14:textId="737249D3" w:rsidR="00202247" w:rsidRDefault="00202247">
          <w:pPr>
            <w:pStyle w:val="TJ4"/>
            <w:rPr>
              <w:rFonts w:asciiTheme="minorHAnsi" w:eastAsiaTheme="minorEastAsia" w:hAnsiTheme="minorHAnsi"/>
              <w:noProof/>
              <w:kern w:val="2"/>
              <w:sz w:val="24"/>
              <w:szCs w:val="24"/>
              <w14:ligatures w14:val="standardContextual"/>
            </w:rPr>
          </w:pPr>
          <w:hyperlink w:anchor="_Toc206686148" w:history="1">
            <w:r w:rsidRPr="004B21A1">
              <w:rPr>
                <w:rStyle w:val="Hiperhivatkozs"/>
                <w:noProof/>
              </w:rPr>
              <w:t>1.3.3.7. Projekthitelek</w:t>
            </w:r>
            <w:r>
              <w:rPr>
                <w:noProof/>
                <w:webHidden/>
              </w:rPr>
              <w:tab/>
            </w:r>
            <w:r>
              <w:rPr>
                <w:noProof/>
                <w:webHidden/>
              </w:rPr>
              <w:fldChar w:fldCharType="begin"/>
            </w:r>
            <w:r>
              <w:rPr>
                <w:noProof/>
                <w:webHidden/>
              </w:rPr>
              <w:instrText xml:space="preserve"> PAGEREF _Toc206686148 \h </w:instrText>
            </w:r>
            <w:r>
              <w:rPr>
                <w:noProof/>
                <w:webHidden/>
              </w:rPr>
            </w:r>
            <w:r>
              <w:rPr>
                <w:noProof/>
                <w:webHidden/>
              </w:rPr>
              <w:fldChar w:fldCharType="separate"/>
            </w:r>
            <w:r>
              <w:rPr>
                <w:noProof/>
                <w:webHidden/>
              </w:rPr>
              <w:t>43</w:t>
            </w:r>
            <w:r>
              <w:rPr>
                <w:noProof/>
                <w:webHidden/>
              </w:rPr>
              <w:fldChar w:fldCharType="end"/>
            </w:r>
          </w:hyperlink>
        </w:p>
        <w:p w14:paraId="1286E7F9" w14:textId="1EF23FAD" w:rsidR="00202247" w:rsidRDefault="00202247">
          <w:pPr>
            <w:pStyle w:val="TJ4"/>
            <w:rPr>
              <w:rFonts w:asciiTheme="minorHAnsi" w:eastAsiaTheme="minorEastAsia" w:hAnsiTheme="minorHAnsi"/>
              <w:noProof/>
              <w:kern w:val="2"/>
              <w:sz w:val="24"/>
              <w:szCs w:val="24"/>
              <w14:ligatures w14:val="standardContextual"/>
            </w:rPr>
          </w:pPr>
          <w:hyperlink w:anchor="_Toc206686149" w:history="1">
            <w:r w:rsidRPr="004B21A1">
              <w:rPr>
                <w:rStyle w:val="Hiperhivatkozs"/>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_Toc206686149 \h </w:instrText>
            </w:r>
            <w:r>
              <w:rPr>
                <w:noProof/>
                <w:webHidden/>
              </w:rPr>
            </w:r>
            <w:r>
              <w:rPr>
                <w:noProof/>
                <w:webHidden/>
              </w:rPr>
              <w:fldChar w:fldCharType="separate"/>
            </w:r>
            <w:r>
              <w:rPr>
                <w:noProof/>
                <w:webHidden/>
              </w:rPr>
              <w:t>43</w:t>
            </w:r>
            <w:r>
              <w:rPr>
                <w:noProof/>
                <w:webHidden/>
              </w:rPr>
              <w:fldChar w:fldCharType="end"/>
            </w:r>
          </w:hyperlink>
        </w:p>
        <w:p w14:paraId="5C7DFB85" w14:textId="5662A901" w:rsidR="00202247" w:rsidRDefault="00202247">
          <w:pPr>
            <w:pStyle w:val="TJ4"/>
            <w:rPr>
              <w:rFonts w:asciiTheme="minorHAnsi" w:eastAsiaTheme="minorEastAsia" w:hAnsiTheme="minorHAnsi"/>
              <w:noProof/>
              <w:kern w:val="2"/>
              <w:sz w:val="24"/>
              <w:szCs w:val="24"/>
              <w14:ligatures w14:val="standardContextual"/>
            </w:rPr>
          </w:pPr>
          <w:hyperlink w:anchor="_Toc206686150" w:history="1">
            <w:r w:rsidRPr="004B21A1">
              <w:rPr>
                <w:rStyle w:val="Hiperhivatkozs"/>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_Toc206686150 \h </w:instrText>
            </w:r>
            <w:r>
              <w:rPr>
                <w:noProof/>
                <w:webHidden/>
              </w:rPr>
            </w:r>
            <w:r>
              <w:rPr>
                <w:noProof/>
                <w:webHidden/>
              </w:rPr>
              <w:fldChar w:fldCharType="separate"/>
            </w:r>
            <w:r>
              <w:rPr>
                <w:noProof/>
                <w:webHidden/>
              </w:rPr>
              <w:t>44</w:t>
            </w:r>
            <w:r>
              <w:rPr>
                <w:noProof/>
                <w:webHidden/>
              </w:rPr>
              <w:fldChar w:fldCharType="end"/>
            </w:r>
          </w:hyperlink>
        </w:p>
        <w:p w14:paraId="682702C4" w14:textId="4097566B" w:rsidR="00202247" w:rsidRDefault="00202247">
          <w:pPr>
            <w:pStyle w:val="TJ4"/>
            <w:rPr>
              <w:rFonts w:asciiTheme="minorHAnsi" w:eastAsiaTheme="minorEastAsia" w:hAnsiTheme="minorHAnsi"/>
              <w:noProof/>
              <w:kern w:val="2"/>
              <w:sz w:val="24"/>
              <w:szCs w:val="24"/>
              <w14:ligatures w14:val="standardContextual"/>
            </w:rPr>
          </w:pPr>
          <w:hyperlink w:anchor="_Toc206686151" w:history="1">
            <w:r w:rsidRPr="004B21A1">
              <w:rPr>
                <w:rStyle w:val="Hiperhivatkozs"/>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_Toc206686151 \h </w:instrText>
            </w:r>
            <w:r>
              <w:rPr>
                <w:noProof/>
                <w:webHidden/>
              </w:rPr>
            </w:r>
            <w:r>
              <w:rPr>
                <w:noProof/>
                <w:webHidden/>
              </w:rPr>
              <w:fldChar w:fldCharType="separate"/>
            </w:r>
            <w:r>
              <w:rPr>
                <w:noProof/>
                <w:webHidden/>
              </w:rPr>
              <w:t>46</w:t>
            </w:r>
            <w:r>
              <w:rPr>
                <w:noProof/>
                <w:webHidden/>
              </w:rPr>
              <w:fldChar w:fldCharType="end"/>
            </w:r>
          </w:hyperlink>
        </w:p>
        <w:p w14:paraId="3BA21728" w14:textId="1440F354" w:rsidR="00202247" w:rsidRDefault="00202247">
          <w:pPr>
            <w:pStyle w:val="TJ4"/>
            <w:rPr>
              <w:rFonts w:asciiTheme="minorHAnsi" w:eastAsiaTheme="minorEastAsia" w:hAnsiTheme="minorHAnsi"/>
              <w:noProof/>
              <w:kern w:val="2"/>
              <w:sz w:val="24"/>
              <w:szCs w:val="24"/>
              <w14:ligatures w14:val="standardContextual"/>
            </w:rPr>
          </w:pPr>
          <w:hyperlink w:anchor="_Toc206686152" w:history="1">
            <w:r w:rsidRPr="004B21A1">
              <w:rPr>
                <w:rStyle w:val="Hiperhivatkozs"/>
                <w:noProof/>
              </w:rPr>
              <w:t>1.3.3.11. 2025. december vonatkozási időtől hatályos új mezőkre vonatkozó módszertani előírások:</w:t>
            </w:r>
            <w:r>
              <w:rPr>
                <w:noProof/>
                <w:webHidden/>
              </w:rPr>
              <w:tab/>
            </w:r>
            <w:r>
              <w:rPr>
                <w:noProof/>
                <w:webHidden/>
              </w:rPr>
              <w:fldChar w:fldCharType="begin"/>
            </w:r>
            <w:r>
              <w:rPr>
                <w:noProof/>
                <w:webHidden/>
              </w:rPr>
              <w:instrText xml:space="preserve"> PAGEREF _Toc206686152 \h </w:instrText>
            </w:r>
            <w:r>
              <w:rPr>
                <w:noProof/>
                <w:webHidden/>
              </w:rPr>
            </w:r>
            <w:r>
              <w:rPr>
                <w:noProof/>
                <w:webHidden/>
              </w:rPr>
              <w:fldChar w:fldCharType="separate"/>
            </w:r>
            <w:r>
              <w:rPr>
                <w:noProof/>
                <w:webHidden/>
              </w:rPr>
              <w:t>48</w:t>
            </w:r>
            <w:r>
              <w:rPr>
                <w:noProof/>
                <w:webHidden/>
              </w:rPr>
              <w:fldChar w:fldCharType="end"/>
            </w:r>
          </w:hyperlink>
        </w:p>
        <w:p w14:paraId="545F4055" w14:textId="50A5C500"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3" w:history="1">
            <w:r w:rsidRPr="004B21A1">
              <w:rPr>
                <w:rStyle w:val="Hiperhivatkozs"/>
                <w:rFonts w:cstheme="minorHAnsi"/>
                <w:b/>
                <w:noProof/>
              </w:rPr>
              <w:t>1.3.4. Instrumentum megszűnése (INSTM)</w:t>
            </w:r>
            <w:r>
              <w:rPr>
                <w:noProof/>
                <w:webHidden/>
              </w:rPr>
              <w:tab/>
            </w:r>
            <w:r>
              <w:rPr>
                <w:noProof/>
                <w:webHidden/>
              </w:rPr>
              <w:fldChar w:fldCharType="begin"/>
            </w:r>
            <w:r>
              <w:rPr>
                <w:noProof/>
                <w:webHidden/>
              </w:rPr>
              <w:instrText xml:space="preserve"> PAGEREF _Toc206686153 \h </w:instrText>
            </w:r>
            <w:r>
              <w:rPr>
                <w:noProof/>
                <w:webHidden/>
              </w:rPr>
            </w:r>
            <w:r>
              <w:rPr>
                <w:noProof/>
                <w:webHidden/>
              </w:rPr>
              <w:fldChar w:fldCharType="separate"/>
            </w:r>
            <w:r>
              <w:rPr>
                <w:noProof/>
                <w:webHidden/>
              </w:rPr>
              <w:t>48</w:t>
            </w:r>
            <w:r>
              <w:rPr>
                <w:noProof/>
                <w:webHidden/>
              </w:rPr>
              <w:fldChar w:fldCharType="end"/>
            </w:r>
          </w:hyperlink>
        </w:p>
        <w:p w14:paraId="6533DECF" w14:textId="1895C31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4" w:history="1">
            <w:r w:rsidRPr="004B21A1">
              <w:rPr>
                <w:rStyle w:val="Hiperhivatkozs"/>
                <w:rFonts w:cstheme="minorHAnsi"/>
                <w:noProof/>
              </w:rPr>
              <w:t>1.4. Instrumentum – felügyeleti adatok (INSTN)</w:t>
            </w:r>
            <w:r>
              <w:rPr>
                <w:noProof/>
                <w:webHidden/>
              </w:rPr>
              <w:tab/>
            </w:r>
            <w:r>
              <w:rPr>
                <w:noProof/>
                <w:webHidden/>
              </w:rPr>
              <w:fldChar w:fldCharType="begin"/>
            </w:r>
            <w:r>
              <w:rPr>
                <w:noProof/>
                <w:webHidden/>
              </w:rPr>
              <w:instrText xml:space="preserve"> PAGEREF _Toc206686154 \h </w:instrText>
            </w:r>
            <w:r>
              <w:rPr>
                <w:noProof/>
                <w:webHidden/>
              </w:rPr>
            </w:r>
            <w:r>
              <w:rPr>
                <w:noProof/>
                <w:webHidden/>
              </w:rPr>
              <w:fldChar w:fldCharType="separate"/>
            </w:r>
            <w:r>
              <w:rPr>
                <w:noProof/>
                <w:webHidden/>
              </w:rPr>
              <w:t>50</w:t>
            </w:r>
            <w:r>
              <w:rPr>
                <w:noProof/>
                <w:webHidden/>
              </w:rPr>
              <w:fldChar w:fldCharType="end"/>
            </w:r>
          </w:hyperlink>
        </w:p>
        <w:p w14:paraId="11F7948D" w14:textId="21966121"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5" w:history="1">
            <w:r w:rsidRPr="004B21A1">
              <w:rPr>
                <w:rStyle w:val="Hiperhivatkozs"/>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_Toc206686155 \h </w:instrText>
            </w:r>
            <w:r>
              <w:rPr>
                <w:noProof/>
                <w:webHidden/>
              </w:rPr>
            </w:r>
            <w:r>
              <w:rPr>
                <w:noProof/>
                <w:webHidden/>
              </w:rPr>
              <w:fldChar w:fldCharType="separate"/>
            </w:r>
            <w:r>
              <w:rPr>
                <w:noProof/>
                <w:webHidden/>
              </w:rPr>
              <w:t>53</w:t>
            </w:r>
            <w:r>
              <w:rPr>
                <w:noProof/>
                <w:webHidden/>
              </w:rPr>
              <w:fldChar w:fldCharType="end"/>
            </w:r>
          </w:hyperlink>
        </w:p>
        <w:p w14:paraId="620AA788" w14:textId="2DC549D3"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6" w:history="1">
            <w:r w:rsidRPr="004B21A1">
              <w:rPr>
                <w:rStyle w:val="Hiperhivatkozs"/>
                <w:rFonts w:cstheme="minorHAnsi"/>
                <w:noProof/>
              </w:rPr>
              <w:t>1.6. FEDEZETEKRE vonatkozó táblák</w:t>
            </w:r>
            <w:r>
              <w:rPr>
                <w:noProof/>
                <w:webHidden/>
              </w:rPr>
              <w:tab/>
            </w:r>
            <w:r>
              <w:rPr>
                <w:noProof/>
                <w:webHidden/>
              </w:rPr>
              <w:fldChar w:fldCharType="begin"/>
            </w:r>
            <w:r>
              <w:rPr>
                <w:noProof/>
                <w:webHidden/>
              </w:rPr>
              <w:instrText xml:space="preserve"> PAGEREF _Toc206686156 \h </w:instrText>
            </w:r>
            <w:r>
              <w:rPr>
                <w:noProof/>
                <w:webHidden/>
              </w:rPr>
            </w:r>
            <w:r>
              <w:rPr>
                <w:noProof/>
                <w:webHidden/>
              </w:rPr>
              <w:fldChar w:fldCharType="separate"/>
            </w:r>
            <w:r>
              <w:rPr>
                <w:noProof/>
                <w:webHidden/>
              </w:rPr>
              <w:t>54</w:t>
            </w:r>
            <w:r>
              <w:rPr>
                <w:noProof/>
                <w:webHidden/>
              </w:rPr>
              <w:fldChar w:fldCharType="end"/>
            </w:r>
          </w:hyperlink>
        </w:p>
        <w:p w14:paraId="4DCA0318" w14:textId="11C3BA41"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7" w:history="1">
            <w:r w:rsidRPr="004B21A1">
              <w:rPr>
                <w:rStyle w:val="Hiperhivatkozs"/>
                <w:rFonts w:cstheme="minorHAnsi"/>
                <w:b/>
                <w:noProof/>
              </w:rPr>
              <w:t>1.6.1. Fedezet-értékek elkülönítése</w:t>
            </w:r>
            <w:r>
              <w:rPr>
                <w:noProof/>
                <w:webHidden/>
              </w:rPr>
              <w:tab/>
            </w:r>
            <w:r>
              <w:rPr>
                <w:noProof/>
                <w:webHidden/>
              </w:rPr>
              <w:fldChar w:fldCharType="begin"/>
            </w:r>
            <w:r>
              <w:rPr>
                <w:noProof/>
                <w:webHidden/>
              </w:rPr>
              <w:instrText xml:space="preserve"> PAGEREF _Toc206686157 \h </w:instrText>
            </w:r>
            <w:r>
              <w:rPr>
                <w:noProof/>
                <w:webHidden/>
              </w:rPr>
            </w:r>
            <w:r>
              <w:rPr>
                <w:noProof/>
                <w:webHidden/>
              </w:rPr>
              <w:fldChar w:fldCharType="separate"/>
            </w:r>
            <w:r>
              <w:rPr>
                <w:noProof/>
                <w:webHidden/>
              </w:rPr>
              <w:t>60</w:t>
            </w:r>
            <w:r>
              <w:rPr>
                <w:noProof/>
                <w:webHidden/>
              </w:rPr>
              <w:fldChar w:fldCharType="end"/>
            </w:r>
          </w:hyperlink>
        </w:p>
        <w:p w14:paraId="59E57EC4" w14:textId="791A0528"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58" w:history="1">
            <w:r w:rsidRPr="004B21A1">
              <w:rPr>
                <w:rStyle w:val="Hiperhivatkozs"/>
                <w:rFonts w:cstheme="minorHAnsi"/>
                <w:b/>
                <w:noProof/>
              </w:rPr>
              <w:t>1.6.2. A fedezetek megszűnése</w:t>
            </w:r>
            <w:r>
              <w:rPr>
                <w:noProof/>
                <w:webHidden/>
              </w:rPr>
              <w:tab/>
            </w:r>
            <w:r>
              <w:rPr>
                <w:noProof/>
                <w:webHidden/>
              </w:rPr>
              <w:fldChar w:fldCharType="begin"/>
            </w:r>
            <w:r>
              <w:rPr>
                <w:noProof/>
                <w:webHidden/>
              </w:rPr>
              <w:instrText xml:space="preserve"> PAGEREF _Toc206686158 \h </w:instrText>
            </w:r>
            <w:r>
              <w:rPr>
                <w:noProof/>
                <w:webHidden/>
              </w:rPr>
            </w:r>
            <w:r>
              <w:rPr>
                <w:noProof/>
                <w:webHidden/>
              </w:rPr>
              <w:fldChar w:fldCharType="separate"/>
            </w:r>
            <w:r>
              <w:rPr>
                <w:noProof/>
                <w:webHidden/>
              </w:rPr>
              <w:t>62</w:t>
            </w:r>
            <w:r>
              <w:rPr>
                <w:noProof/>
                <w:webHidden/>
              </w:rPr>
              <w:fldChar w:fldCharType="end"/>
            </w:r>
          </w:hyperlink>
        </w:p>
        <w:p w14:paraId="543D173E" w14:textId="5EFA6FC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59" w:history="1">
            <w:r w:rsidRPr="004B21A1">
              <w:rPr>
                <w:rStyle w:val="Hiperhivatkozs"/>
                <w:rFonts w:cstheme="minorHAnsi"/>
                <w:noProof/>
              </w:rPr>
              <w:t>1.7. ÜGYFELEKRE vonatkozó táblák</w:t>
            </w:r>
            <w:r>
              <w:rPr>
                <w:noProof/>
                <w:webHidden/>
              </w:rPr>
              <w:tab/>
            </w:r>
            <w:r>
              <w:rPr>
                <w:noProof/>
                <w:webHidden/>
              </w:rPr>
              <w:fldChar w:fldCharType="begin"/>
            </w:r>
            <w:r>
              <w:rPr>
                <w:noProof/>
                <w:webHidden/>
              </w:rPr>
              <w:instrText xml:space="preserve"> PAGEREF _Toc206686159 \h </w:instrText>
            </w:r>
            <w:r>
              <w:rPr>
                <w:noProof/>
                <w:webHidden/>
              </w:rPr>
            </w:r>
            <w:r>
              <w:rPr>
                <w:noProof/>
                <w:webHidden/>
              </w:rPr>
              <w:fldChar w:fldCharType="separate"/>
            </w:r>
            <w:r>
              <w:rPr>
                <w:noProof/>
                <w:webHidden/>
              </w:rPr>
              <w:t>62</w:t>
            </w:r>
            <w:r>
              <w:rPr>
                <w:noProof/>
                <w:webHidden/>
              </w:rPr>
              <w:fldChar w:fldCharType="end"/>
            </w:r>
          </w:hyperlink>
        </w:p>
        <w:p w14:paraId="46B190E5" w14:textId="0A8F8C6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0" w:history="1">
            <w:r w:rsidRPr="004B21A1">
              <w:rPr>
                <w:rStyle w:val="Hiperhivatkozs"/>
                <w:rFonts w:cstheme="minorHAnsi"/>
                <w:b/>
                <w:noProof/>
              </w:rPr>
              <w:t>1.7.1. Általános tudnivalók:</w:t>
            </w:r>
            <w:r>
              <w:rPr>
                <w:noProof/>
                <w:webHidden/>
              </w:rPr>
              <w:tab/>
            </w:r>
            <w:r>
              <w:rPr>
                <w:noProof/>
                <w:webHidden/>
              </w:rPr>
              <w:fldChar w:fldCharType="begin"/>
            </w:r>
            <w:r>
              <w:rPr>
                <w:noProof/>
                <w:webHidden/>
              </w:rPr>
              <w:instrText xml:space="preserve"> PAGEREF _Toc206686160 \h </w:instrText>
            </w:r>
            <w:r>
              <w:rPr>
                <w:noProof/>
                <w:webHidden/>
              </w:rPr>
            </w:r>
            <w:r>
              <w:rPr>
                <w:noProof/>
                <w:webHidden/>
              </w:rPr>
              <w:fldChar w:fldCharType="separate"/>
            </w:r>
            <w:r>
              <w:rPr>
                <w:noProof/>
                <w:webHidden/>
              </w:rPr>
              <w:t>62</w:t>
            </w:r>
            <w:r>
              <w:rPr>
                <w:noProof/>
                <w:webHidden/>
              </w:rPr>
              <w:fldChar w:fldCharType="end"/>
            </w:r>
          </w:hyperlink>
        </w:p>
        <w:p w14:paraId="25108632" w14:textId="4DEA85B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1" w:history="1">
            <w:r w:rsidRPr="004B21A1">
              <w:rPr>
                <w:rStyle w:val="Hiperhivatkozs"/>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_Toc206686161 \h </w:instrText>
            </w:r>
            <w:r>
              <w:rPr>
                <w:noProof/>
                <w:webHidden/>
              </w:rPr>
            </w:r>
            <w:r>
              <w:rPr>
                <w:noProof/>
                <w:webHidden/>
              </w:rPr>
              <w:fldChar w:fldCharType="separate"/>
            </w:r>
            <w:r>
              <w:rPr>
                <w:noProof/>
                <w:webHidden/>
              </w:rPr>
              <w:t>64</w:t>
            </w:r>
            <w:r>
              <w:rPr>
                <w:noProof/>
                <w:webHidden/>
              </w:rPr>
              <w:fldChar w:fldCharType="end"/>
            </w:r>
          </w:hyperlink>
        </w:p>
        <w:p w14:paraId="05F90050" w14:textId="0EF997C4"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2" w:history="1">
            <w:r w:rsidRPr="004B21A1">
              <w:rPr>
                <w:rStyle w:val="Hiperhivatkozs"/>
                <w:rFonts w:cstheme="minorHAnsi"/>
                <w:b/>
                <w:noProof/>
              </w:rPr>
              <w:t>1.7.3. Vállalkozások</w:t>
            </w:r>
            <w:r>
              <w:rPr>
                <w:noProof/>
                <w:webHidden/>
              </w:rPr>
              <w:tab/>
            </w:r>
            <w:r>
              <w:rPr>
                <w:noProof/>
                <w:webHidden/>
              </w:rPr>
              <w:fldChar w:fldCharType="begin"/>
            </w:r>
            <w:r>
              <w:rPr>
                <w:noProof/>
                <w:webHidden/>
              </w:rPr>
              <w:instrText xml:space="preserve"> PAGEREF _Toc206686162 \h </w:instrText>
            </w:r>
            <w:r>
              <w:rPr>
                <w:noProof/>
                <w:webHidden/>
              </w:rPr>
            </w:r>
            <w:r>
              <w:rPr>
                <w:noProof/>
                <w:webHidden/>
              </w:rPr>
              <w:fldChar w:fldCharType="separate"/>
            </w:r>
            <w:r>
              <w:rPr>
                <w:noProof/>
                <w:webHidden/>
              </w:rPr>
              <w:t>66</w:t>
            </w:r>
            <w:r>
              <w:rPr>
                <w:noProof/>
                <w:webHidden/>
              </w:rPr>
              <w:fldChar w:fldCharType="end"/>
            </w:r>
          </w:hyperlink>
        </w:p>
        <w:p w14:paraId="3C8DAFDD" w14:textId="2C03928D"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3" w:history="1">
            <w:r w:rsidRPr="004B21A1">
              <w:rPr>
                <w:rStyle w:val="Hiperhivatkozs"/>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_Toc206686163 \h </w:instrText>
            </w:r>
            <w:r>
              <w:rPr>
                <w:noProof/>
                <w:webHidden/>
              </w:rPr>
            </w:r>
            <w:r>
              <w:rPr>
                <w:noProof/>
                <w:webHidden/>
              </w:rPr>
              <w:fldChar w:fldCharType="separate"/>
            </w:r>
            <w:r>
              <w:rPr>
                <w:noProof/>
                <w:webHidden/>
              </w:rPr>
              <w:t>73</w:t>
            </w:r>
            <w:r>
              <w:rPr>
                <w:noProof/>
                <w:webHidden/>
              </w:rPr>
              <w:fldChar w:fldCharType="end"/>
            </w:r>
          </w:hyperlink>
        </w:p>
        <w:p w14:paraId="22A090F8" w14:textId="789ABBB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4" w:history="1">
            <w:r w:rsidRPr="004B21A1">
              <w:rPr>
                <w:rStyle w:val="Hiperhivatkozs"/>
                <w:rFonts w:cstheme="minorHAnsi"/>
                <w:b/>
                <w:noProof/>
              </w:rPr>
              <w:t>1.7.5. Hitelbírálati adatok (HBIR)</w:t>
            </w:r>
            <w:r>
              <w:rPr>
                <w:noProof/>
                <w:webHidden/>
              </w:rPr>
              <w:tab/>
            </w:r>
            <w:r>
              <w:rPr>
                <w:noProof/>
                <w:webHidden/>
              </w:rPr>
              <w:fldChar w:fldCharType="begin"/>
            </w:r>
            <w:r>
              <w:rPr>
                <w:noProof/>
                <w:webHidden/>
              </w:rPr>
              <w:instrText xml:space="preserve"> PAGEREF _Toc206686164 \h </w:instrText>
            </w:r>
            <w:r>
              <w:rPr>
                <w:noProof/>
                <w:webHidden/>
              </w:rPr>
            </w:r>
            <w:r>
              <w:rPr>
                <w:noProof/>
                <w:webHidden/>
              </w:rPr>
              <w:fldChar w:fldCharType="separate"/>
            </w:r>
            <w:r>
              <w:rPr>
                <w:noProof/>
                <w:webHidden/>
              </w:rPr>
              <w:t>74</w:t>
            </w:r>
            <w:r>
              <w:rPr>
                <w:noProof/>
                <w:webHidden/>
              </w:rPr>
              <w:fldChar w:fldCharType="end"/>
            </w:r>
          </w:hyperlink>
        </w:p>
        <w:p w14:paraId="04E65237" w14:textId="10E85954"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65" w:history="1">
            <w:r w:rsidRPr="004B21A1">
              <w:rPr>
                <w:rStyle w:val="Hiperhivatkozs"/>
                <w:rFonts w:cstheme="minorHAnsi"/>
                <w:noProof/>
              </w:rPr>
              <w:t>1.8. KAPCSOLATOKRA vonatkozó táblák</w:t>
            </w:r>
            <w:r>
              <w:rPr>
                <w:noProof/>
                <w:webHidden/>
              </w:rPr>
              <w:tab/>
            </w:r>
            <w:r>
              <w:rPr>
                <w:noProof/>
                <w:webHidden/>
              </w:rPr>
              <w:fldChar w:fldCharType="begin"/>
            </w:r>
            <w:r>
              <w:rPr>
                <w:noProof/>
                <w:webHidden/>
              </w:rPr>
              <w:instrText xml:space="preserve"> PAGEREF _Toc206686165 \h </w:instrText>
            </w:r>
            <w:r>
              <w:rPr>
                <w:noProof/>
                <w:webHidden/>
              </w:rPr>
            </w:r>
            <w:r>
              <w:rPr>
                <w:noProof/>
                <w:webHidden/>
              </w:rPr>
              <w:fldChar w:fldCharType="separate"/>
            </w:r>
            <w:r>
              <w:rPr>
                <w:noProof/>
                <w:webHidden/>
              </w:rPr>
              <w:t>75</w:t>
            </w:r>
            <w:r>
              <w:rPr>
                <w:noProof/>
                <w:webHidden/>
              </w:rPr>
              <w:fldChar w:fldCharType="end"/>
            </w:r>
          </w:hyperlink>
        </w:p>
        <w:p w14:paraId="12ECAC79" w14:textId="7E7DD5AD"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6" w:history="1">
            <w:r w:rsidRPr="004B21A1">
              <w:rPr>
                <w:rStyle w:val="Hiperhivatkozs"/>
                <w:rFonts w:cstheme="minorHAnsi"/>
                <w:b/>
                <w:noProof/>
              </w:rPr>
              <w:t>1.8.1. Instrumentum-ügyfél (INST_UGYF)</w:t>
            </w:r>
            <w:r>
              <w:rPr>
                <w:noProof/>
                <w:webHidden/>
              </w:rPr>
              <w:tab/>
            </w:r>
            <w:r>
              <w:rPr>
                <w:noProof/>
                <w:webHidden/>
              </w:rPr>
              <w:fldChar w:fldCharType="begin"/>
            </w:r>
            <w:r>
              <w:rPr>
                <w:noProof/>
                <w:webHidden/>
              </w:rPr>
              <w:instrText xml:space="preserve"> PAGEREF _Toc206686166 \h </w:instrText>
            </w:r>
            <w:r>
              <w:rPr>
                <w:noProof/>
                <w:webHidden/>
              </w:rPr>
            </w:r>
            <w:r>
              <w:rPr>
                <w:noProof/>
                <w:webHidden/>
              </w:rPr>
              <w:fldChar w:fldCharType="separate"/>
            </w:r>
            <w:r>
              <w:rPr>
                <w:noProof/>
                <w:webHidden/>
              </w:rPr>
              <w:t>75</w:t>
            </w:r>
            <w:r>
              <w:rPr>
                <w:noProof/>
                <w:webHidden/>
              </w:rPr>
              <w:fldChar w:fldCharType="end"/>
            </w:r>
          </w:hyperlink>
        </w:p>
        <w:p w14:paraId="1CA1630B" w14:textId="32A03DAC"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7" w:history="1">
            <w:r w:rsidRPr="004B21A1">
              <w:rPr>
                <w:rStyle w:val="Hiperhivatkozs"/>
                <w:rFonts w:cstheme="minorHAnsi"/>
                <w:b/>
                <w:noProof/>
              </w:rPr>
              <w:t>1.8.2. Instrumentum-fedezet (INST_FED)</w:t>
            </w:r>
            <w:r>
              <w:rPr>
                <w:noProof/>
                <w:webHidden/>
              </w:rPr>
              <w:tab/>
            </w:r>
            <w:r>
              <w:rPr>
                <w:noProof/>
                <w:webHidden/>
              </w:rPr>
              <w:fldChar w:fldCharType="begin"/>
            </w:r>
            <w:r>
              <w:rPr>
                <w:noProof/>
                <w:webHidden/>
              </w:rPr>
              <w:instrText xml:space="preserve"> PAGEREF _Toc206686167 \h </w:instrText>
            </w:r>
            <w:r>
              <w:rPr>
                <w:noProof/>
                <w:webHidden/>
              </w:rPr>
            </w:r>
            <w:r>
              <w:rPr>
                <w:noProof/>
                <w:webHidden/>
              </w:rPr>
              <w:fldChar w:fldCharType="separate"/>
            </w:r>
            <w:r>
              <w:rPr>
                <w:noProof/>
                <w:webHidden/>
              </w:rPr>
              <w:t>77</w:t>
            </w:r>
            <w:r>
              <w:rPr>
                <w:noProof/>
                <w:webHidden/>
              </w:rPr>
              <w:fldChar w:fldCharType="end"/>
            </w:r>
          </w:hyperlink>
        </w:p>
        <w:p w14:paraId="7661629A" w14:textId="2BB6B797"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68" w:history="1">
            <w:r w:rsidRPr="004B21A1">
              <w:rPr>
                <w:rStyle w:val="Hiperhivatkozs"/>
                <w:rFonts w:cstheme="minorHAnsi"/>
                <w:b/>
                <w:noProof/>
              </w:rPr>
              <w:t>1.8.3. Fedezet-ügyfél (FED_UGYF)</w:t>
            </w:r>
            <w:r>
              <w:rPr>
                <w:noProof/>
                <w:webHidden/>
              </w:rPr>
              <w:tab/>
            </w:r>
            <w:r>
              <w:rPr>
                <w:noProof/>
                <w:webHidden/>
              </w:rPr>
              <w:fldChar w:fldCharType="begin"/>
            </w:r>
            <w:r>
              <w:rPr>
                <w:noProof/>
                <w:webHidden/>
              </w:rPr>
              <w:instrText xml:space="preserve"> PAGEREF _Toc206686168 \h </w:instrText>
            </w:r>
            <w:r>
              <w:rPr>
                <w:noProof/>
                <w:webHidden/>
              </w:rPr>
            </w:r>
            <w:r>
              <w:rPr>
                <w:noProof/>
                <w:webHidden/>
              </w:rPr>
              <w:fldChar w:fldCharType="separate"/>
            </w:r>
            <w:r>
              <w:rPr>
                <w:noProof/>
                <w:webHidden/>
              </w:rPr>
              <w:t>79</w:t>
            </w:r>
            <w:r>
              <w:rPr>
                <w:noProof/>
                <w:webHidden/>
              </w:rPr>
              <w:fldChar w:fldCharType="end"/>
            </w:r>
          </w:hyperlink>
        </w:p>
        <w:p w14:paraId="1110A456" w14:textId="45AFFA66"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69" w:history="1">
            <w:r w:rsidRPr="004B21A1">
              <w:rPr>
                <w:rStyle w:val="Hiperhivatkozs"/>
                <w:rFonts w:cstheme="minorHAnsi"/>
                <w:noProof/>
              </w:rPr>
              <w:t>1.9. TRANZAKCIÓKRA vonatkozó táblák</w:t>
            </w:r>
            <w:r>
              <w:rPr>
                <w:noProof/>
                <w:webHidden/>
              </w:rPr>
              <w:tab/>
            </w:r>
            <w:r>
              <w:rPr>
                <w:noProof/>
                <w:webHidden/>
              </w:rPr>
              <w:fldChar w:fldCharType="begin"/>
            </w:r>
            <w:r>
              <w:rPr>
                <w:noProof/>
                <w:webHidden/>
              </w:rPr>
              <w:instrText xml:space="preserve"> PAGEREF _Toc206686169 \h </w:instrText>
            </w:r>
            <w:r>
              <w:rPr>
                <w:noProof/>
                <w:webHidden/>
              </w:rPr>
            </w:r>
            <w:r>
              <w:rPr>
                <w:noProof/>
                <w:webHidden/>
              </w:rPr>
              <w:fldChar w:fldCharType="separate"/>
            </w:r>
            <w:r>
              <w:rPr>
                <w:noProof/>
                <w:webHidden/>
              </w:rPr>
              <w:t>79</w:t>
            </w:r>
            <w:r>
              <w:rPr>
                <w:noProof/>
                <w:webHidden/>
              </w:rPr>
              <w:fldChar w:fldCharType="end"/>
            </w:r>
          </w:hyperlink>
        </w:p>
        <w:p w14:paraId="467D2A6B" w14:textId="5094223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0" w:history="1">
            <w:r w:rsidRPr="004B21A1">
              <w:rPr>
                <w:rStyle w:val="Hiperhivatkozs"/>
                <w:rFonts w:cstheme="minorHAnsi"/>
                <w:b/>
                <w:noProof/>
              </w:rPr>
              <w:t>1.9.1. Folyósítás / Törlesztés / Előtörlesztés</w:t>
            </w:r>
            <w:r>
              <w:rPr>
                <w:noProof/>
                <w:webHidden/>
              </w:rPr>
              <w:tab/>
            </w:r>
            <w:r>
              <w:rPr>
                <w:noProof/>
                <w:webHidden/>
              </w:rPr>
              <w:fldChar w:fldCharType="begin"/>
            </w:r>
            <w:r>
              <w:rPr>
                <w:noProof/>
                <w:webHidden/>
              </w:rPr>
              <w:instrText xml:space="preserve"> PAGEREF _Toc206686170 \h </w:instrText>
            </w:r>
            <w:r>
              <w:rPr>
                <w:noProof/>
                <w:webHidden/>
              </w:rPr>
            </w:r>
            <w:r>
              <w:rPr>
                <w:noProof/>
                <w:webHidden/>
              </w:rPr>
              <w:fldChar w:fldCharType="separate"/>
            </w:r>
            <w:r>
              <w:rPr>
                <w:noProof/>
                <w:webHidden/>
              </w:rPr>
              <w:t>80</w:t>
            </w:r>
            <w:r>
              <w:rPr>
                <w:noProof/>
                <w:webHidden/>
              </w:rPr>
              <w:fldChar w:fldCharType="end"/>
            </w:r>
          </w:hyperlink>
        </w:p>
        <w:p w14:paraId="4AD12708" w14:textId="7CE4B698"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1" w:history="1">
            <w:r w:rsidRPr="004B21A1">
              <w:rPr>
                <w:rStyle w:val="Hiperhivatkozs"/>
                <w:rFonts w:cstheme="minorHAnsi"/>
                <w:b/>
                <w:noProof/>
              </w:rPr>
              <w:t>1.9.2. Késedelem (KESD)</w:t>
            </w:r>
            <w:r>
              <w:rPr>
                <w:noProof/>
                <w:webHidden/>
              </w:rPr>
              <w:tab/>
            </w:r>
            <w:r>
              <w:rPr>
                <w:noProof/>
                <w:webHidden/>
              </w:rPr>
              <w:fldChar w:fldCharType="begin"/>
            </w:r>
            <w:r>
              <w:rPr>
                <w:noProof/>
                <w:webHidden/>
              </w:rPr>
              <w:instrText xml:space="preserve"> PAGEREF _Toc206686171 \h </w:instrText>
            </w:r>
            <w:r>
              <w:rPr>
                <w:noProof/>
                <w:webHidden/>
              </w:rPr>
            </w:r>
            <w:r>
              <w:rPr>
                <w:noProof/>
                <w:webHidden/>
              </w:rPr>
              <w:fldChar w:fldCharType="separate"/>
            </w:r>
            <w:r>
              <w:rPr>
                <w:noProof/>
                <w:webHidden/>
              </w:rPr>
              <w:t>81</w:t>
            </w:r>
            <w:r>
              <w:rPr>
                <w:noProof/>
                <w:webHidden/>
              </w:rPr>
              <w:fldChar w:fldCharType="end"/>
            </w:r>
          </w:hyperlink>
        </w:p>
        <w:p w14:paraId="54D347C7" w14:textId="71F21E6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2" w:history="1">
            <w:r w:rsidRPr="004B21A1">
              <w:rPr>
                <w:rStyle w:val="Hiperhivatkozs"/>
                <w:rFonts w:cstheme="minorHAnsi"/>
                <w:b/>
                <w:noProof/>
              </w:rPr>
              <w:t>1.9.3. Hitelkiváltás (HKIV)</w:t>
            </w:r>
            <w:r>
              <w:rPr>
                <w:noProof/>
                <w:webHidden/>
              </w:rPr>
              <w:tab/>
            </w:r>
            <w:r>
              <w:rPr>
                <w:noProof/>
                <w:webHidden/>
              </w:rPr>
              <w:fldChar w:fldCharType="begin"/>
            </w:r>
            <w:r>
              <w:rPr>
                <w:noProof/>
                <w:webHidden/>
              </w:rPr>
              <w:instrText xml:space="preserve"> PAGEREF _Toc206686172 \h </w:instrText>
            </w:r>
            <w:r>
              <w:rPr>
                <w:noProof/>
                <w:webHidden/>
              </w:rPr>
            </w:r>
            <w:r>
              <w:rPr>
                <w:noProof/>
                <w:webHidden/>
              </w:rPr>
              <w:fldChar w:fldCharType="separate"/>
            </w:r>
            <w:r>
              <w:rPr>
                <w:noProof/>
                <w:webHidden/>
              </w:rPr>
              <w:t>82</w:t>
            </w:r>
            <w:r>
              <w:rPr>
                <w:noProof/>
                <w:webHidden/>
              </w:rPr>
              <w:fldChar w:fldCharType="end"/>
            </w:r>
          </w:hyperlink>
        </w:p>
        <w:p w14:paraId="48759062" w14:textId="588FA135"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3" w:history="1">
            <w:r w:rsidRPr="004B21A1">
              <w:rPr>
                <w:rStyle w:val="Hiperhivatkozs"/>
                <w:b/>
                <w:noProof/>
              </w:rPr>
              <w:t>1.9.4. Instrumentum – kamatstatisztika (INST_KAM)</w:t>
            </w:r>
            <w:r>
              <w:rPr>
                <w:noProof/>
                <w:webHidden/>
              </w:rPr>
              <w:tab/>
            </w:r>
            <w:r>
              <w:rPr>
                <w:noProof/>
                <w:webHidden/>
              </w:rPr>
              <w:fldChar w:fldCharType="begin"/>
            </w:r>
            <w:r>
              <w:rPr>
                <w:noProof/>
                <w:webHidden/>
              </w:rPr>
              <w:instrText xml:space="preserve"> PAGEREF _Toc206686173 \h </w:instrText>
            </w:r>
            <w:r>
              <w:rPr>
                <w:noProof/>
                <w:webHidden/>
              </w:rPr>
            </w:r>
            <w:r>
              <w:rPr>
                <w:noProof/>
                <w:webHidden/>
              </w:rPr>
              <w:fldChar w:fldCharType="separate"/>
            </w:r>
            <w:r>
              <w:rPr>
                <w:noProof/>
                <w:webHidden/>
              </w:rPr>
              <w:t>83</w:t>
            </w:r>
            <w:r>
              <w:rPr>
                <w:noProof/>
                <w:webHidden/>
              </w:rPr>
              <w:fldChar w:fldCharType="end"/>
            </w:r>
          </w:hyperlink>
        </w:p>
        <w:p w14:paraId="6130D970" w14:textId="7B48D07F"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174" w:history="1">
            <w:r w:rsidRPr="004B21A1">
              <w:rPr>
                <w:rStyle w:val="Hiperhivatkozs"/>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_Toc206686174 \h </w:instrText>
            </w:r>
            <w:r>
              <w:rPr>
                <w:noProof/>
                <w:webHidden/>
              </w:rPr>
            </w:r>
            <w:r>
              <w:rPr>
                <w:noProof/>
                <w:webHidden/>
              </w:rPr>
              <w:fldChar w:fldCharType="separate"/>
            </w:r>
            <w:r>
              <w:rPr>
                <w:noProof/>
                <w:webHidden/>
              </w:rPr>
              <w:t>83</w:t>
            </w:r>
            <w:r>
              <w:rPr>
                <w:noProof/>
                <w:webHidden/>
              </w:rPr>
              <w:fldChar w:fldCharType="end"/>
            </w:r>
          </w:hyperlink>
        </w:p>
        <w:p w14:paraId="2A1295B9" w14:textId="7383BAD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5" w:history="1">
            <w:r w:rsidRPr="004B21A1">
              <w:rPr>
                <w:rStyle w:val="Hiperhivatkozs"/>
                <w:rFonts w:cstheme="minorHAnsi"/>
                <w:b/>
                <w:noProof/>
              </w:rPr>
              <w:t>1.10.1. Faktoring ügyletek</w:t>
            </w:r>
            <w:r>
              <w:rPr>
                <w:noProof/>
                <w:webHidden/>
              </w:rPr>
              <w:tab/>
            </w:r>
            <w:r>
              <w:rPr>
                <w:noProof/>
                <w:webHidden/>
              </w:rPr>
              <w:fldChar w:fldCharType="begin"/>
            </w:r>
            <w:r>
              <w:rPr>
                <w:noProof/>
                <w:webHidden/>
              </w:rPr>
              <w:instrText xml:space="preserve"> PAGEREF _Toc206686175 \h </w:instrText>
            </w:r>
            <w:r>
              <w:rPr>
                <w:noProof/>
                <w:webHidden/>
              </w:rPr>
            </w:r>
            <w:r>
              <w:rPr>
                <w:noProof/>
                <w:webHidden/>
              </w:rPr>
              <w:fldChar w:fldCharType="separate"/>
            </w:r>
            <w:r>
              <w:rPr>
                <w:noProof/>
                <w:webHidden/>
              </w:rPr>
              <w:t>83</w:t>
            </w:r>
            <w:r>
              <w:rPr>
                <w:noProof/>
                <w:webHidden/>
              </w:rPr>
              <w:fldChar w:fldCharType="end"/>
            </w:r>
          </w:hyperlink>
        </w:p>
        <w:p w14:paraId="2606B399" w14:textId="1CFE7C8B" w:rsidR="00202247" w:rsidRDefault="00202247">
          <w:pPr>
            <w:pStyle w:val="TJ4"/>
            <w:rPr>
              <w:rFonts w:asciiTheme="minorHAnsi" w:eastAsiaTheme="minorEastAsia" w:hAnsiTheme="minorHAnsi"/>
              <w:noProof/>
              <w:kern w:val="2"/>
              <w:sz w:val="24"/>
              <w:szCs w:val="24"/>
              <w14:ligatures w14:val="standardContextual"/>
            </w:rPr>
          </w:pPr>
          <w:hyperlink w:anchor="_Toc206686176" w:history="1">
            <w:r w:rsidRPr="004B21A1">
              <w:rPr>
                <w:rStyle w:val="Hiperhivatkozs"/>
                <w:rFonts w:cstheme="minorHAnsi"/>
                <w:noProof/>
              </w:rPr>
              <w:t>1.10.1.1.</w:t>
            </w:r>
            <w:r w:rsidRPr="004B21A1">
              <w:rPr>
                <w:rStyle w:val="Hiperhivatkozs"/>
                <w:rFonts w:cstheme="minorHAnsi"/>
                <w:b/>
                <w:noProof/>
              </w:rPr>
              <w:t xml:space="preserve"> Folyó faktoring ügyletek:</w:t>
            </w:r>
            <w:r>
              <w:rPr>
                <w:noProof/>
                <w:webHidden/>
              </w:rPr>
              <w:tab/>
            </w:r>
            <w:r>
              <w:rPr>
                <w:noProof/>
                <w:webHidden/>
              </w:rPr>
              <w:fldChar w:fldCharType="begin"/>
            </w:r>
            <w:r>
              <w:rPr>
                <w:noProof/>
                <w:webHidden/>
              </w:rPr>
              <w:instrText xml:space="preserve"> PAGEREF _Toc206686176 \h </w:instrText>
            </w:r>
            <w:r>
              <w:rPr>
                <w:noProof/>
                <w:webHidden/>
              </w:rPr>
            </w:r>
            <w:r>
              <w:rPr>
                <w:noProof/>
                <w:webHidden/>
              </w:rPr>
              <w:fldChar w:fldCharType="separate"/>
            </w:r>
            <w:r>
              <w:rPr>
                <w:noProof/>
                <w:webHidden/>
              </w:rPr>
              <w:t>83</w:t>
            </w:r>
            <w:r>
              <w:rPr>
                <w:noProof/>
                <w:webHidden/>
              </w:rPr>
              <w:fldChar w:fldCharType="end"/>
            </w:r>
          </w:hyperlink>
        </w:p>
        <w:p w14:paraId="6A24C2CE" w14:textId="5FD10BB8" w:rsidR="00202247" w:rsidRDefault="00202247">
          <w:pPr>
            <w:pStyle w:val="TJ4"/>
            <w:rPr>
              <w:rFonts w:asciiTheme="minorHAnsi" w:eastAsiaTheme="minorEastAsia" w:hAnsiTheme="minorHAnsi"/>
              <w:noProof/>
              <w:kern w:val="2"/>
              <w:sz w:val="24"/>
              <w:szCs w:val="24"/>
              <w14:ligatures w14:val="standardContextual"/>
            </w:rPr>
          </w:pPr>
          <w:hyperlink w:anchor="_Toc206686177" w:history="1">
            <w:r w:rsidRPr="004B21A1">
              <w:rPr>
                <w:rStyle w:val="Hiperhivatkozs"/>
                <w:rFonts w:cstheme="minorHAnsi"/>
                <w:noProof/>
              </w:rPr>
              <w:t>1.10.1.2.</w:t>
            </w:r>
            <w:r w:rsidRPr="004B21A1">
              <w:rPr>
                <w:rStyle w:val="Hiperhivatkozs"/>
                <w:rFonts w:cstheme="minorHAnsi"/>
                <w:b/>
                <w:noProof/>
              </w:rPr>
              <w:t xml:space="preserve"> Work-out faktoring ügyletek:</w:t>
            </w:r>
            <w:r>
              <w:rPr>
                <w:noProof/>
                <w:webHidden/>
              </w:rPr>
              <w:tab/>
            </w:r>
            <w:r>
              <w:rPr>
                <w:noProof/>
                <w:webHidden/>
              </w:rPr>
              <w:fldChar w:fldCharType="begin"/>
            </w:r>
            <w:r>
              <w:rPr>
                <w:noProof/>
                <w:webHidden/>
              </w:rPr>
              <w:instrText xml:space="preserve"> PAGEREF _Toc206686177 \h </w:instrText>
            </w:r>
            <w:r>
              <w:rPr>
                <w:noProof/>
                <w:webHidden/>
              </w:rPr>
            </w:r>
            <w:r>
              <w:rPr>
                <w:noProof/>
                <w:webHidden/>
              </w:rPr>
              <w:fldChar w:fldCharType="separate"/>
            </w:r>
            <w:r>
              <w:rPr>
                <w:noProof/>
                <w:webHidden/>
              </w:rPr>
              <w:t>86</w:t>
            </w:r>
            <w:r>
              <w:rPr>
                <w:noProof/>
                <w:webHidden/>
              </w:rPr>
              <w:fldChar w:fldCharType="end"/>
            </w:r>
          </w:hyperlink>
        </w:p>
        <w:p w14:paraId="1F524AF4" w14:textId="777F600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8" w:history="1">
            <w:r w:rsidRPr="004B21A1">
              <w:rPr>
                <w:rStyle w:val="Hiperhivatkozs"/>
                <w:rFonts w:cstheme="minorHAnsi"/>
                <w:noProof/>
              </w:rPr>
              <w:t>1.10.2.</w:t>
            </w:r>
            <w:r w:rsidRPr="004B21A1">
              <w:rPr>
                <w:rStyle w:val="Hiperhivatkozs"/>
                <w:rFonts w:cstheme="minorHAnsi"/>
                <w:b/>
                <w:noProof/>
              </w:rPr>
              <w:t xml:space="preserve"> Szerződés átruházás</w:t>
            </w:r>
            <w:r w:rsidRPr="004B21A1">
              <w:rPr>
                <w:rStyle w:val="Hiperhivatkozs"/>
                <w:rFonts w:cstheme="minorHAnsi"/>
                <w:noProof/>
              </w:rPr>
              <w:t>:</w:t>
            </w:r>
            <w:r>
              <w:rPr>
                <w:noProof/>
                <w:webHidden/>
              </w:rPr>
              <w:tab/>
            </w:r>
            <w:r>
              <w:rPr>
                <w:noProof/>
                <w:webHidden/>
              </w:rPr>
              <w:fldChar w:fldCharType="begin"/>
            </w:r>
            <w:r>
              <w:rPr>
                <w:noProof/>
                <w:webHidden/>
              </w:rPr>
              <w:instrText xml:space="preserve"> PAGEREF _Toc206686178 \h </w:instrText>
            </w:r>
            <w:r>
              <w:rPr>
                <w:noProof/>
                <w:webHidden/>
              </w:rPr>
            </w:r>
            <w:r>
              <w:rPr>
                <w:noProof/>
                <w:webHidden/>
              </w:rPr>
              <w:fldChar w:fldCharType="separate"/>
            </w:r>
            <w:r>
              <w:rPr>
                <w:noProof/>
                <w:webHidden/>
              </w:rPr>
              <w:t>87</w:t>
            </w:r>
            <w:r>
              <w:rPr>
                <w:noProof/>
                <w:webHidden/>
              </w:rPr>
              <w:fldChar w:fldCharType="end"/>
            </w:r>
          </w:hyperlink>
        </w:p>
        <w:p w14:paraId="33123E9E" w14:textId="60C89F16"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79" w:history="1">
            <w:r w:rsidRPr="004B21A1">
              <w:rPr>
                <w:rStyle w:val="Hiperhivatkozs"/>
                <w:rFonts w:cstheme="minorHAnsi"/>
                <w:b/>
                <w:noProof/>
              </w:rPr>
              <w:t>1.10.3. Váltóleszámítolás</w:t>
            </w:r>
            <w:r>
              <w:rPr>
                <w:noProof/>
                <w:webHidden/>
              </w:rPr>
              <w:tab/>
            </w:r>
            <w:r>
              <w:rPr>
                <w:noProof/>
                <w:webHidden/>
              </w:rPr>
              <w:fldChar w:fldCharType="begin"/>
            </w:r>
            <w:r>
              <w:rPr>
                <w:noProof/>
                <w:webHidden/>
              </w:rPr>
              <w:instrText xml:space="preserve"> PAGEREF _Toc206686179 \h </w:instrText>
            </w:r>
            <w:r>
              <w:rPr>
                <w:noProof/>
                <w:webHidden/>
              </w:rPr>
            </w:r>
            <w:r>
              <w:rPr>
                <w:noProof/>
                <w:webHidden/>
              </w:rPr>
              <w:fldChar w:fldCharType="separate"/>
            </w:r>
            <w:r>
              <w:rPr>
                <w:noProof/>
                <w:webHidden/>
              </w:rPr>
              <w:t>88</w:t>
            </w:r>
            <w:r>
              <w:rPr>
                <w:noProof/>
                <w:webHidden/>
              </w:rPr>
              <w:fldChar w:fldCharType="end"/>
            </w:r>
          </w:hyperlink>
        </w:p>
        <w:p w14:paraId="5DF91447" w14:textId="0B6C999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0" w:history="1">
            <w:r w:rsidRPr="004B21A1">
              <w:rPr>
                <w:rStyle w:val="Hiperhivatkozs"/>
                <w:rFonts w:cstheme="minorHAnsi"/>
                <w:b/>
                <w:noProof/>
              </w:rPr>
              <w:t>1.10.4. Lízing</w:t>
            </w:r>
            <w:r>
              <w:rPr>
                <w:noProof/>
                <w:webHidden/>
              </w:rPr>
              <w:tab/>
            </w:r>
            <w:r>
              <w:rPr>
                <w:noProof/>
                <w:webHidden/>
              </w:rPr>
              <w:fldChar w:fldCharType="begin"/>
            </w:r>
            <w:r>
              <w:rPr>
                <w:noProof/>
                <w:webHidden/>
              </w:rPr>
              <w:instrText xml:space="preserve"> PAGEREF _Toc206686180 \h </w:instrText>
            </w:r>
            <w:r>
              <w:rPr>
                <w:noProof/>
                <w:webHidden/>
              </w:rPr>
            </w:r>
            <w:r>
              <w:rPr>
                <w:noProof/>
                <w:webHidden/>
              </w:rPr>
              <w:fldChar w:fldCharType="separate"/>
            </w:r>
            <w:r>
              <w:rPr>
                <w:noProof/>
                <w:webHidden/>
              </w:rPr>
              <w:t>88</w:t>
            </w:r>
            <w:r>
              <w:rPr>
                <w:noProof/>
                <w:webHidden/>
              </w:rPr>
              <w:fldChar w:fldCharType="end"/>
            </w:r>
          </w:hyperlink>
        </w:p>
        <w:p w14:paraId="378BE2AD" w14:textId="3D65AB0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1" w:history="1">
            <w:r w:rsidRPr="004B21A1">
              <w:rPr>
                <w:rStyle w:val="Hiperhivatkozs"/>
                <w:rFonts w:cstheme="minorHAnsi"/>
                <w:b/>
                <w:noProof/>
              </w:rPr>
              <w:t>1.10.5. Nagyvállalati money market ügyletek</w:t>
            </w:r>
            <w:r>
              <w:rPr>
                <w:noProof/>
                <w:webHidden/>
              </w:rPr>
              <w:tab/>
            </w:r>
            <w:r>
              <w:rPr>
                <w:noProof/>
                <w:webHidden/>
              </w:rPr>
              <w:fldChar w:fldCharType="begin"/>
            </w:r>
            <w:r>
              <w:rPr>
                <w:noProof/>
                <w:webHidden/>
              </w:rPr>
              <w:instrText xml:space="preserve"> PAGEREF _Toc206686181 \h </w:instrText>
            </w:r>
            <w:r>
              <w:rPr>
                <w:noProof/>
                <w:webHidden/>
              </w:rPr>
            </w:r>
            <w:r>
              <w:rPr>
                <w:noProof/>
                <w:webHidden/>
              </w:rPr>
              <w:fldChar w:fldCharType="separate"/>
            </w:r>
            <w:r>
              <w:rPr>
                <w:noProof/>
                <w:webHidden/>
              </w:rPr>
              <w:t>88</w:t>
            </w:r>
            <w:r>
              <w:rPr>
                <w:noProof/>
                <w:webHidden/>
              </w:rPr>
              <w:fldChar w:fldCharType="end"/>
            </w:r>
          </w:hyperlink>
        </w:p>
        <w:p w14:paraId="0C83DC7F" w14:textId="421B02C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2" w:history="1">
            <w:r w:rsidRPr="004B21A1">
              <w:rPr>
                <w:rStyle w:val="Hiperhivatkozs"/>
                <w:rFonts w:cstheme="minorHAnsi"/>
                <w:b/>
                <w:noProof/>
              </w:rPr>
              <w:t>1.10.6. Gyűjtőszámlahitelek:</w:t>
            </w:r>
            <w:r>
              <w:rPr>
                <w:noProof/>
                <w:webHidden/>
              </w:rPr>
              <w:tab/>
            </w:r>
            <w:r>
              <w:rPr>
                <w:noProof/>
                <w:webHidden/>
              </w:rPr>
              <w:fldChar w:fldCharType="begin"/>
            </w:r>
            <w:r>
              <w:rPr>
                <w:noProof/>
                <w:webHidden/>
              </w:rPr>
              <w:instrText xml:space="preserve"> PAGEREF _Toc206686182 \h </w:instrText>
            </w:r>
            <w:r>
              <w:rPr>
                <w:noProof/>
                <w:webHidden/>
              </w:rPr>
            </w:r>
            <w:r>
              <w:rPr>
                <w:noProof/>
                <w:webHidden/>
              </w:rPr>
              <w:fldChar w:fldCharType="separate"/>
            </w:r>
            <w:r>
              <w:rPr>
                <w:noProof/>
                <w:webHidden/>
              </w:rPr>
              <w:t>89</w:t>
            </w:r>
            <w:r>
              <w:rPr>
                <w:noProof/>
                <w:webHidden/>
              </w:rPr>
              <w:fldChar w:fldCharType="end"/>
            </w:r>
          </w:hyperlink>
        </w:p>
        <w:p w14:paraId="39AE98DA" w14:textId="43676D4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3" w:history="1">
            <w:r w:rsidRPr="004B21A1">
              <w:rPr>
                <w:rStyle w:val="Hiperhivatkozs"/>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_Toc206686183 \h </w:instrText>
            </w:r>
            <w:r>
              <w:rPr>
                <w:noProof/>
                <w:webHidden/>
              </w:rPr>
            </w:r>
            <w:r>
              <w:rPr>
                <w:noProof/>
                <w:webHidden/>
              </w:rPr>
              <w:fldChar w:fldCharType="separate"/>
            </w:r>
            <w:r>
              <w:rPr>
                <w:noProof/>
                <w:webHidden/>
              </w:rPr>
              <w:t>89</w:t>
            </w:r>
            <w:r>
              <w:rPr>
                <w:noProof/>
                <w:webHidden/>
              </w:rPr>
              <w:fldChar w:fldCharType="end"/>
            </w:r>
          </w:hyperlink>
        </w:p>
        <w:p w14:paraId="7A2ABD2E" w14:textId="3E74329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4" w:history="1">
            <w:r w:rsidRPr="004B21A1">
              <w:rPr>
                <w:rStyle w:val="Hiperhivatkozs"/>
                <w:rFonts w:cstheme="minorHAnsi"/>
                <w:b/>
                <w:noProof/>
              </w:rPr>
              <w:t>1.10.8. Projekthitelek jelentése</w:t>
            </w:r>
            <w:r>
              <w:rPr>
                <w:noProof/>
                <w:webHidden/>
              </w:rPr>
              <w:tab/>
            </w:r>
            <w:r>
              <w:rPr>
                <w:noProof/>
                <w:webHidden/>
              </w:rPr>
              <w:fldChar w:fldCharType="begin"/>
            </w:r>
            <w:r>
              <w:rPr>
                <w:noProof/>
                <w:webHidden/>
              </w:rPr>
              <w:instrText xml:space="preserve"> PAGEREF _Toc206686184 \h </w:instrText>
            </w:r>
            <w:r>
              <w:rPr>
                <w:noProof/>
                <w:webHidden/>
              </w:rPr>
            </w:r>
            <w:r>
              <w:rPr>
                <w:noProof/>
                <w:webHidden/>
              </w:rPr>
              <w:fldChar w:fldCharType="separate"/>
            </w:r>
            <w:r>
              <w:rPr>
                <w:noProof/>
                <w:webHidden/>
              </w:rPr>
              <w:t>89</w:t>
            </w:r>
            <w:r>
              <w:rPr>
                <w:noProof/>
                <w:webHidden/>
              </w:rPr>
              <w:fldChar w:fldCharType="end"/>
            </w:r>
          </w:hyperlink>
        </w:p>
        <w:p w14:paraId="54A893AF" w14:textId="65312B3C"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5" w:history="1">
            <w:r w:rsidRPr="004B21A1">
              <w:rPr>
                <w:rStyle w:val="Hiperhivatkozs"/>
                <w:rFonts w:cstheme="minorHAnsi"/>
                <w:b/>
                <w:noProof/>
              </w:rPr>
              <w:t>1.10.9. Eljárás elhunyt ügyfelek esetén</w:t>
            </w:r>
            <w:r>
              <w:rPr>
                <w:noProof/>
                <w:webHidden/>
              </w:rPr>
              <w:tab/>
            </w:r>
            <w:r>
              <w:rPr>
                <w:noProof/>
                <w:webHidden/>
              </w:rPr>
              <w:fldChar w:fldCharType="begin"/>
            </w:r>
            <w:r>
              <w:rPr>
                <w:noProof/>
                <w:webHidden/>
              </w:rPr>
              <w:instrText xml:space="preserve"> PAGEREF _Toc206686185 \h </w:instrText>
            </w:r>
            <w:r>
              <w:rPr>
                <w:noProof/>
                <w:webHidden/>
              </w:rPr>
            </w:r>
            <w:r>
              <w:rPr>
                <w:noProof/>
                <w:webHidden/>
              </w:rPr>
              <w:fldChar w:fldCharType="separate"/>
            </w:r>
            <w:r>
              <w:rPr>
                <w:noProof/>
                <w:webHidden/>
              </w:rPr>
              <w:t>94</w:t>
            </w:r>
            <w:r>
              <w:rPr>
                <w:noProof/>
                <w:webHidden/>
              </w:rPr>
              <w:fldChar w:fldCharType="end"/>
            </w:r>
          </w:hyperlink>
        </w:p>
        <w:p w14:paraId="623671B8" w14:textId="1DD6944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6" w:history="1">
            <w:r w:rsidRPr="004B21A1">
              <w:rPr>
                <w:rStyle w:val="Hiperhivatkozs"/>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_Toc206686186 \h </w:instrText>
            </w:r>
            <w:r>
              <w:rPr>
                <w:noProof/>
                <w:webHidden/>
              </w:rPr>
            </w:r>
            <w:r>
              <w:rPr>
                <w:noProof/>
                <w:webHidden/>
              </w:rPr>
              <w:fldChar w:fldCharType="separate"/>
            </w:r>
            <w:r>
              <w:rPr>
                <w:noProof/>
                <w:webHidden/>
              </w:rPr>
              <w:t>94</w:t>
            </w:r>
            <w:r>
              <w:rPr>
                <w:noProof/>
                <w:webHidden/>
              </w:rPr>
              <w:fldChar w:fldCharType="end"/>
            </w:r>
          </w:hyperlink>
        </w:p>
        <w:p w14:paraId="5DB5952E" w14:textId="55E905DE"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7" w:history="1">
            <w:r w:rsidRPr="004B21A1">
              <w:rPr>
                <w:rStyle w:val="Hiperhivatkozs"/>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_Toc206686187 \h </w:instrText>
            </w:r>
            <w:r>
              <w:rPr>
                <w:noProof/>
                <w:webHidden/>
              </w:rPr>
            </w:r>
            <w:r>
              <w:rPr>
                <w:noProof/>
                <w:webHidden/>
              </w:rPr>
              <w:fldChar w:fldCharType="separate"/>
            </w:r>
            <w:r>
              <w:rPr>
                <w:noProof/>
                <w:webHidden/>
              </w:rPr>
              <w:t>95</w:t>
            </w:r>
            <w:r>
              <w:rPr>
                <w:noProof/>
                <w:webHidden/>
              </w:rPr>
              <w:fldChar w:fldCharType="end"/>
            </w:r>
          </w:hyperlink>
        </w:p>
        <w:p w14:paraId="1A28F0C9" w14:textId="4DCD548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8" w:history="1">
            <w:r w:rsidRPr="004B21A1">
              <w:rPr>
                <w:rStyle w:val="Hiperhivatkozs"/>
                <w:rFonts w:cstheme="minorHAnsi"/>
                <w:b/>
                <w:noProof/>
              </w:rPr>
              <w:t>1.10.12. Átsorolások kezelése az adatmodellben</w:t>
            </w:r>
            <w:r>
              <w:rPr>
                <w:noProof/>
                <w:webHidden/>
              </w:rPr>
              <w:tab/>
            </w:r>
            <w:r>
              <w:rPr>
                <w:noProof/>
                <w:webHidden/>
              </w:rPr>
              <w:fldChar w:fldCharType="begin"/>
            </w:r>
            <w:r>
              <w:rPr>
                <w:noProof/>
                <w:webHidden/>
              </w:rPr>
              <w:instrText xml:space="preserve"> PAGEREF _Toc206686188 \h </w:instrText>
            </w:r>
            <w:r>
              <w:rPr>
                <w:noProof/>
                <w:webHidden/>
              </w:rPr>
            </w:r>
            <w:r>
              <w:rPr>
                <w:noProof/>
                <w:webHidden/>
              </w:rPr>
              <w:fldChar w:fldCharType="separate"/>
            </w:r>
            <w:r>
              <w:rPr>
                <w:noProof/>
                <w:webHidden/>
              </w:rPr>
              <w:t>96</w:t>
            </w:r>
            <w:r>
              <w:rPr>
                <w:noProof/>
                <w:webHidden/>
              </w:rPr>
              <w:fldChar w:fldCharType="end"/>
            </w:r>
          </w:hyperlink>
        </w:p>
        <w:p w14:paraId="2FAA1827" w14:textId="608AEE9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89" w:history="1">
            <w:r w:rsidRPr="004B21A1">
              <w:rPr>
                <w:rStyle w:val="Hiperhivatkozs"/>
                <w:rFonts w:cstheme="minorHAnsi"/>
                <w:b/>
                <w:noProof/>
              </w:rPr>
              <w:t>1.10.13. Magáncsőd jelentésének módja</w:t>
            </w:r>
            <w:r>
              <w:rPr>
                <w:noProof/>
                <w:webHidden/>
              </w:rPr>
              <w:tab/>
            </w:r>
            <w:r>
              <w:rPr>
                <w:noProof/>
                <w:webHidden/>
              </w:rPr>
              <w:fldChar w:fldCharType="begin"/>
            </w:r>
            <w:r>
              <w:rPr>
                <w:noProof/>
                <w:webHidden/>
              </w:rPr>
              <w:instrText xml:space="preserve"> PAGEREF _Toc206686189 \h </w:instrText>
            </w:r>
            <w:r>
              <w:rPr>
                <w:noProof/>
                <w:webHidden/>
              </w:rPr>
            </w:r>
            <w:r>
              <w:rPr>
                <w:noProof/>
                <w:webHidden/>
              </w:rPr>
              <w:fldChar w:fldCharType="separate"/>
            </w:r>
            <w:r>
              <w:rPr>
                <w:noProof/>
                <w:webHidden/>
              </w:rPr>
              <w:t>97</w:t>
            </w:r>
            <w:r>
              <w:rPr>
                <w:noProof/>
                <w:webHidden/>
              </w:rPr>
              <w:fldChar w:fldCharType="end"/>
            </w:r>
          </w:hyperlink>
        </w:p>
        <w:p w14:paraId="2B6D4E6F" w14:textId="4FC5658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0" w:history="1">
            <w:r w:rsidRPr="004B21A1">
              <w:rPr>
                <w:rStyle w:val="Hiperhivatkozs"/>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_Toc206686190 \h </w:instrText>
            </w:r>
            <w:r>
              <w:rPr>
                <w:noProof/>
                <w:webHidden/>
              </w:rPr>
            </w:r>
            <w:r>
              <w:rPr>
                <w:noProof/>
                <w:webHidden/>
              </w:rPr>
              <w:fldChar w:fldCharType="separate"/>
            </w:r>
            <w:r>
              <w:rPr>
                <w:noProof/>
                <w:webHidden/>
              </w:rPr>
              <w:t>97</w:t>
            </w:r>
            <w:r>
              <w:rPr>
                <w:noProof/>
                <w:webHidden/>
              </w:rPr>
              <w:fldChar w:fldCharType="end"/>
            </w:r>
          </w:hyperlink>
        </w:p>
        <w:p w14:paraId="1B66CFFE" w14:textId="4A209E5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1" w:history="1">
            <w:r w:rsidRPr="004B21A1">
              <w:rPr>
                <w:rStyle w:val="Hiperhivatkozs"/>
                <w:rFonts w:cstheme="minorHAnsi"/>
                <w:b/>
                <w:noProof/>
              </w:rPr>
              <w:t>1.10.15. A cash-pool ügyletek jelentésének módja</w:t>
            </w:r>
            <w:r>
              <w:rPr>
                <w:noProof/>
                <w:webHidden/>
              </w:rPr>
              <w:tab/>
            </w:r>
            <w:r>
              <w:rPr>
                <w:noProof/>
                <w:webHidden/>
              </w:rPr>
              <w:fldChar w:fldCharType="begin"/>
            </w:r>
            <w:r>
              <w:rPr>
                <w:noProof/>
                <w:webHidden/>
              </w:rPr>
              <w:instrText xml:space="preserve"> PAGEREF _Toc206686191 \h </w:instrText>
            </w:r>
            <w:r>
              <w:rPr>
                <w:noProof/>
                <w:webHidden/>
              </w:rPr>
            </w:r>
            <w:r>
              <w:rPr>
                <w:noProof/>
                <w:webHidden/>
              </w:rPr>
              <w:fldChar w:fldCharType="separate"/>
            </w:r>
            <w:r>
              <w:rPr>
                <w:noProof/>
                <w:webHidden/>
              </w:rPr>
              <w:t>97</w:t>
            </w:r>
            <w:r>
              <w:rPr>
                <w:noProof/>
                <w:webHidden/>
              </w:rPr>
              <w:fldChar w:fldCharType="end"/>
            </w:r>
          </w:hyperlink>
        </w:p>
        <w:p w14:paraId="52460AAE" w14:textId="0132C39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2" w:history="1">
            <w:r w:rsidRPr="004B21A1">
              <w:rPr>
                <w:rStyle w:val="Hiperhivatkozs"/>
                <w:b/>
                <w:noProof/>
              </w:rPr>
              <w:t>1.10.16. Összeolvadások, beolvadások kezelése</w:t>
            </w:r>
            <w:r>
              <w:rPr>
                <w:noProof/>
                <w:webHidden/>
              </w:rPr>
              <w:tab/>
            </w:r>
            <w:r>
              <w:rPr>
                <w:noProof/>
                <w:webHidden/>
              </w:rPr>
              <w:fldChar w:fldCharType="begin"/>
            </w:r>
            <w:r>
              <w:rPr>
                <w:noProof/>
                <w:webHidden/>
              </w:rPr>
              <w:instrText xml:space="preserve"> PAGEREF _Toc206686192 \h </w:instrText>
            </w:r>
            <w:r>
              <w:rPr>
                <w:noProof/>
                <w:webHidden/>
              </w:rPr>
            </w:r>
            <w:r>
              <w:rPr>
                <w:noProof/>
                <w:webHidden/>
              </w:rPr>
              <w:fldChar w:fldCharType="separate"/>
            </w:r>
            <w:r>
              <w:rPr>
                <w:noProof/>
                <w:webHidden/>
              </w:rPr>
              <w:t>98</w:t>
            </w:r>
            <w:r>
              <w:rPr>
                <w:noProof/>
                <w:webHidden/>
              </w:rPr>
              <w:fldChar w:fldCharType="end"/>
            </w:r>
          </w:hyperlink>
        </w:p>
        <w:p w14:paraId="64149305" w14:textId="57150DC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3" w:history="1">
            <w:r w:rsidRPr="004B21A1">
              <w:rPr>
                <w:rStyle w:val="Hiperhivatkozs"/>
                <w:b/>
                <w:noProof/>
              </w:rPr>
              <w:t>1.10.17. ’NHPZ’ konstrukciók jelentésének módja</w:t>
            </w:r>
            <w:r>
              <w:rPr>
                <w:noProof/>
                <w:webHidden/>
              </w:rPr>
              <w:tab/>
            </w:r>
            <w:r>
              <w:rPr>
                <w:noProof/>
                <w:webHidden/>
              </w:rPr>
              <w:fldChar w:fldCharType="begin"/>
            </w:r>
            <w:r>
              <w:rPr>
                <w:noProof/>
                <w:webHidden/>
              </w:rPr>
              <w:instrText xml:space="preserve"> PAGEREF _Toc206686193 \h </w:instrText>
            </w:r>
            <w:r>
              <w:rPr>
                <w:noProof/>
                <w:webHidden/>
              </w:rPr>
            </w:r>
            <w:r>
              <w:rPr>
                <w:noProof/>
                <w:webHidden/>
              </w:rPr>
              <w:fldChar w:fldCharType="separate"/>
            </w:r>
            <w:r>
              <w:rPr>
                <w:noProof/>
                <w:webHidden/>
              </w:rPr>
              <w:t>98</w:t>
            </w:r>
            <w:r>
              <w:rPr>
                <w:noProof/>
                <w:webHidden/>
              </w:rPr>
              <w:fldChar w:fldCharType="end"/>
            </w:r>
          </w:hyperlink>
        </w:p>
        <w:p w14:paraId="0459108B" w14:textId="1A6952D6"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4" w:history="1">
            <w:r w:rsidRPr="004B21A1">
              <w:rPr>
                <w:rStyle w:val="Hiperhivatkozs"/>
                <w:b/>
                <w:noProof/>
              </w:rPr>
              <w:t>1.10.18. Szintetikus értékpapírosítás jelentési módja</w:t>
            </w:r>
            <w:r>
              <w:rPr>
                <w:noProof/>
                <w:webHidden/>
              </w:rPr>
              <w:tab/>
            </w:r>
            <w:r>
              <w:rPr>
                <w:noProof/>
                <w:webHidden/>
              </w:rPr>
              <w:fldChar w:fldCharType="begin"/>
            </w:r>
            <w:r>
              <w:rPr>
                <w:noProof/>
                <w:webHidden/>
              </w:rPr>
              <w:instrText xml:space="preserve"> PAGEREF _Toc206686194 \h </w:instrText>
            </w:r>
            <w:r>
              <w:rPr>
                <w:noProof/>
                <w:webHidden/>
              </w:rPr>
            </w:r>
            <w:r>
              <w:rPr>
                <w:noProof/>
                <w:webHidden/>
              </w:rPr>
              <w:fldChar w:fldCharType="separate"/>
            </w:r>
            <w:r>
              <w:rPr>
                <w:noProof/>
                <w:webHidden/>
              </w:rPr>
              <w:t>99</w:t>
            </w:r>
            <w:r>
              <w:rPr>
                <w:noProof/>
                <w:webHidden/>
              </w:rPr>
              <w:fldChar w:fldCharType="end"/>
            </w:r>
          </w:hyperlink>
        </w:p>
        <w:p w14:paraId="67DC6349" w14:textId="174AAB9A"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5" w:history="1">
            <w:r w:rsidRPr="004B21A1">
              <w:rPr>
                <w:rStyle w:val="Hiperhivatkozs"/>
                <w:b/>
                <w:noProof/>
              </w:rPr>
              <w:t>1.10.19. Babaváró hitelek jelentési módja</w:t>
            </w:r>
            <w:r>
              <w:rPr>
                <w:noProof/>
                <w:webHidden/>
              </w:rPr>
              <w:tab/>
            </w:r>
            <w:r>
              <w:rPr>
                <w:noProof/>
                <w:webHidden/>
              </w:rPr>
              <w:fldChar w:fldCharType="begin"/>
            </w:r>
            <w:r>
              <w:rPr>
                <w:noProof/>
                <w:webHidden/>
              </w:rPr>
              <w:instrText xml:space="preserve"> PAGEREF _Toc206686195 \h </w:instrText>
            </w:r>
            <w:r>
              <w:rPr>
                <w:noProof/>
                <w:webHidden/>
              </w:rPr>
            </w:r>
            <w:r>
              <w:rPr>
                <w:noProof/>
                <w:webHidden/>
              </w:rPr>
              <w:fldChar w:fldCharType="separate"/>
            </w:r>
            <w:r>
              <w:rPr>
                <w:noProof/>
                <w:webHidden/>
              </w:rPr>
              <w:t>100</w:t>
            </w:r>
            <w:r>
              <w:rPr>
                <w:noProof/>
                <w:webHidden/>
              </w:rPr>
              <w:fldChar w:fldCharType="end"/>
            </w:r>
          </w:hyperlink>
        </w:p>
        <w:p w14:paraId="0CD9C99B" w14:textId="1859F15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6" w:history="1">
            <w:r w:rsidRPr="004B21A1">
              <w:rPr>
                <w:rStyle w:val="Hiperhivatkozs"/>
                <w:b/>
                <w:noProof/>
              </w:rPr>
              <w:t>1.10.20. Kényszerhitelek jelentési módja</w:t>
            </w:r>
            <w:r>
              <w:rPr>
                <w:noProof/>
                <w:webHidden/>
              </w:rPr>
              <w:tab/>
            </w:r>
            <w:r>
              <w:rPr>
                <w:noProof/>
                <w:webHidden/>
              </w:rPr>
              <w:fldChar w:fldCharType="begin"/>
            </w:r>
            <w:r>
              <w:rPr>
                <w:noProof/>
                <w:webHidden/>
              </w:rPr>
              <w:instrText xml:space="preserve"> PAGEREF _Toc206686196 \h </w:instrText>
            </w:r>
            <w:r>
              <w:rPr>
                <w:noProof/>
                <w:webHidden/>
              </w:rPr>
            </w:r>
            <w:r>
              <w:rPr>
                <w:noProof/>
                <w:webHidden/>
              </w:rPr>
              <w:fldChar w:fldCharType="separate"/>
            </w:r>
            <w:r>
              <w:rPr>
                <w:noProof/>
                <w:webHidden/>
              </w:rPr>
              <w:t>101</w:t>
            </w:r>
            <w:r>
              <w:rPr>
                <w:noProof/>
                <w:webHidden/>
              </w:rPr>
              <w:fldChar w:fldCharType="end"/>
            </w:r>
          </w:hyperlink>
        </w:p>
        <w:p w14:paraId="1A17E9DF" w14:textId="40D3A000"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7" w:history="1">
            <w:r w:rsidRPr="004B21A1">
              <w:rPr>
                <w:rStyle w:val="Hiperhivatkozs"/>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_Toc206686197 \h </w:instrText>
            </w:r>
            <w:r>
              <w:rPr>
                <w:noProof/>
                <w:webHidden/>
              </w:rPr>
            </w:r>
            <w:r>
              <w:rPr>
                <w:noProof/>
                <w:webHidden/>
              </w:rPr>
              <w:fldChar w:fldCharType="separate"/>
            </w:r>
            <w:r>
              <w:rPr>
                <w:noProof/>
                <w:webHidden/>
              </w:rPr>
              <w:t>103</w:t>
            </w:r>
            <w:r>
              <w:rPr>
                <w:noProof/>
                <w:webHidden/>
              </w:rPr>
              <w:fldChar w:fldCharType="end"/>
            </w:r>
          </w:hyperlink>
        </w:p>
        <w:p w14:paraId="2273CA15" w14:textId="3783C1F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8" w:history="1">
            <w:r w:rsidRPr="004B21A1">
              <w:rPr>
                <w:rStyle w:val="Hiperhivatkozs"/>
                <w:b/>
                <w:noProof/>
              </w:rPr>
              <w:t>1.10.22. CSOK támogatások jelentési módja</w:t>
            </w:r>
            <w:r>
              <w:rPr>
                <w:noProof/>
                <w:webHidden/>
              </w:rPr>
              <w:tab/>
            </w:r>
            <w:r>
              <w:rPr>
                <w:noProof/>
                <w:webHidden/>
              </w:rPr>
              <w:fldChar w:fldCharType="begin"/>
            </w:r>
            <w:r>
              <w:rPr>
                <w:noProof/>
                <w:webHidden/>
              </w:rPr>
              <w:instrText xml:space="preserve"> PAGEREF _Toc206686198 \h </w:instrText>
            </w:r>
            <w:r>
              <w:rPr>
                <w:noProof/>
                <w:webHidden/>
              </w:rPr>
            </w:r>
            <w:r>
              <w:rPr>
                <w:noProof/>
                <w:webHidden/>
              </w:rPr>
              <w:fldChar w:fldCharType="separate"/>
            </w:r>
            <w:r>
              <w:rPr>
                <w:noProof/>
                <w:webHidden/>
              </w:rPr>
              <w:t>107</w:t>
            </w:r>
            <w:r>
              <w:rPr>
                <w:noProof/>
                <w:webHidden/>
              </w:rPr>
              <w:fldChar w:fldCharType="end"/>
            </w:r>
          </w:hyperlink>
        </w:p>
        <w:p w14:paraId="4F1C58B3" w14:textId="75A4A80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199" w:history="1">
            <w:r w:rsidRPr="004B21A1">
              <w:rPr>
                <w:rStyle w:val="Hiperhivatkozs"/>
                <w:b/>
                <w:noProof/>
              </w:rPr>
              <w:t>1.10.23. A munkáshitel és a kistelepülési otthonfelújítási támogatás jelentési módja</w:t>
            </w:r>
            <w:r>
              <w:rPr>
                <w:noProof/>
                <w:webHidden/>
              </w:rPr>
              <w:tab/>
            </w:r>
            <w:r>
              <w:rPr>
                <w:noProof/>
                <w:webHidden/>
              </w:rPr>
              <w:fldChar w:fldCharType="begin"/>
            </w:r>
            <w:r>
              <w:rPr>
                <w:noProof/>
                <w:webHidden/>
              </w:rPr>
              <w:instrText xml:space="preserve"> PAGEREF _Toc206686199 \h </w:instrText>
            </w:r>
            <w:r>
              <w:rPr>
                <w:noProof/>
                <w:webHidden/>
              </w:rPr>
            </w:r>
            <w:r>
              <w:rPr>
                <w:noProof/>
                <w:webHidden/>
              </w:rPr>
              <w:fldChar w:fldCharType="separate"/>
            </w:r>
            <w:r>
              <w:rPr>
                <w:noProof/>
                <w:webHidden/>
              </w:rPr>
              <w:t>110</w:t>
            </w:r>
            <w:r>
              <w:rPr>
                <w:noProof/>
                <w:webHidden/>
              </w:rPr>
              <w:fldChar w:fldCharType="end"/>
            </w:r>
          </w:hyperlink>
        </w:p>
        <w:p w14:paraId="0D83B966" w14:textId="3C6272E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0" w:history="1">
            <w:r w:rsidRPr="004B21A1">
              <w:rPr>
                <w:rStyle w:val="Hiperhivatkozs"/>
                <w:b/>
                <w:noProof/>
              </w:rPr>
              <w:t>1.10.24. Az „Otthon START” program keretében folyósított hitelek jelentési módja</w:t>
            </w:r>
            <w:r>
              <w:rPr>
                <w:noProof/>
                <w:webHidden/>
              </w:rPr>
              <w:tab/>
            </w:r>
            <w:r>
              <w:rPr>
                <w:noProof/>
                <w:webHidden/>
              </w:rPr>
              <w:fldChar w:fldCharType="begin"/>
            </w:r>
            <w:r>
              <w:rPr>
                <w:noProof/>
                <w:webHidden/>
              </w:rPr>
              <w:instrText xml:space="preserve"> PAGEREF _Toc206686200 \h </w:instrText>
            </w:r>
            <w:r>
              <w:rPr>
                <w:noProof/>
                <w:webHidden/>
              </w:rPr>
            </w:r>
            <w:r>
              <w:rPr>
                <w:noProof/>
                <w:webHidden/>
              </w:rPr>
              <w:fldChar w:fldCharType="separate"/>
            </w:r>
            <w:r>
              <w:rPr>
                <w:noProof/>
                <w:webHidden/>
              </w:rPr>
              <w:t>111</w:t>
            </w:r>
            <w:r>
              <w:rPr>
                <w:noProof/>
                <w:webHidden/>
              </w:rPr>
              <w:fldChar w:fldCharType="end"/>
            </w:r>
          </w:hyperlink>
        </w:p>
        <w:p w14:paraId="116C46E3" w14:textId="5ADE88C3"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1" w:history="1">
            <w:r w:rsidRPr="004B21A1">
              <w:rPr>
                <w:rStyle w:val="Hiperhivatkozs"/>
                <w:b/>
                <w:noProof/>
              </w:rPr>
              <w:t>1.10.25. Az eszköz oldali betétek és a repókövetelések jelentési módja</w:t>
            </w:r>
            <w:r>
              <w:rPr>
                <w:noProof/>
                <w:webHidden/>
              </w:rPr>
              <w:tab/>
            </w:r>
            <w:r>
              <w:rPr>
                <w:noProof/>
                <w:webHidden/>
              </w:rPr>
              <w:fldChar w:fldCharType="begin"/>
            </w:r>
            <w:r>
              <w:rPr>
                <w:noProof/>
                <w:webHidden/>
              </w:rPr>
              <w:instrText xml:space="preserve"> PAGEREF _Toc206686201 \h </w:instrText>
            </w:r>
            <w:r>
              <w:rPr>
                <w:noProof/>
                <w:webHidden/>
              </w:rPr>
            </w:r>
            <w:r>
              <w:rPr>
                <w:noProof/>
                <w:webHidden/>
              </w:rPr>
              <w:fldChar w:fldCharType="separate"/>
            </w:r>
            <w:r>
              <w:rPr>
                <w:noProof/>
                <w:webHidden/>
              </w:rPr>
              <w:t>111</w:t>
            </w:r>
            <w:r>
              <w:rPr>
                <w:noProof/>
                <w:webHidden/>
              </w:rPr>
              <w:fldChar w:fldCharType="end"/>
            </w:r>
          </w:hyperlink>
        </w:p>
        <w:p w14:paraId="01E83B39" w14:textId="5D99B3BA" w:rsidR="00202247" w:rsidRDefault="00202247">
          <w:pPr>
            <w:pStyle w:val="TJ1"/>
            <w:tabs>
              <w:tab w:val="right" w:leader="dot" w:pos="9514"/>
            </w:tabs>
            <w:rPr>
              <w:rFonts w:asciiTheme="minorHAnsi" w:hAnsiTheme="minorHAnsi"/>
              <w:noProof/>
              <w:kern w:val="2"/>
              <w:sz w:val="24"/>
              <w:szCs w:val="24"/>
              <w14:ligatures w14:val="standardContextual"/>
            </w:rPr>
          </w:pPr>
          <w:hyperlink w:anchor="_Toc206686202" w:history="1">
            <w:r w:rsidRPr="004B21A1">
              <w:rPr>
                <w:rStyle w:val="Hiperhivatkozs"/>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_Toc206686202 \h </w:instrText>
            </w:r>
            <w:r>
              <w:rPr>
                <w:noProof/>
                <w:webHidden/>
              </w:rPr>
            </w:r>
            <w:r>
              <w:rPr>
                <w:noProof/>
                <w:webHidden/>
              </w:rPr>
              <w:fldChar w:fldCharType="separate"/>
            </w:r>
            <w:r>
              <w:rPr>
                <w:noProof/>
                <w:webHidden/>
              </w:rPr>
              <w:t>112</w:t>
            </w:r>
            <w:r>
              <w:rPr>
                <w:noProof/>
                <w:webHidden/>
              </w:rPr>
              <w:fldChar w:fldCharType="end"/>
            </w:r>
          </w:hyperlink>
        </w:p>
        <w:p w14:paraId="4534BB7E" w14:textId="33E2DE99"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3" w:history="1">
            <w:r w:rsidRPr="004B21A1">
              <w:rPr>
                <w:rStyle w:val="Hiperhivatkozs"/>
                <w:rFonts w:cstheme="minorHAnsi"/>
                <w:noProof/>
              </w:rPr>
              <w:t>2.1. Általános előírások</w:t>
            </w:r>
            <w:r>
              <w:rPr>
                <w:noProof/>
                <w:webHidden/>
              </w:rPr>
              <w:tab/>
            </w:r>
            <w:r>
              <w:rPr>
                <w:noProof/>
                <w:webHidden/>
              </w:rPr>
              <w:fldChar w:fldCharType="begin"/>
            </w:r>
            <w:r>
              <w:rPr>
                <w:noProof/>
                <w:webHidden/>
              </w:rPr>
              <w:instrText xml:space="preserve"> PAGEREF _Toc206686203 \h </w:instrText>
            </w:r>
            <w:r>
              <w:rPr>
                <w:noProof/>
                <w:webHidden/>
              </w:rPr>
            </w:r>
            <w:r>
              <w:rPr>
                <w:noProof/>
                <w:webHidden/>
              </w:rPr>
              <w:fldChar w:fldCharType="separate"/>
            </w:r>
            <w:r>
              <w:rPr>
                <w:noProof/>
                <w:webHidden/>
              </w:rPr>
              <w:t>112</w:t>
            </w:r>
            <w:r>
              <w:rPr>
                <w:noProof/>
                <w:webHidden/>
              </w:rPr>
              <w:fldChar w:fldCharType="end"/>
            </w:r>
          </w:hyperlink>
        </w:p>
        <w:p w14:paraId="1309BD0D" w14:textId="338617E8"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4" w:history="1">
            <w:r w:rsidRPr="004B21A1">
              <w:rPr>
                <w:rStyle w:val="Hiperhivatkozs"/>
                <w:rFonts w:cstheme="minorHAnsi"/>
                <w:noProof/>
              </w:rPr>
              <w:t>2.2. Az adatok számbavétele</w:t>
            </w:r>
            <w:r>
              <w:rPr>
                <w:noProof/>
                <w:webHidden/>
              </w:rPr>
              <w:tab/>
            </w:r>
            <w:r>
              <w:rPr>
                <w:noProof/>
                <w:webHidden/>
              </w:rPr>
              <w:fldChar w:fldCharType="begin"/>
            </w:r>
            <w:r>
              <w:rPr>
                <w:noProof/>
                <w:webHidden/>
              </w:rPr>
              <w:instrText xml:space="preserve"> PAGEREF _Toc206686204 \h </w:instrText>
            </w:r>
            <w:r>
              <w:rPr>
                <w:noProof/>
                <w:webHidden/>
              </w:rPr>
            </w:r>
            <w:r>
              <w:rPr>
                <w:noProof/>
                <w:webHidden/>
              </w:rPr>
              <w:fldChar w:fldCharType="separate"/>
            </w:r>
            <w:r>
              <w:rPr>
                <w:noProof/>
                <w:webHidden/>
              </w:rPr>
              <w:t>113</w:t>
            </w:r>
            <w:r>
              <w:rPr>
                <w:noProof/>
                <w:webHidden/>
              </w:rPr>
              <w:fldChar w:fldCharType="end"/>
            </w:r>
          </w:hyperlink>
        </w:p>
        <w:p w14:paraId="77A651E5" w14:textId="71AA6655"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5" w:history="1">
            <w:r w:rsidRPr="004B21A1">
              <w:rPr>
                <w:rStyle w:val="Hiperhivatkozs"/>
                <w:rFonts w:cstheme="minorHAnsi"/>
                <w:noProof/>
              </w:rPr>
              <w:t>2.3. Jelentési gyakoriság</w:t>
            </w:r>
            <w:r>
              <w:rPr>
                <w:noProof/>
                <w:webHidden/>
              </w:rPr>
              <w:tab/>
            </w:r>
            <w:r>
              <w:rPr>
                <w:noProof/>
                <w:webHidden/>
              </w:rPr>
              <w:fldChar w:fldCharType="begin"/>
            </w:r>
            <w:r>
              <w:rPr>
                <w:noProof/>
                <w:webHidden/>
              </w:rPr>
              <w:instrText xml:space="preserve"> PAGEREF _Toc206686205 \h </w:instrText>
            </w:r>
            <w:r>
              <w:rPr>
                <w:noProof/>
                <w:webHidden/>
              </w:rPr>
            </w:r>
            <w:r>
              <w:rPr>
                <w:noProof/>
                <w:webHidden/>
              </w:rPr>
              <w:fldChar w:fldCharType="separate"/>
            </w:r>
            <w:r>
              <w:rPr>
                <w:noProof/>
                <w:webHidden/>
              </w:rPr>
              <w:t>113</w:t>
            </w:r>
            <w:r>
              <w:rPr>
                <w:noProof/>
                <w:webHidden/>
              </w:rPr>
              <w:fldChar w:fldCharType="end"/>
            </w:r>
          </w:hyperlink>
        </w:p>
        <w:p w14:paraId="42A0A48B" w14:textId="567AFDEE"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6" w:history="1">
            <w:r w:rsidRPr="004B21A1">
              <w:rPr>
                <w:rStyle w:val="Hiperhivatkozs"/>
                <w:rFonts w:cstheme="minorHAnsi"/>
                <w:noProof/>
              </w:rPr>
              <w:t>2.4. Jelentendő adatok köre</w:t>
            </w:r>
            <w:r>
              <w:rPr>
                <w:noProof/>
                <w:webHidden/>
              </w:rPr>
              <w:tab/>
            </w:r>
            <w:r>
              <w:rPr>
                <w:noProof/>
                <w:webHidden/>
              </w:rPr>
              <w:fldChar w:fldCharType="begin"/>
            </w:r>
            <w:r>
              <w:rPr>
                <w:noProof/>
                <w:webHidden/>
              </w:rPr>
              <w:instrText xml:space="preserve"> PAGEREF _Toc206686206 \h </w:instrText>
            </w:r>
            <w:r>
              <w:rPr>
                <w:noProof/>
                <w:webHidden/>
              </w:rPr>
            </w:r>
            <w:r>
              <w:rPr>
                <w:noProof/>
                <w:webHidden/>
              </w:rPr>
              <w:fldChar w:fldCharType="separate"/>
            </w:r>
            <w:r>
              <w:rPr>
                <w:noProof/>
                <w:webHidden/>
              </w:rPr>
              <w:t>113</w:t>
            </w:r>
            <w:r>
              <w:rPr>
                <w:noProof/>
                <w:webHidden/>
              </w:rPr>
              <w:fldChar w:fldCharType="end"/>
            </w:r>
          </w:hyperlink>
        </w:p>
        <w:p w14:paraId="27D54722" w14:textId="05C3E12F"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07" w:history="1">
            <w:r w:rsidRPr="004B21A1">
              <w:rPr>
                <w:rStyle w:val="Hiperhivatkozs"/>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_Toc206686207 \h </w:instrText>
            </w:r>
            <w:r>
              <w:rPr>
                <w:noProof/>
                <w:webHidden/>
              </w:rPr>
            </w:r>
            <w:r>
              <w:rPr>
                <w:noProof/>
                <w:webHidden/>
              </w:rPr>
              <w:fldChar w:fldCharType="separate"/>
            </w:r>
            <w:r>
              <w:rPr>
                <w:noProof/>
                <w:webHidden/>
              </w:rPr>
              <w:t>115</w:t>
            </w:r>
            <w:r>
              <w:rPr>
                <w:noProof/>
                <w:webHidden/>
              </w:rPr>
              <w:fldChar w:fldCharType="end"/>
            </w:r>
          </w:hyperlink>
        </w:p>
        <w:p w14:paraId="3C16A6A3" w14:textId="66A713C2"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08" w:history="1">
            <w:r w:rsidRPr="004B21A1">
              <w:rPr>
                <w:rStyle w:val="Hiperhivatkozs"/>
                <w:rFonts w:cstheme="minorHAnsi"/>
                <w:b/>
                <w:noProof/>
              </w:rPr>
              <w:t>2.5.1. Az ESRB táblában használt fogalmak, rövidítések</w:t>
            </w:r>
            <w:r>
              <w:rPr>
                <w:noProof/>
                <w:webHidden/>
              </w:rPr>
              <w:tab/>
            </w:r>
            <w:r>
              <w:rPr>
                <w:noProof/>
                <w:webHidden/>
              </w:rPr>
              <w:fldChar w:fldCharType="begin"/>
            </w:r>
            <w:r>
              <w:rPr>
                <w:noProof/>
                <w:webHidden/>
              </w:rPr>
              <w:instrText xml:space="preserve"> PAGEREF _Toc206686208 \h </w:instrText>
            </w:r>
            <w:r>
              <w:rPr>
                <w:noProof/>
                <w:webHidden/>
              </w:rPr>
            </w:r>
            <w:r>
              <w:rPr>
                <w:noProof/>
                <w:webHidden/>
              </w:rPr>
              <w:fldChar w:fldCharType="separate"/>
            </w:r>
            <w:r>
              <w:rPr>
                <w:noProof/>
                <w:webHidden/>
              </w:rPr>
              <w:t>115</w:t>
            </w:r>
            <w:r>
              <w:rPr>
                <w:noProof/>
                <w:webHidden/>
              </w:rPr>
              <w:fldChar w:fldCharType="end"/>
            </w:r>
          </w:hyperlink>
        </w:p>
        <w:p w14:paraId="4C039966" w14:textId="74767C49" w:rsidR="00202247" w:rsidRDefault="00202247">
          <w:pPr>
            <w:pStyle w:val="TJ4"/>
            <w:rPr>
              <w:rFonts w:asciiTheme="minorHAnsi" w:eastAsiaTheme="minorEastAsia" w:hAnsiTheme="minorHAnsi"/>
              <w:noProof/>
              <w:kern w:val="2"/>
              <w:sz w:val="24"/>
              <w:szCs w:val="24"/>
              <w14:ligatures w14:val="standardContextual"/>
            </w:rPr>
          </w:pPr>
          <w:hyperlink w:anchor="_Toc206686209" w:history="1">
            <w:r w:rsidRPr="004B21A1">
              <w:rPr>
                <w:rStyle w:val="Hiperhivatkozs"/>
                <w:rFonts w:cstheme="minorHAnsi"/>
                <w:b/>
                <w:noProof/>
              </w:rPr>
              <w:t>2.5.1.1. ESRB természetes személyek lakáscélú hitelekre vonatkozó adatköre (ESRB/RRE/mutatók)</w:t>
            </w:r>
            <w:r>
              <w:rPr>
                <w:noProof/>
                <w:webHidden/>
              </w:rPr>
              <w:tab/>
            </w:r>
            <w:r>
              <w:rPr>
                <w:noProof/>
                <w:webHidden/>
              </w:rPr>
              <w:fldChar w:fldCharType="begin"/>
            </w:r>
            <w:r>
              <w:rPr>
                <w:noProof/>
                <w:webHidden/>
              </w:rPr>
              <w:instrText xml:space="preserve"> PAGEREF _Toc206686209 \h </w:instrText>
            </w:r>
            <w:r>
              <w:rPr>
                <w:noProof/>
                <w:webHidden/>
              </w:rPr>
            </w:r>
            <w:r>
              <w:rPr>
                <w:noProof/>
                <w:webHidden/>
              </w:rPr>
              <w:fldChar w:fldCharType="separate"/>
            </w:r>
            <w:r>
              <w:rPr>
                <w:noProof/>
                <w:webHidden/>
              </w:rPr>
              <w:t>115</w:t>
            </w:r>
            <w:r>
              <w:rPr>
                <w:noProof/>
                <w:webHidden/>
              </w:rPr>
              <w:fldChar w:fldCharType="end"/>
            </w:r>
          </w:hyperlink>
        </w:p>
        <w:p w14:paraId="4120C442" w14:textId="7CA4C125" w:rsidR="00202247" w:rsidRDefault="00202247">
          <w:pPr>
            <w:pStyle w:val="TJ4"/>
            <w:rPr>
              <w:rFonts w:asciiTheme="minorHAnsi" w:eastAsiaTheme="minorEastAsia" w:hAnsiTheme="minorHAnsi"/>
              <w:noProof/>
              <w:kern w:val="2"/>
              <w:sz w:val="24"/>
              <w:szCs w:val="24"/>
              <w14:ligatures w14:val="standardContextual"/>
            </w:rPr>
          </w:pPr>
          <w:hyperlink w:anchor="_Toc206686210" w:history="1">
            <w:r w:rsidRPr="004B21A1">
              <w:rPr>
                <w:rStyle w:val="Hiperhivatkozs"/>
                <w:rFonts w:cstheme="minorHAnsi"/>
                <w:b/>
                <w:noProof/>
              </w:rPr>
              <w:t>2.5.1.2. ESRB nem természetes személyek kereskedelmi ingatlanjaihoz kapcsolódó hitelekre vonatkozó adatköre (ESRB/CRE/mutatók)</w:t>
            </w:r>
            <w:r>
              <w:rPr>
                <w:noProof/>
                <w:webHidden/>
              </w:rPr>
              <w:tab/>
            </w:r>
            <w:r>
              <w:rPr>
                <w:noProof/>
                <w:webHidden/>
              </w:rPr>
              <w:fldChar w:fldCharType="begin"/>
            </w:r>
            <w:r>
              <w:rPr>
                <w:noProof/>
                <w:webHidden/>
              </w:rPr>
              <w:instrText xml:space="preserve"> PAGEREF _Toc206686210 \h </w:instrText>
            </w:r>
            <w:r>
              <w:rPr>
                <w:noProof/>
                <w:webHidden/>
              </w:rPr>
            </w:r>
            <w:r>
              <w:rPr>
                <w:noProof/>
                <w:webHidden/>
              </w:rPr>
              <w:fldChar w:fldCharType="separate"/>
            </w:r>
            <w:r>
              <w:rPr>
                <w:noProof/>
                <w:webHidden/>
              </w:rPr>
              <w:t>116</w:t>
            </w:r>
            <w:r>
              <w:rPr>
                <w:noProof/>
                <w:webHidden/>
              </w:rPr>
              <w:fldChar w:fldCharType="end"/>
            </w:r>
          </w:hyperlink>
        </w:p>
        <w:p w14:paraId="2115E887" w14:textId="29E56F7B" w:rsidR="00202247" w:rsidRDefault="00202247">
          <w:pPr>
            <w:pStyle w:val="TJ2"/>
            <w:tabs>
              <w:tab w:val="right" w:leader="dot" w:pos="9514"/>
            </w:tabs>
            <w:rPr>
              <w:rFonts w:asciiTheme="minorHAnsi" w:hAnsiTheme="minorHAnsi"/>
              <w:noProof/>
              <w:kern w:val="2"/>
              <w:sz w:val="24"/>
              <w:szCs w:val="24"/>
              <w14:ligatures w14:val="standardContextual"/>
            </w:rPr>
          </w:pPr>
          <w:hyperlink w:anchor="_Toc206686211" w:history="1">
            <w:r w:rsidRPr="004B21A1">
              <w:rPr>
                <w:rStyle w:val="Hiperhivatkozs"/>
                <w:rFonts w:cstheme="minorHAnsi"/>
                <w:noProof/>
              </w:rPr>
              <w:t>2.6. Az ESRB TÁBLA kitöltésével kapcsolatos részletes előírások</w:t>
            </w:r>
            <w:r>
              <w:rPr>
                <w:noProof/>
                <w:webHidden/>
              </w:rPr>
              <w:tab/>
            </w:r>
            <w:r>
              <w:rPr>
                <w:noProof/>
                <w:webHidden/>
              </w:rPr>
              <w:fldChar w:fldCharType="begin"/>
            </w:r>
            <w:r>
              <w:rPr>
                <w:noProof/>
                <w:webHidden/>
              </w:rPr>
              <w:instrText xml:space="preserve"> PAGEREF _Toc206686211 \h </w:instrText>
            </w:r>
            <w:r>
              <w:rPr>
                <w:noProof/>
                <w:webHidden/>
              </w:rPr>
            </w:r>
            <w:r>
              <w:rPr>
                <w:noProof/>
                <w:webHidden/>
              </w:rPr>
              <w:fldChar w:fldCharType="separate"/>
            </w:r>
            <w:r>
              <w:rPr>
                <w:noProof/>
                <w:webHidden/>
              </w:rPr>
              <w:t>119</w:t>
            </w:r>
            <w:r>
              <w:rPr>
                <w:noProof/>
                <w:webHidden/>
              </w:rPr>
              <w:fldChar w:fldCharType="end"/>
            </w:r>
          </w:hyperlink>
        </w:p>
        <w:p w14:paraId="608640A2" w14:textId="54A36AF9"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2" w:history="1">
            <w:r w:rsidRPr="004B21A1">
              <w:rPr>
                <w:rStyle w:val="Hiperhivatkozs"/>
                <w:rFonts w:cstheme="minorHAnsi"/>
                <w:b/>
                <w:noProof/>
              </w:rPr>
              <w:t>2.6.1. LTV kalkuláció</w:t>
            </w:r>
            <w:r>
              <w:rPr>
                <w:noProof/>
                <w:webHidden/>
              </w:rPr>
              <w:tab/>
            </w:r>
            <w:r>
              <w:rPr>
                <w:noProof/>
                <w:webHidden/>
              </w:rPr>
              <w:fldChar w:fldCharType="begin"/>
            </w:r>
            <w:r>
              <w:rPr>
                <w:noProof/>
                <w:webHidden/>
              </w:rPr>
              <w:instrText xml:space="preserve"> PAGEREF _Toc206686212 \h </w:instrText>
            </w:r>
            <w:r>
              <w:rPr>
                <w:noProof/>
                <w:webHidden/>
              </w:rPr>
            </w:r>
            <w:r>
              <w:rPr>
                <w:noProof/>
                <w:webHidden/>
              </w:rPr>
              <w:fldChar w:fldCharType="separate"/>
            </w:r>
            <w:r>
              <w:rPr>
                <w:noProof/>
                <w:webHidden/>
              </w:rPr>
              <w:t>119</w:t>
            </w:r>
            <w:r>
              <w:rPr>
                <w:noProof/>
                <w:webHidden/>
              </w:rPr>
              <w:fldChar w:fldCharType="end"/>
            </w:r>
          </w:hyperlink>
        </w:p>
        <w:p w14:paraId="196A6C88" w14:textId="1149DF0B"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3" w:history="1">
            <w:r w:rsidRPr="004B21A1">
              <w:rPr>
                <w:rStyle w:val="Hiperhivatkozs"/>
                <w:rFonts w:cstheme="minorHAnsi"/>
                <w:b/>
                <w:noProof/>
              </w:rPr>
              <w:t>2.6.2. DSCR kalkuláció</w:t>
            </w:r>
            <w:r>
              <w:rPr>
                <w:noProof/>
                <w:webHidden/>
              </w:rPr>
              <w:tab/>
            </w:r>
            <w:r>
              <w:rPr>
                <w:noProof/>
                <w:webHidden/>
              </w:rPr>
              <w:fldChar w:fldCharType="begin"/>
            </w:r>
            <w:r>
              <w:rPr>
                <w:noProof/>
                <w:webHidden/>
              </w:rPr>
              <w:instrText xml:space="preserve"> PAGEREF _Toc206686213 \h </w:instrText>
            </w:r>
            <w:r>
              <w:rPr>
                <w:noProof/>
                <w:webHidden/>
              </w:rPr>
            </w:r>
            <w:r>
              <w:rPr>
                <w:noProof/>
                <w:webHidden/>
              </w:rPr>
              <w:fldChar w:fldCharType="separate"/>
            </w:r>
            <w:r>
              <w:rPr>
                <w:noProof/>
                <w:webHidden/>
              </w:rPr>
              <w:t>119</w:t>
            </w:r>
            <w:r>
              <w:rPr>
                <w:noProof/>
                <w:webHidden/>
              </w:rPr>
              <w:fldChar w:fldCharType="end"/>
            </w:r>
          </w:hyperlink>
        </w:p>
        <w:p w14:paraId="22D2638B" w14:textId="577C783F" w:rsidR="00202247" w:rsidRDefault="00202247">
          <w:pPr>
            <w:pStyle w:val="TJ3"/>
            <w:tabs>
              <w:tab w:val="right" w:leader="dot" w:pos="9514"/>
            </w:tabs>
            <w:rPr>
              <w:rFonts w:asciiTheme="minorHAnsi" w:eastAsiaTheme="minorEastAsia" w:hAnsiTheme="minorHAnsi"/>
              <w:noProof/>
              <w:kern w:val="2"/>
              <w:sz w:val="24"/>
              <w:szCs w:val="24"/>
              <w14:ligatures w14:val="standardContextual"/>
            </w:rPr>
          </w:pPr>
          <w:hyperlink w:anchor="_Toc206686214" w:history="1">
            <w:r w:rsidRPr="004B21A1">
              <w:rPr>
                <w:rStyle w:val="Hiperhivatkozs"/>
                <w:rFonts w:cstheme="minorHAnsi"/>
                <w:b/>
                <w:noProof/>
              </w:rPr>
              <w:t>2.6.3. Jelentési elvárások táblázatos formában</w:t>
            </w:r>
            <w:r>
              <w:rPr>
                <w:noProof/>
                <w:webHidden/>
              </w:rPr>
              <w:tab/>
            </w:r>
            <w:r>
              <w:rPr>
                <w:noProof/>
                <w:webHidden/>
              </w:rPr>
              <w:fldChar w:fldCharType="begin"/>
            </w:r>
            <w:r>
              <w:rPr>
                <w:noProof/>
                <w:webHidden/>
              </w:rPr>
              <w:instrText xml:space="preserve"> PAGEREF _Toc206686214 \h </w:instrText>
            </w:r>
            <w:r>
              <w:rPr>
                <w:noProof/>
                <w:webHidden/>
              </w:rPr>
            </w:r>
            <w:r>
              <w:rPr>
                <w:noProof/>
                <w:webHidden/>
              </w:rPr>
              <w:fldChar w:fldCharType="separate"/>
            </w:r>
            <w:r>
              <w:rPr>
                <w:noProof/>
                <w:webHidden/>
              </w:rPr>
              <w:t>120</w:t>
            </w:r>
            <w:r>
              <w:rPr>
                <w:noProof/>
                <w:webHidden/>
              </w:rPr>
              <w:fldChar w:fldCharType="end"/>
            </w:r>
          </w:hyperlink>
        </w:p>
        <w:p w14:paraId="7C417F91" w14:textId="23733EC2" w:rsidR="00202247" w:rsidRDefault="00202247">
          <w:pPr>
            <w:pStyle w:val="TJ1"/>
            <w:tabs>
              <w:tab w:val="right" w:leader="dot" w:pos="9514"/>
            </w:tabs>
            <w:rPr>
              <w:rFonts w:asciiTheme="minorHAnsi" w:hAnsiTheme="minorHAnsi"/>
              <w:noProof/>
              <w:kern w:val="2"/>
              <w:sz w:val="24"/>
              <w:szCs w:val="24"/>
              <w14:ligatures w14:val="standardContextual"/>
            </w:rPr>
          </w:pPr>
          <w:hyperlink w:anchor="_Toc206686215" w:history="1">
            <w:r w:rsidRPr="004B21A1">
              <w:rPr>
                <w:rStyle w:val="Hiperhivatkozs"/>
                <w:noProof/>
              </w:rPr>
              <w:t>3. A Taxonómia – ügyfél táblára vonatkozó kitöltési előírások (TAX_UGYF)</w:t>
            </w:r>
            <w:r>
              <w:rPr>
                <w:noProof/>
                <w:webHidden/>
              </w:rPr>
              <w:tab/>
            </w:r>
            <w:r>
              <w:rPr>
                <w:noProof/>
                <w:webHidden/>
              </w:rPr>
              <w:fldChar w:fldCharType="begin"/>
            </w:r>
            <w:r>
              <w:rPr>
                <w:noProof/>
                <w:webHidden/>
              </w:rPr>
              <w:instrText xml:space="preserve"> PAGEREF _Toc206686215 \h </w:instrText>
            </w:r>
            <w:r>
              <w:rPr>
                <w:noProof/>
                <w:webHidden/>
              </w:rPr>
            </w:r>
            <w:r>
              <w:rPr>
                <w:noProof/>
                <w:webHidden/>
              </w:rPr>
              <w:fldChar w:fldCharType="separate"/>
            </w:r>
            <w:r>
              <w:rPr>
                <w:noProof/>
                <w:webHidden/>
              </w:rPr>
              <w:t>124</w:t>
            </w:r>
            <w:r>
              <w:rPr>
                <w:noProof/>
                <w:webHidden/>
              </w:rPr>
              <w:fldChar w:fldCharType="end"/>
            </w:r>
          </w:hyperlink>
        </w:p>
        <w:p w14:paraId="164BC40E" w14:textId="1A261102" w:rsidR="003C0530" w:rsidRPr="00EF2A61" w:rsidRDefault="003C0530">
          <w:r w:rsidRPr="00EF2A61">
            <w:rPr>
              <w:rFonts w:eastAsiaTheme="minorEastAsia"/>
            </w:rPr>
            <w:fldChar w:fldCharType="end"/>
          </w:r>
        </w:p>
      </w:sdtContent>
    </w:sdt>
    <w:p w14:paraId="7242160F" w14:textId="77777777" w:rsidR="00E930DA" w:rsidRPr="00EF2A61" w:rsidRDefault="00E930DA" w:rsidP="005847F9">
      <w:pPr>
        <w:spacing w:after="0"/>
        <w:rPr>
          <w:rFonts w:asciiTheme="minorHAnsi" w:hAnsiTheme="minorHAnsi" w:cstheme="minorHAnsi"/>
          <w:b/>
        </w:rPr>
      </w:pPr>
    </w:p>
    <w:p w14:paraId="4057AB15" w14:textId="7B920998" w:rsidR="00E930DA" w:rsidRPr="00EF2A61" w:rsidRDefault="00E930DA" w:rsidP="005847F9">
      <w:pPr>
        <w:spacing w:after="0"/>
        <w:rPr>
          <w:rFonts w:asciiTheme="minorHAnsi" w:hAnsiTheme="minorHAnsi" w:cstheme="minorHAnsi"/>
          <w:b/>
        </w:rPr>
      </w:pPr>
      <w:r w:rsidRPr="00EF2A61">
        <w:rPr>
          <w:rFonts w:asciiTheme="minorHAnsi" w:hAnsiTheme="minorHAnsi" w:cstheme="minorHAnsi"/>
          <w:b/>
        </w:rPr>
        <w:br w:type="page"/>
      </w:r>
    </w:p>
    <w:p w14:paraId="11A7C6C2" w14:textId="77777777" w:rsidR="0072598E" w:rsidRPr="00EF2A61" w:rsidRDefault="0072598E" w:rsidP="005847F9">
      <w:pPr>
        <w:rPr>
          <w:rFonts w:asciiTheme="minorHAnsi" w:hAnsiTheme="minorHAnsi" w:cstheme="minorHAnsi"/>
          <w:b/>
        </w:rPr>
      </w:pPr>
    </w:p>
    <w:p w14:paraId="0EF56642" w14:textId="0ED6537A" w:rsidR="006C1FB5" w:rsidRPr="00EF2A61" w:rsidRDefault="006C1FB5" w:rsidP="00ED34FF">
      <w:pPr>
        <w:pStyle w:val="Cmsor1"/>
        <w:rPr>
          <w:rFonts w:asciiTheme="minorHAnsi" w:hAnsiTheme="minorHAnsi" w:cstheme="minorHAnsi"/>
          <w:sz w:val="20"/>
          <w:szCs w:val="20"/>
        </w:rPr>
      </w:pPr>
      <w:bookmarkStart w:id="0" w:name="_Toc64967379"/>
      <w:bookmarkStart w:id="1" w:name="_Toc149901994"/>
      <w:bookmarkStart w:id="2" w:name="_Toc206686135"/>
      <w:bookmarkStart w:id="3" w:name="_Toc188019064"/>
      <w:r w:rsidRPr="00EF2A61">
        <w:rPr>
          <w:rFonts w:asciiTheme="minorHAnsi" w:hAnsiTheme="minorHAnsi" w:cstheme="minorHAnsi"/>
          <w:sz w:val="20"/>
          <w:szCs w:val="20"/>
        </w:rPr>
        <w:t>A</w:t>
      </w:r>
      <w:r w:rsidR="002156BD" w:rsidRPr="00EF2A61">
        <w:rPr>
          <w:rFonts w:asciiTheme="minorHAnsi" w:hAnsiTheme="minorHAnsi" w:cstheme="minorHAnsi"/>
          <w:sz w:val="20"/>
          <w:szCs w:val="20"/>
        </w:rPr>
        <w:t xml:space="preserve">z egyes </w:t>
      </w:r>
      <w:r w:rsidR="009D7BC5" w:rsidRPr="00EF2A61">
        <w:rPr>
          <w:rFonts w:asciiTheme="minorHAnsi" w:hAnsiTheme="minorHAnsi" w:cstheme="minorHAnsi"/>
          <w:sz w:val="20"/>
          <w:szCs w:val="20"/>
        </w:rPr>
        <w:t xml:space="preserve">táblák </w:t>
      </w:r>
      <w:r w:rsidRPr="00EF2A61">
        <w:rPr>
          <w:rFonts w:asciiTheme="minorHAnsi" w:hAnsiTheme="minorHAnsi" w:cstheme="minorHAnsi"/>
          <w:sz w:val="20"/>
          <w:szCs w:val="20"/>
        </w:rPr>
        <w:t>kitöltésével kapcsolatos részletes előírások</w:t>
      </w:r>
      <w:bookmarkEnd w:id="0"/>
      <w:bookmarkEnd w:id="1"/>
      <w:bookmarkEnd w:id="2"/>
      <w:bookmarkEnd w:id="3"/>
    </w:p>
    <w:p w14:paraId="6CDB5A14" w14:textId="53E28BCE" w:rsidR="00E456F6" w:rsidRPr="00EF2A61" w:rsidRDefault="00AA266F" w:rsidP="00E456F6">
      <w:pPr>
        <w:rPr>
          <w:rFonts w:asciiTheme="minorHAnsi" w:hAnsiTheme="minorHAnsi" w:cstheme="minorHAnsi"/>
        </w:rPr>
      </w:pPr>
      <w:bookmarkStart w:id="4" w:name="_Toc520987546"/>
      <w:bookmarkStart w:id="5" w:name="_Toc526428454"/>
      <w:bookmarkStart w:id="6" w:name="_Toc526428504"/>
      <w:bookmarkStart w:id="7" w:name="_Toc526428533"/>
      <w:bookmarkStart w:id="8" w:name="_Toc526510053"/>
      <w:bookmarkStart w:id="9" w:name="_Toc529486516"/>
      <w:bookmarkStart w:id="10" w:name="_Toc529973892"/>
      <w:bookmarkEnd w:id="4"/>
      <w:bookmarkEnd w:id="5"/>
      <w:bookmarkEnd w:id="6"/>
      <w:bookmarkEnd w:id="7"/>
      <w:bookmarkEnd w:id="8"/>
      <w:bookmarkEnd w:id="9"/>
      <w:bookmarkEnd w:id="10"/>
      <w:r w:rsidRPr="00EF2A61">
        <w:rPr>
          <w:rFonts w:asciiTheme="minorHAnsi" w:hAnsiTheme="minorHAnsi" w:cstheme="minorHAnsi"/>
        </w:rPr>
        <w:t xml:space="preserve">Jelen módszertani </w:t>
      </w:r>
      <w:r w:rsidR="00980DE2" w:rsidRPr="00EF2A61">
        <w:rPr>
          <w:rFonts w:asciiTheme="minorHAnsi" w:hAnsiTheme="minorHAnsi" w:cstheme="minorHAnsi"/>
        </w:rPr>
        <w:t xml:space="preserve">segédletet kiegészítik </w:t>
      </w:r>
      <w:r w:rsidR="00515DAC" w:rsidRPr="00EF2A61">
        <w:rPr>
          <w:rFonts w:asciiTheme="minorHAnsi" w:hAnsiTheme="minorHAnsi" w:cstheme="minorHAnsi"/>
          <w:b/>
        </w:rPr>
        <w:t xml:space="preserve">a táblaképes adatmodellben </w:t>
      </w:r>
      <w:r w:rsidR="00980DE2" w:rsidRPr="00EF2A61">
        <w:rPr>
          <w:rFonts w:asciiTheme="minorHAnsi" w:hAnsiTheme="minorHAnsi" w:cstheme="minorHAnsi"/>
        </w:rPr>
        <w:t>az egyes mezőkhöz köz</w:t>
      </w:r>
      <w:r w:rsidR="003943C7" w:rsidRPr="00EF2A61">
        <w:rPr>
          <w:rFonts w:asciiTheme="minorHAnsi" w:hAnsiTheme="minorHAnsi" w:cstheme="minorHAnsi"/>
        </w:rPr>
        <w:t>z</w:t>
      </w:r>
      <w:r w:rsidR="00980DE2" w:rsidRPr="00EF2A61">
        <w:rPr>
          <w:rFonts w:asciiTheme="minorHAnsi" w:hAnsiTheme="minorHAnsi" w:cstheme="minorHAnsi"/>
        </w:rPr>
        <w:t xml:space="preserve">étett definíciók, </w:t>
      </w:r>
      <w:r w:rsidR="00167B5E" w:rsidRPr="00EF2A61">
        <w:rPr>
          <w:rFonts w:asciiTheme="minorHAnsi" w:hAnsiTheme="minorHAnsi" w:cstheme="minorHAnsi"/>
        </w:rPr>
        <w:t xml:space="preserve">valamint az ugyanebben a dokumentumban található </w:t>
      </w:r>
      <w:r w:rsidR="00980DE2" w:rsidRPr="00EF2A61">
        <w:rPr>
          <w:rFonts w:asciiTheme="minorHAnsi" w:hAnsiTheme="minorHAnsi" w:cstheme="minorHAnsi"/>
        </w:rPr>
        <w:t xml:space="preserve">vállalati/lakossági </w:t>
      </w:r>
      <w:proofErr w:type="spellStart"/>
      <w:r w:rsidR="00980DE2" w:rsidRPr="00EF2A61">
        <w:rPr>
          <w:rFonts w:asciiTheme="minorHAnsi" w:hAnsiTheme="minorHAnsi" w:cstheme="minorHAnsi"/>
        </w:rPr>
        <w:t>flag</w:t>
      </w:r>
      <w:r w:rsidR="000B4D9F" w:rsidRPr="00EF2A61">
        <w:rPr>
          <w:rFonts w:asciiTheme="minorHAnsi" w:hAnsiTheme="minorHAnsi" w:cstheme="minorHAnsi"/>
        </w:rPr>
        <w:t>ek</w:t>
      </w:r>
      <w:proofErr w:type="spellEnd"/>
      <w:r w:rsidR="00E456F6" w:rsidRPr="00EF2A61">
        <w:rPr>
          <w:rFonts w:asciiTheme="minorHAnsi" w:hAnsiTheme="minorHAnsi" w:cstheme="minorHAnsi"/>
        </w:rPr>
        <w:t>.</w:t>
      </w:r>
      <w:r w:rsidR="00980DE2" w:rsidRPr="00EF2A61">
        <w:rPr>
          <w:rFonts w:asciiTheme="minorHAnsi" w:hAnsiTheme="minorHAnsi" w:cstheme="minorHAnsi"/>
        </w:rPr>
        <w:t xml:space="preserve"> </w:t>
      </w:r>
      <w:r w:rsidR="00E456F6" w:rsidRPr="00EF2A61">
        <w:rPr>
          <w:rFonts w:asciiTheme="minorHAnsi" w:hAnsiTheme="minorHAnsi" w:cstheme="minorHAnsi"/>
        </w:rPr>
        <w:t xml:space="preserve"> </w:t>
      </w:r>
      <w:r w:rsidR="00E456F6" w:rsidRPr="00EF2A61">
        <w:rPr>
          <w:rFonts w:cs="Arial"/>
        </w:rPr>
        <w:t>Az adatmodell „</w:t>
      </w:r>
      <w:proofErr w:type="spellStart"/>
      <w:r w:rsidR="00E456F6" w:rsidRPr="00EF2A61">
        <w:rPr>
          <w:rFonts w:cs="Arial"/>
        </w:rPr>
        <w:t>LV_flag</w:t>
      </w:r>
      <w:proofErr w:type="spellEnd"/>
      <w:r w:rsidR="00E456F6" w:rsidRPr="00EF2A61">
        <w:rPr>
          <w:rFonts w:cs="Arial"/>
        </w:rPr>
        <w:t xml:space="preserve">” oszlopában jelzettek szerint jelentendők az egyes attribútumok háztartási és vállalati szektor esetén: L </w:t>
      </w:r>
      <w:proofErr w:type="spellStart"/>
      <w:r w:rsidR="00E456F6" w:rsidRPr="00EF2A61">
        <w:rPr>
          <w:rFonts w:cs="Arial"/>
        </w:rPr>
        <w:t>flag</w:t>
      </w:r>
      <w:proofErr w:type="spellEnd"/>
      <w:r w:rsidR="00E456F6" w:rsidRPr="00EF2A61">
        <w:rPr>
          <w:rFonts w:cs="Arial"/>
        </w:rPr>
        <w:t xml:space="preserve"> esetén lakosság, </w:t>
      </w:r>
      <w:proofErr w:type="spellStart"/>
      <w:r w:rsidR="00E456F6" w:rsidRPr="00EF2A61">
        <w:rPr>
          <w:rFonts w:cs="Arial"/>
        </w:rPr>
        <w:t>L_ÖV</w:t>
      </w:r>
      <w:proofErr w:type="spellEnd"/>
      <w:r w:rsidR="00E456F6" w:rsidRPr="00EF2A61">
        <w:rPr>
          <w:rFonts w:cs="Arial"/>
        </w:rPr>
        <w:t xml:space="preserve"> </w:t>
      </w:r>
      <w:proofErr w:type="spellStart"/>
      <w:r w:rsidR="00E456F6" w:rsidRPr="00EF2A61">
        <w:rPr>
          <w:rFonts w:cs="Arial"/>
        </w:rPr>
        <w:t>flag</w:t>
      </w:r>
      <w:proofErr w:type="spellEnd"/>
      <w:r w:rsidR="00E456F6" w:rsidRPr="00EF2A61">
        <w:rPr>
          <w:rFonts w:cs="Arial"/>
        </w:rPr>
        <w:t xml:space="preserve"> esetén lakosság és önálló vállalkozók, V </w:t>
      </w:r>
      <w:proofErr w:type="spellStart"/>
      <w:r w:rsidR="00E456F6" w:rsidRPr="00EF2A61">
        <w:rPr>
          <w:rFonts w:cs="Arial"/>
        </w:rPr>
        <w:t>flag</w:t>
      </w:r>
      <w:proofErr w:type="spellEnd"/>
      <w:r w:rsidR="00E456F6" w:rsidRPr="00EF2A61">
        <w:rPr>
          <w:rFonts w:cs="Arial"/>
        </w:rPr>
        <w:t xml:space="preserve"> esetén vállalat, </w:t>
      </w:r>
      <w:proofErr w:type="spellStart"/>
      <w:r w:rsidR="00E456F6" w:rsidRPr="00EF2A61">
        <w:rPr>
          <w:rFonts w:cs="Arial"/>
        </w:rPr>
        <w:t>V_ÖV</w:t>
      </w:r>
      <w:proofErr w:type="spellEnd"/>
      <w:r w:rsidR="00E456F6" w:rsidRPr="00EF2A61">
        <w:rPr>
          <w:rFonts w:cs="Arial"/>
        </w:rPr>
        <w:t xml:space="preserve"> </w:t>
      </w:r>
      <w:proofErr w:type="spellStart"/>
      <w:r w:rsidR="00E456F6" w:rsidRPr="00EF2A61">
        <w:rPr>
          <w:rFonts w:cs="Arial"/>
        </w:rPr>
        <w:t>flag</w:t>
      </w:r>
      <w:proofErr w:type="spellEnd"/>
      <w:r w:rsidR="00E456F6" w:rsidRPr="00EF2A61">
        <w:rPr>
          <w:rFonts w:cs="Arial"/>
        </w:rPr>
        <w:t xml:space="preserve"> esetén vállalatok és önálló vállalkozók, </w:t>
      </w:r>
      <w:proofErr w:type="spellStart"/>
      <w:r w:rsidR="00E456F6" w:rsidRPr="00EF2A61">
        <w:rPr>
          <w:rFonts w:cs="Arial"/>
        </w:rPr>
        <w:t>L_ÖV_V</w:t>
      </w:r>
      <w:proofErr w:type="spellEnd"/>
      <w:r w:rsidR="00E456F6" w:rsidRPr="00EF2A61">
        <w:rPr>
          <w:rFonts w:cs="Arial"/>
        </w:rPr>
        <w:t xml:space="preserve"> </w:t>
      </w:r>
      <w:proofErr w:type="spellStart"/>
      <w:r w:rsidR="00E456F6" w:rsidRPr="00EF2A61">
        <w:rPr>
          <w:rFonts w:cs="Arial"/>
        </w:rPr>
        <w:t>flag</w:t>
      </w:r>
      <w:proofErr w:type="spellEnd"/>
      <w:r w:rsidR="00E456F6" w:rsidRPr="00EF2A61">
        <w:rPr>
          <w:rFonts w:cs="Arial"/>
        </w:rPr>
        <w:t xml:space="preserve"> esetén minden szektor esetén töltendő az adott mező. Ez </w:t>
      </w:r>
      <w:proofErr w:type="spellStart"/>
      <w:r w:rsidR="00E456F6" w:rsidRPr="00EF2A61">
        <w:rPr>
          <w:rFonts w:cs="Arial"/>
        </w:rPr>
        <w:t>váltzást</w:t>
      </w:r>
      <w:proofErr w:type="spellEnd"/>
      <w:r w:rsidR="00E456F6" w:rsidRPr="00EF2A61">
        <w:rPr>
          <w:rFonts w:cs="Arial"/>
        </w:rPr>
        <w:t xml:space="preserve"> jelent a korábbi gyakorlathoz képest, ahol az ’L’ </w:t>
      </w:r>
      <w:proofErr w:type="spellStart"/>
      <w:r w:rsidR="00E456F6" w:rsidRPr="00EF2A61">
        <w:rPr>
          <w:rFonts w:cs="Arial"/>
        </w:rPr>
        <w:t>flag</w:t>
      </w:r>
      <w:proofErr w:type="spellEnd"/>
      <w:r w:rsidR="00E456F6" w:rsidRPr="00EF2A61">
        <w:rPr>
          <w:rFonts w:cs="Arial"/>
        </w:rPr>
        <w:t xml:space="preserve"> a háztartást jelentette.</w:t>
      </w:r>
    </w:p>
    <w:p w14:paraId="40A7ED31" w14:textId="18613392" w:rsidR="00167B5E" w:rsidRPr="00EF2A61" w:rsidRDefault="00167B5E" w:rsidP="005847F9">
      <w:pPr>
        <w:rPr>
          <w:rFonts w:asciiTheme="minorHAnsi" w:hAnsiTheme="minorHAnsi" w:cstheme="minorHAnsi"/>
        </w:rPr>
      </w:pPr>
      <w:r w:rsidRPr="00EF2A61">
        <w:rPr>
          <w:rFonts w:asciiTheme="minorHAnsi" w:hAnsiTheme="minorHAnsi" w:cstheme="minorHAnsi"/>
        </w:rPr>
        <w:t>A módszertani segédle</w:t>
      </w:r>
      <w:r w:rsidR="00F10F5E" w:rsidRPr="00EF2A61">
        <w:rPr>
          <w:rFonts w:asciiTheme="minorHAnsi" w:hAnsiTheme="minorHAnsi" w:cstheme="minorHAnsi"/>
        </w:rPr>
        <w:t>t</w:t>
      </w:r>
      <w:r w:rsidRPr="00EF2A61">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EF2A61" w:rsidRDefault="00CD2F9E" w:rsidP="00E509D4">
      <w:pPr>
        <w:spacing w:after="0"/>
        <w:rPr>
          <w:rFonts w:asciiTheme="minorHAnsi" w:hAnsiTheme="minorHAnsi" w:cstheme="minorHAnsi"/>
        </w:rPr>
      </w:pPr>
      <w:r w:rsidRPr="00EF2A61">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EF2A61" w:rsidRDefault="00C06692" w:rsidP="00C06692">
      <w:pPr>
        <w:spacing w:after="0" w:line="240" w:lineRule="auto"/>
        <w:rPr>
          <w:rFonts w:asciiTheme="minorHAnsi" w:hAnsiTheme="minorHAnsi" w:cstheme="minorHAnsi"/>
        </w:rPr>
      </w:pPr>
    </w:p>
    <w:p w14:paraId="4CDB34AC" w14:textId="779AC32B" w:rsidR="000B7A75" w:rsidRPr="00EF2A61" w:rsidRDefault="000B7A75" w:rsidP="0061010F">
      <w:pPr>
        <w:rPr>
          <w:rFonts w:asciiTheme="minorHAnsi" w:hAnsiTheme="minorHAnsi" w:cstheme="minorHAnsi"/>
        </w:rPr>
      </w:pPr>
      <w:r w:rsidRPr="00EF2A61">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7FC3319C" w:rsidR="00D83D04" w:rsidRPr="00EF2A61" w:rsidRDefault="00D83D04" w:rsidP="0061010F">
      <w:pPr>
        <w:rPr>
          <w:rFonts w:asciiTheme="minorHAnsi" w:hAnsiTheme="minorHAnsi" w:cstheme="minorHAnsi"/>
        </w:rPr>
      </w:pPr>
      <w:bookmarkStart w:id="11" w:name="_Hlk21091143"/>
      <w:r w:rsidRPr="00EF2A61">
        <w:rPr>
          <w:rFonts w:asciiTheme="minorHAnsi" w:hAnsiTheme="minorHAnsi" w:cstheme="minorHAnsi"/>
        </w:rPr>
        <w:t xml:space="preserve">Az adatmodellben kötelező mezőként értelmezett mezők minden esetben töltendők, míg a </w:t>
      </w:r>
      <w:r w:rsidR="00D8112D" w:rsidRPr="00EF2A61">
        <w:rPr>
          <w:rFonts w:asciiTheme="minorHAnsi" w:hAnsiTheme="minorHAnsi" w:cstheme="minorHAnsi"/>
        </w:rPr>
        <w:t xml:space="preserve">feltételesen </w:t>
      </w:r>
      <w:r w:rsidRPr="00EF2A61">
        <w:rPr>
          <w:rFonts w:asciiTheme="minorHAnsi" w:hAnsiTheme="minorHAnsi" w:cstheme="minorHAnsi"/>
        </w:rPr>
        <w:t>kötelező mezők</w:t>
      </w:r>
      <w:r w:rsidR="00D8112D" w:rsidRPr="00EF2A61">
        <w:rPr>
          <w:rStyle w:val="Lbjegyzet-hivatkozs"/>
          <w:rFonts w:asciiTheme="minorHAnsi" w:hAnsiTheme="minorHAnsi" w:cstheme="minorHAnsi"/>
        </w:rPr>
        <w:footnoteReference w:id="2"/>
      </w:r>
      <w:r w:rsidRPr="00EF2A61">
        <w:rPr>
          <w:rFonts w:asciiTheme="minorHAnsi" w:hAnsiTheme="minorHAnsi" w:cstheme="minorHAnsi"/>
        </w:rPr>
        <w:t xml:space="preserve"> töltési kötelezettsége függhet valamely feltételek fennállásától. Így az egyes </w:t>
      </w:r>
      <w:r w:rsidR="00EF6644" w:rsidRPr="00EF2A61">
        <w:rPr>
          <w:rFonts w:asciiTheme="minorHAnsi" w:hAnsiTheme="minorHAnsi" w:cstheme="minorHAnsi"/>
        </w:rPr>
        <w:t xml:space="preserve">feltételesen </w:t>
      </w:r>
      <w:r w:rsidRPr="00EF2A61">
        <w:rPr>
          <w:rFonts w:asciiTheme="minorHAnsi" w:hAnsiTheme="minorHAnsi" w:cstheme="minorHAnsi"/>
        </w:rPr>
        <w:t xml:space="preserve">kötelező mezők töltési kötelezettségének megállapításához </w:t>
      </w:r>
      <w:r w:rsidR="004A7D26" w:rsidRPr="00EF2A61">
        <w:rPr>
          <w:rFonts w:asciiTheme="minorHAnsi" w:hAnsiTheme="minorHAnsi" w:cstheme="minorHAnsi"/>
        </w:rPr>
        <w:t>a rendeleti előírásokat és az ahhoz kapcsolódó</w:t>
      </w:r>
      <w:del w:id="12" w:author="MNB" w:date="2025-08-29T10:22:00Z" w16du:dateUtc="2025-08-29T08:22:00Z">
        <w:r w:rsidR="004A7D26">
          <w:rPr>
            <w:rFonts w:asciiTheme="minorHAnsi" w:hAnsiTheme="minorHAnsi" w:cstheme="minorHAnsi"/>
          </w:rPr>
          <w:delText xml:space="preserve"> </w:delText>
        </w:r>
      </w:del>
      <w:r w:rsidRPr="00EF2A61">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EF2A61">
        <w:rPr>
          <w:rFonts w:asciiTheme="minorHAnsi" w:hAnsiTheme="minorHAnsi" w:cstheme="minorHAnsi"/>
        </w:rPr>
        <w:t>n</w:t>
      </w:r>
      <w:r w:rsidRPr="00EF2A61">
        <w:rPr>
          <w:rFonts w:asciiTheme="minorHAnsi" w:hAnsiTheme="minorHAnsi" w:cstheme="minorHAnsi"/>
        </w:rPr>
        <w:t xml:space="preserve">t figyelembe kell venni, azaz a </w:t>
      </w:r>
      <w:r w:rsidR="00EF6644" w:rsidRPr="00EF2A61">
        <w:rPr>
          <w:rFonts w:asciiTheme="minorHAnsi" w:hAnsiTheme="minorHAnsi" w:cstheme="minorHAnsi"/>
        </w:rPr>
        <w:t xml:space="preserve">feltételesen </w:t>
      </w:r>
      <w:r w:rsidRPr="00EF2A61">
        <w:rPr>
          <w:rFonts w:asciiTheme="minorHAnsi" w:hAnsiTheme="minorHAnsi" w:cstheme="minorHAnsi"/>
        </w:rPr>
        <w:t>kötelező megjelölés nem azt jelenti, hogy a mező kitöltése opcionális</w:t>
      </w:r>
      <w:r w:rsidR="00BD5D3E" w:rsidRPr="00EF2A61">
        <w:rPr>
          <w:rFonts w:asciiTheme="minorHAnsi" w:hAnsiTheme="minorHAnsi" w:cstheme="minorHAnsi"/>
        </w:rPr>
        <w:t>.</w:t>
      </w:r>
    </w:p>
    <w:p w14:paraId="30474142" w14:textId="11824431" w:rsidR="002C2729" w:rsidRPr="00EF2A61" w:rsidRDefault="002C2729" w:rsidP="0061010F">
      <w:pPr>
        <w:rPr>
          <w:rFonts w:asciiTheme="minorHAnsi" w:hAnsiTheme="minorHAnsi" w:cstheme="minorHAnsi"/>
        </w:rPr>
      </w:pPr>
      <w:r w:rsidRPr="00EF2A61">
        <w:rPr>
          <w:rFonts w:asciiTheme="minorHAnsi" w:hAnsiTheme="minorHAnsi" w:cstheme="minorHAnsi"/>
        </w:rPr>
        <w:t>A befogadás során</w:t>
      </w:r>
      <w:r w:rsidR="00AD642C" w:rsidRPr="00EF2A61">
        <w:rPr>
          <w:rFonts w:asciiTheme="minorHAnsi" w:hAnsiTheme="minorHAnsi" w:cstheme="minorHAnsi"/>
        </w:rPr>
        <w:t xml:space="preserve"> – többek között -</w:t>
      </w:r>
      <w:r w:rsidRPr="00EF2A61">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sidRPr="00EF2A61">
        <w:rPr>
          <w:rFonts w:asciiTheme="minorHAnsi" w:hAnsiTheme="minorHAnsi" w:cstheme="minorHAnsi"/>
        </w:rPr>
        <w:t>warning</w:t>
      </w:r>
      <w:proofErr w:type="spellEnd"/>
      <w:r w:rsidRPr="00EF2A61">
        <w:rPr>
          <w:rFonts w:asciiTheme="minorHAnsi" w:hAnsiTheme="minorHAnsi" w:cstheme="minorHAnsi"/>
        </w:rPr>
        <w:t xml:space="preserve">) jelzéseket adó szabályok. A </w:t>
      </w:r>
      <w:proofErr w:type="spellStart"/>
      <w:r w:rsidRPr="00EF2A61">
        <w:rPr>
          <w:rFonts w:asciiTheme="minorHAnsi" w:hAnsiTheme="minorHAnsi" w:cstheme="minorHAnsi"/>
        </w:rPr>
        <w:t>warning</w:t>
      </w:r>
      <w:proofErr w:type="spellEnd"/>
      <w:r w:rsidRPr="00EF2A61">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sidRPr="00EF2A61">
        <w:rPr>
          <w:rFonts w:asciiTheme="minorHAnsi" w:hAnsiTheme="minorHAnsi" w:cstheme="minorHAnsi"/>
        </w:rPr>
        <w:t>warning</w:t>
      </w:r>
      <w:proofErr w:type="spellEnd"/>
      <w:r w:rsidRPr="00EF2A61">
        <w:rPr>
          <w:rFonts w:asciiTheme="minorHAnsi" w:hAnsiTheme="minorHAnsi" w:cstheme="minorHAnsi"/>
        </w:rPr>
        <w:t xml:space="preserve"> szabálynak való meg nem felelés. Ez esetben az üzleti indoklásról tájékoztatni szükséges a felhasználókat a </w:t>
      </w:r>
      <w:hyperlink r:id="rId11" w:history="1">
        <w:r w:rsidRPr="00EF2A61">
          <w:rPr>
            <w:rStyle w:val="Hiperhivatkozs"/>
            <w:rFonts w:asciiTheme="minorHAnsi" w:hAnsiTheme="minorHAnsi" w:cstheme="minorHAnsi"/>
            <w:vertAlign w:val="baseline"/>
          </w:rPr>
          <w:t>HITREG@mnb.hu</w:t>
        </w:r>
      </w:hyperlink>
      <w:r w:rsidRPr="00EF2A61">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E533C2F" w:rsidR="00D33A25" w:rsidRPr="00EF2A61" w:rsidRDefault="00D33A25" w:rsidP="00D33A25">
      <w:pPr>
        <w:spacing w:after="0"/>
      </w:pPr>
      <w:r w:rsidRPr="00EF2A61">
        <w:t xml:space="preserve">Amennyiben az – akár rezidens, akár nem rezidens – ügyfél </w:t>
      </w:r>
      <w:proofErr w:type="spellStart"/>
      <w:r w:rsidRPr="00EF2A61">
        <w:t>adósi</w:t>
      </w:r>
      <w:proofErr w:type="spellEnd"/>
      <w:r w:rsidRPr="00EF2A61">
        <w:t xml:space="preserve">, adóstársi szerepkörben vesz részt az adott hitelügyletben, az adatszolgáltatásban </w:t>
      </w:r>
      <w:r w:rsidRPr="00EF2A61">
        <w:rPr>
          <w:rFonts w:asciiTheme="minorHAnsi" w:hAnsiTheme="minorHAnsi" w:cs="Arial"/>
        </w:rPr>
        <w:t xml:space="preserve">az alapvető feladatokhoz kapcsolódó adatszolgáltatási MNB rendelet 2. melléklet I. A. 2. pontjában felsorolt </w:t>
      </w:r>
      <w:r w:rsidRPr="00EF2A61">
        <w:t>szektorokba tartozó ügyfelekre vonatkozó adatokat kell</w:t>
      </w:r>
      <w:r w:rsidR="00260C6B" w:rsidRPr="00EF2A61">
        <w:t xml:space="preserve"> jelenteni</w:t>
      </w:r>
      <w:del w:id="13" w:author="MNB" w:date="2025-08-29T10:22:00Z" w16du:dateUtc="2025-08-29T08:22:00Z">
        <w:r w:rsidRPr="006C72EB">
          <w:delText xml:space="preserve"> azzal, hogy a B) Központi bank szektorába sorolt Magyar Nemzeti Bankra vonatkozó adatok nem jelentendők, a C) Egyéb monetáris pénzügyi intézmények szektorába sorolt ügyfelek közül pedig csak </w:delText>
        </w:r>
        <w:r w:rsidRPr="006C72EB">
          <w:rPr>
            <w:rFonts w:asciiTheme="minorHAnsi" w:hAnsiTheme="minorHAnsi" w:cs="Arial"/>
          </w:rPr>
          <w:delText>az alapvető feladatokhoz kapcsolódó adatszolgáltatási MNB rendelet 2. melléklet I. A. 4. pontjában</w:delText>
        </w:r>
        <w:r w:rsidRPr="006C72EB">
          <w:delText xml:space="preserve"> hivatkozott C6 alcsoportkód alá tartozó ügyfelekre vonatkozó adatok szerepeltetendők.</w:delText>
        </w:r>
      </w:del>
      <w:ins w:id="14" w:author="MNB" w:date="2025-08-29T10:22:00Z" w16du:dateUtc="2025-08-29T08:22:00Z">
        <w:r w:rsidR="00260C6B" w:rsidRPr="00EF2A61">
          <w:t xml:space="preserve">. </w:t>
        </w:r>
      </w:ins>
      <w:r w:rsidRPr="00EF2A61">
        <w:t xml:space="preserve"> </w:t>
      </w:r>
    </w:p>
    <w:p w14:paraId="7918B37D" w14:textId="28BBCD2B" w:rsidR="00D33A25" w:rsidRPr="00EF2A61" w:rsidRDefault="00D33A25" w:rsidP="0061010F">
      <w:pPr>
        <w:rPr>
          <w:rFonts w:asciiTheme="minorHAnsi" w:hAnsiTheme="minorHAnsi" w:cstheme="minorHAnsi"/>
        </w:rPr>
      </w:pPr>
    </w:p>
    <w:p w14:paraId="47BAB21A" w14:textId="7B0D660A" w:rsidR="00D33A25" w:rsidRPr="00EF2A61" w:rsidRDefault="00D33A25" w:rsidP="0061010F">
      <w:pPr>
        <w:rPr>
          <w:rFonts w:asciiTheme="minorHAnsi" w:hAnsiTheme="minorHAnsi" w:cs="Arial"/>
        </w:rPr>
      </w:pPr>
      <w:r w:rsidRPr="00EF2A61">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EF2A61">
        <w:rPr>
          <w:rFonts w:asciiTheme="minorHAnsi" w:hAnsiTheme="minorHAnsi" w:cs="Arial"/>
        </w:rPr>
        <w:t>.</w:t>
      </w:r>
    </w:p>
    <w:p w14:paraId="4C107F4C" w14:textId="3ECFE60D" w:rsidR="006300DB" w:rsidRPr="00EF2A61" w:rsidRDefault="006300DB" w:rsidP="0061010F">
      <w:pPr>
        <w:rPr>
          <w:rFonts w:asciiTheme="minorHAnsi" w:hAnsiTheme="minorHAnsi" w:cstheme="minorHAnsi"/>
        </w:rPr>
      </w:pPr>
      <w:r w:rsidRPr="00EF2A61">
        <w:rPr>
          <w:rFonts w:asciiTheme="minorHAnsi" w:hAnsiTheme="minorHAnsi" w:cstheme="minorHAnsi"/>
        </w:rPr>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4EB0B2AE" w:rsidR="0028370B" w:rsidRPr="00EF2A61" w:rsidRDefault="0028370B" w:rsidP="0061010F">
      <w:pPr>
        <w:rPr>
          <w:rFonts w:asciiTheme="minorHAnsi" w:hAnsiTheme="minorHAnsi" w:cstheme="minorHAnsi"/>
        </w:rPr>
      </w:pPr>
      <w:r w:rsidRPr="00EF2A61">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EF2A61">
        <w:rPr>
          <w:rFonts w:asciiTheme="minorHAnsi" w:hAnsiTheme="minorHAnsi" w:cstheme="minorHAnsi"/>
        </w:rPr>
        <w:t xml:space="preserve"> (’GARANCIA’, ’</w:t>
      </w:r>
      <w:proofErr w:type="spellStart"/>
      <w:r w:rsidR="0058016F" w:rsidRPr="00EF2A61">
        <w:rPr>
          <w:rFonts w:asciiTheme="minorHAnsi" w:hAnsiTheme="minorHAnsi" w:cstheme="minorHAnsi"/>
        </w:rPr>
        <w:t>EGYEB_OFFB</w:t>
      </w:r>
      <w:proofErr w:type="spellEnd"/>
      <w:r w:rsidR="0058016F" w:rsidRPr="00EF2A61">
        <w:rPr>
          <w:rFonts w:asciiTheme="minorHAnsi" w:hAnsiTheme="minorHAnsi" w:cstheme="minorHAnsi"/>
        </w:rPr>
        <w:t>’), illetve a kényszerhitelek (’</w:t>
      </w:r>
      <w:proofErr w:type="spellStart"/>
      <w:r w:rsidR="0058016F" w:rsidRPr="00EF2A61">
        <w:rPr>
          <w:rFonts w:asciiTheme="minorHAnsi" w:hAnsiTheme="minorHAnsi" w:cstheme="minorHAnsi"/>
        </w:rPr>
        <w:t>FOLY_HIT</w:t>
      </w:r>
      <w:proofErr w:type="spellEnd"/>
      <w:r w:rsidR="0058016F" w:rsidRPr="00EF2A61">
        <w:rPr>
          <w:rFonts w:asciiTheme="minorHAnsi" w:hAnsiTheme="minorHAnsi" w:cstheme="minorHAnsi"/>
        </w:rPr>
        <w:t>’)</w:t>
      </w:r>
      <w:r w:rsidRPr="00EF2A61">
        <w:rPr>
          <w:rFonts w:asciiTheme="minorHAnsi" w:hAnsiTheme="minorHAnsi" w:cstheme="minorHAnsi"/>
        </w:rPr>
        <w:t>.</w:t>
      </w:r>
      <w:r w:rsidR="0044146D" w:rsidRPr="00EF2A61">
        <w:rPr>
          <w:rFonts w:asciiTheme="minorHAnsi" w:hAnsiTheme="minorHAnsi" w:cstheme="minorHAnsi"/>
        </w:rPr>
        <w:t xml:space="preserve"> </w:t>
      </w:r>
      <w:ins w:id="15" w:author="MNB" w:date="2025-08-29T10:22:00Z" w16du:dateUtc="2025-08-29T08:22:00Z">
        <w:r w:rsidR="0044146D" w:rsidRPr="00EF2A61">
          <w:rPr>
            <w:rFonts w:asciiTheme="minorHAnsi" w:hAnsiTheme="minorHAnsi" w:cstheme="minorHAnsi"/>
          </w:rPr>
          <w:t>2025. december vonatkozási időtől kezdődően ismét bővül a HITREG a betéti követelésekkel (’</w:t>
        </w:r>
        <w:proofErr w:type="spellStart"/>
        <w:r w:rsidR="0044146D" w:rsidRPr="00EF2A61">
          <w:rPr>
            <w:rFonts w:asciiTheme="minorHAnsi" w:hAnsiTheme="minorHAnsi" w:cstheme="minorHAnsi"/>
          </w:rPr>
          <w:t>BET_KOV_LATRA</w:t>
        </w:r>
        <w:proofErr w:type="spellEnd"/>
        <w:r w:rsidR="0044146D" w:rsidRPr="00EF2A61">
          <w:rPr>
            <w:rFonts w:asciiTheme="minorHAnsi" w:hAnsiTheme="minorHAnsi" w:cstheme="minorHAnsi"/>
          </w:rPr>
          <w:t>’, ’</w:t>
        </w:r>
        <w:proofErr w:type="spellStart"/>
        <w:r w:rsidR="0044146D" w:rsidRPr="00EF2A61">
          <w:rPr>
            <w:rFonts w:asciiTheme="minorHAnsi" w:hAnsiTheme="minorHAnsi" w:cstheme="minorHAnsi"/>
          </w:rPr>
          <w:t>BET_KOV_ON</w:t>
        </w:r>
        <w:proofErr w:type="spellEnd"/>
        <w:r w:rsidR="0044146D" w:rsidRPr="00EF2A61">
          <w:rPr>
            <w:rFonts w:asciiTheme="minorHAnsi" w:hAnsiTheme="minorHAnsi" w:cstheme="minorHAnsi"/>
          </w:rPr>
          <w:t>’, ’</w:t>
        </w:r>
        <w:proofErr w:type="spellStart"/>
        <w:r w:rsidR="0044146D" w:rsidRPr="00EF2A61">
          <w:rPr>
            <w:rFonts w:asciiTheme="minorHAnsi" w:hAnsiTheme="minorHAnsi" w:cstheme="minorHAnsi"/>
          </w:rPr>
          <w:t>BET_KOV_MTM</w:t>
        </w:r>
        <w:proofErr w:type="spellEnd"/>
        <w:r w:rsidR="0044146D" w:rsidRPr="00EF2A61">
          <w:rPr>
            <w:rFonts w:asciiTheme="minorHAnsi" w:hAnsiTheme="minorHAnsi" w:cstheme="minorHAnsi"/>
          </w:rPr>
          <w:t>’ és ’</w:t>
        </w:r>
        <w:proofErr w:type="spellStart"/>
        <w:r w:rsidR="0044146D" w:rsidRPr="00EF2A61">
          <w:rPr>
            <w:rFonts w:asciiTheme="minorHAnsi" w:hAnsiTheme="minorHAnsi" w:cstheme="minorHAnsi"/>
          </w:rPr>
          <w:t>BET_KOV_EGYEB</w:t>
        </w:r>
        <w:proofErr w:type="spellEnd"/>
        <w:r w:rsidR="0044146D" w:rsidRPr="00EF2A61">
          <w:rPr>
            <w:rFonts w:asciiTheme="minorHAnsi" w:hAnsiTheme="minorHAnsi" w:cstheme="minorHAnsi"/>
          </w:rPr>
          <w:t xml:space="preserve">’) és a </w:t>
        </w:r>
        <w:proofErr w:type="spellStart"/>
        <w:r w:rsidR="0044146D" w:rsidRPr="00EF2A61">
          <w:rPr>
            <w:rFonts w:asciiTheme="minorHAnsi" w:hAnsiTheme="minorHAnsi" w:cstheme="minorHAnsi"/>
          </w:rPr>
          <w:t>repóügyletekből</w:t>
        </w:r>
        <w:proofErr w:type="spellEnd"/>
        <w:r w:rsidR="0044146D" w:rsidRPr="00EF2A61">
          <w:rPr>
            <w:rFonts w:asciiTheme="minorHAnsi" w:hAnsiTheme="minorHAnsi" w:cstheme="minorHAnsi"/>
          </w:rPr>
          <w:t xml:space="preserve"> eredő követelésekkel (’</w:t>
        </w:r>
        <w:proofErr w:type="spellStart"/>
        <w:r w:rsidR="0044146D" w:rsidRPr="00EF2A61">
          <w:rPr>
            <w:rFonts w:asciiTheme="minorHAnsi" w:hAnsiTheme="minorHAnsi" w:cstheme="minorHAnsi"/>
          </w:rPr>
          <w:t>REP</w:t>
        </w:r>
        <w:r w:rsidR="002F4CEE" w:rsidRPr="000533AA">
          <w:rPr>
            <w:rFonts w:asciiTheme="minorHAnsi" w:hAnsiTheme="minorHAnsi" w:cstheme="minorHAnsi"/>
          </w:rPr>
          <w:t>O</w:t>
        </w:r>
        <w:r w:rsidR="0044146D" w:rsidRPr="00EF2A61">
          <w:rPr>
            <w:rFonts w:asciiTheme="minorHAnsi" w:hAnsiTheme="minorHAnsi" w:cstheme="minorHAnsi"/>
          </w:rPr>
          <w:t>_KOV</w:t>
        </w:r>
        <w:proofErr w:type="spellEnd"/>
        <w:r w:rsidR="0044146D" w:rsidRPr="00EF2A61">
          <w:rPr>
            <w:rFonts w:asciiTheme="minorHAnsi" w:hAnsiTheme="minorHAnsi" w:cstheme="minorHAnsi"/>
          </w:rPr>
          <w:t>’).</w:t>
        </w:r>
        <w:r w:rsidRPr="00EF2A61">
          <w:rPr>
            <w:rFonts w:asciiTheme="minorHAnsi" w:hAnsiTheme="minorHAnsi" w:cstheme="minorHAnsi"/>
          </w:rPr>
          <w:t xml:space="preserve"> </w:t>
        </w:r>
      </w:ins>
      <w:r w:rsidR="00E458AB" w:rsidRPr="00EF2A61">
        <w:rPr>
          <w:rFonts w:asciiTheme="minorHAnsi" w:hAnsiTheme="minorHAnsi" w:cstheme="minorHAnsi"/>
        </w:rPr>
        <w:t>Az adatmodell „</w:t>
      </w:r>
      <w:proofErr w:type="spellStart"/>
      <w:r w:rsidR="00853BF7" w:rsidRPr="00EF2A61">
        <w:rPr>
          <w:rFonts w:asciiTheme="minorHAnsi" w:hAnsiTheme="minorHAnsi" w:cstheme="minorHAnsi"/>
        </w:rPr>
        <w:t>OFFB_REP</w:t>
      </w:r>
      <w:proofErr w:type="spellEnd"/>
      <w:r w:rsidR="00853BF7" w:rsidRPr="00EF2A61">
        <w:rPr>
          <w:rFonts w:asciiTheme="minorHAnsi" w:hAnsiTheme="minorHAnsi" w:cstheme="minorHAnsi"/>
        </w:rPr>
        <w:t xml:space="preserve">” </w:t>
      </w:r>
      <w:del w:id="16" w:author="MNB" w:date="2025-08-29T10:22:00Z" w16du:dateUtc="2025-08-29T08:22:00Z">
        <w:r w:rsidR="00853BF7">
          <w:rPr>
            <w:rFonts w:asciiTheme="minorHAnsi" w:hAnsiTheme="minorHAnsi" w:cstheme="minorHAnsi"/>
          </w:rPr>
          <w:delText xml:space="preserve">- </w:delText>
        </w:r>
        <w:r w:rsidR="00E458AB" w:rsidRPr="00E458AB">
          <w:rPr>
            <w:rFonts w:asciiTheme="minorHAnsi" w:hAnsiTheme="minorHAnsi" w:cstheme="minorHAnsi"/>
          </w:rPr>
          <w:delText>Garancia / egyéb mérlegen kívüli instrumentumok (OFFB) esetén jelentendő</w:delText>
        </w:r>
        <w:r w:rsidR="00853BF7">
          <w:rPr>
            <w:rFonts w:asciiTheme="minorHAnsi" w:hAnsiTheme="minorHAnsi" w:cstheme="minorHAnsi"/>
          </w:rPr>
          <w:delText xml:space="preserve"> </w:delText>
        </w:r>
        <w:r w:rsidR="00E458AB">
          <w:rPr>
            <w:rFonts w:asciiTheme="minorHAnsi" w:hAnsiTheme="minorHAnsi" w:cstheme="minorHAnsi"/>
          </w:rPr>
          <w:delText>és „</w:delText>
        </w:r>
      </w:del>
      <w:ins w:id="17" w:author="MNB" w:date="2025-08-29T10:22:00Z" w16du:dateUtc="2025-08-29T08:22:00Z">
        <w:r w:rsidR="0044146D" w:rsidRPr="00EF2A61">
          <w:rPr>
            <w:rFonts w:asciiTheme="minorHAnsi" w:hAnsiTheme="minorHAnsi" w:cstheme="minorHAnsi"/>
          </w:rPr>
          <w:t>,</w:t>
        </w:r>
        <w:r w:rsidR="00E458AB" w:rsidRPr="00EF2A61">
          <w:rPr>
            <w:rFonts w:asciiTheme="minorHAnsi" w:hAnsiTheme="minorHAnsi" w:cstheme="minorHAnsi"/>
          </w:rPr>
          <w:t>„</w:t>
        </w:r>
      </w:ins>
      <w:proofErr w:type="spellStart"/>
      <w:r w:rsidR="0058016F" w:rsidRPr="00EF2A61">
        <w:rPr>
          <w:rFonts w:asciiTheme="minorHAnsi" w:hAnsiTheme="minorHAnsi" w:cstheme="minorHAnsi"/>
        </w:rPr>
        <w:t>FOLYHIT</w:t>
      </w:r>
      <w:r w:rsidR="00853BF7" w:rsidRPr="00EF2A61">
        <w:rPr>
          <w:rFonts w:asciiTheme="minorHAnsi" w:hAnsiTheme="minorHAnsi" w:cstheme="minorHAnsi"/>
        </w:rPr>
        <w:t>_REP</w:t>
      </w:r>
      <w:proofErr w:type="spellEnd"/>
      <w:del w:id="18" w:author="MNB" w:date="2025-08-29T10:22:00Z" w16du:dateUtc="2025-08-29T08:22:00Z">
        <w:r w:rsidR="00853BF7">
          <w:rPr>
            <w:rFonts w:asciiTheme="minorHAnsi" w:hAnsiTheme="minorHAnsi" w:cstheme="minorHAnsi"/>
          </w:rPr>
          <w:delText xml:space="preserve">” - </w:delText>
        </w:r>
        <w:r w:rsidR="00E458AB" w:rsidRPr="00E458AB">
          <w:rPr>
            <w:rFonts w:asciiTheme="minorHAnsi" w:hAnsiTheme="minorHAnsi" w:cstheme="minorHAnsi"/>
          </w:rPr>
          <w:delText>Kényszerhitelek esetén jelentendő</w:delText>
        </w:r>
      </w:del>
      <w:ins w:id="19" w:author="MNB" w:date="2025-08-29T10:22:00Z" w16du:dateUtc="2025-08-29T08:22:00Z">
        <w:r w:rsidR="00853BF7" w:rsidRPr="00EF2A61">
          <w:rPr>
            <w:rFonts w:asciiTheme="minorHAnsi" w:hAnsiTheme="minorHAnsi" w:cstheme="minorHAnsi"/>
          </w:rPr>
          <w:t>”</w:t>
        </w:r>
        <w:r w:rsidR="0044146D" w:rsidRPr="00EF2A61">
          <w:rPr>
            <w:rFonts w:asciiTheme="minorHAnsi" w:hAnsiTheme="minorHAnsi" w:cstheme="minorHAnsi"/>
          </w:rPr>
          <w:t>, „</w:t>
        </w:r>
        <w:proofErr w:type="spellStart"/>
        <w:r w:rsidR="0044146D" w:rsidRPr="00EF2A61">
          <w:rPr>
            <w:rFonts w:asciiTheme="minorHAnsi" w:hAnsiTheme="minorHAnsi" w:cstheme="minorHAnsi"/>
          </w:rPr>
          <w:t>BET_KOV_REP</w:t>
        </w:r>
        <w:proofErr w:type="spellEnd"/>
        <w:r w:rsidR="0044146D" w:rsidRPr="00EF2A61">
          <w:rPr>
            <w:rFonts w:asciiTheme="minorHAnsi" w:hAnsiTheme="minorHAnsi" w:cstheme="minorHAnsi"/>
          </w:rPr>
          <w:t>” és „</w:t>
        </w:r>
        <w:proofErr w:type="spellStart"/>
        <w:r w:rsidR="0044146D" w:rsidRPr="00EF2A61">
          <w:rPr>
            <w:rFonts w:asciiTheme="minorHAnsi" w:hAnsiTheme="minorHAnsi" w:cstheme="minorHAnsi"/>
          </w:rPr>
          <w:t>REPO_KOV_REP</w:t>
        </w:r>
        <w:proofErr w:type="spellEnd"/>
        <w:r w:rsidR="0044146D" w:rsidRPr="00EF2A61">
          <w:rPr>
            <w:rFonts w:asciiTheme="minorHAnsi" w:hAnsiTheme="minorHAnsi" w:cstheme="minorHAnsi"/>
          </w:rPr>
          <w:t>”</w:t>
        </w:r>
      </w:ins>
      <w:r w:rsidR="00E458AB" w:rsidRPr="00EF2A61">
        <w:rPr>
          <w:rFonts w:asciiTheme="minorHAnsi" w:hAnsiTheme="minorHAnsi" w:cstheme="minorHAnsi"/>
        </w:rPr>
        <w:t xml:space="preserve"> nevű oszlopai</w:t>
      </w:r>
      <w:r w:rsidRPr="00EF2A61">
        <w:rPr>
          <w:rFonts w:asciiTheme="minorHAnsi" w:hAnsiTheme="minorHAnsi" w:cstheme="minorHAnsi"/>
        </w:rPr>
        <w:t xml:space="preserve"> </w:t>
      </w:r>
      <w:r w:rsidR="00E458AB" w:rsidRPr="00EF2A61">
        <w:rPr>
          <w:rFonts w:asciiTheme="minorHAnsi" w:hAnsiTheme="minorHAnsi" w:cstheme="minorHAnsi"/>
        </w:rPr>
        <w:t>jelölik</w:t>
      </w:r>
      <w:r w:rsidRPr="00EF2A61">
        <w:rPr>
          <w:rFonts w:asciiTheme="minorHAnsi" w:hAnsiTheme="minorHAnsi" w:cstheme="minorHAnsi"/>
        </w:rPr>
        <w:t xml:space="preserve"> azokat a mezőket, amelyek jelentendők ezen </w:t>
      </w:r>
      <w:r w:rsidR="00FE7E3D" w:rsidRPr="00EF2A61">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EF2A61">
        <w:rPr>
          <w:rFonts w:asciiTheme="minorHAnsi" w:hAnsiTheme="minorHAnsi" w:cstheme="minorHAnsi"/>
        </w:rPr>
        <w:t>ly</w:t>
      </w:r>
      <w:r w:rsidR="00FE7E3D" w:rsidRPr="00EF2A61">
        <w:rPr>
          <w:rFonts w:asciiTheme="minorHAnsi" w:hAnsiTheme="minorHAnsi" w:cstheme="minorHAnsi"/>
        </w:rPr>
        <w:t>rendszerrel, mely szintén módosításra kerül az újonnan beépített instrumentumok nyomán 2023.</w:t>
      </w:r>
      <w:ins w:id="20" w:author="MNB" w:date="2025-08-29T10:22:00Z" w16du:dateUtc="2025-08-29T08:22:00Z">
        <w:r w:rsidR="00FE7E3D" w:rsidRPr="00EF2A61">
          <w:rPr>
            <w:rFonts w:asciiTheme="minorHAnsi" w:hAnsiTheme="minorHAnsi" w:cstheme="minorHAnsi"/>
          </w:rPr>
          <w:t xml:space="preserve"> december</w:t>
        </w:r>
        <w:r w:rsidR="0044146D" w:rsidRPr="00EF2A61">
          <w:rPr>
            <w:rFonts w:asciiTheme="minorHAnsi" w:hAnsiTheme="minorHAnsi" w:cstheme="minorHAnsi"/>
          </w:rPr>
          <w:t>, illetve 2025.</w:t>
        </w:r>
      </w:ins>
      <w:r w:rsidR="0044146D" w:rsidRPr="00EF2A61">
        <w:rPr>
          <w:rFonts w:asciiTheme="minorHAnsi" w:hAnsiTheme="minorHAnsi" w:cstheme="minorHAnsi"/>
        </w:rPr>
        <w:t xml:space="preserve"> december</w:t>
      </w:r>
      <w:r w:rsidR="00FE7E3D" w:rsidRPr="00EF2A61">
        <w:rPr>
          <w:rFonts w:asciiTheme="minorHAnsi" w:hAnsiTheme="minorHAnsi" w:cstheme="minorHAnsi"/>
        </w:rPr>
        <w:t xml:space="preserve"> vonatkozási időtől kezdődően.</w:t>
      </w:r>
    </w:p>
    <w:p w14:paraId="01B6131D" w14:textId="31F09858" w:rsidR="00D93245" w:rsidRPr="00EF2A61" w:rsidRDefault="00D93245" w:rsidP="00D93245">
      <w:pPr>
        <w:pStyle w:val="Cmsor2"/>
        <w:rPr>
          <w:rFonts w:asciiTheme="minorHAnsi" w:hAnsiTheme="minorHAnsi" w:cstheme="minorHAnsi"/>
          <w:sz w:val="20"/>
          <w:szCs w:val="20"/>
        </w:rPr>
      </w:pPr>
      <w:bookmarkStart w:id="21" w:name="_Toc64967380"/>
      <w:bookmarkStart w:id="22" w:name="_Toc149901995"/>
      <w:bookmarkStart w:id="23" w:name="_Toc206686136"/>
      <w:bookmarkStart w:id="24" w:name="_Hlk19024490"/>
      <w:bookmarkStart w:id="25" w:name="_Toc188019065"/>
      <w:bookmarkEnd w:id="11"/>
      <w:r w:rsidRPr="00EF2A61">
        <w:rPr>
          <w:rFonts w:asciiTheme="minorHAnsi" w:hAnsiTheme="minorHAnsi" w:cstheme="minorHAnsi"/>
          <w:sz w:val="20"/>
          <w:szCs w:val="20"/>
        </w:rPr>
        <w:t>Az adatok számbavétele</w:t>
      </w:r>
      <w:bookmarkEnd w:id="21"/>
      <w:bookmarkEnd w:id="22"/>
      <w:bookmarkEnd w:id="23"/>
      <w:bookmarkEnd w:id="25"/>
    </w:p>
    <w:p w14:paraId="76112448" w14:textId="7404C45A" w:rsidR="00D93245" w:rsidRPr="00EF2A61" w:rsidRDefault="00D93245" w:rsidP="00D93245">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értékadatokat</w:t>
      </w:r>
      <w:proofErr w:type="spellEnd"/>
      <w:r w:rsidRPr="00EF2A61">
        <w:rPr>
          <w:rFonts w:asciiTheme="minorHAnsi" w:hAnsiTheme="minorHAnsi" w:cstheme="minorHAnsi"/>
        </w:rPr>
        <w:t xml:space="preserve"> – jelen módszertani segédlet eltérő rendelkezésének hiányában – </w:t>
      </w:r>
      <w:r w:rsidRPr="00EF2A61">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EF2A61">
        <w:rPr>
          <w:rFonts w:asciiTheme="minorHAnsi" w:hAnsiTheme="minorHAnsi" w:cstheme="minorHAnsi"/>
          <w:color w:val="000000" w:themeColor="text1"/>
        </w:rPr>
        <w:t>forintosítva</w:t>
      </w:r>
      <w:proofErr w:type="spellEnd"/>
      <w:r w:rsidRPr="00EF2A61">
        <w:rPr>
          <w:rFonts w:asciiTheme="minorHAnsi" w:hAnsiTheme="minorHAnsi" w:cstheme="minorHAnsi"/>
          <w:color w:val="000000" w:themeColor="text1"/>
        </w:rPr>
        <w:t xml:space="preserve"> kell s</w:t>
      </w:r>
      <w:r w:rsidRPr="00EF2A61">
        <w:rPr>
          <w:rFonts w:asciiTheme="minorHAnsi" w:hAnsiTheme="minorHAnsi" w:cstheme="minorHAnsi"/>
        </w:rPr>
        <w:t>zerepeltetni.</w:t>
      </w:r>
    </w:p>
    <w:p w14:paraId="60A8A5F8" w14:textId="6FF7EFBD" w:rsidR="00167B5E" w:rsidRPr="00EF2A61" w:rsidRDefault="004F577C" w:rsidP="008E587A">
      <w:pPr>
        <w:pStyle w:val="Cmsor2"/>
        <w:rPr>
          <w:rFonts w:asciiTheme="minorHAnsi" w:hAnsiTheme="minorHAnsi" w:cstheme="minorHAnsi"/>
          <w:sz w:val="20"/>
          <w:szCs w:val="20"/>
        </w:rPr>
      </w:pPr>
      <w:bookmarkStart w:id="26" w:name="_Toc530744477"/>
      <w:bookmarkStart w:id="27" w:name="_Toc530744552"/>
      <w:bookmarkStart w:id="28" w:name="_Toc535315381"/>
      <w:bookmarkStart w:id="29" w:name="_Toc536621808"/>
      <w:bookmarkStart w:id="30" w:name="_Toc536622842"/>
      <w:bookmarkStart w:id="31" w:name="_Toc361998"/>
      <w:bookmarkStart w:id="32" w:name="_Toc425056"/>
      <w:bookmarkStart w:id="33" w:name="_Toc425101"/>
      <w:bookmarkStart w:id="34" w:name="_Toc2945713"/>
      <w:bookmarkStart w:id="35" w:name="_Toc3288749"/>
      <w:bookmarkStart w:id="36" w:name="_Toc8380448"/>
      <w:bookmarkStart w:id="37" w:name="_Toc14448752"/>
      <w:bookmarkStart w:id="38" w:name="_Toc14683527"/>
      <w:bookmarkStart w:id="39" w:name="_Toc15483063"/>
      <w:bookmarkStart w:id="40" w:name="_Toc15483194"/>
      <w:bookmarkStart w:id="41" w:name="_Toc64967381"/>
      <w:bookmarkStart w:id="42" w:name="_Toc149901996"/>
      <w:bookmarkStart w:id="43" w:name="_Toc206686137"/>
      <w:bookmarkStart w:id="44" w:name="_Toc188019066"/>
      <w:bookmarkEnd w:id="2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EF2A61">
        <w:rPr>
          <w:rFonts w:asciiTheme="minorHAnsi" w:hAnsiTheme="minorHAnsi" w:cstheme="minorHAnsi"/>
          <w:sz w:val="20"/>
          <w:szCs w:val="20"/>
        </w:rPr>
        <w:t xml:space="preserve">A </w:t>
      </w:r>
      <w:proofErr w:type="spellStart"/>
      <w:r w:rsidRPr="00EF2A61">
        <w:rPr>
          <w:rFonts w:asciiTheme="minorHAnsi" w:hAnsiTheme="minorHAnsi" w:cstheme="minorHAnsi"/>
          <w:sz w:val="20"/>
          <w:szCs w:val="20"/>
        </w:rPr>
        <w:t>MEGF</w:t>
      </w:r>
      <w:proofErr w:type="spellEnd"/>
      <w:r w:rsidRPr="00EF2A61">
        <w:rPr>
          <w:rFonts w:asciiTheme="minorHAnsi" w:hAnsiTheme="minorHAnsi" w:cstheme="minorHAnsi"/>
          <w:sz w:val="20"/>
          <w:szCs w:val="20"/>
        </w:rPr>
        <w:t xml:space="preserve"> kódú tábla kitöltésével kapcsolatos előírások</w:t>
      </w:r>
      <w:bookmarkEnd w:id="41"/>
      <w:bookmarkEnd w:id="42"/>
      <w:bookmarkEnd w:id="43"/>
      <w:bookmarkEnd w:id="44"/>
    </w:p>
    <w:p w14:paraId="6B3C5C04" w14:textId="1E9DFEC9" w:rsidR="00486446" w:rsidRPr="00EF2A61" w:rsidRDefault="00486446" w:rsidP="00DD1817">
      <w:pPr>
        <w:rPr>
          <w:rFonts w:asciiTheme="minorHAnsi" w:hAnsiTheme="minorHAnsi" w:cstheme="minorHAnsi"/>
        </w:rPr>
      </w:pPr>
      <w:r w:rsidRPr="00EF2A61">
        <w:rPr>
          <w:rFonts w:asciiTheme="minorHAnsi" w:hAnsiTheme="minorHAnsi" w:cstheme="minorHAnsi"/>
        </w:rPr>
        <w:t>A jelentésben az adatszolgáltató ügyletein kívül szerepeltetni kell az adatszolgáltató külföldi fióktelepének hitelügyleteit is</w:t>
      </w:r>
      <w:r w:rsidR="00AF3C93" w:rsidRPr="00EF2A61">
        <w:rPr>
          <w:rFonts w:asciiTheme="minorHAnsi" w:hAnsiTheme="minorHAnsi" w:cstheme="minorHAnsi"/>
        </w:rPr>
        <w:t xml:space="preserve"> az adatszolgáltató jelentésében</w:t>
      </w:r>
      <w:r w:rsidR="00A97187" w:rsidRPr="00EF2A61">
        <w:rPr>
          <w:rFonts w:asciiTheme="minorHAnsi" w:hAnsiTheme="minorHAnsi" w:cstheme="minorHAnsi"/>
        </w:rPr>
        <w:t>,</w:t>
      </w:r>
      <w:r w:rsidR="00AF3C93" w:rsidRPr="00EF2A61">
        <w:rPr>
          <w:rFonts w:asciiTheme="minorHAnsi" w:hAnsiTheme="minorHAnsi" w:cstheme="minorHAnsi"/>
        </w:rPr>
        <w:t xml:space="preserve"> de külön megfigyelt szervezet azonosítóval</w:t>
      </w:r>
      <w:r w:rsidRPr="00EF2A61">
        <w:rPr>
          <w:rFonts w:asciiTheme="minorHAnsi" w:hAnsiTheme="minorHAnsi" w:cstheme="minorHAnsi"/>
        </w:rPr>
        <w:t xml:space="preserve">. A </w:t>
      </w:r>
      <w:proofErr w:type="spellStart"/>
      <w:r w:rsidRPr="00EF2A61">
        <w:rPr>
          <w:rFonts w:asciiTheme="minorHAnsi" w:hAnsiTheme="minorHAnsi" w:cstheme="minorHAnsi"/>
        </w:rPr>
        <w:t>MEGF</w:t>
      </w:r>
      <w:proofErr w:type="spellEnd"/>
      <w:r w:rsidRPr="00EF2A61">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EF2A61">
        <w:rPr>
          <w:rFonts w:asciiTheme="minorHAnsi" w:hAnsiTheme="minorHAnsi" w:cstheme="minorHAnsi"/>
        </w:rPr>
        <w:t>MEGF</w:t>
      </w:r>
      <w:proofErr w:type="spellEnd"/>
      <w:r w:rsidRPr="00EF2A61">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EF2A61">
        <w:rPr>
          <w:rFonts w:asciiTheme="minorHAnsi" w:hAnsiTheme="minorHAnsi" w:cstheme="minorHAnsi"/>
        </w:rPr>
        <w:t xml:space="preserve"> (vagyis ebben az esetben egy rekord jelentendő a </w:t>
      </w:r>
      <w:proofErr w:type="spellStart"/>
      <w:r w:rsidR="00AF3C93" w:rsidRPr="00EF2A61">
        <w:rPr>
          <w:rFonts w:asciiTheme="minorHAnsi" w:hAnsiTheme="minorHAnsi" w:cstheme="minorHAnsi"/>
        </w:rPr>
        <w:t>MEGF</w:t>
      </w:r>
      <w:proofErr w:type="spellEnd"/>
      <w:r w:rsidR="00AF3C93" w:rsidRPr="00EF2A61">
        <w:rPr>
          <w:rFonts w:asciiTheme="minorHAnsi" w:hAnsiTheme="minorHAnsi" w:cstheme="minorHAnsi"/>
        </w:rPr>
        <w:t xml:space="preserve"> táblában</w:t>
      </w:r>
      <w:r w:rsidR="00A97187" w:rsidRPr="00EF2A61">
        <w:rPr>
          <w:rFonts w:asciiTheme="minorHAnsi" w:hAnsiTheme="minorHAnsi" w:cstheme="minorHAnsi"/>
        </w:rPr>
        <w:t>)</w:t>
      </w:r>
      <w:r w:rsidR="00AF3C93" w:rsidRPr="00EF2A61">
        <w:rPr>
          <w:rFonts w:asciiTheme="minorHAnsi" w:hAnsiTheme="minorHAnsi" w:cstheme="minorHAnsi"/>
        </w:rPr>
        <w:t>.</w:t>
      </w:r>
      <w:r w:rsidRPr="00EF2A61">
        <w:rPr>
          <w:rFonts w:asciiTheme="minorHAnsi" w:hAnsiTheme="minorHAnsi" w:cstheme="minorHAnsi"/>
        </w:rPr>
        <w:t xml:space="preserve"> </w:t>
      </w:r>
    </w:p>
    <w:p w14:paraId="0C887350" w14:textId="0ABF06DD" w:rsidR="00F4182C" w:rsidRPr="00EF2A61" w:rsidRDefault="00486446" w:rsidP="00DD1817">
      <w:pPr>
        <w:rPr>
          <w:rFonts w:asciiTheme="minorHAnsi" w:hAnsiTheme="minorHAnsi" w:cstheme="minorHAnsi"/>
        </w:rPr>
      </w:pPr>
      <w:r w:rsidRPr="00EF2A61">
        <w:rPr>
          <w:rFonts w:asciiTheme="minorHAnsi" w:hAnsiTheme="minorHAnsi" w:cstheme="minorHAnsi"/>
        </w:rPr>
        <w:t>Amennyiben az adatszolgáltató külföldi fiókteleppel rendelkezik, megfigyelt szervezetként önmagát és a külföldi fióktelepet is</w:t>
      </w:r>
      <w:r w:rsidR="00DC13FF" w:rsidRPr="00EF2A61">
        <w:rPr>
          <w:rFonts w:asciiTheme="minorHAnsi" w:hAnsiTheme="minorHAnsi" w:cstheme="minorHAnsi"/>
        </w:rPr>
        <w:t xml:space="preserve"> főszabály szerint</w:t>
      </w:r>
      <w:r w:rsidRPr="00EF2A61">
        <w:rPr>
          <w:rFonts w:asciiTheme="minorHAnsi" w:hAnsiTheme="minorHAnsi" w:cstheme="minorHAnsi"/>
        </w:rPr>
        <w:t xml:space="preserve"> jelenteni kell. </w:t>
      </w:r>
      <w:r w:rsidR="00AF3C93" w:rsidRPr="00EF2A61">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EF2A61">
        <w:rPr>
          <w:rFonts w:asciiTheme="minorHAnsi" w:hAnsiTheme="minorHAnsi" w:cstheme="minorHAnsi"/>
        </w:rPr>
        <w:t>t</w:t>
      </w:r>
      <w:r w:rsidR="00AF3C93" w:rsidRPr="00EF2A61">
        <w:rPr>
          <w:rFonts w:asciiTheme="minorHAnsi" w:hAnsiTheme="minorHAnsi" w:cstheme="minorHAnsi"/>
        </w:rPr>
        <w:t>ató, a másik rekordban pedig a külföldi fióktelep.</w:t>
      </w:r>
      <w:r w:rsidR="00F4182C" w:rsidRPr="00EF2A61">
        <w:rPr>
          <w:rFonts w:asciiTheme="minorHAnsi" w:hAnsiTheme="minorHAnsi" w:cstheme="minorHAnsi"/>
        </w:rPr>
        <w:t xml:space="preserve"> </w:t>
      </w:r>
    </w:p>
    <w:p w14:paraId="58A440A5" w14:textId="03B9DE0E" w:rsidR="00486446" w:rsidRPr="00EF2A61" w:rsidRDefault="00AF3C93" w:rsidP="00DD1817">
      <w:pPr>
        <w:rPr>
          <w:rFonts w:asciiTheme="minorHAnsi" w:hAnsiTheme="minorHAnsi" w:cstheme="minorHAnsi"/>
        </w:rPr>
      </w:pPr>
      <w:r w:rsidRPr="00EF2A61">
        <w:rPr>
          <w:rFonts w:asciiTheme="minorHAnsi" w:hAnsiTheme="minorHAnsi" w:cstheme="minorHAnsi"/>
        </w:rPr>
        <w:t xml:space="preserve">A megfigyelt szervezet azonosító az összes többi táblában kulcsazonosító, minden további táblában szerepeltetni kell. </w:t>
      </w:r>
      <w:r w:rsidR="00486446" w:rsidRPr="00EF2A61">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EF2A61" w:rsidRDefault="004F577C" w:rsidP="00DD1817">
      <w:pPr>
        <w:rPr>
          <w:rFonts w:asciiTheme="minorHAnsi" w:hAnsiTheme="minorHAnsi" w:cstheme="minorHAnsi"/>
        </w:rPr>
      </w:pPr>
      <w:r w:rsidRPr="00EF2A61">
        <w:rPr>
          <w:rFonts w:asciiTheme="minorHAnsi" w:hAnsiTheme="minorHAnsi" w:cstheme="minorHAnsi"/>
        </w:rPr>
        <w:t>A további táblákban a megfigyelt szervezet azonosítója kulcsmezőként fog szerepelni.</w:t>
      </w:r>
    </w:p>
    <w:p w14:paraId="2F9BD124" w14:textId="77777777" w:rsidR="000A708D" w:rsidRPr="00EF2A61" w:rsidRDefault="000A708D" w:rsidP="00DD1817">
      <w:pPr>
        <w:rPr>
          <w:rFonts w:asciiTheme="minorHAnsi" w:hAnsiTheme="minorHAnsi" w:cstheme="minorHAnsi"/>
        </w:rPr>
      </w:pPr>
    </w:p>
    <w:p w14:paraId="3C7DAB7C" w14:textId="6AAC4FAE" w:rsidR="00F3207B" w:rsidRPr="00EF2A61" w:rsidRDefault="00F6579E" w:rsidP="00F3207B">
      <w:pPr>
        <w:pStyle w:val="Cmsor2"/>
        <w:rPr>
          <w:rFonts w:asciiTheme="minorHAnsi" w:hAnsiTheme="minorHAnsi" w:cstheme="minorHAnsi"/>
          <w:sz w:val="20"/>
          <w:szCs w:val="20"/>
        </w:rPr>
      </w:pPr>
      <w:bookmarkStart w:id="45" w:name="_Toc64967382"/>
      <w:bookmarkStart w:id="46" w:name="_Toc149901997"/>
      <w:bookmarkStart w:id="47" w:name="_Toc206686138"/>
      <w:bookmarkStart w:id="48" w:name="_Toc188019067"/>
      <w:r w:rsidRPr="00EF2A61">
        <w:rPr>
          <w:rFonts w:asciiTheme="minorHAnsi" w:hAnsiTheme="minorHAnsi" w:cstheme="minorHAnsi"/>
          <w:sz w:val="20"/>
          <w:szCs w:val="20"/>
        </w:rPr>
        <w:t>A speciális k</w:t>
      </w:r>
      <w:r w:rsidR="000F63AA" w:rsidRPr="00EF2A61">
        <w:rPr>
          <w:rFonts w:asciiTheme="minorHAnsi" w:hAnsiTheme="minorHAnsi" w:cstheme="minorHAnsi"/>
          <w:sz w:val="20"/>
          <w:szCs w:val="20"/>
        </w:rPr>
        <w:t>eret</w:t>
      </w:r>
      <w:r w:rsidRPr="00EF2A61">
        <w:rPr>
          <w:rFonts w:asciiTheme="minorHAnsi" w:hAnsiTheme="minorHAnsi" w:cstheme="minorHAnsi"/>
          <w:sz w:val="20"/>
          <w:szCs w:val="20"/>
        </w:rPr>
        <w:t>jellegű</w:t>
      </w:r>
      <w:r w:rsidR="000F63AA" w:rsidRPr="00EF2A61">
        <w:rPr>
          <w:rFonts w:asciiTheme="minorHAnsi" w:hAnsiTheme="minorHAnsi" w:cstheme="minorHAnsi"/>
          <w:sz w:val="20"/>
          <w:szCs w:val="20"/>
        </w:rPr>
        <w:t xml:space="preserve"> és </w:t>
      </w:r>
      <w:r w:rsidRPr="00EF2A61">
        <w:rPr>
          <w:rFonts w:asciiTheme="minorHAnsi" w:hAnsiTheme="minorHAnsi" w:cstheme="minorHAnsi"/>
          <w:sz w:val="20"/>
          <w:szCs w:val="20"/>
        </w:rPr>
        <w:t xml:space="preserve">a </w:t>
      </w:r>
      <w:r w:rsidR="000F63AA" w:rsidRPr="00EF2A61">
        <w:rPr>
          <w:rFonts w:asciiTheme="minorHAnsi" w:hAnsiTheme="minorHAnsi" w:cstheme="minorHAnsi"/>
          <w:sz w:val="20"/>
          <w:szCs w:val="20"/>
        </w:rPr>
        <w:t xml:space="preserve">nem </w:t>
      </w:r>
      <w:r w:rsidRPr="00EF2A61">
        <w:rPr>
          <w:rFonts w:asciiTheme="minorHAnsi" w:hAnsiTheme="minorHAnsi" w:cstheme="minorHAnsi"/>
          <w:sz w:val="20"/>
          <w:szCs w:val="20"/>
        </w:rPr>
        <w:t xml:space="preserve">speciális </w:t>
      </w:r>
      <w:r w:rsidR="000F63AA" w:rsidRPr="00EF2A61">
        <w:rPr>
          <w:rFonts w:asciiTheme="minorHAnsi" w:hAnsiTheme="minorHAnsi" w:cstheme="minorHAnsi"/>
          <w:sz w:val="20"/>
          <w:szCs w:val="20"/>
        </w:rPr>
        <w:t>keret jellegű</w:t>
      </w:r>
      <w:r w:rsidRPr="00EF2A61">
        <w:rPr>
          <w:rFonts w:asciiTheme="minorHAnsi" w:hAnsiTheme="minorHAnsi" w:cstheme="minorHAnsi"/>
          <w:sz w:val="20"/>
          <w:szCs w:val="20"/>
        </w:rPr>
        <w:t>, valamint nem keretjellegű</w:t>
      </w:r>
      <w:r w:rsidR="000F63AA" w:rsidRPr="00EF2A61">
        <w:rPr>
          <w:rFonts w:asciiTheme="minorHAnsi" w:hAnsiTheme="minorHAnsi" w:cstheme="minorHAnsi"/>
          <w:sz w:val="20"/>
          <w:szCs w:val="20"/>
        </w:rPr>
        <w:t xml:space="preserve"> in</w:t>
      </w:r>
      <w:r w:rsidR="001543E9" w:rsidRPr="00EF2A61">
        <w:rPr>
          <w:rFonts w:asciiTheme="minorHAnsi" w:hAnsiTheme="minorHAnsi" w:cstheme="minorHAnsi"/>
          <w:sz w:val="20"/>
          <w:szCs w:val="20"/>
        </w:rPr>
        <w:t>s</w:t>
      </w:r>
      <w:r w:rsidR="000F63AA" w:rsidRPr="00EF2A61">
        <w:rPr>
          <w:rFonts w:asciiTheme="minorHAnsi" w:hAnsiTheme="minorHAnsi" w:cstheme="minorHAnsi"/>
          <w:sz w:val="20"/>
          <w:szCs w:val="20"/>
        </w:rPr>
        <w:t>t</w:t>
      </w:r>
      <w:r w:rsidR="001543E9" w:rsidRPr="00EF2A61">
        <w:rPr>
          <w:rFonts w:asciiTheme="minorHAnsi" w:hAnsiTheme="minorHAnsi" w:cstheme="minorHAnsi"/>
          <w:sz w:val="20"/>
          <w:szCs w:val="20"/>
        </w:rPr>
        <w:t>r</w:t>
      </w:r>
      <w:r w:rsidR="000F63AA" w:rsidRPr="00EF2A61">
        <w:rPr>
          <w:rFonts w:asciiTheme="minorHAnsi" w:hAnsiTheme="minorHAnsi" w:cstheme="minorHAnsi"/>
          <w:sz w:val="20"/>
          <w:szCs w:val="20"/>
        </w:rPr>
        <w:t>umentumok jelentése az i</w:t>
      </w:r>
      <w:r w:rsidR="0091743A" w:rsidRPr="00EF2A61">
        <w:rPr>
          <w:rFonts w:asciiTheme="minorHAnsi" w:hAnsiTheme="minorHAnsi" w:cstheme="minorHAnsi"/>
          <w:sz w:val="20"/>
          <w:szCs w:val="20"/>
        </w:rPr>
        <w:t xml:space="preserve">nstrumentumokra vonatkozó </w:t>
      </w:r>
      <w:r w:rsidR="00D1089D" w:rsidRPr="00EF2A61">
        <w:rPr>
          <w:rFonts w:asciiTheme="minorHAnsi" w:hAnsiTheme="minorHAnsi" w:cstheme="minorHAnsi"/>
          <w:sz w:val="20"/>
          <w:szCs w:val="20"/>
        </w:rPr>
        <w:t>táblák</w:t>
      </w:r>
      <w:r w:rsidR="000F63AA" w:rsidRPr="00EF2A61">
        <w:rPr>
          <w:rFonts w:asciiTheme="minorHAnsi" w:hAnsiTheme="minorHAnsi" w:cstheme="minorHAnsi"/>
          <w:sz w:val="20"/>
          <w:szCs w:val="20"/>
        </w:rPr>
        <w:t>ban</w:t>
      </w:r>
      <w:r w:rsidR="00B116D7" w:rsidRPr="00EF2A61">
        <w:rPr>
          <w:rFonts w:asciiTheme="minorHAnsi" w:hAnsiTheme="minorHAnsi" w:cstheme="minorHAnsi"/>
          <w:sz w:val="20"/>
          <w:szCs w:val="20"/>
        </w:rPr>
        <w:t xml:space="preserve"> (</w:t>
      </w:r>
      <w:proofErr w:type="spellStart"/>
      <w:r w:rsidR="00B116D7" w:rsidRPr="00EF2A61">
        <w:rPr>
          <w:rFonts w:asciiTheme="minorHAnsi" w:hAnsiTheme="minorHAnsi" w:cstheme="minorHAnsi"/>
          <w:sz w:val="20"/>
          <w:szCs w:val="20"/>
        </w:rPr>
        <w:t>INSTK</w:t>
      </w:r>
      <w:proofErr w:type="spellEnd"/>
      <w:r w:rsidR="00B116D7" w:rsidRPr="00EF2A61">
        <w:rPr>
          <w:rFonts w:asciiTheme="minorHAnsi" w:hAnsiTheme="minorHAnsi" w:cstheme="minorHAnsi"/>
          <w:sz w:val="20"/>
          <w:szCs w:val="20"/>
        </w:rPr>
        <w:t xml:space="preserve">, </w:t>
      </w:r>
      <w:proofErr w:type="spellStart"/>
      <w:r w:rsidR="00B116D7" w:rsidRPr="00EF2A61">
        <w:rPr>
          <w:rFonts w:asciiTheme="minorHAnsi" w:hAnsiTheme="minorHAnsi" w:cstheme="minorHAnsi"/>
          <w:sz w:val="20"/>
          <w:szCs w:val="20"/>
        </w:rPr>
        <w:t>INSTR</w:t>
      </w:r>
      <w:proofErr w:type="spellEnd"/>
      <w:r w:rsidR="00B116D7" w:rsidRPr="00EF2A61">
        <w:rPr>
          <w:rFonts w:asciiTheme="minorHAnsi" w:hAnsiTheme="minorHAnsi" w:cstheme="minorHAnsi"/>
          <w:sz w:val="20"/>
          <w:szCs w:val="20"/>
        </w:rPr>
        <w:t>)</w:t>
      </w:r>
      <w:bookmarkEnd w:id="45"/>
      <w:bookmarkEnd w:id="46"/>
      <w:bookmarkEnd w:id="47"/>
      <w:bookmarkEnd w:id="48"/>
    </w:p>
    <w:p w14:paraId="2B95BB03" w14:textId="77777777" w:rsidR="00F3207B" w:rsidRPr="00EF2A61" w:rsidRDefault="00F3207B" w:rsidP="00F3207B"/>
    <w:p w14:paraId="63FC41C2" w14:textId="7913A0CF" w:rsidR="00515DAC" w:rsidRPr="00EF2A61" w:rsidRDefault="00B94827" w:rsidP="008E587A">
      <w:pPr>
        <w:pStyle w:val="Cmsor3"/>
        <w:rPr>
          <w:rFonts w:asciiTheme="minorHAnsi" w:hAnsiTheme="minorHAnsi" w:cstheme="minorHAnsi"/>
          <w:b/>
          <w:szCs w:val="20"/>
        </w:rPr>
      </w:pPr>
      <w:bookmarkStart w:id="49" w:name="_Toc64967383"/>
      <w:bookmarkStart w:id="50" w:name="_Toc149901998"/>
      <w:bookmarkStart w:id="51" w:name="_Toc206686139"/>
      <w:bookmarkStart w:id="52" w:name="_Toc188019068"/>
      <w:r w:rsidRPr="00EF2A61">
        <w:rPr>
          <w:rFonts w:asciiTheme="minorHAnsi" w:hAnsiTheme="minorHAnsi" w:cstheme="minorHAnsi"/>
          <w:b/>
          <w:szCs w:val="20"/>
        </w:rPr>
        <w:t>Általános információk (</w:t>
      </w:r>
      <w:proofErr w:type="spellStart"/>
      <w:r w:rsidRPr="00EF2A61">
        <w:rPr>
          <w:rFonts w:asciiTheme="minorHAnsi" w:hAnsiTheme="minorHAnsi" w:cstheme="minorHAnsi"/>
          <w:b/>
          <w:szCs w:val="20"/>
        </w:rPr>
        <w:t>INSTK-INSTR</w:t>
      </w:r>
      <w:proofErr w:type="spellEnd"/>
      <w:r w:rsidRPr="00EF2A61">
        <w:rPr>
          <w:rFonts w:asciiTheme="minorHAnsi" w:hAnsiTheme="minorHAnsi" w:cstheme="minorHAnsi"/>
          <w:b/>
          <w:szCs w:val="20"/>
        </w:rPr>
        <w:t xml:space="preserve"> kapcsolat)</w:t>
      </w:r>
      <w:bookmarkEnd w:id="49"/>
      <w:bookmarkEnd w:id="50"/>
      <w:bookmarkEnd w:id="51"/>
      <w:bookmarkEnd w:id="52"/>
    </w:p>
    <w:p w14:paraId="2A0B86F5" w14:textId="763ED848" w:rsidR="00A9478C" w:rsidRPr="00EF2A61" w:rsidRDefault="00A9478C" w:rsidP="005847F9">
      <w:pPr>
        <w:rPr>
          <w:rFonts w:asciiTheme="minorHAnsi" w:hAnsiTheme="minorHAnsi" w:cstheme="minorHAnsi"/>
        </w:rPr>
      </w:pPr>
      <w:r w:rsidRPr="00EF2A61">
        <w:rPr>
          <w:rFonts w:asciiTheme="minorHAnsi" w:hAnsiTheme="minorHAnsi" w:cstheme="minorHAnsi"/>
        </w:rPr>
        <w:t>A jelentés alapegysége az instrumentum</w:t>
      </w:r>
      <w:r w:rsidR="00765DF6" w:rsidRPr="00EF2A61">
        <w:rPr>
          <w:rFonts w:asciiTheme="minorHAnsi" w:hAnsiTheme="minorHAnsi" w:cstheme="minorHAnsi"/>
        </w:rPr>
        <w:t xml:space="preserve">, amelyet/amelyeket két vagy több fél között létrejövő, jogilag kötelező </w:t>
      </w:r>
      <w:proofErr w:type="spellStart"/>
      <w:r w:rsidR="00765DF6" w:rsidRPr="00EF2A61">
        <w:rPr>
          <w:rFonts w:asciiTheme="minorHAnsi" w:hAnsiTheme="minorHAnsi" w:cstheme="minorHAnsi"/>
        </w:rPr>
        <w:t>erejű</w:t>
      </w:r>
      <w:proofErr w:type="spellEnd"/>
      <w:r w:rsidR="00765DF6" w:rsidRPr="00EF2A61">
        <w:rPr>
          <w:rFonts w:asciiTheme="minorHAnsi" w:hAnsiTheme="minorHAnsi" w:cstheme="minorHAnsi"/>
        </w:rPr>
        <w:t xml:space="preserve"> megállapodás (szerződés) hoz létre</w:t>
      </w:r>
      <w:r w:rsidRPr="00EF2A61">
        <w:rPr>
          <w:rFonts w:asciiTheme="minorHAnsi" w:hAnsiTheme="minorHAnsi" w:cstheme="minorHAnsi"/>
        </w:rPr>
        <w:t xml:space="preserve">. </w:t>
      </w:r>
    </w:p>
    <w:p w14:paraId="7546A373" w14:textId="0E9C209A" w:rsidR="00A9478C" w:rsidRPr="00EF2A61" w:rsidRDefault="00192D69" w:rsidP="005847F9">
      <w:pPr>
        <w:rPr>
          <w:rFonts w:asciiTheme="minorHAnsi" w:hAnsiTheme="minorHAnsi" w:cstheme="minorHAnsi"/>
        </w:rPr>
      </w:pPr>
      <w:r w:rsidRPr="00EF2A61">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EF2A61">
        <w:rPr>
          <w:rFonts w:asciiTheme="minorHAnsi" w:hAnsiTheme="minorHAnsi" w:cstheme="minorHAnsi"/>
        </w:rPr>
        <w:t xml:space="preserve"> (kivéve pl. </w:t>
      </w:r>
      <w:proofErr w:type="spellStart"/>
      <w:r w:rsidR="00515DAC" w:rsidRPr="00EF2A61">
        <w:rPr>
          <w:rFonts w:asciiTheme="minorHAnsi" w:hAnsiTheme="minorHAnsi" w:cstheme="minorHAnsi"/>
        </w:rPr>
        <w:t>installment</w:t>
      </w:r>
      <w:proofErr w:type="spellEnd"/>
      <w:r w:rsidR="00515DAC" w:rsidRPr="00EF2A61">
        <w:rPr>
          <w:rFonts w:asciiTheme="minorHAnsi" w:hAnsiTheme="minorHAnsi" w:cstheme="minorHAnsi"/>
        </w:rPr>
        <w:t xml:space="preserve"> lehetőséget tartalmazó kártyahitelek)</w:t>
      </w:r>
      <w:r w:rsidRPr="00EF2A61">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is az alábbiak szerint:</w:t>
      </w:r>
    </w:p>
    <w:p w14:paraId="2006B58C" w14:textId="750D01CA" w:rsidR="00242BD0" w:rsidRPr="00EF2A61" w:rsidRDefault="00242BD0" w:rsidP="00FE4455">
      <w:pPr>
        <w:numPr>
          <w:ilvl w:val="0"/>
          <w:numId w:val="19"/>
        </w:numPr>
        <w:spacing w:after="0"/>
        <w:rPr>
          <w:rFonts w:asciiTheme="minorHAnsi" w:eastAsia="Times New Roman" w:hAnsiTheme="minorHAnsi" w:cstheme="minorHAnsi"/>
        </w:rPr>
      </w:pPr>
      <w:bookmarkStart w:id="53" w:name="_Hlk522787012"/>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b/>
        </w:rPr>
        <w:t>INSTK</w:t>
      </w:r>
      <w:proofErr w:type="spellEnd"/>
      <w:r w:rsidRPr="00EF2A61">
        <w:rPr>
          <w:rFonts w:asciiTheme="minorHAnsi" w:eastAsia="Times New Roman" w:hAnsiTheme="minorHAnsi" w:cstheme="minorHAnsi"/>
          <w:b/>
        </w:rPr>
        <w:t xml:space="preserve"> táblában</w:t>
      </w:r>
      <w:r w:rsidRPr="00EF2A61">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EF2A61" w:rsidRDefault="00242BD0" w:rsidP="00FE4455">
      <w:pPr>
        <w:numPr>
          <w:ilvl w:val="1"/>
          <w:numId w:val="19"/>
        </w:numPr>
        <w:spacing w:after="0"/>
        <w:rPr>
          <w:rFonts w:asciiTheme="minorHAnsi" w:eastAsia="Times New Roman" w:hAnsiTheme="minorHAnsi" w:cstheme="minorHAnsi"/>
        </w:rPr>
      </w:pPr>
      <w:proofErr w:type="spellStart"/>
      <w:r w:rsidRPr="00EF2A61">
        <w:rPr>
          <w:rFonts w:asciiTheme="minorHAnsi" w:eastAsia="Times New Roman" w:hAnsiTheme="minorHAnsi" w:cstheme="minorHAnsi"/>
        </w:rPr>
        <w:t>multipurpose</w:t>
      </w:r>
      <w:proofErr w:type="spellEnd"/>
      <w:r w:rsidRPr="00EF2A61">
        <w:rPr>
          <w:rFonts w:asciiTheme="minorHAnsi" w:eastAsia="Times New Roman" w:hAnsiTheme="minorHAnsi" w:cstheme="minorHAnsi"/>
        </w:rPr>
        <w:t xml:space="preserve"> hitelkeretek</w:t>
      </w:r>
    </w:p>
    <w:p w14:paraId="1E44F76B" w14:textId="77777777" w:rsidR="00242BD0" w:rsidRPr="00EF2A61" w:rsidRDefault="00242BD0" w:rsidP="00FE4455">
      <w:pPr>
        <w:numPr>
          <w:ilvl w:val="1"/>
          <w:numId w:val="19"/>
        </w:numPr>
        <w:spacing w:after="0"/>
        <w:rPr>
          <w:rFonts w:asciiTheme="minorHAnsi" w:eastAsia="Times New Roman" w:hAnsiTheme="minorHAnsi" w:cstheme="minorHAnsi"/>
        </w:rPr>
      </w:pPr>
      <w:proofErr w:type="spellStart"/>
      <w:r w:rsidRPr="00EF2A61">
        <w:rPr>
          <w:rFonts w:asciiTheme="minorHAnsi" w:eastAsia="Times New Roman" w:hAnsiTheme="minorHAnsi" w:cstheme="minorHAnsi"/>
        </w:rPr>
        <w:t>multicurrency</w:t>
      </w:r>
      <w:proofErr w:type="spellEnd"/>
      <w:r w:rsidRPr="00EF2A61">
        <w:rPr>
          <w:rFonts w:asciiTheme="minorHAnsi" w:eastAsia="Times New Roman" w:hAnsiTheme="minorHAnsi" w:cstheme="minorHAnsi"/>
        </w:rPr>
        <w:t xml:space="preserve"> hitelkeretek</w:t>
      </w:r>
    </w:p>
    <w:p w14:paraId="56D49265" w14:textId="26FDD520"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faktoring hitelkeretek</w:t>
      </w:r>
    </w:p>
    <w:p w14:paraId="72E5F9E0" w14:textId="4E01130F" w:rsidR="00A319E5" w:rsidRPr="00EF2A61" w:rsidRDefault="00A319E5"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olyan – nem </w:t>
      </w:r>
      <w:proofErr w:type="spellStart"/>
      <w:r w:rsidRPr="00EF2A61">
        <w:rPr>
          <w:rFonts w:asciiTheme="minorHAnsi" w:eastAsia="Times New Roman" w:hAnsiTheme="minorHAnsi" w:cstheme="minorHAnsi"/>
        </w:rPr>
        <w:t>multipurpose</w:t>
      </w:r>
      <w:proofErr w:type="spellEnd"/>
      <w:r w:rsidRPr="00EF2A61">
        <w:rPr>
          <w:rFonts w:asciiTheme="minorHAnsi" w:eastAsia="Times New Roman" w:hAnsiTheme="minorHAnsi" w:cstheme="minorHAnsi"/>
        </w:rPr>
        <w:t xml:space="preserve"> és nem </w:t>
      </w:r>
      <w:proofErr w:type="spellStart"/>
      <w:r w:rsidRPr="00EF2A61">
        <w:rPr>
          <w:rFonts w:asciiTheme="minorHAnsi" w:eastAsia="Times New Roman" w:hAnsiTheme="minorHAnsi" w:cstheme="minorHAnsi"/>
        </w:rPr>
        <w:t>multicurrency</w:t>
      </w:r>
      <w:proofErr w:type="spellEnd"/>
      <w:r w:rsidRPr="00EF2A61">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EF2A61">
        <w:rPr>
          <w:rFonts w:asciiTheme="minorHAnsi" w:eastAsia="Times New Roman" w:hAnsiTheme="minorHAnsi" w:cstheme="minorHAnsi"/>
        </w:rPr>
        <w:t>1:N</w:t>
      </w:r>
      <w:proofErr w:type="gramEnd"/>
      <w:r w:rsidRPr="00EF2A61">
        <w:rPr>
          <w:rFonts w:asciiTheme="minorHAnsi" w:eastAsia="Times New Roman" w:hAnsiTheme="minorHAnsi" w:cstheme="minorHAnsi"/>
        </w:rPr>
        <w:t xml:space="preserve"> kapcsolat áll fenn)</w:t>
      </w:r>
    </w:p>
    <w:p w14:paraId="1A44F461" w14:textId="20237F00" w:rsidR="00CE28EB" w:rsidRPr="00EF2A61" w:rsidRDefault="00CE28EB"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több ügyfeles konstrukciók</w:t>
      </w:r>
      <w:r w:rsidR="00D36B88" w:rsidRPr="00EF2A61">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egyéb keretjellegű szerződések és az azokból nyitott alkeretek, amelyek már megnyíltak, de </w:t>
      </w:r>
      <w:r w:rsidR="002F6519" w:rsidRPr="00EF2A61">
        <w:rPr>
          <w:rFonts w:asciiTheme="minorHAnsi" w:eastAsia="Times New Roman" w:hAnsiTheme="minorHAnsi" w:cstheme="minorHAnsi"/>
        </w:rPr>
        <w:t xml:space="preserve">kamatozásuk </w:t>
      </w:r>
      <w:r w:rsidRPr="00EF2A61">
        <w:rPr>
          <w:rFonts w:asciiTheme="minorHAnsi" w:eastAsia="Times New Roman" w:hAnsiTheme="minorHAnsi" w:cstheme="minorHAnsi"/>
        </w:rPr>
        <w:t>még nem ismert</w:t>
      </w:r>
    </w:p>
    <w:p w14:paraId="28754949" w14:textId="71C6B454" w:rsidR="00242BD0" w:rsidRPr="00EF2A61" w:rsidRDefault="00242BD0" w:rsidP="00FE4455">
      <w:pPr>
        <w:numPr>
          <w:ilvl w:val="0"/>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b/>
        </w:rPr>
        <w:t>INSTR</w:t>
      </w:r>
      <w:proofErr w:type="spellEnd"/>
      <w:r w:rsidRPr="00EF2A61">
        <w:rPr>
          <w:rFonts w:asciiTheme="minorHAnsi" w:eastAsia="Times New Roman" w:hAnsiTheme="minorHAnsi" w:cstheme="minorHAnsi"/>
          <w:b/>
        </w:rPr>
        <w:t xml:space="preserve"> táblában</w:t>
      </w:r>
      <w:r w:rsidRPr="00EF2A61">
        <w:rPr>
          <w:rFonts w:asciiTheme="minorHAnsi" w:eastAsia="Times New Roman" w:hAnsiTheme="minorHAnsi" w:cstheme="minorHAnsi"/>
        </w:rPr>
        <w:t xml:space="preserve"> jelentendők:</w:t>
      </w:r>
    </w:p>
    <w:p w14:paraId="3689318A" w14:textId="244FE96E"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olyan vállalati hitelek</w:t>
      </w:r>
      <w:ins w:id="54" w:author="MNB" w:date="2025-08-29T10:22:00Z" w16du:dateUtc="2025-08-29T08:22:00Z">
        <w:r w:rsidRPr="00EF2A61">
          <w:rPr>
            <w:rFonts w:asciiTheme="minorHAnsi" w:eastAsia="Times New Roman" w:hAnsiTheme="minorHAnsi" w:cstheme="minorHAnsi"/>
          </w:rPr>
          <w:t>,</w:t>
        </w:r>
        <w:r w:rsidR="0010231E" w:rsidRPr="00EF2A61">
          <w:rPr>
            <w:rFonts w:asciiTheme="minorHAnsi" w:eastAsia="Times New Roman" w:hAnsiTheme="minorHAnsi" w:cstheme="minorHAnsi"/>
          </w:rPr>
          <w:t xml:space="preserve"> eszköz oldali betétek</w:t>
        </w:r>
      </w:ins>
      <w:r w:rsidR="003E6E33" w:rsidRPr="00EF2A61">
        <w:rPr>
          <w:rFonts w:asciiTheme="minorHAnsi" w:eastAsia="Times New Roman" w:hAnsiTheme="minorHAnsi" w:cstheme="minorHAnsi"/>
        </w:rPr>
        <w:t>,</w:t>
      </w:r>
      <w:r w:rsidRPr="00EF2A61">
        <w:rPr>
          <w:rFonts w:asciiTheme="minorHAnsi" w:eastAsia="Times New Roman" w:hAnsiTheme="minorHAnsi" w:cstheme="minorHAnsi"/>
        </w:rPr>
        <w:t xml:space="preserve"> ahol 1:1 megfeleltetés áll f</w:t>
      </w:r>
      <w:r w:rsidR="008468DF" w:rsidRPr="00EF2A61">
        <w:rPr>
          <w:rFonts w:asciiTheme="minorHAnsi" w:eastAsia="Times New Roman" w:hAnsiTheme="minorHAnsi" w:cstheme="minorHAnsi"/>
        </w:rPr>
        <w:t>e</w:t>
      </w:r>
      <w:r w:rsidRPr="00EF2A61">
        <w:rPr>
          <w:rFonts w:asciiTheme="minorHAnsi" w:eastAsia="Times New Roman" w:hAnsiTheme="minorHAnsi" w:cstheme="minorHAnsi"/>
        </w:rPr>
        <w:t>nn a szerződés és az instrumentum között (lehet keretjellegű is, pl. folyószámlahitelkeret),</w:t>
      </w:r>
    </w:p>
    <w:p w14:paraId="483E4191" w14:textId="4C4C98E9" w:rsidR="00242BD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EF2A61" w:rsidRDefault="00067CC8"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lakossági hitelek (itt jellemzően 1:1 a megfeleltetés szerződés és instrumentum között)</w:t>
      </w:r>
      <w:r w:rsidR="006F298C" w:rsidRPr="00EF2A61">
        <w:rPr>
          <w:rFonts w:asciiTheme="minorHAnsi" w:eastAsia="Times New Roman" w:hAnsiTheme="minorHAnsi" w:cstheme="minorHAnsi"/>
        </w:rPr>
        <w:t>.</w:t>
      </w:r>
    </w:p>
    <w:p w14:paraId="07B46197" w14:textId="77777777" w:rsidR="006F298C" w:rsidRPr="00EF2A61" w:rsidRDefault="006F298C" w:rsidP="005847F9">
      <w:pPr>
        <w:spacing w:after="0"/>
        <w:rPr>
          <w:rFonts w:asciiTheme="minorHAnsi" w:eastAsia="Times New Roman" w:hAnsiTheme="minorHAnsi" w:cstheme="minorHAnsi"/>
        </w:rPr>
      </w:pPr>
    </w:p>
    <w:p w14:paraId="176627A1" w14:textId="142370A5" w:rsidR="00242BD0" w:rsidRPr="00EF2A61" w:rsidRDefault="006F298C" w:rsidP="005847F9">
      <w:pPr>
        <w:spacing w:after="0"/>
        <w:rPr>
          <w:rFonts w:asciiTheme="minorHAnsi" w:eastAsia="Times New Roman" w:hAnsiTheme="minorHAnsi" w:cstheme="minorHAnsi"/>
        </w:rPr>
      </w:pPr>
      <w:r w:rsidRPr="00EF2A61">
        <w:rPr>
          <w:rFonts w:asciiTheme="minorHAnsi" w:eastAsia="Times New Roman" w:hAnsiTheme="minorHAnsi" w:cstheme="minorHAnsi"/>
        </w:rPr>
        <w:t xml:space="preserve">Ezen kívül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lakossági</w:t>
      </w:r>
      <w:r w:rsidR="007906C0" w:rsidRPr="00EF2A61">
        <w:rPr>
          <w:rFonts w:asciiTheme="minorHAnsi" w:eastAsia="Times New Roman" w:hAnsiTheme="minorHAnsi" w:cstheme="minorHAnsi"/>
        </w:rPr>
        <w:t>,</w:t>
      </w:r>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installment</w:t>
      </w:r>
      <w:proofErr w:type="spellEnd"/>
      <w:r w:rsidR="007906C0" w:rsidRPr="00EF2A61">
        <w:rPr>
          <w:rFonts w:asciiTheme="minorHAnsi" w:eastAsia="Times New Roman" w:hAnsiTheme="minorHAnsi" w:cstheme="minorHAnsi"/>
        </w:rPr>
        <w:t xml:space="preserve"> lehetőséget tartalmazó kártya</w:t>
      </w:r>
      <w:r w:rsidRPr="00EF2A61">
        <w:rPr>
          <w:rFonts w:asciiTheme="minorHAnsi" w:eastAsia="Times New Roman" w:hAnsiTheme="minorHAnsi" w:cstheme="minorHAnsi"/>
        </w:rPr>
        <w:t xml:space="preserve">hitelek (a kártyahitel és a kapcsolódó </w:t>
      </w:r>
      <w:proofErr w:type="spellStart"/>
      <w:r w:rsidRPr="00EF2A61">
        <w:rPr>
          <w:rFonts w:asciiTheme="minorHAnsi" w:eastAsia="Times New Roman" w:hAnsiTheme="minorHAnsi" w:cstheme="minorHAnsi"/>
        </w:rPr>
        <w:t>installment</w:t>
      </w:r>
      <w:proofErr w:type="spellEnd"/>
      <w:r w:rsidRPr="00EF2A61">
        <w:rPr>
          <w:rFonts w:asciiTheme="minorHAnsi" w:eastAsia="Times New Roman" w:hAnsiTheme="minorHAnsi" w:cstheme="minorHAnsi"/>
        </w:rPr>
        <w:t xml:space="preserve">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jelentendő két külön instrumentum</w:t>
      </w:r>
      <w:r w:rsidR="008A7020" w:rsidRPr="00EF2A61">
        <w:rPr>
          <w:rFonts w:asciiTheme="minorHAnsi" w:eastAsia="Times New Roman" w:hAnsiTheme="minorHAnsi" w:cstheme="minorHAnsi"/>
        </w:rPr>
        <w:t>ként</w:t>
      </w:r>
      <w:r w:rsidRPr="00EF2A61">
        <w:rPr>
          <w:rFonts w:asciiTheme="minorHAnsi" w:eastAsia="Times New Roman" w:hAnsiTheme="minorHAnsi" w:cstheme="minorHAnsi"/>
        </w:rPr>
        <w:t xml:space="preserve">, ahol az </w:t>
      </w:r>
      <w:proofErr w:type="spellStart"/>
      <w:r w:rsidRPr="00EF2A61">
        <w:rPr>
          <w:rFonts w:asciiTheme="minorHAnsi" w:eastAsia="Times New Roman" w:hAnsiTheme="minorHAnsi" w:cstheme="minorHAnsi"/>
        </w:rPr>
        <w:t>installment</w:t>
      </w:r>
      <w:proofErr w:type="spellEnd"/>
      <w:r w:rsidRPr="00EF2A61">
        <w:rPr>
          <w:rFonts w:asciiTheme="minorHAnsi" w:eastAsia="Times New Roman" w:hAnsiTheme="minorHAnsi" w:cstheme="minorHAnsi"/>
        </w:rPr>
        <w:t xml:space="preserve"> hitel „szülője” a kártyahitel)</w:t>
      </w:r>
      <w:r w:rsidR="00B35D3A" w:rsidRPr="00EF2A61">
        <w:rPr>
          <w:rFonts w:asciiTheme="minorHAnsi" w:eastAsia="Times New Roman" w:hAnsiTheme="minorHAnsi" w:cstheme="minorHAnsi"/>
        </w:rPr>
        <w:t>,</w:t>
      </w:r>
    </w:p>
    <w:p w14:paraId="450AF7B2" w14:textId="09D9B14B" w:rsidR="00242BD0" w:rsidRPr="00EF2A61" w:rsidRDefault="00A52472"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 szabadfelhasználású jelzálog, illetve lakáshitelekhez kapcsolódó </w:t>
      </w:r>
      <w:r w:rsidR="00B35D3A" w:rsidRPr="00EF2A61">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EF2A61">
        <w:rPr>
          <w:rFonts w:asciiTheme="minorHAnsi" w:eastAsia="Times New Roman" w:hAnsiTheme="minorHAnsi" w:cstheme="minorHAnsi"/>
        </w:rPr>
        <w:t>.</w:t>
      </w:r>
    </w:p>
    <w:bookmarkEnd w:id="53"/>
    <w:p w14:paraId="50CD47F2" w14:textId="64DE040A" w:rsidR="00242BD0" w:rsidRPr="00EF2A61" w:rsidRDefault="00242BD0" w:rsidP="005847F9">
      <w:pPr>
        <w:rPr>
          <w:rFonts w:asciiTheme="minorHAnsi" w:hAnsiTheme="minorHAnsi" w:cstheme="minorHAnsi"/>
        </w:rPr>
      </w:pPr>
    </w:p>
    <w:p w14:paraId="63469905" w14:textId="77777777" w:rsidR="0025687B" w:rsidRPr="00EF2A61" w:rsidRDefault="0025687B" w:rsidP="005847F9">
      <w:pPr>
        <w:rPr>
          <w:rFonts w:asciiTheme="minorHAnsi" w:hAnsiTheme="minorHAnsi" w:cstheme="minorHAnsi"/>
        </w:rPr>
      </w:pPr>
      <w:r w:rsidRPr="00EF2A61">
        <w:rPr>
          <w:rFonts w:asciiTheme="minorHAnsi" w:hAnsiTheme="minorHAnsi" w:cstheme="minorHAnsi"/>
          <w:b/>
        </w:rPr>
        <w:t>Kivételek</w:t>
      </w:r>
      <w:r w:rsidRPr="00EF2A61">
        <w:rPr>
          <w:rFonts w:asciiTheme="minorHAnsi" w:hAnsiTheme="minorHAnsi" w:cstheme="minorHAnsi"/>
        </w:rPr>
        <w:t xml:space="preserve"> fentiek alól:</w:t>
      </w:r>
    </w:p>
    <w:p w14:paraId="50CE8387" w14:textId="79738C5A" w:rsidR="0025687B" w:rsidRPr="00EF2A61" w:rsidRDefault="009E4C19"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Abban az esetben, ha a keret nyílásakor még nem ismert, hogy hány és milyen alaptulajdonságokkal rendelkező </w:t>
      </w:r>
      <w:r w:rsidR="000B4D9F" w:rsidRPr="00EF2A61">
        <w:rPr>
          <w:rFonts w:asciiTheme="minorHAnsi" w:eastAsia="Times New Roman" w:hAnsiTheme="minorHAnsi" w:cstheme="minorHAnsi"/>
        </w:rPr>
        <w:t xml:space="preserve">instrumentum fog </w:t>
      </w:r>
      <w:r w:rsidR="001170C7" w:rsidRPr="00EF2A61">
        <w:rPr>
          <w:rFonts w:asciiTheme="minorHAnsi" w:eastAsia="Times New Roman" w:hAnsiTheme="minorHAnsi" w:cstheme="minorHAnsi"/>
        </w:rPr>
        <w:t xml:space="preserve">a keret </w:t>
      </w:r>
      <w:r w:rsidR="000B4D9F" w:rsidRPr="00EF2A61">
        <w:rPr>
          <w:rFonts w:asciiTheme="minorHAnsi" w:eastAsia="Times New Roman" w:hAnsiTheme="minorHAnsi" w:cstheme="minorHAnsi"/>
        </w:rPr>
        <w:t>alá</w:t>
      </w:r>
      <w:r w:rsidR="001170C7" w:rsidRPr="00EF2A61">
        <w:rPr>
          <w:rFonts w:asciiTheme="minorHAnsi" w:eastAsia="Times New Roman" w:hAnsiTheme="minorHAnsi" w:cstheme="minorHAnsi"/>
        </w:rPr>
        <w:t xml:space="preserve"> </w:t>
      </w:r>
      <w:r w:rsidR="000B4D9F" w:rsidRPr="00EF2A61">
        <w:rPr>
          <w:rFonts w:asciiTheme="minorHAnsi" w:eastAsia="Times New Roman" w:hAnsiTheme="minorHAnsi" w:cstheme="minorHAnsi"/>
        </w:rPr>
        <w:t>nyílni</w:t>
      </w:r>
      <w:r w:rsidRPr="00EF2A61">
        <w:rPr>
          <w:rFonts w:asciiTheme="minorHAnsi" w:eastAsia="Times New Roman" w:hAnsiTheme="minorHAnsi" w:cstheme="minorHAnsi"/>
        </w:rPr>
        <w:t xml:space="preserve">, a keret jelenthető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akkor is, ha végül 1:1 kapcsolat fog fennállni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és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tábla között. </w:t>
      </w:r>
    </w:p>
    <w:p w14:paraId="344DE022" w14:textId="5BFA04C4" w:rsidR="00A319E5" w:rsidRPr="00EF2A61" w:rsidRDefault="007906C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Elfogadható az a gyakorlat is, amennyiben az alaprendszerek azt teszik lehetővé, hogy </w:t>
      </w:r>
      <w:r w:rsidR="000B4D9F" w:rsidRPr="00EF2A61">
        <w:rPr>
          <w:rFonts w:asciiTheme="minorHAnsi" w:eastAsia="Times New Roman" w:hAnsiTheme="minorHAnsi" w:cstheme="minorHAnsi"/>
        </w:rPr>
        <w:t>a vállalati hitelkeretek</w:t>
      </w:r>
      <w:r w:rsidRPr="00EF2A61">
        <w:rPr>
          <w:rFonts w:asciiTheme="minorHAnsi" w:eastAsia="Times New Roman" w:hAnsiTheme="minorHAnsi" w:cstheme="minorHAnsi"/>
        </w:rPr>
        <w:t xml:space="preserve">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kerülj</w:t>
      </w:r>
      <w:r w:rsidR="000B4D9F" w:rsidRPr="00EF2A61">
        <w:rPr>
          <w:rFonts w:asciiTheme="minorHAnsi" w:eastAsia="Times New Roman" w:hAnsiTheme="minorHAnsi" w:cstheme="minorHAnsi"/>
        </w:rPr>
        <w:t>enek</w:t>
      </w:r>
      <w:r w:rsidRPr="00EF2A61">
        <w:rPr>
          <w:rFonts w:asciiTheme="minorHAnsi" w:eastAsia="Times New Roman" w:hAnsiTheme="minorHAnsi" w:cstheme="minorHAnsi"/>
        </w:rPr>
        <w:t xml:space="preserve"> megnyitásra és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képződjenek a konkrét instrumentumok</w:t>
      </w:r>
      <w:r w:rsidR="00C2414C" w:rsidRPr="00EF2A61">
        <w:rPr>
          <w:rFonts w:asciiTheme="minorHAnsi" w:eastAsia="Times New Roman" w:hAnsiTheme="minorHAnsi" w:cstheme="minorHAnsi"/>
        </w:rPr>
        <w:t xml:space="preserve"> </w:t>
      </w:r>
      <w:r w:rsidR="00C2414C" w:rsidRPr="00EF2A61">
        <w:rPr>
          <w:rFonts w:asciiTheme="minorHAnsi" w:eastAsia="Times New Roman" w:hAnsiTheme="minorHAnsi" w:cstheme="minorHAnsi"/>
          <w:i/>
        </w:rPr>
        <w:t xml:space="preserve">abban az esetben, ha az </w:t>
      </w:r>
      <w:proofErr w:type="spellStart"/>
      <w:r w:rsidR="00C2414C" w:rsidRPr="00EF2A61">
        <w:rPr>
          <w:rFonts w:asciiTheme="minorHAnsi" w:eastAsia="Times New Roman" w:hAnsiTheme="minorHAnsi" w:cstheme="minorHAnsi"/>
          <w:i/>
        </w:rPr>
        <w:t>INSTK</w:t>
      </w:r>
      <w:proofErr w:type="spellEnd"/>
      <w:r w:rsidR="00C2414C" w:rsidRPr="00EF2A61">
        <w:rPr>
          <w:rFonts w:asciiTheme="minorHAnsi" w:eastAsia="Times New Roman" w:hAnsiTheme="minorHAnsi" w:cstheme="minorHAnsi"/>
          <w:i/>
        </w:rPr>
        <w:t xml:space="preserve"> táblában jelentett hitelkeret és az </w:t>
      </w:r>
      <w:proofErr w:type="spellStart"/>
      <w:r w:rsidR="00C2414C" w:rsidRPr="00EF2A61">
        <w:rPr>
          <w:rFonts w:asciiTheme="minorHAnsi" w:eastAsia="Times New Roman" w:hAnsiTheme="minorHAnsi" w:cstheme="minorHAnsi"/>
          <w:i/>
        </w:rPr>
        <w:t>INSTR</w:t>
      </w:r>
      <w:proofErr w:type="spellEnd"/>
      <w:r w:rsidR="00C2414C" w:rsidRPr="00EF2A61">
        <w:rPr>
          <w:rFonts w:asciiTheme="minorHAnsi" w:eastAsia="Times New Roman" w:hAnsiTheme="minorHAnsi" w:cstheme="minorHAnsi"/>
          <w:i/>
        </w:rPr>
        <w:t xml:space="preserve"> táblában jelentett instrumentum egyazon vonatkozási időszakban kerül megképzésre</w:t>
      </w:r>
      <w:r w:rsidRPr="00EF2A61">
        <w:rPr>
          <w:rFonts w:asciiTheme="minorHAnsi" w:eastAsia="Times New Roman" w:hAnsiTheme="minorHAnsi" w:cstheme="minorHAnsi"/>
        </w:rPr>
        <w:t xml:space="preserve">. </w:t>
      </w:r>
      <w:bookmarkStart w:id="55" w:name="_Hlk535507180"/>
      <w:r w:rsidR="00B30DBA" w:rsidRPr="00EF2A61">
        <w:rPr>
          <w:rFonts w:asciiTheme="minorHAnsi" w:eastAsia="Times New Roman" w:hAnsiTheme="minorHAnsi" w:cstheme="minorHAnsi"/>
        </w:rPr>
        <w:t xml:space="preserve">Ennek megfelelően abban az időszakban, amikor az </w:t>
      </w:r>
      <w:proofErr w:type="spellStart"/>
      <w:r w:rsidR="00B30DBA" w:rsidRPr="00EF2A61">
        <w:rPr>
          <w:rFonts w:asciiTheme="minorHAnsi" w:eastAsia="Times New Roman" w:hAnsiTheme="minorHAnsi" w:cstheme="minorHAnsi"/>
        </w:rPr>
        <w:t>INSTK</w:t>
      </w:r>
      <w:proofErr w:type="spellEnd"/>
      <w:r w:rsidR="00B30DBA" w:rsidRPr="00EF2A61">
        <w:rPr>
          <w:rFonts w:asciiTheme="minorHAnsi" w:eastAsia="Times New Roman" w:hAnsiTheme="minorHAnsi" w:cstheme="minorHAnsi"/>
        </w:rPr>
        <w:t xml:space="preserve"> keretinstrumentum megképzésre kerül, meg kell nyitni az </w:t>
      </w:r>
      <w:proofErr w:type="spellStart"/>
      <w:r w:rsidR="00B30DBA" w:rsidRPr="00EF2A61">
        <w:rPr>
          <w:rFonts w:asciiTheme="minorHAnsi" w:eastAsia="Times New Roman" w:hAnsiTheme="minorHAnsi" w:cstheme="minorHAnsi"/>
        </w:rPr>
        <w:t>INSTR</w:t>
      </w:r>
      <w:proofErr w:type="spellEnd"/>
      <w:r w:rsidR="00B30DBA" w:rsidRPr="00EF2A61">
        <w:rPr>
          <w:rFonts w:asciiTheme="minorHAnsi" w:eastAsia="Times New Roman" w:hAnsiTheme="minorHAnsi" w:cstheme="minorHAnsi"/>
        </w:rPr>
        <w:t xml:space="preserve"> táblában is egy instrumentumot, ahol az instrumentum összege megegyezik az </w:t>
      </w:r>
      <w:proofErr w:type="spellStart"/>
      <w:r w:rsidR="00B30DBA" w:rsidRPr="00EF2A61">
        <w:rPr>
          <w:rFonts w:asciiTheme="minorHAnsi" w:eastAsia="Times New Roman" w:hAnsiTheme="minorHAnsi" w:cstheme="minorHAnsi"/>
        </w:rPr>
        <w:t>INSTK</w:t>
      </w:r>
      <w:proofErr w:type="spellEnd"/>
      <w:r w:rsidR="00B30DBA" w:rsidRPr="00EF2A61">
        <w:rPr>
          <w:rFonts w:asciiTheme="minorHAnsi" w:eastAsia="Times New Roman" w:hAnsiTheme="minorHAnsi" w:cstheme="minorHAnsi"/>
        </w:rPr>
        <w:t xml:space="preserve"> keretösszeggel</w:t>
      </w:r>
      <w:r w:rsidR="001F750B" w:rsidRPr="00EF2A61">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EF2A61">
        <w:rPr>
          <w:rFonts w:asciiTheme="minorHAnsi" w:eastAsia="Times New Roman" w:hAnsiTheme="minorHAnsi" w:cstheme="minorHAnsi"/>
        </w:rPr>
        <w:t xml:space="preserve"> </w:t>
      </w:r>
      <w:r w:rsidR="001F750B" w:rsidRPr="00EF2A61">
        <w:rPr>
          <w:rFonts w:asciiTheme="minorHAnsi" w:eastAsia="Times New Roman" w:hAnsiTheme="minorHAnsi" w:cstheme="minorHAnsi"/>
        </w:rPr>
        <w:t>adatokat a jelenlegi kamatstatisztikának megfelelően lehet jelenteni a szerződéskötéskor.</w:t>
      </w:r>
      <w:bookmarkEnd w:id="55"/>
      <w:r w:rsidR="001F750B" w:rsidRPr="00EF2A61">
        <w:rPr>
          <w:rFonts w:asciiTheme="minorHAnsi" w:eastAsia="Times New Roman" w:hAnsiTheme="minorHAnsi" w:cstheme="minorHAnsi"/>
        </w:rPr>
        <w:t xml:space="preserve"> </w:t>
      </w:r>
      <w:r w:rsidR="000B4D9F" w:rsidRPr="00EF2A61">
        <w:rPr>
          <w:rFonts w:asciiTheme="minorHAnsi" w:eastAsia="Times New Roman" w:hAnsiTheme="minorHAnsi" w:cstheme="minorHAnsi"/>
        </w:rPr>
        <w:t>Ez a gyakorlat lakossági hitelek esetén nem alkalmazható.</w:t>
      </w:r>
    </w:p>
    <w:p w14:paraId="05AD8747" w14:textId="77777777" w:rsidR="0025687B" w:rsidRPr="00EF2A61" w:rsidRDefault="0025687B" w:rsidP="005847F9">
      <w:pPr>
        <w:spacing w:after="0"/>
        <w:ind w:left="1440"/>
        <w:rPr>
          <w:rFonts w:asciiTheme="minorHAnsi" w:eastAsia="Times New Roman" w:hAnsiTheme="minorHAnsi" w:cstheme="minorHAnsi"/>
        </w:rPr>
      </w:pPr>
    </w:p>
    <w:p w14:paraId="2E3DB406" w14:textId="77777777" w:rsidR="0025687B" w:rsidRPr="00EF2A61" w:rsidRDefault="0025687B" w:rsidP="005847F9">
      <w:pPr>
        <w:rPr>
          <w:rFonts w:asciiTheme="minorHAnsi" w:hAnsiTheme="minorHAnsi" w:cstheme="minorHAnsi"/>
          <w:b/>
        </w:rPr>
      </w:pPr>
      <w:proofErr w:type="spellStart"/>
      <w:r w:rsidRPr="00EF2A61">
        <w:rPr>
          <w:rFonts w:asciiTheme="minorHAnsi" w:hAnsiTheme="minorHAnsi" w:cstheme="minorHAnsi"/>
          <w:b/>
        </w:rPr>
        <w:t>INSTK</w:t>
      </w:r>
      <w:proofErr w:type="spellEnd"/>
      <w:r w:rsidRPr="00EF2A61">
        <w:rPr>
          <w:rFonts w:asciiTheme="minorHAnsi" w:hAnsiTheme="minorHAnsi" w:cstheme="minorHAnsi"/>
          <w:b/>
        </w:rPr>
        <w:t xml:space="preserve">- </w:t>
      </w:r>
      <w:proofErr w:type="spellStart"/>
      <w:r w:rsidRPr="00EF2A61">
        <w:rPr>
          <w:rFonts w:asciiTheme="minorHAnsi" w:hAnsiTheme="minorHAnsi" w:cstheme="minorHAnsi"/>
          <w:b/>
        </w:rPr>
        <w:t>INSTR</w:t>
      </w:r>
      <w:proofErr w:type="spellEnd"/>
      <w:r w:rsidRPr="00EF2A61">
        <w:rPr>
          <w:rFonts w:asciiTheme="minorHAnsi" w:hAnsiTheme="minorHAnsi" w:cstheme="minorHAnsi"/>
          <w:b/>
        </w:rPr>
        <w:t xml:space="preserve"> kapcsolat: </w:t>
      </w:r>
    </w:p>
    <w:p w14:paraId="60D98ABD" w14:textId="7009CB4B"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EF2A61">
        <w:rPr>
          <w:rFonts w:asciiTheme="minorHAnsi" w:eastAsia="Times New Roman" w:hAnsiTheme="minorHAnsi" w:cstheme="minorHAnsi"/>
        </w:rPr>
        <w:t>alkeret nyitás/rendelkezésre bocsátás</w:t>
      </w:r>
      <w:r w:rsidRPr="00EF2A61">
        <w:rPr>
          <w:rFonts w:asciiTheme="minorHAnsi" w:eastAsia="Times New Roman" w:hAnsiTheme="minorHAnsi" w:cstheme="minorHAnsi"/>
        </w:rPr>
        <w:t xml:space="preserve"> történik, azaz minden eltérő devizanemű, eredeti lejáratú, </w:t>
      </w:r>
      <w:proofErr w:type="gramStart"/>
      <w:r w:rsidRPr="00EF2A61">
        <w:rPr>
          <w:rFonts w:asciiTheme="minorHAnsi" w:eastAsia="Times New Roman" w:hAnsiTheme="minorHAnsi" w:cstheme="minorHAnsi"/>
        </w:rPr>
        <w:t>kamatozású</w:t>
      </w:r>
      <w:r w:rsidR="003C70A0" w:rsidRPr="00EF2A61">
        <w:rPr>
          <w:rFonts w:asciiTheme="minorHAnsi" w:eastAsia="Times New Roman" w:hAnsiTheme="minorHAnsi" w:cstheme="minorHAnsi"/>
        </w:rPr>
        <w:t>,</w:t>
      </w:r>
      <w:proofErr w:type="gramEnd"/>
      <w:r w:rsidRPr="00EF2A61">
        <w:rPr>
          <w:rFonts w:asciiTheme="minorHAnsi" w:eastAsia="Times New Roman" w:hAnsiTheme="minorHAnsi" w:cstheme="minorHAnsi"/>
        </w:rPr>
        <w:t xml:space="preserve"> stb. </w:t>
      </w:r>
      <w:proofErr w:type="spellStart"/>
      <w:r w:rsidR="000B4D9F" w:rsidRPr="00EF2A61">
        <w:rPr>
          <w:rFonts w:asciiTheme="minorHAnsi" w:eastAsia="Times New Roman" w:hAnsiTheme="minorHAnsi" w:cstheme="minorHAnsi"/>
        </w:rPr>
        <w:t>tranche</w:t>
      </w:r>
      <w:proofErr w:type="spellEnd"/>
      <w:r w:rsidRPr="00EF2A61">
        <w:rPr>
          <w:rFonts w:asciiTheme="minorHAnsi" w:eastAsia="Times New Roman" w:hAnsiTheme="minorHAnsi" w:cstheme="minorHAnsi"/>
        </w:rPr>
        <w:t xml:space="preserve"> külön instrumentumot keletkeztet. </w:t>
      </w:r>
    </w:p>
    <w:p w14:paraId="32C4E53B" w14:textId="64601109"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H</w:t>
      </w:r>
      <w:r w:rsidR="003A00BF" w:rsidRPr="00EF2A61">
        <w:rPr>
          <w:rFonts w:asciiTheme="minorHAnsi" w:eastAsia="Times New Roman" w:hAnsiTheme="minorHAnsi" w:cstheme="minorHAnsi"/>
        </w:rPr>
        <w:t>a</w:t>
      </w:r>
      <w:r w:rsidRPr="00EF2A61">
        <w:rPr>
          <w:rFonts w:asciiTheme="minorHAnsi" w:eastAsia="Times New Roman" w:hAnsiTheme="minorHAnsi" w:cstheme="minorHAnsi"/>
        </w:rPr>
        <w:t xml:space="preserve"> valamely alaptulajdonságokkal rendelkező </w:t>
      </w:r>
      <w:proofErr w:type="spellStart"/>
      <w:r w:rsidR="000B4D9F" w:rsidRPr="00EF2A61">
        <w:rPr>
          <w:rFonts w:asciiTheme="minorHAnsi" w:eastAsia="Times New Roman" w:hAnsiTheme="minorHAnsi" w:cstheme="minorHAnsi"/>
        </w:rPr>
        <w:t>tranche</w:t>
      </w:r>
      <w:proofErr w:type="spellEnd"/>
      <w:r w:rsidR="000B4D9F" w:rsidRPr="00EF2A61">
        <w:rPr>
          <w:rFonts w:asciiTheme="minorHAnsi" w:eastAsia="Times New Roman" w:hAnsiTheme="minorHAnsi" w:cstheme="minorHAnsi"/>
        </w:rPr>
        <w:t xml:space="preserve"> </w:t>
      </w:r>
      <w:r w:rsidRPr="00EF2A61">
        <w:rPr>
          <w:rFonts w:asciiTheme="minorHAnsi" w:eastAsia="Times New Roman" w:hAnsiTheme="minorHAnsi" w:cstheme="minorHAnsi"/>
        </w:rPr>
        <w:t xml:space="preserve">alapján megkeletkeztetett instrumentum </w:t>
      </w:r>
      <w:r w:rsidR="00C2414C" w:rsidRPr="00EF2A61">
        <w:rPr>
          <w:rFonts w:asciiTheme="minorHAnsi" w:eastAsia="Times New Roman" w:hAnsiTheme="minorHAnsi" w:cstheme="minorHAnsi"/>
        </w:rPr>
        <w:t>több részletben vehető igénybe</w:t>
      </w:r>
      <w:r w:rsidRPr="00EF2A61">
        <w:rPr>
          <w:rFonts w:asciiTheme="minorHAnsi" w:eastAsia="Times New Roman" w:hAnsiTheme="minorHAnsi" w:cstheme="minorHAnsi"/>
        </w:rPr>
        <w:t xml:space="preserve">, </w:t>
      </w:r>
      <w:r w:rsidR="00C2414C" w:rsidRPr="00EF2A61">
        <w:rPr>
          <w:rFonts w:asciiTheme="minorHAnsi" w:eastAsia="Times New Roman" w:hAnsiTheme="minorHAnsi" w:cstheme="minorHAnsi"/>
        </w:rPr>
        <w:t xml:space="preserve">akkor az instrumentum összege a teljes igénybe vehető összeg, </w:t>
      </w:r>
      <w:r w:rsidRPr="00EF2A61">
        <w:rPr>
          <w:rFonts w:asciiTheme="minorHAnsi" w:eastAsia="Times New Roman" w:hAnsiTheme="minorHAnsi" w:cstheme="minorHAnsi"/>
        </w:rPr>
        <w:t>a későbbi folyósítás</w:t>
      </w:r>
      <w:r w:rsidR="00C2414C" w:rsidRPr="00EF2A61">
        <w:rPr>
          <w:rFonts w:asciiTheme="minorHAnsi" w:eastAsia="Times New Roman" w:hAnsiTheme="minorHAnsi" w:cstheme="minorHAnsi"/>
        </w:rPr>
        <w:t xml:space="preserve"> a fennálló tőketartozás összegét növeli (egyben folyósításként jelentendő a </w:t>
      </w:r>
      <w:proofErr w:type="spellStart"/>
      <w:r w:rsidR="00C2414C" w:rsidRPr="00EF2A61">
        <w:rPr>
          <w:rFonts w:asciiTheme="minorHAnsi" w:eastAsia="Times New Roman" w:hAnsiTheme="minorHAnsi" w:cstheme="minorHAnsi"/>
        </w:rPr>
        <w:t>FOLY</w:t>
      </w:r>
      <w:proofErr w:type="spellEnd"/>
      <w:r w:rsidR="00C2414C" w:rsidRPr="00EF2A61">
        <w:rPr>
          <w:rFonts w:asciiTheme="minorHAnsi" w:eastAsia="Times New Roman" w:hAnsiTheme="minorHAnsi" w:cstheme="minorHAnsi"/>
        </w:rPr>
        <w:t xml:space="preserve"> táblában – a folyószámlahitelek kivételével)</w:t>
      </w:r>
      <w:r w:rsidRPr="00EF2A61">
        <w:rPr>
          <w:rFonts w:asciiTheme="minorHAnsi" w:eastAsia="Times New Roman" w:hAnsiTheme="minorHAnsi" w:cstheme="minorHAnsi"/>
        </w:rPr>
        <w:t xml:space="preserve"> és nem keletkeztet újabb instrumentumot.</w:t>
      </w:r>
    </w:p>
    <w:p w14:paraId="51A2FD03" w14:textId="7E43E409" w:rsidR="00DF3BB9" w:rsidRPr="00EF2A61" w:rsidRDefault="0025687B"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Kivétel: m</w:t>
      </w:r>
      <w:r w:rsidR="003A00BF" w:rsidRPr="00EF2A61">
        <w:rPr>
          <w:rFonts w:asciiTheme="minorHAnsi" w:eastAsia="Times New Roman" w:hAnsiTheme="minorHAnsi" w:cstheme="minorHAnsi"/>
        </w:rPr>
        <w:t xml:space="preserve">egengedett azonban az a gyakorlat, hogy az adatszolgáltató </w:t>
      </w:r>
      <w:r w:rsidR="00650CE1" w:rsidRPr="00EF2A61">
        <w:rPr>
          <w:rFonts w:asciiTheme="minorHAnsi" w:eastAsia="Times New Roman" w:hAnsiTheme="minorHAnsi" w:cstheme="minorHAnsi"/>
        </w:rPr>
        <w:t>folyósításonként</w:t>
      </w:r>
      <w:r w:rsidR="000B4D9F" w:rsidRPr="00EF2A61">
        <w:rPr>
          <w:rFonts w:asciiTheme="minorHAnsi" w:eastAsia="Times New Roman" w:hAnsiTheme="minorHAnsi" w:cstheme="minorHAnsi"/>
        </w:rPr>
        <w:t xml:space="preserve"> </w:t>
      </w:r>
      <w:r w:rsidR="003A00BF" w:rsidRPr="00EF2A61">
        <w:rPr>
          <w:rFonts w:asciiTheme="minorHAnsi" w:eastAsia="Times New Roman" w:hAnsiTheme="minorHAnsi" w:cstheme="minorHAnsi"/>
        </w:rPr>
        <w:t>képezzen instrumentumot, amennyiben alaprendszerei ezt teszik csak lehetővé</w:t>
      </w:r>
      <w:r w:rsidR="007E1E54" w:rsidRPr="00EF2A61">
        <w:rPr>
          <w:rFonts w:asciiTheme="minorHAnsi" w:eastAsia="Times New Roman" w:hAnsiTheme="minorHAnsi" w:cstheme="minorHAnsi"/>
        </w:rPr>
        <w:t xml:space="preserve"> (lakossági hiteleknél</w:t>
      </w:r>
      <w:r w:rsidR="00263BDF" w:rsidRPr="00EF2A61">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EF2A61">
        <w:rPr>
          <w:rFonts w:asciiTheme="minorHAnsi" w:eastAsia="Times New Roman" w:hAnsiTheme="minorHAnsi" w:cstheme="minorHAnsi"/>
        </w:rPr>
        <w:t xml:space="preserve"> ez a gyakorlat nem megengedett</w:t>
      </w:r>
      <w:r w:rsidR="00026D05" w:rsidRPr="00EF2A61">
        <w:rPr>
          <w:rFonts w:asciiTheme="minorHAnsi" w:eastAsia="Times New Roman" w:hAnsiTheme="minorHAnsi" w:cstheme="minorHAnsi"/>
        </w:rPr>
        <w:t xml:space="preserve">). </w:t>
      </w:r>
      <w:r w:rsidR="005844DF" w:rsidRPr="00EF2A61">
        <w:rPr>
          <w:rFonts w:asciiTheme="minorHAnsi" w:eastAsia="Times New Roman" w:hAnsiTheme="minorHAnsi" w:cstheme="minorHAnsi"/>
        </w:rPr>
        <w:t xml:space="preserve">Ebben az esetben viszont az </w:t>
      </w:r>
      <w:proofErr w:type="spellStart"/>
      <w:r w:rsidR="005844DF" w:rsidRPr="00EF2A61">
        <w:rPr>
          <w:rFonts w:asciiTheme="minorHAnsi" w:eastAsia="Times New Roman" w:hAnsiTheme="minorHAnsi" w:cstheme="minorHAnsi"/>
        </w:rPr>
        <w:t>INSTK</w:t>
      </w:r>
      <w:proofErr w:type="spellEnd"/>
      <w:r w:rsidR="005844DF" w:rsidRPr="00EF2A61">
        <w:rPr>
          <w:rFonts w:asciiTheme="minorHAnsi" w:eastAsia="Times New Roman" w:hAnsiTheme="minorHAnsi" w:cstheme="minorHAnsi"/>
        </w:rPr>
        <w:t xml:space="preserve"> táblában keretinstrumentum képzése szükséges, amely összefűzi a folyósításokat. </w:t>
      </w:r>
      <w:proofErr w:type="spellStart"/>
      <w:r w:rsidR="00D57797" w:rsidRPr="00EF2A61">
        <w:rPr>
          <w:rFonts w:asciiTheme="minorHAnsi" w:eastAsia="Times New Roman" w:hAnsiTheme="minorHAnsi" w:cstheme="minorHAnsi"/>
        </w:rPr>
        <w:t>Rulírozó</w:t>
      </w:r>
      <w:proofErr w:type="spellEnd"/>
      <w:r w:rsidR="00D57797" w:rsidRPr="00EF2A61">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EF2A61">
        <w:rPr>
          <w:rFonts w:asciiTheme="minorHAnsi" w:eastAsia="Times New Roman" w:hAnsiTheme="minorHAnsi" w:cstheme="minorHAnsi"/>
        </w:rPr>
        <w:t xml:space="preserve"> a jelentési időszakok között</w:t>
      </w:r>
      <w:r w:rsidR="00D57797" w:rsidRPr="00EF2A61">
        <w:rPr>
          <w:rFonts w:asciiTheme="minorHAnsi" w:eastAsia="Times New Roman" w:hAnsiTheme="minorHAnsi" w:cstheme="minorHAnsi"/>
        </w:rPr>
        <w:t>.</w:t>
      </w:r>
    </w:p>
    <w:p w14:paraId="3F586EEF" w14:textId="74C165C8" w:rsidR="0025687B" w:rsidRPr="00EF2A61" w:rsidRDefault="0025687B" w:rsidP="00FE4455">
      <w:pPr>
        <w:numPr>
          <w:ilvl w:val="1"/>
          <w:numId w:val="19"/>
        </w:numPr>
        <w:spacing w:after="0"/>
        <w:rPr>
          <w:rFonts w:asciiTheme="minorHAnsi" w:eastAsia="Times New Roman"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hitelek esetében az eltérő devizában </w:t>
      </w:r>
      <w:r w:rsidR="000B4D9F" w:rsidRPr="00EF2A61">
        <w:rPr>
          <w:rFonts w:asciiTheme="minorHAnsi" w:hAnsiTheme="minorHAnsi" w:cstheme="minorHAnsi"/>
        </w:rPr>
        <w:t xml:space="preserve">rendelkezésre bocsátott </w:t>
      </w:r>
      <w:r w:rsidRPr="00EF2A61">
        <w:rPr>
          <w:rFonts w:asciiTheme="minorHAnsi" w:hAnsiTheme="minorHAnsi" w:cstheme="minorHAnsi"/>
        </w:rPr>
        <w:t xml:space="preserve">összegeket külön instrumentumként kell jelenteni. Abban az esetben, ha </w:t>
      </w:r>
      <w:r w:rsidR="002A2DA2" w:rsidRPr="00EF2A61">
        <w:rPr>
          <w:rFonts w:asciiTheme="minorHAnsi" w:hAnsiTheme="minorHAnsi" w:cstheme="minorHAnsi"/>
        </w:rPr>
        <w:t xml:space="preserve">az azonos devizához </w:t>
      </w:r>
      <w:r w:rsidRPr="00EF2A61">
        <w:rPr>
          <w:rFonts w:asciiTheme="minorHAnsi" w:hAnsiTheme="minorHAnsi" w:cstheme="minorHAnsi"/>
        </w:rPr>
        <w:t xml:space="preserve">tartozó </w:t>
      </w:r>
      <w:r w:rsidR="001170C7" w:rsidRPr="00EF2A61">
        <w:rPr>
          <w:rFonts w:asciiTheme="minorHAnsi" w:hAnsiTheme="minorHAnsi" w:cstheme="minorHAnsi"/>
        </w:rPr>
        <w:t>folyósítások</w:t>
      </w:r>
      <w:r w:rsidRPr="00EF2A61">
        <w:rPr>
          <w:rFonts w:asciiTheme="minorHAnsi" w:hAnsiTheme="minorHAnsi" w:cstheme="minorHAnsi"/>
        </w:rPr>
        <w:t xml:space="preserve"> mind azonos referenciakamathoz kötöttek és egyéb alaptulajdonságaikban is megegyeznek, egy instrumentumként vehetők figyelembe</w:t>
      </w:r>
      <w:r w:rsidR="002A2DA2" w:rsidRPr="00EF2A61">
        <w:rPr>
          <w:rFonts w:asciiTheme="minorHAnsi" w:hAnsiTheme="minorHAnsi" w:cstheme="minorHAnsi"/>
        </w:rPr>
        <w:t>.</w:t>
      </w:r>
    </w:p>
    <w:p w14:paraId="6A549D9E" w14:textId="6886711B" w:rsidR="0025687B" w:rsidRPr="00EF2A61" w:rsidRDefault="00ED34FF" w:rsidP="00FE4455">
      <w:pPr>
        <w:numPr>
          <w:ilvl w:val="1"/>
          <w:numId w:val="19"/>
        </w:numPr>
        <w:spacing w:after="0"/>
        <w:rPr>
          <w:rFonts w:asciiTheme="minorHAnsi" w:hAnsiTheme="minorHAnsi" w:cstheme="minorHAnsi"/>
          <w:i/>
        </w:rPr>
      </w:pPr>
      <w:r w:rsidRPr="00EF2A61">
        <w:rPr>
          <w:rFonts w:asciiTheme="minorHAnsi" w:hAnsiTheme="minorHAnsi" w:cstheme="minorHAnsi"/>
        </w:rPr>
        <w:t xml:space="preserve">Alapelv: a jelenlegi kamatstatisztika alapját képező instrumentumok mindenképp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kerüljenek megképzésre</w:t>
      </w:r>
      <w:r w:rsidR="00D57797" w:rsidRPr="00EF2A61">
        <w:rPr>
          <w:rFonts w:asciiTheme="minorHAnsi" w:hAnsiTheme="minorHAnsi" w:cstheme="minorHAnsi"/>
        </w:rPr>
        <w:t xml:space="preserve"> ugyanabban az időszakban, amelyben a jelenlegi kamatstatisztikai adatszolgáltatásokba kerülnének be</w:t>
      </w:r>
      <w:r w:rsidRPr="00EF2A61">
        <w:rPr>
          <w:rFonts w:asciiTheme="minorHAnsi" w:hAnsiTheme="minorHAnsi" w:cstheme="minorHAnsi"/>
        </w:rPr>
        <w:t>.</w:t>
      </w:r>
    </w:p>
    <w:p w14:paraId="31DCBC6E" w14:textId="77777777" w:rsidR="00ED34FF" w:rsidRPr="00EF2A61" w:rsidRDefault="00ED34FF" w:rsidP="00ED34FF">
      <w:pPr>
        <w:spacing w:after="0"/>
        <w:ind w:left="720"/>
        <w:rPr>
          <w:rFonts w:asciiTheme="minorHAnsi" w:hAnsiTheme="minorHAnsi" w:cstheme="minorHAnsi"/>
          <w:i/>
        </w:rPr>
      </w:pPr>
    </w:p>
    <w:p w14:paraId="6561631F" w14:textId="05E1FD42" w:rsidR="00974F9E" w:rsidRPr="00EF2A61" w:rsidRDefault="00974F9E" w:rsidP="00974F9E">
      <w:pPr>
        <w:rPr>
          <w:rFonts w:asciiTheme="minorHAnsi" w:hAnsiTheme="minorHAnsi" w:cstheme="minorHAnsi"/>
          <w:color w:val="FF0000"/>
        </w:rPr>
      </w:pPr>
      <w:proofErr w:type="spellStart"/>
      <w:r w:rsidRPr="00EF2A61">
        <w:rPr>
          <w:rFonts w:asciiTheme="minorHAnsi" w:hAnsiTheme="minorHAnsi" w:cstheme="minorHAnsi"/>
          <w:b/>
          <w:color w:val="000000"/>
        </w:rPr>
        <w:t>INSTK-INSTR</w:t>
      </w:r>
      <w:proofErr w:type="spellEnd"/>
      <w:r w:rsidRPr="00EF2A61">
        <w:rPr>
          <w:rFonts w:asciiTheme="minorHAnsi" w:hAnsiTheme="minorHAnsi" w:cstheme="minorHAnsi"/>
          <w:b/>
          <w:color w:val="000000"/>
        </w:rPr>
        <w:t xml:space="preserve"> kapcsolatot keletkeztető ügyletek</w:t>
      </w:r>
      <w:r w:rsidRPr="00EF2A61">
        <w:rPr>
          <w:rFonts w:asciiTheme="minorHAnsi" w:hAnsiTheme="minorHAnsi" w:cstheme="minorHAnsi"/>
          <w:color w:val="000000"/>
        </w:rPr>
        <w:t>:</w:t>
      </w:r>
    </w:p>
    <w:p w14:paraId="64249006" w14:textId="3AEC0305"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az </w:t>
      </w:r>
      <w:proofErr w:type="spellStart"/>
      <w:r w:rsidRPr="00EF2A61">
        <w:rPr>
          <w:rFonts w:asciiTheme="minorHAnsi" w:eastAsia="Times New Roman" w:hAnsiTheme="minorHAnsi" w:cstheme="minorHAnsi"/>
          <w:color w:val="000000"/>
        </w:rPr>
        <w:t>INSTK</w:t>
      </w:r>
      <w:proofErr w:type="spellEnd"/>
      <w:r w:rsidRPr="00EF2A61">
        <w:rPr>
          <w:rFonts w:asciiTheme="minorHAnsi" w:eastAsia="Times New Roman" w:hAnsiTheme="minorHAnsi" w:cstheme="minorHAnsi"/>
          <w:color w:val="000000"/>
        </w:rPr>
        <w:t xml:space="preserve">-ban jelentett nagykeretből megnyitnak egy kisebb keretet (alkeretet), ami szintén az </w:t>
      </w:r>
      <w:proofErr w:type="spellStart"/>
      <w:r w:rsidRPr="00EF2A61">
        <w:rPr>
          <w:rFonts w:asciiTheme="minorHAnsi" w:eastAsia="Times New Roman" w:hAnsiTheme="minorHAnsi" w:cstheme="minorHAnsi"/>
          <w:color w:val="000000"/>
        </w:rPr>
        <w:t>INSTK</w:t>
      </w:r>
      <w:proofErr w:type="spellEnd"/>
      <w:r w:rsidRPr="00EF2A61">
        <w:rPr>
          <w:rFonts w:asciiTheme="minorHAnsi" w:eastAsia="Times New Roman" w:hAnsiTheme="minorHAnsi" w:cstheme="minorHAnsi"/>
          <w:color w:val="000000"/>
        </w:rPr>
        <w:t>-ban jelentendő. Itt pénzmozgás még nincs.</w:t>
      </w:r>
    </w:p>
    <w:p w14:paraId="69B6285E" w14:textId="1C835AF5"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az </w:t>
      </w:r>
      <w:proofErr w:type="spellStart"/>
      <w:r w:rsidRPr="00EF2A61">
        <w:rPr>
          <w:rFonts w:asciiTheme="minorHAnsi" w:eastAsia="Times New Roman" w:hAnsiTheme="minorHAnsi" w:cstheme="minorHAnsi"/>
          <w:color w:val="000000"/>
        </w:rPr>
        <w:t>INSTK</w:t>
      </w:r>
      <w:proofErr w:type="spellEnd"/>
      <w:r w:rsidRPr="00EF2A61">
        <w:rPr>
          <w:rFonts w:asciiTheme="minorHAnsi" w:eastAsia="Times New Roman" w:hAnsiTheme="minorHAnsi" w:cstheme="minorHAnsi"/>
          <w:color w:val="000000"/>
        </w:rPr>
        <w:t xml:space="preserve">-ban jelentett keretből rendelkezésre bocsátanak egy keret típusú, </w:t>
      </w:r>
      <w:proofErr w:type="spellStart"/>
      <w:r w:rsidRPr="00EF2A61">
        <w:rPr>
          <w:rFonts w:asciiTheme="minorHAnsi" w:eastAsia="Times New Roman" w:hAnsiTheme="minorHAnsi" w:cstheme="minorHAnsi"/>
          <w:color w:val="000000"/>
        </w:rPr>
        <w:t>INSTR</w:t>
      </w:r>
      <w:proofErr w:type="spellEnd"/>
      <w:r w:rsidRPr="00EF2A61">
        <w:rPr>
          <w:rFonts w:asciiTheme="minorHAnsi" w:eastAsia="Times New Roman" w:hAnsiTheme="minorHAnsi" w:cstheme="minorHAnsi"/>
          <w:color w:val="000000"/>
        </w:rPr>
        <w:t xml:space="preserve">-ben jelentendő instrumentumot (ha minden </w:t>
      </w:r>
      <w:proofErr w:type="spellStart"/>
      <w:r w:rsidRPr="00EF2A61">
        <w:rPr>
          <w:rFonts w:asciiTheme="minorHAnsi" w:eastAsia="Times New Roman" w:hAnsiTheme="minorHAnsi" w:cstheme="minorHAnsi"/>
          <w:color w:val="000000"/>
        </w:rPr>
        <w:t>INSTR</w:t>
      </w:r>
      <w:proofErr w:type="spellEnd"/>
      <w:r w:rsidRPr="00EF2A61">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EF2A61" w:rsidRDefault="00974F9E"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az </w:t>
      </w:r>
      <w:proofErr w:type="spellStart"/>
      <w:r w:rsidRPr="00EF2A61">
        <w:rPr>
          <w:rFonts w:asciiTheme="minorHAnsi" w:eastAsia="Times New Roman" w:hAnsiTheme="minorHAnsi" w:cstheme="minorHAnsi"/>
          <w:color w:val="000000"/>
        </w:rPr>
        <w:t>INSTK-ba</w:t>
      </w:r>
      <w:proofErr w:type="spellEnd"/>
      <w:r w:rsidRPr="00EF2A61">
        <w:rPr>
          <w:rFonts w:asciiTheme="minorHAnsi" w:eastAsia="Times New Roman" w:hAnsiTheme="minorHAnsi" w:cstheme="minorHAnsi"/>
          <w:color w:val="000000"/>
        </w:rPr>
        <w:t xml:space="preserve"> jelentett keretből létrehoznak egy </w:t>
      </w:r>
      <w:r w:rsidRPr="00EF2A61">
        <w:rPr>
          <w:rFonts w:asciiTheme="minorHAnsi" w:eastAsia="Times New Roman" w:hAnsiTheme="minorHAnsi" w:cstheme="minorHAnsi"/>
          <w:color w:val="000000"/>
          <w:u w:val="single"/>
        </w:rPr>
        <w:t>nem</w:t>
      </w:r>
      <w:r w:rsidRPr="00EF2A61">
        <w:rPr>
          <w:rFonts w:asciiTheme="minorHAnsi" w:eastAsia="Times New Roman" w:hAnsiTheme="minorHAnsi" w:cstheme="minorHAnsi"/>
          <w:color w:val="000000"/>
        </w:rPr>
        <w:t xml:space="preserve"> keret típusú, </w:t>
      </w:r>
      <w:proofErr w:type="spellStart"/>
      <w:r w:rsidRPr="00EF2A61">
        <w:rPr>
          <w:rFonts w:asciiTheme="minorHAnsi" w:eastAsia="Times New Roman" w:hAnsiTheme="minorHAnsi" w:cstheme="minorHAnsi"/>
          <w:color w:val="000000"/>
        </w:rPr>
        <w:t>INSTR</w:t>
      </w:r>
      <w:proofErr w:type="spellEnd"/>
      <w:r w:rsidRPr="00EF2A61">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EF2A61">
        <w:rPr>
          <w:rFonts w:asciiTheme="minorHAnsi" w:eastAsia="Times New Roman" w:hAnsiTheme="minorHAnsi" w:cstheme="minorHAnsi"/>
          <w:color w:val="000000"/>
        </w:rPr>
        <w:t>FOLY</w:t>
      </w:r>
      <w:proofErr w:type="spellEnd"/>
      <w:r w:rsidRPr="00EF2A61">
        <w:rPr>
          <w:rFonts w:asciiTheme="minorHAnsi" w:eastAsia="Times New Roman" w:hAnsiTheme="minorHAnsi" w:cstheme="minorHAnsi"/>
          <w:color w:val="000000"/>
        </w:rPr>
        <w:t xml:space="preserve"> kódú </w:t>
      </w:r>
      <w:r w:rsidR="00D1089D" w:rsidRPr="00EF2A61">
        <w:rPr>
          <w:rFonts w:asciiTheme="minorHAnsi" w:eastAsia="Times New Roman" w:hAnsiTheme="minorHAnsi" w:cstheme="minorHAnsi"/>
          <w:color w:val="000000"/>
        </w:rPr>
        <w:t>táblá</w:t>
      </w:r>
      <w:r w:rsidRPr="00EF2A61">
        <w:rPr>
          <w:rFonts w:asciiTheme="minorHAnsi" w:eastAsia="Times New Roman" w:hAnsiTheme="minorHAnsi" w:cstheme="minorHAnsi"/>
          <w:color w:val="000000"/>
        </w:rPr>
        <w:t>ban kerül rögzítésre).</w:t>
      </w:r>
    </w:p>
    <w:p w14:paraId="1D3DC2A8" w14:textId="77777777" w:rsidR="00974F9E" w:rsidRPr="00EF2A61" w:rsidRDefault="00974F9E" w:rsidP="005847F9">
      <w:pPr>
        <w:rPr>
          <w:rFonts w:asciiTheme="minorHAnsi" w:hAnsiTheme="minorHAnsi" w:cstheme="minorHAnsi"/>
          <w:i/>
        </w:rPr>
      </w:pPr>
    </w:p>
    <w:p w14:paraId="3D0D72BC" w14:textId="762D23C1" w:rsidR="0025687B" w:rsidRPr="00EF2A61" w:rsidRDefault="0025687B" w:rsidP="005847F9">
      <w:pPr>
        <w:rPr>
          <w:rFonts w:asciiTheme="minorHAnsi" w:hAnsiTheme="minorHAnsi" w:cstheme="minorHAnsi"/>
          <w:b/>
        </w:rPr>
      </w:pPr>
      <w:r w:rsidRPr="00EF2A61">
        <w:rPr>
          <w:rFonts w:asciiTheme="minorHAnsi" w:hAnsiTheme="minorHAnsi" w:cstheme="minorHAnsi"/>
          <w:b/>
        </w:rPr>
        <w:t>Esemény jellegű táblákkal való kapcsolat, le nem hívott hitelkeret:</w:t>
      </w:r>
    </w:p>
    <w:p w14:paraId="53DBFF6F" w14:textId="5037C01A"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Olyan keretjellegű instrumentumok esetén, ahol a szerződésben csak egy instrumentum szerepel, a keret</w:t>
      </w:r>
      <w:r w:rsidR="00263BDF" w:rsidRPr="00EF2A61">
        <w:rPr>
          <w:rFonts w:asciiTheme="minorHAnsi" w:eastAsia="Times New Roman" w:hAnsiTheme="minorHAnsi" w:cstheme="minorHAnsi"/>
        </w:rPr>
        <w:t xml:space="preserve"> alapesetben </w:t>
      </w: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jelentendő</w:t>
      </w:r>
      <w:r w:rsidR="004210A5" w:rsidRPr="00EF2A61">
        <w:rPr>
          <w:rFonts w:asciiTheme="minorHAnsi" w:eastAsia="Times New Roman" w:hAnsiTheme="minorHAnsi" w:cstheme="minorHAnsi"/>
        </w:rPr>
        <w:t>. Az</w:t>
      </w:r>
      <w:r w:rsidRPr="00EF2A61">
        <w:rPr>
          <w:rFonts w:asciiTheme="minorHAnsi" w:eastAsia="Times New Roman" w:hAnsiTheme="minorHAnsi" w:cstheme="minorHAnsi"/>
        </w:rPr>
        <w:t xml:space="preserve"> a</w:t>
      </w:r>
      <w:r w:rsidR="00F640A5" w:rsidRPr="00EF2A61">
        <w:rPr>
          <w:rFonts w:asciiTheme="minorHAnsi" w:eastAsia="Times New Roman" w:hAnsiTheme="minorHAnsi" w:cstheme="minorHAnsi"/>
        </w:rPr>
        <w:t>z instrumentum terhére t</w:t>
      </w:r>
      <w:r w:rsidR="00913696" w:rsidRPr="00EF2A61">
        <w:rPr>
          <w:rFonts w:asciiTheme="minorHAnsi" w:eastAsia="Times New Roman" w:hAnsiTheme="minorHAnsi" w:cstheme="minorHAnsi"/>
        </w:rPr>
        <w:t>ö</w:t>
      </w:r>
      <w:r w:rsidR="00F640A5" w:rsidRPr="00EF2A61">
        <w:rPr>
          <w:rFonts w:asciiTheme="minorHAnsi" w:eastAsia="Times New Roman" w:hAnsiTheme="minorHAnsi" w:cstheme="minorHAnsi"/>
        </w:rPr>
        <w:t>rténő</w:t>
      </w:r>
      <w:r w:rsidRPr="00EF2A61">
        <w:rPr>
          <w:rFonts w:asciiTheme="minorHAnsi" w:eastAsia="Times New Roman" w:hAnsiTheme="minorHAnsi" w:cstheme="minorHAnsi"/>
        </w:rPr>
        <w:t xml:space="preserve"> folyósítás</w:t>
      </w:r>
      <w:r w:rsidR="004210A5" w:rsidRPr="00EF2A61">
        <w:rPr>
          <w:rFonts w:asciiTheme="minorHAnsi" w:eastAsia="Times New Roman" w:hAnsiTheme="minorHAnsi" w:cstheme="minorHAnsi"/>
        </w:rPr>
        <w:t xml:space="preserve">ok </w:t>
      </w:r>
      <w:r w:rsidRPr="00EF2A61">
        <w:rPr>
          <w:rFonts w:asciiTheme="minorHAnsi" w:eastAsia="Times New Roman" w:hAnsiTheme="minorHAnsi" w:cstheme="minorHAnsi"/>
        </w:rPr>
        <w:t xml:space="preserve">a </w:t>
      </w:r>
      <w:proofErr w:type="spellStart"/>
      <w:r w:rsidRPr="00EF2A61">
        <w:rPr>
          <w:rFonts w:asciiTheme="minorHAnsi" w:eastAsia="Times New Roman" w:hAnsiTheme="minorHAnsi" w:cstheme="minorHAnsi"/>
        </w:rPr>
        <w:t>FOLY</w:t>
      </w:r>
      <w:proofErr w:type="spellEnd"/>
      <w:r w:rsidRPr="00EF2A61">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EF2A61" w:rsidRDefault="00242BD0" w:rsidP="00FE4455">
      <w:pPr>
        <w:numPr>
          <w:ilvl w:val="1"/>
          <w:numId w:val="1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A késedelem, </w:t>
      </w:r>
      <w:proofErr w:type="gramStart"/>
      <w:r w:rsidRPr="00EF2A61">
        <w:rPr>
          <w:rFonts w:asciiTheme="minorHAnsi" w:eastAsia="Times New Roman" w:hAnsiTheme="minorHAnsi" w:cstheme="minorHAnsi"/>
        </w:rPr>
        <w:t>átstrukturálás</w:t>
      </w:r>
      <w:r w:rsidR="003C70A0" w:rsidRPr="00EF2A61">
        <w:rPr>
          <w:rFonts w:asciiTheme="minorHAnsi" w:eastAsia="Times New Roman" w:hAnsiTheme="minorHAnsi" w:cstheme="minorHAnsi"/>
        </w:rPr>
        <w:t>,</w:t>
      </w:r>
      <w:proofErr w:type="gramEnd"/>
      <w:r w:rsidRPr="00EF2A61">
        <w:rPr>
          <w:rFonts w:asciiTheme="minorHAnsi" w:eastAsia="Times New Roman" w:hAnsiTheme="minorHAnsi" w:cstheme="minorHAnsi"/>
        </w:rPr>
        <w:t xml:space="preserve"> stb</w:t>
      </w:r>
      <w:r w:rsidR="004210A5" w:rsidRPr="00EF2A61">
        <w:rPr>
          <w:rFonts w:asciiTheme="minorHAnsi" w:eastAsia="Times New Roman" w:hAnsiTheme="minorHAnsi" w:cstheme="minorHAnsi"/>
        </w:rPr>
        <w:t>.</w:t>
      </w:r>
      <w:r w:rsidRPr="00EF2A61">
        <w:rPr>
          <w:rFonts w:asciiTheme="minorHAnsi" w:eastAsia="Times New Roman" w:hAnsiTheme="minorHAnsi" w:cstheme="minorHAnsi"/>
        </w:rPr>
        <w:t xml:space="preserve"> jellemzően instrumentum szinten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jelentendők. </w:t>
      </w:r>
    </w:p>
    <w:p w14:paraId="25313CE3" w14:textId="0485C82A" w:rsidR="0025687B" w:rsidRPr="00EF2A61" w:rsidRDefault="00242BD0" w:rsidP="00FE4455">
      <w:pPr>
        <w:numPr>
          <w:ilvl w:val="1"/>
          <w:numId w:val="19"/>
        </w:numPr>
        <w:spacing w:after="0"/>
        <w:rPr>
          <w:rFonts w:asciiTheme="minorHAnsi"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szereplő fennálló hitelkeret összege a teljes hitelkeretre vonatkozik,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szereplő le nem hívott hitelkeret pedig az olyan,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EF2A61">
        <w:rPr>
          <w:rFonts w:asciiTheme="minorHAnsi" w:eastAsia="Times New Roman" w:hAnsiTheme="minorHAnsi" w:cstheme="minorHAnsi"/>
        </w:rPr>
        <w:t>.</w:t>
      </w:r>
    </w:p>
    <w:p w14:paraId="1B5C9667" w14:textId="78754F9D" w:rsidR="0025687B" w:rsidRPr="00EF2A61" w:rsidRDefault="0025687B"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A </w:t>
      </w:r>
      <w:r w:rsidR="00D1089D" w:rsidRPr="00EF2A61">
        <w:rPr>
          <w:rFonts w:asciiTheme="minorHAnsi" w:hAnsiTheme="minorHAnsi" w:cstheme="minorHAnsi"/>
        </w:rPr>
        <w:t>táblá</w:t>
      </w:r>
      <w:r w:rsidRPr="00EF2A61">
        <w:rPr>
          <w:rFonts w:asciiTheme="minorHAnsi" w:hAnsiTheme="minorHAnsi" w:cstheme="minorHAnsi"/>
        </w:rPr>
        <w:t>ban a mérleg alatt nyilvántartott hitel</w:t>
      </w:r>
      <w:r w:rsidR="00160A5E" w:rsidRPr="00EF2A61">
        <w:rPr>
          <w:rFonts w:asciiTheme="minorHAnsi" w:hAnsiTheme="minorHAnsi" w:cstheme="minorHAnsi"/>
        </w:rPr>
        <w:t>-/lízing</w:t>
      </w:r>
      <w:r w:rsidRPr="00EF2A61">
        <w:rPr>
          <w:rFonts w:asciiTheme="minorHAnsi" w:hAnsiTheme="minorHAnsi" w:cstheme="minorHAnsi"/>
        </w:rPr>
        <w:t>keretek közül csak azok a</w:t>
      </w:r>
      <w:r w:rsidR="00160A5E" w:rsidRPr="00EF2A61">
        <w:rPr>
          <w:rFonts w:asciiTheme="minorHAnsi" w:hAnsiTheme="minorHAnsi" w:cstheme="minorHAnsi"/>
        </w:rPr>
        <w:t xml:space="preserve"> </w:t>
      </w:r>
      <w:r w:rsidRPr="00EF2A61">
        <w:rPr>
          <w:rFonts w:asciiTheme="minorHAnsi" w:hAnsiTheme="minorHAnsi" w:cstheme="minorHAnsi"/>
        </w:rPr>
        <w:t>keretek jelentendők, amelyek kitettséget jelentenek</w:t>
      </w:r>
      <w:r w:rsidR="00160A5E" w:rsidRPr="00EF2A61">
        <w:rPr>
          <w:rFonts w:asciiTheme="minorHAnsi" w:hAnsiTheme="minorHAnsi" w:cstheme="minorHAnsi"/>
        </w:rPr>
        <w:t>, kivéve azokat a kitettséget nem jelentő hitel/lízingkereteket, amelyek szerepelnek a jelenlegi kamatstatisztikai jelentésekben új szerződésként</w:t>
      </w:r>
      <w:r w:rsidRPr="00EF2A61">
        <w:rPr>
          <w:rFonts w:asciiTheme="minorHAnsi" w:hAnsiTheme="minorHAnsi" w:cstheme="minorHAnsi"/>
        </w:rPr>
        <w:t>.</w:t>
      </w:r>
      <w:r w:rsidR="00160A5E" w:rsidRPr="00EF2A61">
        <w:rPr>
          <w:rFonts w:asciiTheme="minorHAnsi" w:hAnsiTheme="minorHAnsi" w:cstheme="minorHAnsi"/>
        </w:rPr>
        <w:t xml:space="preserve"> Ezek továbbra is szerepeltetendők.</w:t>
      </w:r>
    </w:p>
    <w:p w14:paraId="49AA31E2" w14:textId="77777777" w:rsidR="00C51974" w:rsidRPr="00EF2A61" w:rsidRDefault="00D30AEF" w:rsidP="00FE4455">
      <w:pPr>
        <w:numPr>
          <w:ilvl w:val="1"/>
          <w:numId w:val="19"/>
        </w:numPr>
        <w:spacing w:after="0"/>
        <w:rPr>
          <w:rFonts w:asciiTheme="minorHAnsi" w:hAnsiTheme="minorHAnsi" w:cstheme="minorHAnsi"/>
        </w:rPr>
      </w:pP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 esetén, amennyiben nem definiált a </w:t>
      </w:r>
      <w:proofErr w:type="spellStart"/>
      <w:r w:rsidR="005B2990" w:rsidRPr="00EF2A61">
        <w:rPr>
          <w:rFonts w:asciiTheme="minorHAnsi" w:hAnsiTheme="minorHAnsi" w:cstheme="minorHAnsi"/>
        </w:rPr>
        <w:t>multipurpose</w:t>
      </w:r>
      <w:proofErr w:type="spellEnd"/>
      <w:r w:rsidR="003C2E22" w:rsidRPr="00EF2A61">
        <w:rPr>
          <w:rFonts w:asciiTheme="minorHAnsi" w:hAnsiTheme="minorHAnsi" w:cstheme="minorHAnsi"/>
        </w:rPr>
        <w:t xml:space="preserve"> </w:t>
      </w:r>
      <w:r w:rsidRPr="00EF2A61">
        <w:rPr>
          <w:rFonts w:asciiTheme="minorHAnsi" w:hAnsiTheme="minorHAnsi" w:cstheme="minorHAnsi"/>
        </w:rPr>
        <w:t xml:space="preserve">szerződésben konkrétan, hogy mekkora összeg hívható le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hitelként,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szerepeltetendő.</w:t>
      </w:r>
      <w:r w:rsidR="00990950" w:rsidRPr="00EF2A61">
        <w:rPr>
          <w:rFonts w:asciiTheme="minorHAnsi" w:hAnsiTheme="minorHAnsi" w:cstheme="minorHAnsi"/>
        </w:rPr>
        <w:t xml:space="preserve"> </w:t>
      </w:r>
    </w:p>
    <w:p w14:paraId="2A2F036B" w14:textId="6F14644F" w:rsidR="00D30AEF" w:rsidRPr="00EF2A61" w:rsidRDefault="00990950" w:rsidP="00FE4455">
      <w:pPr>
        <w:numPr>
          <w:ilvl w:val="1"/>
          <w:numId w:val="19"/>
        </w:numPr>
        <w:spacing w:after="0"/>
        <w:rPr>
          <w:rFonts w:asciiTheme="minorHAnsi" w:hAnsiTheme="minorHAnsi" w:cstheme="minorHAnsi"/>
        </w:rPr>
      </w:pPr>
      <w:r w:rsidRPr="00EF2A61">
        <w:rPr>
          <w:rFonts w:asciiTheme="minorHAnsi" w:hAnsiTheme="minorHAnsi" w:cstheme="minorHAnsi"/>
        </w:rPr>
        <w:t>Ilyen módon kell eljárni akkor is</w:t>
      </w:r>
      <w:r w:rsidR="00C51974" w:rsidRPr="00EF2A61">
        <w:rPr>
          <w:rFonts w:asciiTheme="minorHAnsi" w:hAnsiTheme="minorHAnsi" w:cstheme="minorHAnsi"/>
        </w:rPr>
        <w:t xml:space="preserve"> – függetlenül attól, hogy </w:t>
      </w:r>
      <w:proofErr w:type="spellStart"/>
      <w:r w:rsidR="00C51974" w:rsidRPr="00EF2A61">
        <w:rPr>
          <w:rFonts w:asciiTheme="minorHAnsi" w:hAnsiTheme="minorHAnsi" w:cstheme="minorHAnsi"/>
        </w:rPr>
        <w:t>rulírozó</w:t>
      </w:r>
      <w:proofErr w:type="spellEnd"/>
      <w:r w:rsidR="00C51974" w:rsidRPr="00EF2A61">
        <w:rPr>
          <w:rFonts w:asciiTheme="minorHAnsi" w:hAnsiTheme="minorHAnsi" w:cstheme="minorHAnsi"/>
        </w:rPr>
        <w:t xml:space="preserve"> hitelről van-e szó vagy sem -, ha</w:t>
      </w:r>
      <w:r w:rsidRPr="00EF2A61">
        <w:rPr>
          <w:rFonts w:asciiTheme="minorHAnsi" w:hAnsiTheme="minorHAnsi" w:cstheme="minorHAnsi"/>
        </w:rPr>
        <w:t xml:space="preserve"> a főkeret alá nyitott alkeretek/</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EF2A61">
        <w:rPr>
          <w:rFonts w:asciiTheme="minorHAnsi" w:hAnsiTheme="minorHAnsi" w:cstheme="minorHAnsi"/>
        </w:rPr>
        <w:t xml:space="preserve">főszabály szerint </w:t>
      </w:r>
      <w:r w:rsidRPr="00EF2A61">
        <w:rPr>
          <w:rFonts w:asciiTheme="minorHAnsi" w:hAnsiTheme="minorHAnsi" w:cstheme="minorHAnsi"/>
        </w:rPr>
        <w:t>azon a szinten mutatandó ki a le nem hívott hitelkeret, ahol az ténylegesen értelmezett.</w:t>
      </w:r>
      <w:r w:rsidR="00780976" w:rsidRPr="00EF2A61">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EF2A61">
        <w:rPr>
          <w:rFonts w:asciiTheme="minorHAnsi" w:hAnsiTheme="minorHAnsi" w:cstheme="minorHAnsi"/>
        </w:rPr>
        <w:t>)</w:t>
      </w:r>
      <w:r w:rsidR="00780976" w:rsidRPr="00EF2A61">
        <w:rPr>
          <w:rFonts w:asciiTheme="minorHAnsi" w:hAnsiTheme="minorHAnsi" w:cstheme="minorHAnsi"/>
        </w:rPr>
        <w:t xml:space="preserve">. </w:t>
      </w:r>
      <w:r w:rsidR="00780976" w:rsidRPr="00EF2A61">
        <w:rPr>
          <w:rFonts w:asciiTheme="minorHAnsi" w:hAnsiTheme="minorHAnsi" w:cstheme="minorHAnsi"/>
          <w:i/>
          <w:iCs/>
        </w:rPr>
        <w:t xml:space="preserve">Fontos azonban, hogy </w:t>
      </w:r>
      <w:r w:rsidR="009F2150" w:rsidRPr="00EF2A61">
        <w:rPr>
          <w:rFonts w:asciiTheme="minorHAnsi" w:hAnsiTheme="minorHAnsi" w:cstheme="minorHAnsi"/>
          <w:i/>
          <w:iCs/>
        </w:rPr>
        <w:t xml:space="preserve">a le nem hívott keret összege </w:t>
      </w:r>
      <w:r w:rsidR="00735AE1" w:rsidRPr="00EF2A61">
        <w:rPr>
          <w:rFonts w:asciiTheme="minorHAnsi" w:hAnsiTheme="minorHAnsi" w:cstheme="minorHAnsi"/>
          <w:i/>
          <w:iCs/>
        </w:rPr>
        <w:t xml:space="preserve">semmilyen hitelkonstrukció esetén </w:t>
      </w:r>
      <w:r w:rsidR="009F2150" w:rsidRPr="00EF2A61">
        <w:rPr>
          <w:rFonts w:asciiTheme="minorHAnsi" w:hAnsiTheme="minorHAnsi" w:cstheme="minorHAnsi"/>
          <w:i/>
          <w:iCs/>
        </w:rPr>
        <w:t xml:space="preserve">nem </w:t>
      </w:r>
      <w:proofErr w:type="spellStart"/>
      <w:r w:rsidR="009F2150" w:rsidRPr="00EF2A61">
        <w:rPr>
          <w:rFonts w:asciiTheme="minorHAnsi" w:hAnsiTheme="minorHAnsi" w:cstheme="minorHAnsi"/>
          <w:i/>
          <w:iCs/>
        </w:rPr>
        <w:t>duplikálódhat</w:t>
      </w:r>
      <w:proofErr w:type="spellEnd"/>
      <w:r w:rsidR="009F2150" w:rsidRPr="00EF2A61">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EF2A61" w:rsidRDefault="0025687B" w:rsidP="005847F9">
      <w:pPr>
        <w:spacing w:after="0"/>
        <w:ind w:left="1440"/>
        <w:rPr>
          <w:rFonts w:asciiTheme="minorHAnsi" w:hAnsiTheme="minorHAnsi" w:cstheme="minorHAnsi"/>
        </w:rPr>
      </w:pPr>
    </w:p>
    <w:p w14:paraId="15456946" w14:textId="4555BB84" w:rsidR="005605D5" w:rsidRPr="00EF2A61" w:rsidRDefault="005605D5" w:rsidP="005847F9">
      <w:pPr>
        <w:spacing w:after="0"/>
        <w:rPr>
          <w:rFonts w:asciiTheme="minorHAnsi" w:hAnsiTheme="minorHAnsi" w:cstheme="minorHAnsi"/>
          <w:b/>
        </w:rPr>
      </w:pPr>
      <w:r w:rsidRPr="00EF2A61">
        <w:rPr>
          <w:rFonts w:asciiTheme="minorHAnsi" w:hAnsiTheme="minorHAnsi" w:cstheme="minorHAnsi"/>
          <w:b/>
        </w:rPr>
        <w:t>Keretcél, hiteltípus, hitel jellege:</w:t>
      </w:r>
    </w:p>
    <w:p w14:paraId="1BC11139" w14:textId="2DBC8808" w:rsidR="00E30B9F" w:rsidRPr="00EF2A61" w:rsidRDefault="00D20A9B" w:rsidP="00E458AB">
      <w:pPr>
        <w:pStyle w:val="Listaszerbekezds"/>
        <w:numPr>
          <w:ilvl w:val="0"/>
          <w:numId w:val="110"/>
        </w:numPr>
        <w:autoSpaceDE w:val="0"/>
        <w:autoSpaceDN w:val="0"/>
        <w:spacing w:before="40" w:after="40"/>
        <w:rPr>
          <w:rFonts w:asciiTheme="minorHAnsi" w:hAnsiTheme="minorHAnsi" w:cstheme="minorHAnsi"/>
        </w:rPr>
      </w:pPr>
      <w:r w:rsidRPr="00EF2A61">
        <w:rPr>
          <w:rFonts w:asciiTheme="minorHAnsi" w:hAnsiTheme="minorHAnsi" w:cstheme="minorHAnsi"/>
        </w:rPr>
        <w:t xml:space="preserve">Az instrumentumokat </w:t>
      </w:r>
      <w:r w:rsidR="00EA7644" w:rsidRPr="00EF2A61">
        <w:rPr>
          <w:rFonts w:asciiTheme="minorHAnsi" w:hAnsiTheme="minorHAnsi" w:cstheme="minorHAnsi"/>
        </w:rPr>
        <w:t xml:space="preserve">az </w:t>
      </w:r>
      <w:proofErr w:type="spellStart"/>
      <w:r w:rsidR="00EA7644" w:rsidRPr="00EF2A61">
        <w:rPr>
          <w:rFonts w:asciiTheme="minorHAnsi" w:hAnsiTheme="minorHAnsi" w:cstheme="minorHAnsi"/>
        </w:rPr>
        <w:t>INSTK</w:t>
      </w:r>
      <w:proofErr w:type="spellEnd"/>
      <w:r w:rsidR="00EA7644" w:rsidRPr="00EF2A61">
        <w:rPr>
          <w:rFonts w:asciiTheme="minorHAnsi" w:hAnsiTheme="minorHAnsi" w:cstheme="minorHAnsi"/>
        </w:rPr>
        <w:t xml:space="preserve"> táblában</w:t>
      </w:r>
      <w:r w:rsidR="005605D5" w:rsidRPr="00EF2A61">
        <w:rPr>
          <w:rFonts w:asciiTheme="minorHAnsi" w:hAnsiTheme="minorHAnsi" w:cstheme="minorHAnsi"/>
        </w:rPr>
        <w:t xml:space="preserve"> a keret</w:t>
      </w:r>
      <w:r w:rsidR="00EA7644" w:rsidRPr="00EF2A61">
        <w:rPr>
          <w:rFonts w:asciiTheme="minorHAnsi" w:hAnsiTheme="minorHAnsi" w:cstheme="minorHAnsi"/>
        </w:rPr>
        <w:t xml:space="preserve"> cél</w:t>
      </w:r>
      <w:r w:rsidR="005605D5" w:rsidRPr="00EF2A61">
        <w:rPr>
          <w:rFonts w:asciiTheme="minorHAnsi" w:hAnsiTheme="minorHAnsi" w:cstheme="minorHAnsi"/>
        </w:rPr>
        <w:t>ja</w:t>
      </w:r>
      <w:r w:rsidR="00EA7644" w:rsidRPr="00EF2A61">
        <w:rPr>
          <w:rFonts w:asciiTheme="minorHAnsi" w:hAnsiTheme="minorHAnsi" w:cstheme="minorHAnsi"/>
        </w:rPr>
        <w:t xml:space="preserve"> szerint, az </w:t>
      </w:r>
      <w:proofErr w:type="spellStart"/>
      <w:r w:rsidR="00EA7644" w:rsidRPr="00EF2A61">
        <w:rPr>
          <w:rFonts w:asciiTheme="minorHAnsi" w:hAnsiTheme="minorHAnsi" w:cstheme="minorHAnsi"/>
        </w:rPr>
        <w:t>INSTR</w:t>
      </w:r>
      <w:proofErr w:type="spellEnd"/>
      <w:r w:rsidR="00EA7644" w:rsidRPr="00EF2A61">
        <w:rPr>
          <w:rFonts w:asciiTheme="minorHAnsi" w:hAnsiTheme="minorHAnsi" w:cstheme="minorHAnsi"/>
        </w:rPr>
        <w:t xml:space="preserve"> táblában </w:t>
      </w:r>
      <w:r w:rsidR="005605D5" w:rsidRPr="00EF2A61">
        <w:rPr>
          <w:rFonts w:asciiTheme="minorHAnsi" w:hAnsiTheme="minorHAnsi" w:cstheme="minorHAnsi"/>
        </w:rPr>
        <w:t xml:space="preserve">instrumentum </w:t>
      </w:r>
      <w:r w:rsidRPr="00EF2A61">
        <w:rPr>
          <w:rFonts w:asciiTheme="minorHAnsi" w:hAnsiTheme="minorHAnsi" w:cstheme="minorHAnsi"/>
        </w:rPr>
        <w:t xml:space="preserve">típus </w:t>
      </w:r>
      <w:r w:rsidR="00485C85" w:rsidRPr="00EF2A61">
        <w:rPr>
          <w:rFonts w:asciiTheme="minorHAnsi" w:hAnsiTheme="minorHAnsi" w:cstheme="minorHAnsi"/>
        </w:rPr>
        <w:t xml:space="preserve">és hitel jellege </w:t>
      </w:r>
      <w:r w:rsidRPr="00EF2A61">
        <w:rPr>
          <w:rFonts w:asciiTheme="minorHAnsi" w:hAnsiTheme="minorHAnsi" w:cstheme="minorHAnsi"/>
        </w:rPr>
        <w:t xml:space="preserve">szerint </w:t>
      </w:r>
      <w:r w:rsidR="00485C85" w:rsidRPr="00EF2A61">
        <w:rPr>
          <w:rFonts w:asciiTheme="minorHAnsi" w:hAnsiTheme="minorHAnsi" w:cstheme="minorHAnsi"/>
        </w:rPr>
        <w:t xml:space="preserve">is </w:t>
      </w:r>
      <w:r w:rsidRPr="00EF2A61">
        <w:rPr>
          <w:rFonts w:asciiTheme="minorHAnsi" w:hAnsiTheme="minorHAnsi" w:cstheme="minorHAnsi"/>
        </w:rPr>
        <w:t>be kell sorolni a megadott kódlist</w:t>
      </w:r>
      <w:r w:rsidR="00485C85" w:rsidRPr="00EF2A61">
        <w:rPr>
          <w:rFonts w:asciiTheme="minorHAnsi" w:hAnsiTheme="minorHAnsi" w:cstheme="minorHAnsi"/>
        </w:rPr>
        <w:t>ák</w:t>
      </w:r>
      <w:r w:rsidRPr="00EF2A61">
        <w:rPr>
          <w:rFonts w:asciiTheme="minorHAnsi" w:hAnsiTheme="minorHAnsi" w:cstheme="minorHAnsi"/>
        </w:rPr>
        <w:t xml:space="preserve"> alapján</w:t>
      </w:r>
      <w:r w:rsidR="00485C85" w:rsidRPr="00EF2A61">
        <w:rPr>
          <w:rFonts w:asciiTheme="minorHAnsi" w:hAnsiTheme="minorHAnsi" w:cstheme="minorHAnsi"/>
        </w:rPr>
        <w:t>.</w:t>
      </w:r>
      <w:r w:rsidRPr="00EF2A61">
        <w:rPr>
          <w:rFonts w:asciiTheme="minorHAnsi" w:hAnsiTheme="minorHAnsi" w:cstheme="minorHAnsi"/>
        </w:rPr>
        <w:t xml:space="preserve"> </w:t>
      </w:r>
      <w:r w:rsidR="00485C85" w:rsidRPr="00EF2A61">
        <w:rPr>
          <w:rFonts w:asciiTheme="minorHAnsi" w:hAnsiTheme="minorHAnsi" w:cstheme="minorHAnsi"/>
        </w:rPr>
        <w:t>E</w:t>
      </w:r>
      <w:r w:rsidRPr="00EF2A61">
        <w:rPr>
          <w:rFonts w:asciiTheme="minorHAnsi" w:hAnsiTheme="minorHAnsi" w:cstheme="minorHAnsi"/>
        </w:rPr>
        <w:t xml:space="preserve">gy instrumentumot csak egy </w:t>
      </w:r>
      <w:r w:rsidR="00EA7644" w:rsidRPr="00EF2A61">
        <w:rPr>
          <w:rFonts w:asciiTheme="minorHAnsi" w:hAnsiTheme="minorHAnsi" w:cstheme="minorHAnsi"/>
        </w:rPr>
        <w:t>cél</w:t>
      </w:r>
      <w:r w:rsidR="002E6AC7" w:rsidRPr="00EF2A61">
        <w:rPr>
          <w:rFonts w:asciiTheme="minorHAnsi" w:hAnsiTheme="minorHAnsi" w:cstheme="minorHAnsi"/>
        </w:rPr>
        <w:t>/típus</w:t>
      </w:r>
      <w:r w:rsidR="00485C85" w:rsidRPr="00EF2A61">
        <w:rPr>
          <w:rFonts w:asciiTheme="minorHAnsi" w:hAnsiTheme="minorHAnsi" w:cstheme="minorHAnsi"/>
        </w:rPr>
        <w:t>/hitel jelleg</w:t>
      </w:r>
      <w:r w:rsidR="00EA7644" w:rsidRPr="00EF2A61">
        <w:rPr>
          <w:rFonts w:asciiTheme="minorHAnsi" w:hAnsiTheme="minorHAnsi" w:cstheme="minorHAnsi"/>
        </w:rPr>
        <w:t xml:space="preserve"> szerint</w:t>
      </w:r>
      <w:r w:rsidRPr="00EF2A61">
        <w:rPr>
          <w:rFonts w:asciiTheme="minorHAnsi" w:hAnsiTheme="minorHAnsi" w:cstheme="minorHAnsi"/>
        </w:rPr>
        <w:t xml:space="preserve"> lehet besorolni.</w:t>
      </w:r>
      <w:r w:rsidR="004F6694" w:rsidRPr="00EF2A61">
        <w:rPr>
          <w:rFonts w:asciiTheme="minorHAnsi" w:hAnsiTheme="minorHAnsi" w:cstheme="minorHAnsi"/>
        </w:rPr>
        <w:t xml:space="preserve"> </w:t>
      </w:r>
      <w:r w:rsidR="00FF4F63" w:rsidRPr="00EF2A61">
        <w:rPr>
          <w:rFonts w:asciiTheme="minorHAnsi" w:hAnsiTheme="minorHAnsi" w:cstheme="minorHAnsi"/>
        </w:rPr>
        <w:t>A</w:t>
      </w:r>
      <w:r w:rsidR="00402B45" w:rsidRPr="00EF2A61">
        <w:rPr>
          <w:rFonts w:asciiTheme="minorHAnsi" w:hAnsiTheme="minorHAnsi" w:cstheme="minorHAnsi"/>
        </w:rPr>
        <w:t>z instrumentum típusa és a</w:t>
      </w:r>
      <w:r w:rsidR="00FF4F63" w:rsidRPr="00EF2A61">
        <w:rPr>
          <w:rFonts w:asciiTheme="minorHAnsi" w:hAnsiTheme="minorHAnsi" w:cstheme="minorHAnsi"/>
        </w:rPr>
        <w:t xml:space="preserve"> hitel jellege mező tartalmának konzisztensnek kell lennie az </w:t>
      </w:r>
      <w:r w:rsidR="00542B18" w:rsidRPr="00EF2A61">
        <w:rPr>
          <w:rFonts w:asciiTheme="minorHAnsi" w:hAnsiTheme="minorHAnsi" w:cstheme="minorHAnsi"/>
        </w:rPr>
        <w:t xml:space="preserve">M jelű </w:t>
      </w:r>
      <w:r w:rsidR="00FF4F63" w:rsidRPr="00EF2A61">
        <w:rPr>
          <w:rFonts w:asciiTheme="minorHAnsi" w:hAnsiTheme="minorHAnsi" w:cstheme="minorHAnsi"/>
        </w:rPr>
        <w:t>és az SF07 táblákban jelentett adatokkal alapadatok szintjén.</w:t>
      </w:r>
      <w:r w:rsidR="00E30B9F" w:rsidRPr="00EF2A61">
        <w:rPr>
          <w:rFonts w:asciiTheme="minorHAnsi" w:hAnsiTheme="minorHAnsi" w:cstheme="minorHAnsi"/>
        </w:rPr>
        <w:t xml:space="preserve"> </w:t>
      </w:r>
      <w:bookmarkStart w:id="56" w:name="_Hlk143172891"/>
      <w:r w:rsidR="00E30B9F" w:rsidRPr="00EF2A61">
        <w:rPr>
          <w:rFonts w:asciiTheme="minorHAnsi" w:hAnsiTheme="minorHAnsi" w:cstheme="minorHAnsi"/>
        </w:rPr>
        <w:t xml:space="preserve">Az egyes követelések </w:t>
      </w:r>
      <w:r w:rsidR="006F35DC" w:rsidRPr="00EF2A61">
        <w:rPr>
          <w:rFonts w:asciiTheme="minorHAnsi" w:hAnsiTheme="minorHAnsi" w:cstheme="minorHAnsi"/>
        </w:rPr>
        <w:t xml:space="preserve">instrumentum típusok szerinti </w:t>
      </w:r>
      <w:r w:rsidR="00E30B9F" w:rsidRPr="00EF2A61">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56"/>
      <w:r w:rsidR="00E30B9F" w:rsidRPr="00EF2A61">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F2A61">
        <w:rPr>
          <w:rFonts w:asciiTheme="minorHAnsi" w:hAnsiTheme="minorHAnsi" w:cstheme="minorHAnsi"/>
        </w:rPr>
        <w:t>tartottá</w:t>
      </w:r>
      <w:proofErr w:type="spellEnd"/>
      <w:r w:rsidR="00E30B9F" w:rsidRPr="00EF2A61">
        <w:rPr>
          <w:rFonts w:asciiTheme="minorHAnsi" w:hAnsiTheme="minorHAnsi" w:cstheme="minorHAnsi"/>
        </w:rPr>
        <w:t xml:space="preserve"> minősített kategóriába kerül besorolásra. Az sem eredményez instrumentum típus váltást, ha például egy </w:t>
      </w:r>
      <w:proofErr w:type="spellStart"/>
      <w:r w:rsidR="00E30B9F" w:rsidRPr="00EF2A61">
        <w:rPr>
          <w:rFonts w:asciiTheme="minorHAnsi" w:hAnsiTheme="minorHAnsi" w:cstheme="minorHAnsi"/>
        </w:rPr>
        <w:t>rulírozó</w:t>
      </w:r>
      <w:proofErr w:type="spellEnd"/>
      <w:r w:rsidR="00E30B9F" w:rsidRPr="00EF2A61">
        <w:rPr>
          <w:rFonts w:asciiTheme="minorHAnsi" w:hAnsiTheme="minorHAnsi" w:cstheme="minorHAnsi"/>
        </w:rPr>
        <w:t xml:space="preserve"> folyószámlahitel problémássá válik és emiatt a </w:t>
      </w:r>
      <w:proofErr w:type="spellStart"/>
      <w:r w:rsidR="00E30B9F" w:rsidRPr="00EF2A61">
        <w:rPr>
          <w:rFonts w:asciiTheme="minorHAnsi" w:hAnsiTheme="minorHAnsi" w:cstheme="minorHAnsi"/>
        </w:rPr>
        <w:t>rulírozó</w:t>
      </w:r>
      <w:proofErr w:type="spellEnd"/>
      <w:r w:rsidR="00E30B9F" w:rsidRPr="00EF2A61">
        <w:rPr>
          <w:rFonts w:asciiTheme="minorHAnsi" w:hAnsiTheme="minorHAnsi" w:cstheme="minorHAnsi"/>
        </w:rPr>
        <w:t xml:space="preserve"> jelleg leállításra kerül.</w:t>
      </w:r>
    </w:p>
    <w:p w14:paraId="7CFD5D2E" w14:textId="58BE7765" w:rsidR="00D20A9B" w:rsidRPr="00EF2A61" w:rsidRDefault="00D20A9B" w:rsidP="00E458AB">
      <w:pPr>
        <w:spacing w:after="0"/>
        <w:ind w:left="1440"/>
        <w:rPr>
          <w:rFonts w:asciiTheme="minorHAnsi" w:hAnsiTheme="minorHAnsi" w:cstheme="minorHAnsi"/>
        </w:rPr>
      </w:pPr>
    </w:p>
    <w:p w14:paraId="784569C8" w14:textId="320D3FA1" w:rsidR="00D20A9B" w:rsidRPr="00EF2A61" w:rsidRDefault="005605D5"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Egyértelmű összerendelés nem állítható fel a keret célja és az </w:t>
      </w:r>
      <w:proofErr w:type="spellStart"/>
      <w:r w:rsidR="002A2DA2" w:rsidRPr="00EF2A61">
        <w:rPr>
          <w:rFonts w:asciiTheme="minorHAnsi" w:hAnsiTheme="minorHAnsi" w:cstheme="minorHAnsi"/>
        </w:rPr>
        <w:t>INSTR</w:t>
      </w:r>
      <w:proofErr w:type="spellEnd"/>
      <w:r w:rsidR="002A2DA2" w:rsidRPr="00EF2A61">
        <w:rPr>
          <w:rFonts w:asciiTheme="minorHAnsi" w:hAnsiTheme="minorHAnsi" w:cstheme="minorHAnsi"/>
        </w:rPr>
        <w:t xml:space="preserve"> táblában létrejövő </w:t>
      </w:r>
      <w:r w:rsidRPr="00EF2A61">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EF2A61">
        <w:rPr>
          <w:rFonts w:asciiTheme="minorHAnsi" w:hAnsiTheme="minorHAnsi" w:cstheme="minorHAnsi"/>
        </w:rPr>
        <w:t>’</w:t>
      </w:r>
      <w:proofErr w:type="spellStart"/>
      <w:r w:rsidR="00BF248E" w:rsidRPr="00EF2A61">
        <w:rPr>
          <w:rFonts w:asciiTheme="minorHAnsi" w:hAnsiTheme="minorHAnsi" w:cstheme="minorHAnsi"/>
        </w:rPr>
        <w:t>UNKNOWN</w:t>
      </w:r>
      <w:r w:rsidR="00686676" w:rsidRPr="00EF2A61">
        <w:rPr>
          <w:rFonts w:asciiTheme="minorHAnsi" w:hAnsiTheme="minorHAnsi" w:cstheme="minorHAnsi"/>
        </w:rPr>
        <w:t>_K</w:t>
      </w:r>
      <w:proofErr w:type="spellEnd"/>
      <w:r w:rsidR="00BF248E" w:rsidRPr="00EF2A61">
        <w:rPr>
          <w:rFonts w:asciiTheme="minorHAnsi" w:hAnsiTheme="minorHAnsi" w:cstheme="minorHAnsi"/>
        </w:rPr>
        <w:t>’</w:t>
      </w:r>
      <w:r w:rsidRPr="00EF2A61">
        <w:rPr>
          <w:rFonts w:asciiTheme="minorHAnsi" w:hAnsiTheme="minorHAnsi" w:cstheme="minorHAnsi"/>
        </w:rPr>
        <w:t xml:space="preserve">)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„hitel jellege” mezője között kell lenni (beruházási/forgóeszköz/egyéb</w:t>
      </w:r>
      <w:r w:rsidR="00BF248E" w:rsidRPr="00EF2A61">
        <w:rPr>
          <w:rFonts w:asciiTheme="minorHAnsi" w:hAnsiTheme="minorHAnsi" w:cstheme="minorHAnsi"/>
        </w:rPr>
        <w:t xml:space="preserve"> – </w:t>
      </w:r>
      <w:proofErr w:type="spellStart"/>
      <w:r w:rsidR="00BF248E" w:rsidRPr="00EF2A61">
        <w:rPr>
          <w:rFonts w:asciiTheme="minorHAnsi" w:hAnsiTheme="minorHAnsi" w:cstheme="minorHAnsi"/>
        </w:rPr>
        <w:t>BERH</w:t>
      </w:r>
      <w:proofErr w:type="spellEnd"/>
      <w:r w:rsidR="00BF248E" w:rsidRPr="00EF2A61">
        <w:rPr>
          <w:rFonts w:asciiTheme="minorHAnsi" w:hAnsiTheme="minorHAnsi" w:cstheme="minorHAnsi"/>
        </w:rPr>
        <w:t>/</w:t>
      </w:r>
      <w:proofErr w:type="spellStart"/>
      <w:r w:rsidR="00BF248E" w:rsidRPr="00EF2A61">
        <w:rPr>
          <w:rFonts w:asciiTheme="minorHAnsi" w:hAnsiTheme="minorHAnsi" w:cstheme="minorHAnsi"/>
        </w:rPr>
        <w:t>FORG</w:t>
      </w:r>
      <w:proofErr w:type="spellEnd"/>
      <w:r w:rsidR="00BF248E" w:rsidRPr="00EF2A61">
        <w:rPr>
          <w:rFonts w:asciiTheme="minorHAnsi" w:hAnsiTheme="minorHAnsi" w:cstheme="minorHAnsi"/>
        </w:rPr>
        <w:t>/</w:t>
      </w:r>
      <w:proofErr w:type="spellStart"/>
      <w:r w:rsidR="00BF248E" w:rsidRPr="00EF2A61">
        <w:rPr>
          <w:rFonts w:asciiTheme="minorHAnsi" w:hAnsiTheme="minorHAnsi" w:cstheme="minorHAnsi"/>
        </w:rPr>
        <w:t>EGYH</w:t>
      </w:r>
      <w:proofErr w:type="spellEnd"/>
      <w:r w:rsidRPr="00EF2A61">
        <w:rPr>
          <w:rFonts w:asciiTheme="minorHAnsi" w:hAnsiTheme="minorHAnsi" w:cstheme="minorHAnsi"/>
        </w:rPr>
        <w:t>).</w:t>
      </w:r>
    </w:p>
    <w:p w14:paraId="1AF5324F" w14:textId="50CA81B6" w:rsidR="00C90AD3" w:rsidRPr="00EF2A61" w:rsidRDefault="00B2267F" w:rsidP="00FE4455">
      <w:pPr>
        <w:numPr>
          <w:ilvl w:val="1"/>
          <w:numId w:val="19"/>
        </w:numPr>
        <w:spacing w:after="0"/>
        <w:rPr>
          <w:rFonts w:asciiTheme="minorHAnsi" w:hAnsiTheme="minorHAnsi" w:cstheme="minorHAnsi"/>
        </w:rPr>
      </w:pPr>
      <w:r w:rsidRPr="00EF2A61">
        <w:rPr>
          <w:rFonts w:asciiTheme="minorHAnsi" w:hAnsiTheme="minorHAnsi" w:cstheme="minorHAnsi"/>
        </w:rPr>
        <w:t>Amennyiben egy keretnek ismert a célja és az alá nyíló instrumentum is egyértelmű</w:t>
      </w:r>
      <w:r w:rsidR="00026D05" w:rsidRPr="00EF2A61">
        <w:rPr>
          <w:rFonts w:asciiTheme="minorHAnsi" w:hAnsiTheme="minorHAnsi" w:cstheme="minorHAnsi"/>
        </w:rPr>
        <w:t xml:space="preserve"> (1:1 összerendeléssel)</w:t>
      </w:r>
      <w:r w:rsidRPr="00EF2A61">
        <w:rPr>
          <w:rFonts w:asciiTheme="minorHAnsi" w:hAnsiTheme="minorHAnsi" w:cstheme="minorHAnsi"/>
        </w:rPr>
        <w:t>, akkor</w:t>
      </w:r>
      <w:r w:rsidR="00026D05" w:rsidRPr="00EF2A61">
        <w:rPr>
          <w:rFonts w:asciiTheme="minorHAnsi" w:hAnsiTheme="minorHAnsi" w:cstheme="minorHAnsi"/>
        </w:rPr>
        <w:t xml:space="preserve"> főszabály szerint</w:t>
      </w:r>
      <w:r w:rsidRPr="00EF2A61">
        <w:rPr>
          <w:rFonts w:asciiTheme="minorHAnsi" w:hAnsiTheme="minorHAnsi" w:cstheme="minorHAnsi"/>
        </w:rPr>
        <w:t xml:space="preserve">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nem kell keretet képezni, csak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EF2A61">
        <w:rPr>
          <w:rFonts w:asciiTheme="minorHAnsi" w:hAnsiTheme="minorHAnsi" w:cstheme="minorHAnsi"/>
        </w:rPr>
        <w:t xml:space="preserve"> (kivétel, ha vállalati hitelek esetén egyazon időszakban </w:t>
      </w:r>
      <w:r w:rsidR="007A0666" w:rsidRPr="00EF2A61">
        <w:rPr>
          <w:rFonts w:asciiTheme="minorHAnsi" w:hAnsiTheme="minorHAnsi" w:cstheme="minorHAnsi"/>
        </w:rPr>
        <w:t xml:space="preserve">nyitja meg </w:t>
      </w:r>
      <w:r w:rsidR="000F283B" w:rsidRPr="00EF2A61">
        <w:rPr>
          <w:rFonts w:asciiTheme="minorHAnsi" w:hAnsiTheme="minorHAnsi" w:cstheme="minorHAnsi"/>
        </w:rPr>
        <w:t>a keret</w:t>
      </w:r>
      <w:r w:rsidR="007A0666" w:rsidRPr="00EF2A61">
        <w:rPr>
          <w:rFonts w:asciiTheme="minorHAnsi" w:hAnsiTheme="minorHAnsi" w:cstheme="minorHAnsi"/>
        </w:rPr>
        <w:t>et</w:t>
      </w:r>
      <w:r w:rsidR="000F283B" w:rsidRPr="00EF2A61">
        <w:rPr>
          <w:rFonts w:asciiTheme="minorHAnsi" w:hAnsiTheme="minorHAnsi" w:cstheme="minorHAnsi"/>
        </w:rPr>
        <w:t xml:space="preserve"> és az instrumentum</w:t>
      </w:r>
      <w:r w:rsidR="007A0666" w:rsidRPr="00EF2A61">
        <w:rPr>
          <w:rFonts w:asciiTheme="minorHAnsi" w:hAnsiTheme="minorHAnsi" w:cstheme="minorHAnsi"/>
        </w:rPr>
        <w:t>ot a hitelintézet</w:t>
      </w:r>
      <w:r w:rsidR="000F283B" w:rsidRPr="00EF2A61">
        <w:rPr>
          <w:rFonts w:asciiTheme="minorHAnsi" w:hAnsiTheme="minorHAnsi" w:cstheme="minorHAnsi"/>
        </w:rPr>
        <w:t xml:space="preserve">, </w:t>
      </w:r>
      <w:r w:rsidR="007A0666" w:rsidRPr="00EF2A61">
        <w:rPr>
          <w:rFonts w:asciiTheme="minorHAnsi" w:hAnsiTheme="minorHAnsi" w:cstheme="minorHAnsi"/>
        </w:rPr>
        <w:t>e</w:t>
      </w:r>
      <w:r w:rsidR="000F283B" w:rsidRPr="00EF2A61">
        <w:rPr>
          <w:rFonts w:asciiTheme="minorHAnsi" w:hAnsiTheme="minorHAnsi" w:cstheme="minorHAnsi"/>
        </w:rPr>
        <w:t xml:space="preserve">kkor megengedett 1:1 kapcsolat esetén is az </w:t>
      </w:r>
      <w:proofErr w:type="spellStart"/>
      <w:r w:rsidR="000F283B" w:rsidRPr="00EF2A61">
        <w:rPr>
          <w:rFonts w:asciiTheme="minorHAnsi" w:hAnsiTheme="minorHAnsi" w:cstheme="minorHAnsi"/>
        </w:rPr>
        <w:t>INSTK</w:t>
      </w:r>
      <w:proofErr w:type="spellEnd"/>
      <w:r w:rsidR="000F283B" w:rsidRPr="00EF2A61">
        <w:rPr>
          <w:rFonts w:asciiTheme="minorHAnsi" w:hAnsiTheme="minorHAnsi" w:cstheme="minorHAnsi"/>
        </w:rPr>
        <w:t xml:space="preserve"> tábla használata)</w:t>
      </w:r>
      <w:r w:rsidRPr="00EF2A61">
        <w:rPr>
          <w:rFonts w:asciiTheme="minorHAnsi" w:hAnsiTheme="minorHAnsi" w:cstheme="minorHAnsi"/>
        </w:rPr>
        <w:t>.</w:t>
      </w:r>
    </w:p>
    <w:p w14:paraId="4663296F" w14:textId="4F537909" w:rsidR="00312CF0" w:rsidRPr="00EF2A61" w:rsidRDefault="00312CF0" w:rsidP="005847F9">
      <w:pPr>
        <w:rPr>
          <w:rFonts w:asciiTheme="minorHAnsi" w:hAnsiTheme="minorHAnsi" w:cstheme="minorHAnsi"/>
        </w:rPr>
      </w:pPr>
    </w:p>
    <w:p w14:paraId="505732D3" w14:textId="56D90DA2" w:rsidR="005605D5" w:rsidRPr="00EF2A61" w:rsidRDefault="005605D5" w:rsidP="005847F9">
      <w:pPr>
        <w:rPr>
          <w:rFonts w:asciiTheme="minorHAnsi" w:hAnsiTheme="minorHAnsi" w:cstheme="minorHAnsi"/>
          <w:b/>
        </w:rPr>
      </w:pPr>
      <w:r w:rsidRPr="00EF2A61">
        <w:rPr>
          <w:rFonts w:asciiTheme="minorHAnsi" w:hAnsiTheme="minorHAnsi" w:cstheme="minorHAnsi"/>
          <w:b/>
        </w:rPr>
        <w:t>Szülő azonosító:</w:t>
      </w:r>
    </w:p>
    <w:p w14:paraId="5FECE7C7" w14:textId="33FEFDD8" w:rsidR="005605D5" w:rsidRPr="00EF2A61" w:rsidRDefault="005605D5" w:rsidP="00FE4455">
      <w:pPr>
        <w:numPr>
          <w:ilvl w:val="1"/>
          <w:numId w:val="19"/>
        </w:numPr>
        <w:spacing w:after="0"/>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EF2A61" w:rsidRDefault="005605D5" w:rsidP="00FE4455">
      <w:pPr>
        <w:numPr>
          <w:ilvl w:val="1"/>
          <w:numId w:val="19"/>
        </w:numPr>
        <w:spacing w:after="0"/>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akkor kell tölteni a szülő (nem speciális keret és nem keret) azonosítót, ha lakossági </w:t>
      </w:r>
      <w:proofErr w:type="spellStart"/>
      <w:r w:rsidRPr="00EF2A61">
        <w:rPr>
          <w:rFonts w:asciiTheme="minorHAnsi" w:hAnsiTheme="minorHAnsi" w:cstheme="minorHAnsi"/>
        </w:rPr>
        <w:t>installment</w:t>
      </w:r>
      <w:proofErr w:type="spellEnd"/>
      <w:r w:rsidRPr="00EF2A61">
        <w:rPr>
          <w:rFonts w:asciiTheme="minorHAnsi" w:hAnsiTheme="minorHAnsi" w:cstheme="minorHAnsi"/>
        </w:rPr>
        <w:t xml:space="preserve"> lehetőséget tartalmazó kártyahitelről vagy gyűjtőszámlahitelről van szó </w:t>
      </w:r>
      <w:r w:rsidR="000B4D9F" w:rsidRPr="00EF2A61">
        <w:rPr>
          <w:rFonts w:asciiTheme="minorHAnsi" w:hAnsiTheme="minorHAnsi" w:cstheme="minorHAnsi"/>
        </w:rPr>
        <w:t>(</w:t>
      </w:r>
      <w:r w:rsidRPr="00EF2A61">
        <w:rPr>
          <w:rFonts w:asciiTheme="minorHAnsi" w:hAnsiTheme="minorHAnsi" w:cstheme="minorHAnsi"/>
        </w:rPr>
        <w:t>ahol a kárty</w:t>
      </w:r>
      <w:r w:rsidR="000F283B" w:rsidRPr="00EF2A61">
        <w:rPr>
          <w:rFonts w:asciiTheme="minorHAnsi" w:hAnsiTheme="minorHAnsi" w:cstheme="minorHAnsi"/>
        </w:rPr>
        <w:t>a</w:t>
      </w:r>
      <w:r w:rsidRPr="00EF2A61">
        <w:rPr>
          <w:rFonts w:asciiTheme="minorHAnsi" w:hAnsiTheme="minorHAnsi" w:cstheme="minorHAnsi"/>
        </w:rPr>
        <w:t>hitel vagy a főhitel azonosítója lesz a szülő azonosító). Ha</w:t>
      </w:r>
      <w:r w:rsidR="00A17870" w:rsidRPr="00EF2A61">
        <w:rPr>
          <w:rFonts w:asciiTheme="minorHAnsi" w:hAnsiTheme="minorHAnsi" w:cstheme="minorHAnsi"/>
        </w:rPr>
        <w:t xml:space="preserve"> az instrumentumhoz tartozó keret az </w:t>
      </w:r>
      <w:proofErr w:type="spellStart"/>
      <w:r w:rsidR="00A17870" w:rsidRPr="00EF2A61">
        <w:rPr>
          <w:rFonts w:asciiTheme="minorHAnsi" w:hAnsiTheme="minorHAnsi" w:cstheme="minorHAnsi"/>
        </w:rPr>
        <w:t>INSTK</w:t>
      </w:r>
      <w:proofErr w:type="spellEnd"/>
      <w:r w:rsidR="00A17870" w:rsidRPr="00EF2A61">
        <w:rPr>
          <w:rFonts w:asciiTheme="minorHAnsi" w:hAnsiTheme="minorHAnsi" w:cstheme="minorHAnsi"/>
        </w:rPr>
        <w:t xml:space="preserve"> táblában szerepel, akkor az </w:t>
      </w:r>
      <w:proofErr w:type="spellStart"/>
      <w:r w:rsidR="00A17870" w:rsidRPr="00EF2A61">
        <w:rPr>
          <w:rFonts w:asciiTheme="minorHAnsi" w:hAnsiTheme="minorHAnsi" w:cstheme="minorHAnsi"/>
        </w:rPr>
        <w:t>INSTR</w:t>
      </w:r>
      <w:proofErr w:type="spellEnd"/>
      <w:r w:rsidR="00A17870" w:rsidRPr="00EF2A61">
        <w:rPr>
          <w:rFonts w:asciiTheme="minorHAnsi" w:hAnsiTheme="minorHAnsi" w:cstheme="minorHAnsi"/>
        </w:rPr>
        <w:t xml:space="preserve"> tábla „Instrumentum (speciális keret) szervezeti azonosító” attribútumán keresztül kell kötni</w:t>
      </w:r>
      <w:r w:rsidR="00485C85" w:rsidRPr="00EF2A61">
        <w:rPr>
          <w:rFonts w:asciiTheme="minorHAnsi" w:hAnsiTheme="minorHAnsi" w:cstheme="minorHAnsi"/>
        </w:rPr>
        <w:t xml:space="preserve"> a keretet és a hozzá tartozó konkrét instrumentumot</w:t>
      </w:r>
      <w:r w:rsidR="00A17870" w:rsidRPr="00EF2A61">
        <w:rPr>
          <w:rFonts w:asciiTheme="minorHAnsi" w:hAnsiTheme="minorHAnsi" w:cstheme="minorHAnsi"/>
        </w:rPr>
        <w:t>.</w:t>
      </w:r>
    </w:p>
    <w:p w14:paraId="398E1ACF" w14:textId="23E4BB1F" w:rsidR="00A17870" w:rsidRPr="00EF2A61" w:rsidRDefault="00A17870" w:rsidP="005847F9">
      <w:pPr>
        <w:spacing w:after="0"/>
        <w:rPr>
          <w:rFonts w:asciiTheme="minorHAnsi" w:hAnsiTheme="minorHAnsi" w:cstheme="minorHAnsi"/>
        </w:rPr>
      </w:pPr>
    </w:p>
    <w:p w14:paraId="13FB3BC5" w14:textId="77777777" w:rsidR="00C909EE" w:rsidRPr="00EF2A61" w:rsidRDefault="00C909EE" w:rsidP="005847F9">
      <w:pPr>
        <w:rPr>
          <w:rFonts w:asciiTheme="minorHAnsi" w:hAnsiTheme="minorHAnsi" w:cstheme="minorHAnsi"/>
          <w:b/>
        </w:rPr>
      </w:pPr>
      <w:r w:rsidRPr="00EF2A61">
        <w:rPr>
          <w:rFonts w:asciiTheme="minorHAnsi" w:hAnsiTheme="minorHAnsi" w:cstheme="minorHAnsi"/>
          <w:b/>
        </w:rPr>
        <w:t>Azonosító kódok:</w:t>
      </w:r>
    </w:p>
    <w:p w14:paraId="6FDDC7AF" w14:textId="6376F17E" w:rsidR="00C909EE" w:rsidRPr="00EF2A61" w:rsidRDefault="00160568"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EF2A61">
        <w:rPr>
          <w:rFonts w:asciiTheme="minorHAnsi" w:eastAsia="Times New Roman" w:hAnsiTheme="minorHAnsi" w:cstheme="minorHAnsi"/>
          <w:color w:val="000000"/>
        </w:rPr>
        <w:t>. E</w:t>
      </w:r>
      <w:r w:rsidRPr="00EF2A61">
        <w:rPr>
          <w:rFonts w:asciiTheme="minorHAnsi" w:eastAsia="Times New Roman" w:hAnsiTheme="minorHAnsi" w:cstheme="minorHAnsi"/>
          <w:color w:val="000000"/>
        </w:rPr>
        <w:t xml:space="preserve">z az információ a szerződés szintjének beazonosítása érdekében lényeges. </w:t>
      </w:r>
      <w:r w:rsidR="006F5C36" w:rsidRPr="00EF2A61">
        <w:rPr>
          <w:rFonts w:asciiTheme="minorHAnsi" w:eastAsia="Times New Roman" w:hAnsiTheme="minorHAnsi" w:cstheme="minorHAnsi"/>
          <w:color w:val="000000"/>
        </w:rPr>
        <w:t>Az az</w:t>
      </w:r>
      <w:r w:rsidR="00FB36A6" w:rsidRPr="00EF2A61">
        <w:rPr>
          <w:rFonts w:asciiTheme="minorHAnsi" w:eastAsia="Times New Roman" w:hAnsiTheme="minorHAnsi" w:cstheme="minorHAnsi"/>
          <w:color w:val="000000"/>
        </w:rPr>
        <w:t>o</w:t>
      </w:r>
      <w:r w:rsidR="006F5C36" w:rsidRPr="00EF2A61">
        <w:rPr>
          <w:rFonts w:asciiTheme="minorHAnsi" w:eastAsia="Times New Roman" w:hAnsiTheme="minorHAnsi" w:cstheme="minorHAnsi"/>
          <w:color w:val="000000"/>
        </w:rPr>
        <w:t>nosítónak időben stabilnak kell lennie, az az instrumentum élete során nem változhat.</w:t>
      </w:r>
      <w:r w:rsidR="00BA5664" w:rsidRPr="00EF2A61">
        <w:rPr>
          <w:rFonts w:asciiTheme="minorHAnsi" w:eastAsia="Times New Roman" w:hAnsiTheme="minorHAnsi" w:cstheme="minorHAnsi"/>
          <w:color w:val="000000"/>
        </w:rPr>
        <w:t xml:space="preserve"> </w:t>
      </w:r>
    </w:p>
    <w:p w14:paraId="7D53F287" w14:textId="3EA86B29" w:rsidR="00160568" w:rsidRPr="00EF2A61" w:rsidRDefault="00160568"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w:t>
      </w:r>
      <w:r w:rsidR="00B94827" w:rsidRPr="00EF2A61">
        <w:rPr>
          <w:rFonts w:asciiTheme="minorHAnsi" w:eastAsia="Times New Roman" w:hAnsiTheme="minorHAnsi" w:cstheme="minorHAnsi"/>
          <w:color w:val="000000"/>
        </w:rPr>
        <w:t>z egyes</w:t>
      </w:r>
      <w:r w:rsidRPr="00EF2A61">
        <w:rPr>
          <w:rFonts w:asciiTheme="minorHAnsi" w:eastAsia="Times New Roman" w:hAnsiTheme="minorHAnsi" w:cstheme="minorHAnsi"/>
          <w:color w:val="000000"/>
        </w:rPr>
        <w:t xml:space="preserve"> instrumentumoknál mindig kell lenni</w:t>
      </w:r>
      <w:r w:rsidR="005A5109" w:rsidRPr="00EF2A61">
        <w:rPr>
          <w:rFonts w:asciiTheme="minorHAnsi" w:eastAsia="Times New Roman" w:hAnsiTheme="minorHAnsi" w:cstheme="minorHAnsi"/>
          <w:color w:val="000000"/>
        </w:rPr>
        <w:t>e</w:t>
      </w:r>
      <w:r w:rsidRPr="00EF2A61">
        <w:rPr>
          <w:rFonts w:asciiTheme="minorHAnsi" w:eastAsia="Times New Roman" w:hAnsiTheme="minorHAnsi" w:cstheme="minorHAnsi"/>
          <w:color w:val="000000"/>
        </w:rPr>
        <w:t xml:space="preserve"> legalább egy tényleges </w:t>
      </w:r>
      <w:r w:rsidR="009507FC" w:rsidRPr="00EF2A61">
        <w:rPr>
          <w:rFonts w:asciiTheme="minorHAnsi" w:eastAsia="Times New Roman" w:hAnsiTheme="minorHAnsi" w:cstheme="minorHAnsi"/>
          <w:color w:val="000000"/>
        </w:rPr>
        <w:t xml:space="preserve">instrumentum-azonosítónak </w:t>
      </w:r>
      <w:r w:rsidRPr="00EF2A61">
        <w:rPr>
          <w:rFonts w:asciiTheme="minorHAnsi" w:eastAsia="Times New Roman" w:hAnsiTheme="minorHAnsi" w:cstheme="minorHAnsi"/>
          <w:color w:val="000000"/>
        </w:rPr>
        <w:t>(többcélú keretek esetében is)</w:t>
      </w:r>
      <w:r w:rsidR="00AA266F" w:rsidRPr="00EF2A61">
        <w:rPr>
          <w:rFonts w:asciiTheme="minorHAnsi" w:eastAsia="Times New Roman" w:hAnsiTheme="minorHAnsi" w:cstheme="minorHAnsi"/>
          <w:color w:val="000000"/>
        </w:rPr>
        <w:t xml:space="preserve">. </w:t>
      </w:r>
    </w:p>
    <w:p w14:paraId="0B0050A1" w14:textId="5DBF2289" w:rsidR="00485C85" w:rsidRPr="00EF2A61" w:rsidRDefault="007A0666"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A</w:t>
      </w:r>
      <w:r w:rsidR="00485C85" w:rsidRPr="00EF2A61">
        <w:rPr>
          <w:rFonts w:asciiTheme="minorHAnsi" w:eastAsia="Times New Roman" w:hAnsiTheme="minorHAnsi" w:cstheme="minorHAnsi"/>
          <w:color w:val="000000"/>
        </w:rPr>
        <w:t>z instrumentum azonosító kódoknak egyedinek</w:t>
      </w:r>
      <w:r w:rsidR="00026D05" w:rsidRPr="00EF2A61">
        <w:rPr>
          <w:rFonts w:asciiTheme="minorHAnsi" w:eastAsia="Times New Roman" w:hAnsiTheme="minorHAnsi" w:cstheme="minorHAnsi"/>
          <w:color w:val="000000"/>
        </w:rPr>
        <w:t xml:space="preserve"> és időben állandónak</w:t>
      </w:r>
      <w:r w:rsidR="00485C85" w:rsidRPr="00EF2A61">
        <w:rPr>
          <w:rFonts w:asciiTheme="minorHAnsi" w:eastAsia="Times New Roman" w:hAnsiTheme="minorHAnsi" w:cstheme="minorHAnsi"/>
          <w:color w:val="000000"/>
        </w:rPr>
        <w:t xml:space="preserve"> kell lenniük mind az </w:t>
      </w:r>
      <w:proofErr w:type="spellStart"/>
      <w:r w:rsidR="00485C85" w:rsidRPr="00EF2A61">
        <w:rPr>
          <w:rFonts w:asciiTheme="minorHAnsi" w:eastAsia="Times New Roman" w:hAnsiTheme="minorHAnsi" w:cstheme="minorHAnsi"/>
          <w:color w:val="000000"/>
        </w:rPr>
        <w:t>INSTK</w:t>
      </w:r>
      <w:proofErr w:type="spellEnd"/>
      <w:r w:rsidR="00485C85" w:rsidRPr="00EF2A61">
        <w:rPr>
          <w:rFonts w:asciiTheme="minorHAnsi" w:eastAsia="Times New Roman" w:hAnsiTheme="minorHAnsi" w:cstheme="minorHAnsi"/>
          <w:color w:val="000000"/>
        </w:rPr>
        <w:t xml:space="preserve"> mind az </w:t>
      </w:r>
      <w:proofErr w:type="spellStart"/>
      <w:r w:rsidR="00485C85" w:rsidRPr="00EF2A61">
        <w:rPr>
          <w:rFonts w:asciiTheme="minorHAnsi" w:eastAsia="Times New Roman" w:hAnsiTheme="minorHAnsi" w:cstheme="minorHAnsi"/>
          <w:color w:val="000000"/>
        </w:rPr>
        <w:t>INSTR</w:t>
      </w:r>
      <w:proofErr w:type="spellEnd"/>
      <w:r w:rsidR="00485C85" w:rsidRPr="00EF2A61">
        <w:rPr>
          <w:rFonts w:asciiTheme="minorHAnsi" w:eastAsia="Times New Roman" w:hAnsiTheme="minorHAnsi" w:cstheme="minorHAnsi"/>
          <w:color w:val="000000"/>
        </w:rPr>
        <w:t xml:space="preserve"> táblában szereplő instrumentumok tekintetében, kivéve, ha </w:t>
      </w:r>
      <w:r w:rsidR="002B7F06" w:rsidRPr="00EF2A61">
        <w:rPr>
          <w:rFonts w:asciiTheme="minorHAnsi" w:eastAsia="Times New Roman" w:hAnsiTheme="minorHAnsi" w:cstheme="minorHAnsi"/>
          <w:color w:val="000000"/>
        </w:rPr>
        <w:t>újra visszakerül adott követelés a banki könyvekbe.</w:t>
      </w:r>
    </w:p>
    <w:p w14:paraId="089CD397" w14:textId="153CF099" w:rsidR="006F6154" w:rsidRPr="00EF2A61" w:rsidRDefault="006F6154" w:rsidP="00FE4455">
      <w:pPr>
        <w:numPr>
          <w:ilvl w:val="1"/>
          <w:numId w:val="20"/>
        </w:numPr>
        <w:spacing w:after="0"/>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Amennyiben az instrumentum a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-ben rögzítésre kerül, jelentendő az adatmodellben a</w:t>
      </w:r>
      <w:r w:rsidR="00911ACD" w:rsidRPr="00EF2A61">
        <w:rPr>
          <w:rFonts w:asciiTheme="minorHAnsi" w:eastAsia="Times New Roman" w:hAnsiTheme="minorHAnsi" w:cstheme="minorHAnsi"/>
          <w:color w:val="000000"/>
        </w:rPr>
        <w:t>z</w:t>
      </w:r>
      <w:r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 xml:space="preserve"> azonosító</w:t>
      </w:r>
      <w:r w:rsidR="00BF5D0F" w:rsidRPr="00EF2A61">
        <w:rPr>
          <w:rFonts w:asciiTheme="minorHAnsi" w:eastAsia="Times New Roman" w:hAnsiTheme="minorHAnsi" w:cstheme="minorHAnsi"/>
          <w:color w:val="000000"/>
        </w:rPr>
        <w:t>ja</w:t>
      </w:r>
      <w:r w:rsidRPr="00EF2A61">
        <w:rPr>
          <w:rFonts w:asciiTheme="minorHAnsi" w:eastAsia="Times New Roman" w:hAnsiTheme="minorHAnsi" w:cstheme="minorHAnsi"/>
          <w:color w:val="000000"/>
        </w:rPr>
        <w:t>. Minden instrumentum esetén jelentendő a</w:t>
      </w:r>
      <w:r w:rsidR="00911ACD" w:rsidRPr="00EF2A61">
        <w:rPr>
          <w:rFonts w:asciiTheme="minorHAnsi" w:eastAsia="Times New Roman" w:hAnsiTheme="minorHAnsi" w:cstheme="minorHAnsi"/>
          <w:color w:val="000000"/>
        </w:rPr>
        <w:t>z</w:t>
      </w:r>
      <w:r w:rsidR="00BF5D0F"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 xml:space="preserve"> azonosító, amely megjelenik a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 xml:space="preserve">-ben, ez azt jelenti, hogy például, ha egy </w:t>
      </w:r>
      <w:proofErr w:type="spellStart"/>
      <w:r w:rsidRPr="00EF2A61">
        <w:rPr>
          <w:rFonts w:asciiTheme="minorHAnsi" w:eastAsia="Times New Roman" w:hAnsiTheme="minorHAnsi" w:cstheme="minorHAnsi"/>
          <w:color w:val="000000"/>
        </w:rPr>
        <w:t>INSTK</w:t>
      </w:r>
      <w:proofErr w:type="spellEnd"/>
      <w:r w:rsidRPr="00EF2A61">
        <w:rPr>
          <w:rFonts w:asciiTheme="minorHAnsi" w:eastAsia="Times New Roman" w:hAnsiTheme="minorHAnsi" w:cstheme="minorHAnsi"/>
          <w:color w:val="000000"/>
        </w:rPr>
        <w:t xml:space="preserve"> táblában nyíló keret szerepel a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-ben, akkor jelentendő a</w:t>
      </w:r>
      <w:r w:rsidR="00911ACD" w:rsidRPr="00EF2A61">
        <w:rPr>
          <w:rFonts w:asciiTheme="minorHAnsi" w:eastAsia="Times New Roman" w:hAnsiTheme="minorHAnsi" w:cstheme="minorHAnsi"/>
          <w:color w:val="000000"/>
        </w:rPr>
        <w:t>z</w:t>
      </w:r>
      <w:r w:rsidR="00BF5D0F"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4F22D6" w:rsidRPr="00EF2A61" w:rsidDel="004F22D6">
        <w:rPr>
          <w:rFonts w:asciiTheme="minorHAnsi" w:eastAsia="Times New Roman" w:hAnsiTheme="minorHAnsi" w:cstheme="minorHAnsi"/>
          <w:color w:val="000000"/>
        </w:rPr>
        <w:t xml:space="preserve">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 xml:space="preserve"> azonosító mind az </w:t>
      </w:r>
      <w:proofErr w:type="spellStart"/>
      <w:r w:rsidRPr="00EF2A61">
        <w:rPr>
          <w:rFonts w:asciiTheme="minorHAnsi" w:eastAsia="Times New Roman" w:hAnsiTheme="minorHAnsi" w:cstheme="minorHAnsi"/>
          <w:color w:val="000000"/>
        </w:rPr>
        <w:t>INSTK</w:t>
      </w:r>
      <w:proofErr w:type="spellEnd"/>
      <w:r w:rsidRPr="00EF2A61">
        <w:rPr>
          <w:rFonts w:asciiTheme="minorHAnsi" w:eastAsia="Times New Roman" w:hAnsiTheme="minorHAnsi" w:cstheme="minorHAnsi"/>
          <w:color w:val="000000"/>
        </w:rPr>
        <w:t xml:space="preserve"> táblában, mind pedig valamennyi alá nyíló </w:t>
      </w:r>
      <w:proofErr w:type="spellStart"/>
      <w:r w:rsidRPr="00EF2A61">
        <w:rPr>
          <w:rFonts w:asciiTheme="minorHAnsi" w:eastAsia="Times New Roman" w:hAnsiTheme="minorHAnsi" w:cstheme="minorHAnsi"/>
          <w:color w:val="000000"/>
        </w:rPr>
        <w:t>INSTR</w:t>
      </w:r>
      <w:proofErr w:type="spellEnd"/>
      <w:r w:rsidRPr="00EF2A61">
        <w:rPr>
          <w:rFonts w:asciiTheme="minorHAnsi" w:eastAsia="Times New Roman" w:hAnsiTheme="minorHAnsi" w:cstheme="minorHAnsi"/>
          <w:color w:val="000000"/>
        </w:rPr>
        <w:t xml:space="preserve"> instrumentum esetén (ebben az esetben ugyanaz a</w:t>
      </w:r>
      <w:r w:rsidR="00911ACD" w:rsidRPr="00EF2A61">
        <w:rPr>
          <w:rFonts w:asciiTheme="minorHAnsi" w:eastAsia="Times New Roman" w:hAnsiTheme="minorHAnsi" w:cstheme="minorHAnsi"/>
          <w:color w:val="000000"/>
        </w:rPr>
        <w:t>z</w:t>
      </w:r>
      <w:r w:rsidRPr="00EF2A61">
        <w:rPr>
          <w:rFonts w:asciiTheme="minorHAnsi" w:eastAsia="Times New Roman" w:hAnsiTheme="minorHAnsi" w:cstheme="minorHAnsi"/>
          <w:color w:val="000000"/>
        </w:rPr>
        <w:t xml:space="preserve"> </w:t>
      </w:r>
      <w:r w:rsidR="004F22D6" w:rsidRPr="00EF2A61">
        <w:rPr>
          <w:rFonts w:asciiTheme="minorHAnsi" w:eastAsia="Times New Roman" w:hAnsiTheme="minorHAnsi" w:cstheme="minorHAnsi"/>
          <w:color w:val="000000"/>
        </w:rPr>
        <w:t>instrumentum</w:t>
      </w:r>
      <w:r w:rsidR="00911ACD" w:rsidRPr="00EF2A61">
        <w:rPr>
          <w:rFonts w:asciiTheme="minorHAnsi" w:eastAsia="Times New Roman" w:hAnsiTheme="minorHAnsi" w:cstheme="minorHAnsi"/>
          <w:color w:val="000000"/>
        </w:rPr>
        <w:t xml:space="preserve"> </w:t>
      </w:r>
      <w:proofErr w:type="spellStart"/>
      <w:r w:rsidRPr="00EF2A61">
        <w:rPr>
          <w:rFonts w:asciiTheme="minorHAnsi" w:eastAsia="Times New Roman" w:hAnsiTheme="minorHAnsi" w:cstheme="minorHAnsi"/>
          <w:color w:val="000000"/>
        </w:rPr>
        <w:t>KHR</w:t>
      </w:r>
      <w:proofErr w:type="spellEnd"/>
      <w:r w:rsidRPr="00EF2A61">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sidRPr="00EF2A61">
        <w:rPr>
          <w:rFonts w:asciiTheme="minorHAnsi" w:eastAsia="Times New Roman" w:hAnsiTheme="minorHAnsi" w:cstheme="minorHAnsi"/>
          <w:color w:val="000000"/>
        </w:rPr>
        <w:t>INSTR</w:t>
      </w:r>
      <w:proofErr w:type="spellEnd"/>
      <w:r w:rsidRPr="00EF2A61">
        <w:rPr>
          <w:rFonts w:asciiTheme="minorHAnsi" w:eastAsia="Times New Roman" w:hAnsiTheme="minorHAnsi" w:cstheme="minorHAnsi"/>
          <w:color w:val="000000"/>
        </w:rPr>
        <w:t xml:space="preserve"> táblában nyílik szülő instrumentum, ami alá további instrumentumok nyílnak.</w:t>
      </w:r>
      <w:r w:rsidR="00BF5D0F" w:rsidRPr="00EF2A61">
        <w:rPr>
          <w:rFonts w:asciiTheme="minorHAnsi" w:eastAsia="Times New Roman" w:hAnsiTheme="minorHAnsi" w:cstheme="minorHAnsi"/>
          <w:color w:val="000000"/>
        </w:rPr>
        <w:t xml:space="preserve"> Ügyfél </w:t>
      </w:r>
      <w:proofErr w:type="spellStart"/>
      <w:r w:rsidR="00BF5D0F" w:rsidRPr="00EF2A61">
        <w:rPr>
          <w:rFonts w:asciiTheme="minorHAnsi" w:eastAsia="Times New Roman" w:hAnsiTheme="minorHAnsi" w:cstheme="minorHAnsi"/>
          <w:color w:val="000000"/>
        </w:rPr>
        <w:t>KHR</w:t>
      </w:r>
      <w:proofErr w:type="spellEnd"/>
      <w:r w:rsidR="00BF5D0F" w:rsidRPr="00EF2A61">
        <w:rPr>
          <w:rFonts w:asciiTheme="minorHAnsi" w:eastAsia="Times New Roman" w:hAnsiTheme="minorHAnsi" w:cstheme="minorHAnsi"/>
          <w:color w:val="000000"/>
        </w:rPr>
        <w:t xml:space="preserve"> azonosító tekintetében az </w:t>
      </w:r>
      <w:proofErr w:type="spellStart"/>
      <w:r w:rsidR="00BF5D0F" w:rsidRPr="00EF2A61">
        <w:rPr>
          <w:rFonts w:asciiTheme="minorHAnsi" w:eastAsia="Times New Roman" w:hAnsiTheme="minorHAnsi" w:cstheme="minorHAnsi"/>
          <w:color w:val="000000"/>
        </w:rPr>
        <w:t>INST_ÜGYF</w:t>
      </w:r>
      <w:proofErr w:type="spellEnd"/>
      <w:r w:rsidR="00BF5D0F" w:rsidRPr="00EF2A61">
        <w:rPr>
          <w:rFonts w:asciiTheme="minorHAnsi" w:eastAsia="Times New Roman" w:hAnsiTheme="minorHAnsi" w:cstheme="minorHAnsi"/>
          <w:color w:val="000000"/>
        </w:rPr>
        <w:t xml:space="preserve"> táblában az a </w:t>
      </w:r>
      <w:proofErr w:type="spellStart"/>
      <w:r w:rsidR="00BF5D0F" w:rsidRPr="00EF2A61">
        <w:rPr>
          <w:rFonts w:asciiTheme="minorHAnsi" w:eastAsia="Times New Roman" w:hAnsiTheme="minorHAnsi" w:cstheme="minorHAnsi"/>
          <w:color w:val="000000"/>
        </w:rPr>
        <w:t>KHR</w:t>
      </w:r>
      <w:proofErr w:type="spellEnd"/>
      <w:r w:rsidR="00BF5D0F" w:rsidRPr="00EF2A61">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EF2A61" w:rsidRDefault="00C909EE" w:rsidP="005847F9">
      <w:pPr>
        <w:rPr>
          <w:rFonts w:asciiTheme="minorHAnsi" w:hAnsiTheme="minorHAnsi" w:cstheme="minorHAnsi"/>
          <w:i/>
        </w:rPr>
      </w:pPr>
    </w:p>
    <w:p w14:paraId="3D2FBF72" w14:textId="784F5CCC" w:rsidR="00315823" w:rsidRPr="00EF2A61" w:rsidRDefault="00315823" w:rsidP="008E587A">
      <w:pPr>
        <w:pStyle w:val="Cmsor3"/>
        <w:rPr>
          <w:rFonts w:asciiTheme="minorHAnsi" w:hAnsiTheme="minorHAnsi" w:cstheme="minorHAnsi"/>
          <w:b/>
          <w:szCs w:val="20"/>
        </w:rPr>
      </w:pPr>
      <w:bookmarkStart w:id="57" w:name="_Toc64967384"/>
      <w:bookmarkStart w:id="58" w:name="_Toc149901999"/>
      <w:bookmarkStart w:id="59" w:name="_Toc206686140"/>
      <w:bookmarkStart w:id="60" w:name="_Toc188019069"/>
      <w:r w:rsidRPr="00EF2A61">
        <w:rPr>
          <w:rFonts w:asciiTheme="minorHAnsi" w:hAnsiTheme="minorHAnsi" w:cstheme="minorHAnsi"/>
          <w:b/>
          <w:szCs w:val="20"/>
        </w:rPr>
        <w:t xml:space="preserve">Az </w:t>
      </w:r>
      <w:proofErr w:type="spellStart"/>
      <w:r w:rsidRPr="00EF2A61">
        <w:rPr>
          <w:rFonts w:asciiTheme="minorHAnsi" w:hAnsiTheme="minorHAnsi" w:cstheme="minorHAnsi"/>
          <w:b/>
          <w:szCs w:val="20"/>
        </w:rPr>
        <w:t>INSTK</w:t>
      </w:r>
      <w:proofErr w:type="spellEnd"/>
      <w:r w:rsidRPr="00EF2A61">
        <w:rPr>
          <w:rFonts w:asciiTheme="minorHAnsi" w:hAnsiTheme="minorHAnsi" w:cstheme="minorHAnsi"/>
          <w:b/>
          <w:szCs w:val="20"/>
        </w:rPr>
        <w:t xml:space="preserve"> táblában jelentendő adatkörök</w:t>
      </w:r>
      <w:bookmarkEnd w:id="57"/>
      <w:bookmarkEnd w:id="58"/>
      <w:bookmarkEnd w:id="59"/>
      <w:bookmarkEnd w:id="60"/>
    </w:p>
    <w:p w14:paraId="6A0FECD6" w14:textId="59D6015F" w:rsidR="004F646A" w:rsidRPr="00EF2A61" w:rsidRDefault="003B3CF3" w:rsidP="00315823">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kódú </w:t>
      </w:r>
      <w:r w:rsidR="00D1089D" w:rsidRPr="00EF2A61">
        <w:rPr>
          <w:rFonts w:asciiTheme="minorHAnsi" w:hAnsiTheme="minorHAnsi" w:cstheme="minorHAnsi"/>
        </w:rPr>
        <w:t>táblák</w:t>
      </w:r>
      <w:r w:rsidRPr="00EF2A61">
        <w:rPr>
          <w:rFonts w:asciiTheme="minorHAnsi" w:hAnsiTheme="minorHAnsi" w:cstheme="minorHAnsi"/>
        </w:rPr>
        <w:t xml:space="preserve">ban egy normál, hitelszerződés alapján létrejövő instrumentum </w:t>
      </w:r>
      <w:r w:rsidR="00692B2E" w:rsidRPr="00EF2A61">
        <w:rPr>
          <w:rFonts w:asciiTheme="minorHAnsi" w:hAnsiTheme="minorHAnsi" w:cstheme="minorHAnsi"/>
        </w:rPr>
        <w:t xml:space="preserve">főszabály szerint </w:t>
      </w:r>
      <w:r w:rsidRPr="00EF2A61">
        <w:rPr>
          <w:rFonts w:asciiTheme="minorHAnsi" w:hAnsiTheme="minorHAnsi" w:cstheme="minorHAnsi"/>
        </w:rPr>
        <w:t xml:space="preserve">attól az időponttól jelentendő, amikor az instrumentumot megkeletkeztető szerződés aláírásra került. Mind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mind pedig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csak akkor kell egy keretjellegű instrumentumot szerepeltetni, ha azok kitettséget jelentenek a bank számára</w:t>
      </w:r>
      <w:r w:rsidR="004F646A" w:rsidRPr="00EF2A61">
        <w:rPr>
          <w:rFonts w:asciiTheme="minorHAnsi" w:hAnsiTheme="minorHAnsi" w:cstheme="minorHAnsi"/>
        </w:rPr>
        <w:t>, azonban abban az esetben mindenképp jelentendők a</w:t>
      </w:r>
      <w:r w:rsidR="00692B2E" w:rsidRPr="00EF2A61">
        <w:rPr>
          <w:rFonts w:asciiTheme="minorHAnsi" w:hAnsiTheme="minorHAnsi" w:cstheme="minorHAnsi"/>
        </w:rPr>
        <w:t xml:space="preserve"> keretjellegű</w:t>
      </w:r>
      <w:r w:rsidR="004F646A" w:rsidRPr="00EF2A61">
        <w:rPr>
          <w:rFonts w:asciiTheme="minorHAnsi" w:hAnsiTheme="minorHAnsi" w:cstheme="minorHAnsi"/>
        </w:rPr>
        <w:t xml:space="preserve"> instrumentumok</w:t>
      </w:r>
      <w:r w:rsidRPr="00EF2A61">
        <w:rPr>
          <w:rFonts w:asciiTheme="minorHAnsi" w:hAnsiTheme="minorHAnsi" w:cstheme="minorHAnsi"/>
        </w:rPr>
        <w:t>.</w:t>
      </w:r>
      <w:r w:rsidR="004F646A" w:rsidRPr="00EF2A61">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EF2A61" w:rsidRDefault="003B3CF3" w:rsidP="00315823">
      <w:pPr>
        <w:rPr>
          <w:rFonts w:asciiTheme="minorHAnsi" w:hAnsiTheme="minorHAnsi" w:cstheme="minorHAnsi"/>
        </w:rPr>
      </w:pPr>
      <w:r w:rsidRPr="00EF2A61">
        <w:rPr>
          <w:rFonts w:asciiTheme="minorHAnsi" w:hAnsiTheme="minorHAnsi" w:cstheme="minorHAnsi"/>
        </w:rPr>
        <w:t>Fentiek alapján a keret létrejöttének</w:t>
      </w:r>
      <w:r w:rsidR="00AB13F8" w:rsidRPr="00EF2A61">
        <w:rPr>
          <w:rFonts w:asciiTheme="minorHAnsi" w:hAnsiTheme="minorHAnsi" w:cstheme="minorHAnsi"/>
        </w:rPr>
        <w:t>/szerződéskötésnek az</w:t>
      </w:r>
      <w:r w:rsidRPr="00EF2A61">
        <w:rPr>
          <w:rFonts w:asciiTheme="minorHAnsi" w:hAnsiTheme="minorHAnsi" w:cstheme="minorHAnsi"/>
        </w:rPr>
        <w:t xml:space="preserve"> időpontja az a nap, amikor a keretszerződést aláírták</w:t>
      </w:r>
      <w:r w:rsidR="00E3359B" w:rsidRPr="00EF2A61">
        <w:rPr>
          <w:rFonts w:asciiTheme="minorHAnsi" w:hAnsiTheme="minorHAnsi" w:cstheme="minorHAnsi"/>
        </w:rPr>
        <w:t xml:space="preserve"> (</w:t>
      </w:r>
      <w:r w:rsidRPr="00EF2A61">
        <w:rPr>
          <w:rFonts w:asciiTheme="minorHAnsi" w:hAnsiTheme="minorHAnsi" w:cstheme="minorHAnsi"/>
        </w:rPr>
        <w:t>távollévők közötti szerződés esetén</w:t>
      </w:r>
      <w:r w:rsidR="009818FE" w:rsidRPr="00EF2A61">
        <w:rPr>
          <w:rFonts w:asciiTheme="minorHAnsi" w:hAnsiTheme="minorHAnsi" w:cstheme="minorHAnsi"/>
        </w:rPr>
        <w:t xml:space="preserve">, amennyiben előfordul ez az eset keretinstrumentumok tekintetében, </w:t>
      </w:r>
      <w:r w:rsidRPr="00EF2A61">
        <w:rPr>
          <w:rFonts w:asciiTheme="minorHAnsi" w:hAnsiTheme="minorHAnsi" w:cstheme="minorHAnsi"/>
        </w:rPr>
        <w:t>a szerződés ügyfél részére történő kiküldésének időpontja</w:t>
      </w:r>
      <w:r w:rsidR="009818FE" w:rsidRPr="00EF2A61">
        <w:rPr>
          <w:rFonts w:asciiTheme="minorHAnsi" w:hAnsiTheme="minorHAnsi" w:cstheme="minorHAnsi"/>
        </w:rPr>
        <w:t>)</w:t>
      </w:r>
      <w:r w:rsidRPr="00EF2A61">
        <w:rPr>
          <w:rFonts w:asciiTheme="minorHAnsi" w:hAnsiTheme="minorHAnsi" w:cstheme="minorHAnsi"/>
        </w:rPr>
        <w:t>.</w:t>
      </w:r>
      <w:r w:rsidR="006B3416" w:rsidRPr="00EF2A61">
        <w:rPr>
          <w:rFonts w:asciiTheme="minorHAnsi" w:hAnsiTheme="minorHAnsi" w:cstheme="minorHAnsi"/>
        </w:rPr>
        <w:t xml:space="preserve"> A keret</w:t>
      </w:r>
      <w:r w:rsidR="00692B2E" w:rsidRPr="00EF2A61">
        <w:rPr>
          <w:rFonts w:asciiTheme="minorHAnsi" w:hAnsiTheme="minorHAnsi" w:cstheme="minorHAnsi"/>
        </w:rPr>
        <w:t>/instrumentum</w:t>
      </w:r>
      <w:r w:rsidR="006B3416" w:rsidRPr="00EF2A61">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EF2A61">
        <w:rPr>
          <w:rFonts w:asciiTheme="minorHAnsi" w:hAnsiTheme="minorHAnsi" w:cstheme="minorHAnsi"/>
        </w:rPr>
        <w:t>hatályosulási</w:t>
      </w:r>
      <w:proofErr w:type="spellEnd"/>
      <w:r w:rsidR="006B3416" w:rsidRPr="00EF2A61">
        <w:rPr>
          <w:rFonts w:asciiTheme="minorHAnsi" w:hAnsiTheme="minorHAnsi" w:cstheme="minorHAnsi"/>
        </w:rPr>
        <w:t xml:space="preserve"> feltételeket tartalmaz a szerződés.</w:t>
      </w:r>
      <w:r w:rsidR="0093786D" w:rsidRPr="00EF2A61">
        <w:rPr>
          <w:rFonts w:asciiTheme="minorHAnsi" w:hAnsiTheme="minorHAnsi" w:cstheme="minorHAnsi"/>
        </w:rPr>
        <w:t xml:space="preserve"> </w:t>
      </w:r>
    </w:p>
    <w:p w14:paraId="46DF7A74" w14:textId="3C0FA961" w:rsidR="004D68F1" w:rsidRPr="00EF2A61" w:rsidRDefault="004D68F1" w:rsidP="00315823">
      <w:pPr>
        <w:rPr>
          <w:rFonts w:asciiTheme="minorHAnsi" w:hAnsiTheme="minorHAnsi" w:cstheme="minorHAnsi"/>
        </w:rPr>
      </w:pPr>
      <w:r w:rsidRPr="00EF2A61">
        <w:rPr>
          <w:rFonts w:asciiTheme="minorHAnsi" w:hAnsiTheme="minorHAnsi" w:cstheme="minorHAnsi"/>
        </w:rPr>
        <w:t xml:space="preserve">Az „Instrumentum (speciális keret) szervezeti azonosító” szerződésazonosító kell legyen, 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EF2A61" w:rsidRDefault="005877DA" w:rsidP="00315823">
      <w:pPr>
        <w:rPr>
          <w:rFonts w:asciiTheme="minorHAnsi" w:hAnsiTheme="minorHAnsi" w:cstheme="minorHAnsi"/>
        </w:rPr>
      </w:pPr>
      <w:r w:rsidRPr="00EF2A61">
        <w:rPr>
          <w:rFonts w:asciiTheme="minorHAnsi" w:hAnsiTheme="minorHAnsi" w:cstheme="minorHAnsi"/>
        </w:rPr>
        <w:t xml:space="preserve">Amennyiben az </w:t>
      </w:r>
      <w:proofErr w:type="spellStart"/>
      <w:r w:rsidR="009836AF" w:rsidRPr="00EF2A61">
        <w:rPr>
          <w:rFonts w:asciiTheme="minorHAnsi" w:hAnsiTheme="minorHAnsi" w:cstheme="minorHAnsi"/>
        </w:rPr>
        <w:t>INSTK</w:t>
      </w:r>
      <w:proofErr w:type="spellEnd"/>
      <w:r w:rsidR="009836AF" w:rsidRPr="00EF2A61">
        <w:rPr>
          <w:rFonts w:asciiTheme="minorHAnsi" w:hAnsiTheme="minorHAnsi" w:cstheme="minorHAnsi"/>
        </w:rPr>
        <w:t xml:space="preserve"> táblában jelentett instrumentum egy </w:t>
      </w:r>
      <w:proofErr w:type="spellStart"/>
      <w:r w:rsidR="009836AF" w:rsidRPr="00EF2A61">
        <w:rPr>
          <w:rFonts w:asciiTheme="minorHAnsi" w:hAnsiTheme="minorHAnsi" w:cstheme="minorHAnsi"/>
        </w:rPr>
        <w:t>szindikált</w:t>
      </w:r>
      <w:proofErr w:type="spellEnd"/>
      <w:r w:rsidR="009836AF" w:rsidRPr="00EF2A61">
        <w:rPr>
          <w:rFonts w:asciiTheme="minorHAnsi" w:hAnsiTheme="minorHAnsi" w:cstheme="minorHAnsi"/>
        </w:rPr>
        <w:t xml:space="preserve"> hitel része, akkor meg kell adni a </w:t>
      </w:r>
      <w:proofErr w:type="spellStart"/>
      <w:r w:rsidR="009836AF" w:rsidRPr="00EF2A61">
        <w:rPr>
          <w:rFonts w:asciiTheme="minorHAnsi" w:hAnsiTheme="minorHAnsi" w:cstheme="minorHAnsi"/>
        </w:rPr>
        <w:t>szindikált</w:t>
      </w:r>
      <w:proofErr w:type="spellEnd"/>
      <w:r w:rsidR="009836AF" w:rsidRPr="00EF2A61">
        <w:rPr>
          <w:rFonts w:asciiTheme="minorHAnsi" w:hAnsiTheme="minorHAnsi" w:cstheme="minorHAnsi"/>
        </w:rPr>
        <w:t xml:space="preserve"> hitel egységesen képzendő azonosítóját, ami a következő: a főszervező országkódja + a főszervező </w:t>
      </w:r>
      <w:proofErr w:type="spellStart"/>
      <w:r w:rsidR="009836AF" w:rsidRPr="00EF2A61">
        <w:rPr>
          <w:rFonts w:asciiTheme="minorHAnsi" w:hAnsiTheme="minorHAnsi" w:cstheme="minorHAnsi"/>
        </w:rPr>
        <w:t>BIC</w:t>
      </w:r>
      <w:proofErr w:type="spellEnd"/>
      <w:r w:rsidR="009836AF" w:rsidRPr="00EF2A61">
        <w:rPr>
          <w:rFonts w:asciiTheme="minorHAnsi" w:hAnsiTheme="minorHAnsi" w:cstheme="minorHAnsi"/>
        </w:rPr>
        <w:t xml:space="preserve"> kódja + a szerződéskötés napja</w:t>
      </w:r>
      <w:r w:rsidR="00E676BD" w:rsidRPr="00EF2A61">
        <w:rPr>
          <w:rFonts w:asciiTheme="minorHAnsi" w:hAnsiTheme="minorHAnsi" w:cstheme="minorHAnsi"/>
        </w:rPr>
        <w:t xml:space="preserve"> (</w:t>
      </w:r>
      <w:proofErr w:type="spellStart"/>
      <w:r w:rsidR="00E676BD" w:rsidRPr="00EF2A61">
        <w:rPr>
          <w:rFonts w:asciiTheme="minorHAnsi" w:hAnsiTheme="minorHAnsi" w:cstheme="minorHAnsi"/>
        </w:rPr>
        <w:t>ééééhhnn</w:t>
      </w:r>
      <w:proofErr w:type="spellEnd"/>
      <w:r w:rsidR="00E676BD" w:rsidRPr="00EF2A61">
        <w:rPr>
          <w:rFonts w:asciiTheme="minorHAnsi" w:hAnsiTheme="minorHAnsi" w:cstheme="minorHAnsi"/>
        </w:rPr>
        <w:t>)</w:t>
      </w:r>
      <w:r w:rsidR="00664168" w:rsidRPr="00EF2A61">
        <w:rPr>
          <w:rFonts w:asciiTheme="minorHAnsi" w:hAnsiTheme="minorHAnsi" w:cstheme="minorHAnsi"/>
        </w:rPr>
        <w:t xml:space="preserve">, illetve a főszervező által megadott azonosító kódot (amennyiben az </w:t>
      </w:r>
      <w:proofErr w:type="spellStart"/>
      <w:r w:rsidR="00664168" w:rsidRPr="00EF2A61">
        <w:rPr>
          <w:rFonts w:asciiTheme="minorHAnsi" w:hAnsiTheme="minorHAnsi" w:cstheme="minorHAnsi"/>
        </w:rPr>
        <w:t>Anacredit</w:t>
      </w:r>
      <w:proofErr w:type="spellEnd"/>
      <w:r w:rsidR="00664168" w:rsidRPr="00EF2A61">
        <w:rPr>
          <w:rFonts w:asciiTheme="minorHAnsi" w:hAnsiTheme="minorHAnsi" w:cstheme="minorHAnsi"/>
        </w:rPr>
        <w:t>-kötelezett főszervező megadta)</w:t>
      </w:r>
      <w:r w:rsidR="009836AF" w:rsidRPr="00EF2A61">
        <w:rPr>
          <w:rFonts w:asciiTheme="minorHAnsi" w:hAnsiTheme="minorHAnsi" w:cstheme="minorHAnsi"/>
        </w:rPr>
        <w:t xml:space="preserve">. </w:t>
      </w:r>
      <w:r w:rsidR="007A0666" w:rsidRPr="00EF2A61">
        <w:rPr>
          <w:rFonts w:asciiTheme="minorHAnsi" w:hAnsiTheme="minorHAnsi" w:cstheme="minorHAnsi"/>
        </w:rPr>
        <w:t xml:space="preserve">A </w:t>
      </w:r>
      <w:proofErr w:type="spellStart"/>
      <w:r w:rsidR="007A0666" w:rsidRPr="00EF2A61">
        <w:rPr>
          <w:rFonts w:asciiTheme="minorHAnsi" w:hAnsiTheme="minorHAnsi" w:cstheme="minorHAnsi"/>
        </w:rPr>
        <w:t>szindikált</w:t>
      </w:r>
      <w:proofErr w:type="spellEnd"/>
      <w:r w:rsidR="007A0666" w:rsidRPr="00EF2A61">
        <w:rPr>
          <w:rFonts w:asciiTheme="minorHAnsi" w:hAnsiTheme="minorHAnsi" w:cstheme="minorHAnsi"/>
        </w:rPr>
        <w:t xml:space="preserve"> hitelek jelentésének módjáról a </w:t>
      </w:r>
      <w:proofErr w:type="spellStart"/>
      <w:r w:rsidR="007A0666" w:rsidRPr="00EF2A61">
        <w:rPr>
          <w:rFonts w:asciiTheme="minorHAnsi" w:hAnsiTheme="minorHAnsi" w:cstheme="minorHAnsi"/>
        </w:rPr>
        <w:t>SZIND</w:t>
      </w:r>
      <w:proofErr w:type="spellEnd"/>
      <w:r w:rsidR="007A0666" w:rsidRPr="00EF2A61">
        <w:rPr>
          <w:rFonts w:asciiTheme="minorHAnsi" w:hAnsiTheme="minorHAnsi" w:cstheme="minorHAnsi"/>
        </w:rPr>
        <w:t xml:space="preserve"> tábla bekezdésében részletesebb információk találhatók.</w:t>
      </w:r>
    </w:p>
    <w:p w14:paraId="78084960" w14:textId="0E72F8ED" w:rsidR="00AC07AB" w:rsidRPr="00EF2A61" w:rsidRDefault="00AC07AB" w:rsidP="00315823">
      <w:pPr>
        <w:rPr>
          <w:rFonts w:asciiTheme="minorHAnsi" w:hAnsiTheme="minorHAnsi" w:cstheme="minorHAnsi"/>
        </w:rPr>
      </w:pPr>
      <w:r w:rsidRPr="00EF2A61">
        <w:rPr>
          <w:rFonts w:asciiTheme="minorHAnsi" w:hAnsiTheme="minorHAnsi" w:cstheme="minorHAnsi"/>
        </w:rPr>
        <w:t xml:space="preserve">Jelen adatszolgáltatásban 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 adatszolgáltatásnál szélesebb körű adatokat kell jelenteni, tehát nem minden </w:t>
      </w:r>
      <w:r w:rsidR="0029671C" w:rsidRPr="00EF2A61">
        <w:rPr>
          <w:rFonts w:asciiTheme="minorHAnsi" w:hAnsiTheme="minorHAnsi" w:cstheme="minorHAnsi"/>
        </w:rPr>
        <w:t>instrumentum-</w:t>
      </w:r>
      <w:r w:rsidRPr="00EF2A61">
        <w:rPr>
          <w:rFonts w:asciiTheme="minorHAnsi" w:hAnsiTheme="minorHAnsi" w:cstheme="minorHAnsi"/>
        </w:rPr>
        <w:t xml:space="preserve">azonosítóhoz adható meg a megfelelő </w:t>
      </w:r>
      <w:proofErr w:type="spellStart"/>
      <w:r w:rsidRPr="00EF2A61">
        <w:rPr>
          <w:rFonts w:asciiTheme="minorHAnsi" w:hAnsiTheme="minorHAnsi" w:cstheme="minorHAnsi"/>
        </w:rPr>
        <w:t>KHR</w:t>
      </w:r>
      <w:proofErr w:type="spellEnd"/>
      <w:r w:rsidRPr="00EF2A61">
        <w:rPr>
          <w:rFonts w:asciiTheme="minorHAnsi" w:hAnsiTheme="minorHAnsi" w:cstheme="minorHAnsi"/>
        </w:rPr>
        <w:t>-azonosító.</w:t>
      </w:r>
    </w:p>
    <w:p w14:paraId="6BC452DE" w14:textId="3874E1D4" w:rsidR="00756BF8" w:rsidRPr="00EF2A61" w:rsidRDefault="00756BF8" w:rsidP="00315823">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keret létrejöttének időpontja</w:t>
      </w:r>
      <w:r w:rsidRPr="00EF2A61">
        <w:rPr>
          <w:rFonts w:asciiTheme="minorHAnsi" w:hAnsiTheme="minorHAnsi" w:cstheme="minorHAnsi"/>
        </w:rPr>
        <w:t>” és a „keret indulásának időpontja” mezők tartalma</w:t>
      </w:r>
      <w:r w:rsidRPr="00EF2A61">
        <w:rPr>
          <w:rFonts w:asciiTheme="minorHAnsi" w:hAnsiTheme="minorHAnsi" w:cstheme="minorHAnsi"/>
          <w:b/>
          <w:i/>
        </w:rPr>
        <w:t xml:space="preserve"> </w:t>
      </w:r>
      <w:r w:rsidRPr="00EF2A61">
        <w:rPr>
          <w:rFonts w:asciiTheme="minorHAnsi" w:hAnsiTheme="minorHAnsi" w:cstheme="minorHAnsi"/>
        </w:rPr>
        <w:t xml:space="preserve">alapesetben megegyezik, ezen mezők esetében tehát az az időpont jelentendő, amikor a szerződéses megállapodás </w:t>
      </w:r>
      <w:proofErr w:type="spellStart"/>
      <w:r w:rsidRPr="00EF2A61">
        <w:rPr>
          <w:rFonts w:asciiTheme="minorHAnsi" w:hAnsiTheme="minorHAnsi" w:cstheme="minorHAnsi"/>
        </w:rPr>
        <w:t>vala</w:t>
      </w:r>
      <w:proofErr w:type="spellEnd"/>
      <w:r w:rsidR="00A43764" w:rsidRPr="00EF2A61">
        <w:rPr>
          <w:rFonts w:asciiTheme="minorHAnsi" w:hAnsiTheme="minorHAnsi" w:cstheme="minorHAnsi"/>
        </w:rPr>
        <w:t>-</w:t>
      </w:r>
      <w:r w:rsidRPr="00EF2A61">
        <w:rPr>
          <w:rFonts w:asciiTheme="minorHAnsi" w:hAnsiTheme="minorHAnsi" w:cstheme="minorHAnsi"/>
        </w:rPr>
        <w:t xml:space="preserve">mennyi szerződő fél számára kötelezővé vált. </w:t>
      </w:r>
      <w:proofErr w:type="spellStart"/>
      <w:r w:rsidRPr="00EF2A61">
        <w:rPr>
          <w:rFonts w:asciiTheme="minorHAnsi" w:hAnsiTheme="minorHAnsi" w:cstheme="minorHAnsi"/>
        </w:rPr>
        <w:t>Hatályosulási</w:t>
      </w:r>
      <w:proofErr w:type="spellEnd"/>
      <w:r w:rsidRPr="00EF2A61">
        <w:rPr>
          <w:rFonts w:asciiTheme="minorHAnsi" w:hAnsiTheme="minorHAnsi" w:cstheme="minorHAnsi"/>
        </w:rPr>
        <w:t xml:space="preserve"> feltételek esetén a két mező értéke eltér, </w:t>
      </w:r>
      <w:r w:rsidR="00A43764" w:rsidRPr="00EF2A61">
        <w:rPr>
          <w:rFonts w:asciiTheme="minorHAnsi" w:hAnsiTheme="minorHAnsi" w:cstheme="minorHAnsi"/>
        </w:rPr>
        <w:t>a keret</w:t>
      </w:r>
      <w:r w:rsidRPr="00EF2A61">
        <w:rPr>
          <w:rFonts w:asciiTheme="minorHAnsi" w:hAnsiTheme="minorHAnsi" w:cstheme="minorHAnsi"/>
        </w:rPr>
        <w:t xml:space="preserve"> indulásának időpontjaként a </w:t>
      </w:r>
      <w:proofErr w:type="spellStart"/>
      <w:r w:rsidRPr="00EF2A61">
        <w:rPr>
          <w:rFonts w:asciiTheme="minorHAnsi" w:hAnsiTheme="minorHAnsi" w:cstheme="minorHAnsi"/>
        </w:rPr>
        <w:t>hatályosulási</w:t>
      </w:r>
      <w:proofErr w:type="spellEnd"/>
      <w:r w:rsidRPr="00EF2A61">
        <w:rPr>
          <w:rFonts w:asciiTheme="minorHAnsi" w:hAnsiTheme="minorHAnsi" w:cstheme="minorHAnsi"/>
        </w:rPr>
        <w:t xml:space="preserve"> feltételek teljesülésének dátuma jelentendő.</w:t>
      </w:r>
      <w:r w:rsidR="003C3B55" w:rsidRPr="00EF2A61">
        <w:rPr>
          <w:rFonts w:asciiTheme="minorHAnsi" w:hAnsiTheme="minorHAnsi" w:cstheme="minorHAnsi"/>
        </w:rPr>
        <w:t xml:space="preserve"> J</w:t>
      </w:r>
      <w:r w:rsidR="0094196F" w:rsidRPr="00EF2A61">
        <w:rPr>
          <w:rFonts w:asciiTheme="minorHAnsi" w:hAnsiTheme="minorHAnsi" w:cstheme="minorHAnsi"/>
        </w:rPr>
        <w:t>ö</w:t>
      </w:r>
      <w:r w:rsidR="003C3B55" w:rsidRPr="00EF2A61">
        <w:rPr>
          <w:rFonts w:asciiTheme="minorHAnsi" w:hAnsiTheme="minorHAnsi" w:cstheme="minorHAnsi"/>
        </w:rPr>
        <w:t>vőbeli időpont nem jelenthető akkor sem, ha rendelkezésre áll a keret indulásának későbbi időpontja.</w:t>
      </w:r>
    </w:p>
    <w:p w14:paraId="7F4565B6" w14:textId="0D83D0B1" w:rsidR="00FB766A" w:rsidRPr="00EF2A61" w:rsidRDefault="00756BF8" w:rsidP="00315823">
      <w:pPr>
        <w:rPr>
          <w:rFonts w:asciiTheme="minorHAnsi" w:hAnsiTheme="minorHAnsi" w:cstheme="minorHAnsi"/>
        </w:rPr>
      </w:pPr>
      <w:r w:rsidRPr="00EF2A61">
        <w:rPr>
          <w:rFonts w:asciiTheme="minorHAnsi" w:hAnsiTheme="minorHAnsi" w:cstheme="minorHAnsi"/>
          <w:b/>
        </w:rPr>
        <w:t>„A (keret)szerződés lejáratának időpontja”</w:t>
      </w:r>
      <w:r w:rsidRPr="00EF2A61">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 keretet mindaddig bent kell tartani, amíg kapcsolódik hozzá élő instrumentum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w:t>
      </w:r>
    </w:p>
    <w:p w14:paraId="6B4D022A" w14:textId="77777777" w:rsidR="00413EA7" w:rsidRPr="00EF2A61" w:rsidRDefault="00413EA7" w:rsidP="00413EA7">
      <w:pPr>
        <w:rPr>
          <w:rFonts w:cs="Arial"/>
        </w:rPr>
      </w:pPr>
      <w:bookmarkStart w:id="61" w:name="_Hlk77685644"/>
      <w:r w:rsidRPr="00EF2A61">
        <w:rPr>
          <w:rFonts w:cs="Arial"/>
        </w:rPr>
        <w:t>A „</w:t>
      </w:r>
      <w:r w:rsidRPr="00EF2A61">
        <w:rPr>
          <w:rFonts w:cs="Arial"/>
          <w:b/>
        </w:rPr>
        <w:t>Keret összege</w:t>
      </w:r>
      <w:r w:rsidRPr="00EF2A61">
        <w:rPr>
          <w:rFonts w:cs="Arial"/>
        </w:rPr>
        <w:t>” alapvetően a szerződés szerinti összeg, mely időben állandó, csak az alábbi esetekben változhat:</w:t>
      </w:r>
    </w:p>
    <w:p w14:paraId="0458FC53" w14:textId="77777777" w:rsidR="00413EA7" w:rsidRPr="00EF2A61" w:rsidRDefault="00413EA7" w:rsidP="00413EA7">
      <w:pPr>
        <w:ind w:left="709"/>
        <w:rPr>
          <w:rFonts w:cs="Arial"/>
        </w:rPr>
      </w:pPr>
      <w:r w:rsidRPr="00EF2A61">
        <w:rPr>
          <w:rFonts w:cs="Arial"/>
        </w:rPr>
        <w:t>- ha a keret összege változik (pl. keretemelés történik).</w:t>
      </w:r>
    </w:p>
    <w:p w14:paraId="64D4A164" w14:textId="30C31A68" w:rsidR="00413EA7" w:rsidRPr="00EF2A61" w:rsidRDefault="00413EA7" w:rsidP="00413EA7">
      <w:pPr>
        <w:ind w:left="709"/>
        <w:rPr>
          <w:rFonts w:cs="Arial"/>
        </w:rPr>
      </w:pPr>
      <w:r w:rsidRPr="00EF2A61">
        <w:rPr>
          <w:rFonts w:cs="Arial"/>
        </w:rPr>
        <w:t>- ha a keret összegét érintő, egyéb újratárgyalás/átstrukturálás történik, azonban nem keletkezik új keretinstrumentum.</w:t>
      </w:r>
    </w:p>
    <w:bookmarkEnd w:id="61"/>
    <w:p w14:paraId="14E9E042" w14:textId="77777777" w:rsidR="00413EA7" w:rsidRPr="00EF2A61" w:rsidRDefault="00413EA7" w:rsidP="00315823">
      <w:pPr>
        <w:rPr>
          <w:rFonts w:asciiTheme="minorHAnsi" w:hAnsiTheme="minorHAnsi" w:cstheme="minorHAnsi"/>
        </w:rPr>
      </w:pPr>
    </w:p>
    <w:p w14:paraId="0C9F217F" w14:textId="363311D7" w:rsidR="004E2174" w:rsidRPr="00EF2A61" w:rsidRDefault="004E2174" w:rsidP="00315823">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DSCR</w:t>
      </w:r>
      <w:proofErr w:type="spellEnd"/>
      <w:r w:rsidRPr="00EF2A61">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EF2A61">
        <w:rPr>
          <w:rFonts w:asciiTheme="minorHAnsi" w:hAnsiTheme="minorHAnsi" w:cstheme="minorHAnsi"/>
        </w:rPr>
        <w:t xml:space="preserve">leszerződött, elvárt </w:t>
      </w:r>
      <w:proofErr w:type="spellStart"/>
      <w:r w:rsidRPr="00EF2A61">
        <w:rPr>
          <w:rFonts w:asciiTheme="minorHAnsi" w:hAnsiTheme="minorHAnsi" w:cstheme="minorHAnsi"/>
        </w:rPr>
        <w:t>DSCR</w:t>
      </w:r>
      <w:proofErr w:type="spellEnd"/>
      <w:r w:rsidRPr="00EF2A61">
        <w:rPr>
          <w:rFonts w:asciiTheme="minorHAnsi" w:hAnsiTheme="minorHAnsi" w:cstheme="minorHAnsi"/>
        </w:rPr>
        <w:t xml:space="preserve"> mutató jelentendő.</w:t>
      </w:r>
    </w:p>
    <w:p w14:paraId="26632225" w14:textId="0E45BBFC" w:rsidR="009818FE" w:rsidRPr="00EF2A61" w:rsidRDefault="0093786D" w:rsidP="009818FE">
      <w:pPr>
        <w:rPr>
          <w:rFonts w:asciiTheme="minorHAnsi" w:hAnsiTheme="minorHAnsi" w:cstheme="minorHAnsi"/>
        </w:rPr>
      </w:pPr>
      <w:r w:rsidRPr="00EF2A61">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EF2A61">
        <w:rPr>
          <w:rFonts w:asciiTheme="minorHAnsi" w:hAnsiTheme="minorHAnsi" w:cstheme="minorHAnsi"/>
        </w:rPr>
        <w:t>UNKNOWN</w:t>
      </w:r>
      <w:r w:rsidR="00686676" w:rsidRPr="00EF2A61">
        <w:rPr>
          <w:rFonts w:asciiTheme="minorHAnsi" w:hAnsiTheme="minorHAnsi" w:cstheme="minorHAnsi"/>
        </w:rPr>
        <w:t>_K</w:t>
      </w:r>
      <w:proofErr w:type="spellEnd"/>
      <w:r w:rsidRPr="00EF2A61">
        <w:rPr>
          <w:rFonts w:asciiTheme="minorHAnsi" w:hAnsiTheme="minorHAnsi" w:cstheme="minorHAnsi"/>
        </w:rPr>
        <w:t>” kód alkalmazandó</w:t>
      </w:r>
      <w:r w:rsidR="009818FE" w:rsidRPr="00EF2A61">
        <w:rPr>
          <w:rFonts w:asciiTheme="minorHAnsi" w:hAnsiTheme="minorHAnsi" w:cstheme="minorHAnsi"/>
        </w:rPr>
        <w:t xml:space="preserve">). </w:t>
      </w:r>
      <w:r w:rsidR="00A5721E" w:rsidRPr="00EF2A61">
        <w:rPr>
          <w:rFonts w:asciiTheme="minorHAnsi" w:hAnsiTheme="minorHAnsi" w:cstheme="minorHAnsi"/>
        </w:rPr>
        <w:t>2023. december vonatkozási időtől kezdődően a</w:t>
      </w:r>
      <w:r w:rsidR="00A3425A" w:rsidRPr="00EF2A61">
        <w:rPr>
          <w:rFonts w:asciiTheme="minorHAnsi" w:hAnsiTheme="minorHAnsi" w:cstheme="minorHAnsi"/>
        </w:rPr>
        <w:t xml:space="preserve">z </w:t>
      </w:r>
      <w:proofErr w:type="spellStart"/>
      <w:r w:rsidR="00A3425A" w:rsidRPr="00EF2A61">
        <w:rPr>
          <w:rFonts w:asciiTheme="minorHAnsi" w:hAnsiTheme="minorHAnsi" w:cstheme="minorHAnsi"/>
        </w:rPr>
        <w:t>INSTK</w:t>
      </w:r>
      <w:proofErr w:type="spellEnd"/>
      <w:r w:rsidR="00A3425A" w:rsidRPr="00EF2A61">
        <w:rPr>
          <w:rFonts w:asciiTheme="minorHAnsi" w:hAnsiTheme="minorHAnsi" w:cstheme="minorHAnsi"/>
        </w:rPr>
        <w:t xml:space="preserve"> táblában nyíló</w:t>
      </w:r>
      <w:r w:rsidR="00A5721E" w:rsidRPr="00EF2A61">
        <w:rPr>
          <w:rFonts w:asciiTheme="minorHAnsi" w:hAnsiTheme="minorHAnsi" w:cstheme="minorHAnsi"/>
        </w:rPr>
        <w:t xml:space="preserve"> </w:t>
      </w:r>
      <w:proofErr w:type="spellStart"/>
      <w:r w:rsidR="00A5721E" w:rsidRPr="00EF2A61">
        <w:rPr>
          <w:rFonts w:asciiTheme="minorHAnsi" w:hAnsiTheme="minorHAnsi" w:cstheme="minorHAnsi"/>
        </w:rPr>
        <w:t>rulírozó</w:t>
      </w:r>
      <w:proofErr w:type="spellEnd"/>
      <w:r w:rsidR="00A5721E" w:rsidRPr="00EF2A61">
        <w:rPr>
          <w:rFonts w:asciiTheme="minorHAnsi" w:hAnsiTheme="minorHAnsi" w:cstheme="minorHAnsi"/>
        </w:rPr>
        <w:t xml:space="preserve"> folyószámlahitel keretek ’</w:t>
      </w:r>
      <w:proofErr w:type="spellStart"/>
      <w:r w:rsidR="00A5721E" w:rsidRPr="00EF2A61">
        <w:rPr>
          <w:rFonts w:asciiTheme="minorHAnsi" w:hAnsiTheme="minorHAnsi" w:cstheme="minorHAnsi"/>
        </w:rPr>
        <w:t>FOLYOSZLA_K</w:t>
      </w:r>
      <w:proofErr w:type="spellEnd"/>
      <w:r w:rsidR="00A5721E" w:rsidRPr="00EF2A61">
        <w:rPr>
          <w:rFonts w:asciiTheme="minorHAnsi" w:hAnsiTheme="minorHAnsi" w:cstheme="minorHAnsi"/>
        </w:rPr>
        <w:t xml:space="preserve">’ célon jelentendők. </w:t>
      </w:r>
    </w:p>
    <w:p w14:paraId="54EFB139" w14:textId="56BD9EDD" w:rsidR="0081293D" w:rsidRPr="00EF2A61" w:rsidRDefault="0093786D" w:rsidP="00315823">
      <w:pPr>
        <w:rPr>
          <w:rFonts w:asciiTheme="minorHAnsi" w:hAnsiTheme="minorHAnsi" w:cstheme="minorHAnsi"/>
        </w:rPr>
      </w:pPr>
      <w:r w:rsidRPr="00EF2A61">
        <w:rPr>
          <w:rFonts w:asciiTheme="minorHAnsi" w:hAnsiTheme="minorHAnsi" w:cstheme="minorHAnsi"/>
        </w:rPr>
        <w:t xml:space="preserve">A még rendelkezésre álló (le nem hívott) hitelkeret keretszinten értelmezendő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w:t>
      </w:r>
      <w:r w:rsidR="009818FE" w:rsidRPr="00EF2A61">
        <w:rPr>
          <w:rFonts w:asciiTheme="minorHAnsi" w:hAnsiTheme="minorHAnsi" w:cstheme="minorHAnsi"/>
        </w:rPr>
        <w:t xml:space="preserve"> </w:t>
      </w:r>
      <w:r w:rsidR="0081293D" w:rsidRPr="00EF2A61">
        <w:rPr>
          <w:rFonts w:asciiTheme="minorHAnsi" w:hAnsiTheme="minorHAnsi" w:cstheme="minorHAnsi"/>
        </w:rPr>
        <w:t>A</w:t>
      </w:r>
      <w:r w:rsidR="0034192E" w:rsidRPr="00EF2A61">
        <w:rPr>
          <w:rFonts w:asciiTheme="minorHAnsi" w:hAnsiTheme="minorHAnsi" w:cstheme="minorHAnsi"/>
        </w:rPr>
        <w:t>lapesetben a</w:t>
      </w:r>
      <w:r w:rsidR="0081293D" w:rsidRPr="00EF2A61">
        <w:rPr>
          <w:rFonts w:asciiTheme="minorHAnsi" w:hAnsiTheme="minorHAnsi" w:cstheme="minorHAnsi"/>
        </w:rPr>
        <w:t xml:space="preserve"> következő összefüggések értelmezhetők a le nem hívott hitelkeretek és a keretösszegek között:</w:t>
      </w:r>
    </w:p>
    <w:p w14:paraId="7DE441DA" w14:textId="56142D76" w:rsidR="0093786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nyitott keret alá nyílik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alkeret, akkor az alkeret keretösszege és a főkeret le nem hívott keretösszege ki kell adja a főkeret keretösszegét</w:t>
      </w:r>
      <w:r w:rsidR="004E2174" w:rsidRPr="00EF2A61">
        <w:rPr>
          <w:rFonts w:asciiTheme="minorHAnsi" w:hAnsiTheme="minorHAnsi" w:cstheme="minorHAnsi"/>
        </w:rPr>
        <w:t xml:space="preserve"> (ha az alkeret alá nyílik az </w:t>
      </w:r>
      <w:proofErr w:type="spellStart"/>
      <w:r w:rsidR="004E2174" w:rsidRPr="00EF2A61">
        <w:rPr>
          <w:rFonts w:asciiTheme="minorHAnsi" w:hAnsiTheme="minorHAnsi" w:cstheme="minorHAnsi"/>
        </w:rPr>
        <w:t>INSTR</w:t>
      </w:r>
      <w:proofErr w:type="spellEnd"/>
      <w:r w:rsidR="004E2174" w:rsidRPr="00EF2A61">
        <w:rPr>
          <w:rFonts w:asciiTheme="minorHAnsi" w:hAnsiTheme="minorHAnsi" w:cstheme="minorHAnsi"/>
        </w:rPr>
        <w:t>-ben instrumentum, annak összegét nem kell figyelembe venni ennél az összefüggésnél)</w:t>
      </w:r>
      <w:r w:rsidRPr="00EF2A61">
        <w:rPr>
          <w:rFonts w:asciiTheme="minorHAnsi" w:hAnsiTheme="minorHAnsi" w:cstheme="minorHAnsi"/>
        </w:rPr>
        <w:t>,</w:t>
      </w:r>
    </w:p>
    <w:p w14:paraId="0E3117A9" w14:textId="6CF22FBA" w:rsidR="0081293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nyitott keret alá nyílik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sidRPr="00EF2A61">
        <w:rPr>
          <w:rFonts w:asciiTheme="minorHAnsi" w:hAnsiTheme="minorHAnsi" w:cstheme="minorHAnsi"/>
        </w:rPr>
        <w:t xml:space="preserve"> (</w:t>
      </w:r>
      <w:proofErr w:type="spellStart"/>
      <w:r w:rsidR="007A3984" w:rsidRPr="00EF2A61">
        <w:rPr>
          <w:rFonts w:asciiTheme="minorHAnsi" w:hAnsiTheme="minorHAnsi" w:cstheme="minorHAnsi"/>
        </w:rPr>
        <w:t>multicurrency</w:t>
      </w:r>
      <w:proofErr w:type="spellEnd"/>
      <w:r w:rsidR="007A3984" w:rsidRPr="00EF2A61">
        <w:rPr>
          <w:rFonts w:asciiTheme="minorHAnsi" w:hAnsiTheme="minorHAnsi" w:cstheme="minorHAnsi"/>
        </w:rPr>
        <w:t xml:space="preserve"> hitelek kivételével)</w:t>
      </w:r>
      <w:r w:rsidRPr="00EF2A61">
        <w:rPr>
          <w:rFonts w:asciiTheme="minorHAnsi" w:hAnsiTheme="minorHAnsi" w:cstheme="minorHAnsi"/>
        </w:rPr>
        <w:t>,</w:t>
      </w:r>
    </w:p>
    <w:p w14:paraId="32C5C387" w14:textId="2C7DD71E" w:rsidR="0081293D" w:rsidRPr="00EF2A61" w:rsidRDefault="0081293D"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egy főkeret alá nyílik alkeret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és egyidejűleg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is indul instrumentum (ami nem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összege kell kiadja a </w:t>
      </w:r>
      <w:r w:rsidR="004E2174" w:rsidRPr="00EF2A61">
        <w:rPr>
          <w:rFonts w:asciiTheme="minorHAnsi" w:hAnsiTheme="minorHAnsi" w:cstheme="minorHAnsi"/>
        </w:rPr>
        <w:t>főkeret keretösszegét.</w:t>
      </w:r>
    </w:p>
    <w:p w14:paraId="3A507ACA" w14:textId="2DA6F0FF" w:rsidR="00892E63" w:rsidRPr="00EF2A61" w:rsidRDefault="00892E63" w:rsidP="00892E63">
      <w:pPr>
        <w:rPr>
          <w:rFonts w:asciiTheme="minorHAnsi" w:hAnsiTheme="minorHAnsi" w:cstheme="minorHAnsi"/>
        </w:rPr>
      </w:pPr>
      <w:r w:rsidRPr="00EF2A61">
        <w:rPr>
          <w:rFonts w:asciiTheme="minorHAnsi" w:hAnsiTheme="minorHAnsi" w:cstheme="minorHAnsi"/>
        </w:rPr>
        <w:t>Ezek az összefüggések nem állnak fenn, ha garancialehívási lehetőséget vagy ún. napon belüli hitelkeretet tartalmaz a főkeret összege, illetve</w:t>
      </w:r>
      <w:r w:rsidR="007C7114" w:rsidRPr="00EF2A61">
        <w:rPr>
          <w:rFonts w:asciiTheme="minorHAnsi" w:hAnsiTheme="minorHAnsi" w:cstheme="minorHAnsi"/>
        </w:rPr>
        <w:t>,</w:t>
      </w:r>
      <w:r w:rsidRPr="00EF2A61">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hitelek esetén.</w:t>
      </w:r>
      <w:r w:rsidR="00735AE1" w:rsidRPr="00EF2A61">
        <w:rPr>
          <w:rFonts w:asciiTheme="minorHAnsi" w:hAnsiTheme="minorHAnsi" w:cstheme="minorHAnsi"/>
        </w:rPr>
        <w:t xml:space="preserve"> </w:t>
      </w:r>
    </w:p>
    <w:p w14:paraId="787836A8" w14:textId="205A5ED2" w:rsidR="00735AE1" w:rsidRPr="00EF2A61" w:rsidRDefault="00735AE1" w:rsidP="00892E63">
      <w:pPr>
        <w:rPr>
          <w:rFonts w:asciiTheme="minorHAnsi" w:hAnsiTheme="minorHAnsi" w:cstheme="minorHAnsi"/>
        </w:rPr>
      </w:pPr>
      <w:r w:rsidRPr="00EF2A61">
        <w:rPr>
          <w:rFonts w:asciiTheme="minorHAnsi" w:hAnsiTheme="minorHAnsi" w:cstheme="minorHAnsi"/>
          <w:b/>
          <w:bCs/>
        </w:rPr>
        <w:t>„A mérlegen kívüli kitettségekhez kapcsolódó céltartalékok”</w:t>
      </w:r>
      <w:r w:rsidRPr="00EF2A61">
        <w:rPr>
          <w:rFonts w:asciiTheme="minorHAnsi" w:hAnsiTheme="minorHAnsi" w:cstheme="minorHAnsi"/>
        </w:rPr>
        <w:t xml:space="preserve"> mezőben kizárólag az </w:t>
      </w:r>
      <w:proofErr w:type="spellStart"/>
      <w:r w:rsidRPr="00EF2A61">
        <w:rPr>
          <w:rFonts w:asciiTheme="minorHAnsi" w:hAnsiTheme="minorHAnsi" w:cstheme="minorHAnsi"/>
        </w:rPr>
        <w:t>INSTK.REND_HKERET_OSSZEG</w:t>
      </w:r>
      <w:proofErr w:type="spellEnd"/>
      <w:r w:rsidRPr="00EF2A61">
        <w:rPr>
          <w:rFonts w:asciiTheme="minorHAnsi" w:hAnsiTheme="minorHAnsi" w:cstheme="minorHAnsi"/>
        </w:rPr>
        <w:t xml:space="preserve"> mezőben jelentett le nem hívott hitelkerethez</w:t>
      </w:r>
      <w:r w:rsidR="00FE10B5" w:rsidRPr="00EF2A61">
        <w:rPr>
          <w:rFonts w:asciiTheme="minorHAnsi" w:hAnsiTheme="minorHAnsi" w:cstheme="minorHAnsi"/>
        </w:rPr>
        <w:t>/garanciához/egyéb mérlegen kívüli kötelezettséghez</w:t>
      </w:r>
      <w:r w:rsidRPr="00EF2A61">
        <w:rPr>
          <w:rFonts w:asciiTheme="minorHAnsi" w:hAnsiTheme="minorHAnsi" w:cstheme="minorHAnsi"/>
        </w:rPr>
        <w:t xml:space="preserve"> kapcsolódó céltartalék összege jelentendő. Amennyiben nem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között, akkor a céltartalék összegét is meg kell bontani.</w:t>
      </w:r>
    </w:p>
    <w:p w14:paraId="31B86E03" w14:textId="6BC3AB5A" w:rsidR="00DF42C7" w:rsidRPr="00EF2A61" w:rsidRDefault="00DD6A9D" w:rsidP="00BE2120">
      <w:pPr>
        <w:spacing w:after="0"/>
        <w:rPr>
          <w:rFonts w:asciiTheme="minorHAnsi" w:hAnsiTheme="minorHAnsi" w:cstheme="minorHAnsi"/>
        </w:rPr>
      </w:pPr>
      <w:r w:rsidRPr="00EF2A61">
        <w:rPr>
          <w:rFonts w:asciiTheme="minorHAnsi" w:hAnsiTheme="minorHAnsi" w:cstheme="minorHAnsi"/>
        </w:rPr>
        <w:t xml:space="preserve">A jelenlegi kamatstatisztikában új szerződésként jelentendő szerződésrész, folyósítás mindenképpen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w:t>
      </w:r>
      <w:bookmarkStart w:id="62" w:name="_Hlk534359299"/>
      <w:r w:rsidR="001E775E" w:rsidRPr="00EF2A61">
        <w:rPr>
          <w:rFonts w:asciiTheme="minorHAnsi" w:hAnsiTheme="minorHAnsi" w:cstheme="minorHAnsi"/>
        </w:rPr>
        <w:t xml:space="preserve">Az „Induló ügyleti kamat = szerződéses kamatláb” </w:t>
      </w:r>
      <w:r w:rsidR="00751879" w:rsidRPr="00EF2A61">
        <w:rPr>
          <w:rFonts w:asciiTheme="minorHAnsi" w:hAnsiTheme="minorHAnsi" w:cstheme="minorHAnsi"/>
        </w:rPr>
        <w:t xml:space="preserve">mezőt </w:t>
      </w:r>
      <w:r w:rsidR="007A2CEC" w:rsidRPr="00EF2A61">
        <w:rPr>
          <w:rFonts w:asciiTheme="minorHAnsi" w:hAnsiTheme="minorHAnsi" w:cstheme="minorHAnsi"/>
        </w:rPr>
        <w:t xml:space="preserve">– mely 2021. szeptemberétől átnevezésre </w:t>
      </w:r>
      <w:del w:id="63" w:author="MNB" w:date="2025-08-29T10:22:00Z" w16du:dateUtc="2025-08-29T08:22:00Z">
        <w:r w:rsidR="007A2CEC" w:rsidRPr="006C72EB">
          <w:rPr>
            <w:rFonts w:asciiTheme="minorHAnsi" w:hAnsiTheme="minorHAnsi" w:cstheme="minorHAnsi"/>
          </w:rPr>
          <w:delText>kerül</w:delText>
        </w:r>
      </w:del>
      <w:ins w:id="64" w:author="MNB" w:date="2025-08-29T10:22:00Z" w16du:dateUtc="2025-08-29T08:22:00Z">
        <w:r w:rsidR="007A2CEC" w:rsidRPr="00EF2A61">
          <w:rPr>
            <w:rFonts w:asciiTheme="minorHAnsi" w:hAnsiTheme="minorHAnsi" w:cstheme="minorHAnsi"/>
          </w:rPr>
          <w:t>kerül</w:t>
        </w:r>
        <w:r w:rsidR="0036622C" w:rsidRPr="00EF2A61">
          <w:rPr>
            <w:rFonts w:asciiTheme="minorHAnsi" w:hAnsiTheme="minorHAnsi" w:cstheme="minorHAnsi"/>
          </w:rPr>
          <w:t>t</w:t>
        </w:r>
      </w:ins>
      <w:r w:rsidR="007A2CEC" w:rsidRPr="00EF2A61">
        <w:rPr>
          <w:rFonts w:asciiTheme="minorHAnsi" w:hAnsiTheme="minorHAnsi" w:cstheme="minorHAnsi"/>
        </w:rPr>
        <w:t xml:space="preserve"> „</w:t>
      </w:r>
      <w:r w:rsidR="007A2CEC" w:rsidRPr="00EF2A61">
        <w:rPr>
          <w:rFonts w:asciiTheme="minorHAnsi" w:hAnsiTheme="minorHAnsi" w:cstheme="minorHAnsi"/>
          <w:b/>
        </w:rPr>
        <w:t xml:space="preserve">A kerethez kapcsolódó, annak megnyitása során felmerült </w:t>
      </w:r>
      <w:proofErr w:type="gramStart"/>
      <w:r w:rsidR="007A2CEC" w:rsidRPr="00EF2A61">
        <w:rPr>
          <w:rFonts w:asciiTheme="minorHAnsi" w:hAnsiTheme="minorHAnsi" w:cstheme="minorHAnsi"/>
          <w:b/>
        </w:rPr>
        <w:t>mérlegtételek</w:t>
      </w:r>
      <w:r w:rsidR="007A2CEC" w:rsidRPr="00EF2A61">
        <w:rPr>
          <w:rFonts w:asciiTheme="minorHAnsi" w:hAnsiTheme="minorHAnsi" w:cstheme="minorHAnsi"/>
        </w:rPr>
        <w:t>”-</w:t>
      </w:r>
      <w:proofErr w:type="gramEnd"/>
      <w:r w:rsidR="007A2CEC" w:rsidRPr="00EF2A61">
        <w:rPr>
          <w:rFonts w:asciiTheme="minorHAnsi" w:hAnsiTheme="minorHAnsi" w:cstheme="minorHAnsi"/>
        </w:rPr>
        <w:t xml:space="preserve">re - </w:t>
      </w:r>
      <w:r w:rsidR="00017AB3" w:rsidRPr="00EF2A61">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EF2A61">
        <w:rPr>
          <w:rFonts w:asciiTheme="minorHAnsi" w:hAnsiTheme="minorHAnsi" w:cstheme="minorHAnsi"/>
        </w:rPr>
        <w:t xml:space="preserve"> mérlegtételeket (pl. rendelkezésre tartási jutalék)</w:t>
      </w:r>
      <w:r w:rsidR="00751879" w:rsidRPr="00EF2A61">
        <w:rPr>
          <w:rFonts w:asciiTheme="minorHAnsi" w:hAnsiTheme="minorHAnsi" w:cstheme="minorHAnsi"/>
        </w:rPr>
        <w:t xml:space="preserve"> Ft-ban (devizanemet ezért nem kell megadni</w:t>
      </w:r>
      <w:r w:rsidR="00525F5C" w:rsidRPr="00EF2A61">
        <w:rPr>
          <w:rFonts w:asciiTheme="minorHAnsi" w:hAnsiTheme="minorHAnsi" w:cstheme="minorHAnsi"/>
        </w:rPr>
        <w:t>)</w:t>
      </w:r>
      <w:r w:rsidR="006F6DC1" w:rsidRPr="00EF2A61">
        <w:rPr>
          <w:rFonts w:asciiTheme="minorHAnsi" w:hAnsiTheme="minorHAnsi" w:cstheme="minorHAnsi"/>
        </w:rPr>
        <w:t>.</w:t>
      </w:r>
      <w:r w:rsidR="00E14CAD" w:rsidRPr="00EF2A61">
        <w:rPr>
          <w:rFonts w:asciiTheme="minorHAnsi" w:hAnsiTheme="minorHAnsi" w:cstheme="minorHAnsi"/>
        </w:rPr>
        <w:t xml:space="preserve"> </w:t>
      </w:r>
      <w:r w:rsidR="00DF42C7" w:rsidRPr="00EF2A61">
        <w:rPr>
          <w:rFonts w:asciiTheme="minorHAnsi" w:hAnsiTheme="minorHAnsi" w:cstheme="minorHAnsi"/>
        </w:rPr>
        <w:t>Csak addig kell itt adatot szerepeltetni, amíg nem nyílik</w:t>
      </w:r>
      <w:r w:rsidR="000A708D" w:rsidRPr="00EF2A61">
        <w:rPr>
          <w:rFonts w:asciiTheme="minorHAnsi" w:hAnsiTheme="minorHAnsi" w:cstheme="minorHAnsi"/>
        </w:rPr>
        <w:t xml:space="preserve"> olyan</w:t>
      </w:r>
      <w:r w:rsidR="00DF42C7" w:rsidRPr="00EF2A61">
        <w:rPr>
          <w:rFonts w:asciiTheme="minorHAnsi" w:hAnsiTheme="minorHAnsi" w:cstheme="minorHAnsi"/>
        </w:rPr>
        <w:t xml:space="preserve"> </w:t>
      </w:r>
      <w:proofErr w:type="spellStart"/>
      <w:r w:rsidR="00DF42C7" w:rsidRPr="00EF2A61">
        <w:rPr>
          <w:rFonts w:asciiTheme="minorHAnsi" w:hAnsiTheme="minorHAnsi" w:cstheme="minorHAnsi"/>
        </w:rPr>
        <w:t>INSTR</w:t>
      </w:r>
      <w:proofErr w:type="spellEnd"/>
      <w:r w:rsidR="00DF42C7" w:rsidRPr="00EF2A61">
        <w:rPr>
          <w:rFonts w:asciiTheme="minorHAnsi" w:hAnsiTheme="minorHAnsi" w:cstheme="minorHAnsi"/>
        </w:rPr>
        <w:t xml:space="preserve">-instrumentum, ahol az amortizált bekerülési érték részét képezik az ilyen jellegű tételek.  </w:t>
      </w:r>
      <w:r w:rsidR="00D817BD" w:rsidRPr="00EF2A61">
        <w:rPr>
          <w:rFonts w:asciiTheme="minorHAnsi" w:hAnsiTheme="minorHAnsi" w:cstheme="minorHAnsi"/>
        </w:rPr>
        <w:t xml:space="preserve">A szabad, lehívható kerettel arányos rendelkezésre tartási jutalékot az </w:t>
      </w:r>
      <w:proofErr w:type="spellStart"/>
      <w:r w:rsidR="00D817BD" w:rsidRPr="00EF2A61">
        <w:rPr>
          <w:rFonts w:asciiTheme="minorHAnsi" w:hAnsiTheme="minorHAnsi" w:cstheme="minorHAnsi"/>
        </w:rPr>
        <w:t>INSTR</w:t>
      </w:r>
      <w:proofErr w:type="spellEnd"/>
      <w:r w:rsidR="00D817BD" w:rsidRPr="00EF2A61">
        <w:rPr>
          <w:rFonts w:asciiTheme="minorHAnsi" w:hAnsiTheme="minorHAnsi" w:cstheme="minorHAnsi"/>
        </w:rPr>
        <w:t xml:space="preserve">-ben nyitott instrumentum indulása után is ki kell mutatni az </w:t>
      </w:r>
      <w:proofErr w:type="spellStart"/>
      <w:r w:rsidR="00D817BD" w:rsidRPr="00EF2A61">
        <w:rPr>
          <w:rFonts w:asciiTheme="minorHAnsi" w:hAnsiTheme="minorHAnsi" w:cstheme="minorHAnsi"/>
        </w:rPr>
        <w:t>INSTK</w:t>
      </w:r>
      <w:proofErr w:type="spellEnd"/>
      <w:r w:rsidR="00D817BD" w:rsidRPr="00EF2A61">
        <w:rPr>
          <w:rFonts w:asciiTheme="minorHAnsi" w:hAnsiTheme="minorHAnsi" w:cstheme="minorHAnsi"/>
        </w:rPr>
        <w:t xml:space="preserve"> táblában, azaz mindaddig szerepelnie kell itt adatnak, amíg a teljes keret lehívásra nem kerül.</w:t>
      </w:r>
    </w:p>
    <w:p w14:paraId="2106DFDE" w14:textId="4C919C59" w:rsidR="00D448D8" w:rsidRPr="00EF2A61" w:rsidRDefault="001E775E" w:rsidP="002542F7">
      <w:pPr>
        <w:rPr>
          <w:rFonts w:asciiTheme="minorHAnsi" w:hAnsiTheme="minorHAnsi" w:cstheme="minorHAnsi"/>
        </w:rPr>
      </w:pPr>
      <w:r w:rsidRPr="00EF2A61">
        <w:rPr>
          <w:rFonts w:asciiTheme="minorHAnsi" w:hAnsiTheme="minorHAnsi" w:cstheme="minorHAnsi"/>
        </w:rPr>
        <w:t xml:space="preserve"> </w:t>
      </w:r>
      <w:bookmarkStart w:id="65" w:name="_Toc520987549"/>
      <w:bookmarkStart w:id="66" w:name="_Toc526428458"/>
      <w:bookmarkStart w:id="67" w:name="_Toc526428508"/>
      <w:bookmarkStart w:id="68" w:name="_Toc526428536"/>
      <w:bookmarkStart w:id="69" w:name="_Toc526510056"/>
      <w:bookmarkStart w:id="70" w:name="_Toc529486522"/>
      <w:bookmarkStart w:id="71" w:name="_Toc529973898"/>
      <w:bookmarkStart w:id="72" w:name="_Hlk11761800"/>
      <w:bookmarkStart w:id="73" w:name="_Hlk11762078"/>
      <w:bookmarkEnd w:id="65"/>
      <w:bookmarkEnd w:id="66"/>
      <w:bookmarkEnd w:id="67"/>
      <w:bookmarkEnd w:id="68"/>
      <w:bookmarkEnd w:id="69"/>
      <w:bookmarkEnd w:id="70"/>
      <w:bookmarkEnd w:id="71"/>
      <w:r w:rsidR="00751879" w:rsidRPr="00EF2A61">
        <w:rPr>
          <w:rFonts w:asciiTheme="minorHAnsi" w:hAnsiTheme="minorHAnsi" w:cstheme="minorHAnsi"/>
        </w:rPr>
        <w:t>Az „Évesített kamatláb - új szerződésekre vonatkozó” mező</w:t>
      </w:r>
      <w:r w:rsidR="0097449A" w:rsidRPr="00EF2A61">
        <w:rPr>
          <w:rFonts w:asciiTheme="minorHAnsi" w:hAnsiTheme="minorHAnsi" w:cstheme="minorHAnsi"/>
        </w:rPr>
        <w:t xml:space="preserve"> tilos mező</w:t>
      </w:r>
      <w:r w:rsidR="007A2CEC" w:rsidRPr="00EF2A61">
        <w:rPr>
          <w:rFonts w:asciiTheme="minorHAnsi" w:hAnsiTheme="minorHAnsi" w:cstheme="minorHAnsi"/>
        </w:rPr>
        <w:t xml:space="preserve"> (2021. szeptemberétől átnevezésre </w:t>
      </w:r>
      <w:del w:id="74" w:author="MNB" w:date="2025-08-29T10:22:00Z" w16du:dateUtc="2025-08-29T08:22:00Z">
        <w:r w:rsidR="007A2CEC" w:rsidRPr="006C72EB">
          <w:rPr>
            <w:rFonts w:asciiTheme="minorHAnsi" w:hAnsiTheme="minorHAnsi" w:cstheme="minorHAnsi"/>
          </w:rPr>
          <w:delText>kerül</w:delText>
        </w:r>
      </w:del>
      <w:ins w:id="75" w:author="MNB" w:date="2025-08-29T10:22:00Z" w16du:dateUtc="2025-08-29T08:22:00Z">
        <w:r w:rsidR="007A2CEC" w:rsidRPr="00EF2A61">
          <w:rPr>
            <w:rFonts w:asciiTheme="minorHAnsi" w:hAnsiTheme="minorHAnsi" w:cstheme="minorHAnsi"/>
          </w:rPr>
          <w:t>kerül</w:t>
        </w:r>
        <w:r w:rsidR="0036622C" w:rsidRPr="00EF2A61">
          <w:rPr>
            <w:rFonts w:asciiTheme="minorHAnsi" w:hAnsiTheme="minorHAnsi" w:cstheme="minorHAnsi"/>
          </w:rPr>
          <w:t>t</w:t>
        </w:r>
      </w:ins>
      <w:r w:rsidR="007A2CEC" w:rsidRPr="00EF2A61">
        <w:rPr>
          <w:rFonts w:asciiTheme="minorHAnsi" w:hAnsiTheme="minorHAnsi" w:cstheme="minorHAnsi"/>
        </w:rPr>
        <w:t xml:space="preserve"> </w:t>
      </w:r>
      <w:r w:rsidR="007A2CEC" w:rsidRPr="00EF2A61">
        <w:rPr>
          <w:rFonts w:asciiTheme="minorHAnsi" w:hAnsiTheme="minorHAnsi" w:cstheme="minorHAnsi"/>
          <w:b/>
        </w:rPr>
        <w:t xml:space="preserve">„Keret egyéb </w:t>
      </w:r>
      <w:proofErr w:type="gramStart"/>
      <w:r w:rsidR="007A2CEC" w:rsidRPr="00EF2A61">
        <w:rPr>
          <w:rFonts w:asciiTheme="minorHAnsi" w:hAnsiTheme="minorHAnsi" w:cstheme="minorHAnsi"/>
          <w:b/>
        </w:rPr>
        <w:t>jellemzője”</w:t>
      </w:r>
      <w:r w:rsidR="007A2CEC" w:rsidRPr="00EF2A61">
        <w:rPr>
          <w:rFonts w:asciiTheme="minorHAnsi" w:hAnsiTheme="minorHAnsi" w:cstheme="minorHAnsi"/>
        </w:rPr>
        <w:t>-</w:t>
      </w:r>
      <w:proofErr w:type="spellStart"/>
      <w:proofErr w:type="gramEnd"/>
      <w:r w:rsidR="007A2CEC" w:rsidRPr="00EF2A61">
        <w:rPr>
          <w:rFonts w:asciiTheme="minorHAnsi" w:hAnsiTheme="minorHAnsi" w:cstheme="minorHAnsi"/>
        </w:rPr>
        <w:t>vé</w:t>
      </w:r>
      <w:proofErr w:type="spellEnd"/>
      <w:r w:rsidR="007A2CEC" w:rsidRPr="00EF2A61">
        <w:rPr>
          <w:rFonts w:asciiTheme="minorHAnsi" w:hAnsiTheme="minorHAnsi" w:cstheme="minorHAnsi"/>
        </w:rPr>
        <w:t>)</w:t>
      </w:r>
      <w:r w:rsidR="0097449A" w:rsidRPr="00EF2A61">
        <w:rPr>
          <w:rFonts w:asciiTheme="minorHAnsi" w:hAnsiTheme="minorHAnsi" w:cstheme="minorHAnsi"/>
        </w:rPr>
        <w:t>.</w:t>
      </w:r>
      <w:r w:rsidR="00751879" w:rsidRPr="00EF2A61">
        <w:rPr>
          <w:rFonts w:asciiTheme="minorHAnsi" w:hAnsiTheme="minorHAnsi" w:cstheme="minorHAnsi"/>
        </w:rPr>
        <w:t xml:space="preserve"> </w:t>
      </w:r>
      <w:bookmarkEnd w:id="72"/>
    </w:p>
    <w:p w14:paraId="09D87A03" w14:textId="03E4238B" w:rsidR="009E563E" w:rsidRPr="00EF2A61" w:rsidRDefault="009E563E" w:rsidP="002542F7">
      <w:pPr>
        <w:rPr>
          <w:rFonts w:asciiTheme="minorHAnsi" w:hAnsiTheme="minorHAnsi" w:cstheme="minorHAnsi"/>
        </w:rPr>
      </w:pPr>
      <w:r w:rsidRPr="00EF2A61">
        <w:rPr>
          <w:rFonts w:asciiTheme="minorHAnsi" w:hAnsiTheme="minorHAnsi" w:cstheme="minorHAnsi"/>
        </w:rPr>
        <w:t xml:space="preserve">2022. június vonatkozási időtől kezdődően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jelentendők a táblában szereplő </w:t>
      </w:r>
      <w:r w:rsidR="008A1A15" w:rsidRPr="00EF2A61">
        <w:rPr>
          <w:rFonts w:asciiTheme="minorHAnsi" w:hAnsiTheme="minorHAnsi" w:cstheme="minorHAnsi"/>
        </w:rPr>
        <w:t xml:space="preserve">le nem hívott </w:t>
      </w:r>
      <w:r w:rsidRPr="00EF2A61">
        <w:rPr>
          <w:rFonts w:asciiTheme="minorHAnsi" w:hAnsiTheme="minorHAnsi" w:cstheme="minorHAnsi"/>
        </w:rPr>
        <w:t xml:space="preserve">keretekre vonatkozó céltartalékképzéshez kapcsolódó attribútumok. </w:t>
      </w:r>
      <w:r w:rsidR="00351401" w:rsidRPr="00EF2A61">
        <w:rPr>
          <w:rFonts w:asciiTheme="minorHAnsi" w:hAnsiTheme="minorHAnsi" w:cstheme="minorHAnsi"/>
        </w:rPr>
        <w:t>„</w:t>
      </w:r>
      <w:r w:rsidR="00931BBF" w:rsidRPr="00EF2A61">
        <w:rPr>
          <w:rFonts w:asciiTheme="minorHAnsi" w:hAnsiTheme="minorHAnsi" w:cstheme="minorHAnsi"/>
        </w:rPr>
        <w:t>A k</w:t>
      </w:r>
      <w:r w:rsidR="00351401" w:rsidRPr="00EF2A61">
        <w:rPr>
          <w:rFonts w:asciiTheme="minorHAnsi" w:hAnsiTheme="minorHAnsi" w:cstheme="minorHAnsi"/>
        </w:rPr>
        <w:t>eret értékvesztésének típusa” mező abban az esetben töltendő, amennyiben „</w:t>
      </w:r>
      <w:r w:rsidR="00931BBF" w:rsidRPr="00EF2A61">
        <w:rPr>
          <w:rFonts w:asciiTheme="minorHAnsi" w:hAnsiTheme="minorHAnsi" w:cstheme="minorHAnsi"/>
        </w:rPr>
        <w:t>A k</w:t>
      </w:r>
      <w:r w:rsidR="00351401" w:rsidRPr="00EF2A61">
        <w:rPr>
          <w:rFonts w:asciiTheme="minorHAnsi" w:hAnsiTheme="minorHAnsi" w:cstheme="minorHAnsi"/>
        </w:rPr>
        <w:t xml:space="preserve">eret értékvesztése értékelésének módja” mezőben </w:t>
      </w:r>
      <w:r w:rsidR="00A3764C" w:rsidRPr="00EF2A61">
        <w:rPr>
          <w:rFonts w:asciiTheme="minorHAnsi" w:hAnsiTheme="minorHAnsi" w:cstheme="minorHAnsi"/>
        </w:rPr>
        <w:t>’</w:t>
      </w:r>
      <w:r w:rsidR="00351401" w:rsidRPr="00EF2A61">
        <w:rPr>
          <w:rFonts w:asciiTheme="minorHAnsi" w:hAnsiTheme="minorHAnsi" w:cstheme="minorHAnsi"/>
        </w:rPr>
        <w:t>EGYEDI</w:t>
      </w:r>
      <w:r w:rsidR="00A3764C" w:rsidRPr="00EF2A61">
        <w:rPr>
          <w:rFonts w:asciiTheme="minorHAnsi" w:hAnsiTheme="minorHAnsi" w:cstheme="minorHAnsi"/>
        </w:rPr>
        <w:t>’</w:t>
      </w:r>
      <w:r w:rsidR="00351401" w:rsidRPr="00EF2A61">
        <w:rPr>
          <w:rFonts w:asciiTheme="minorHAnsi" w:hAnsiTheme="minorHAnsi" w:cstheme="minorHAnsi"/>
        </w:rPr>
        <w:t xml:space="preserve"> vagy </w:t>
      </w:r>
      <w:r w:rsidR="00A3764C" w:rsidRPr="00EF2A61">
        <w:rPr>
          <w:rFonts w:asciiTheme="minorHAnsi" w:hAnsiTheme="minorHAnsi" w:cstheme="minorHAnsi"/>
        </w:rPr>
        <w:t>’</w:t>
      </w:r>
      <w:r w:rsidR="00351401" w:rsidRPr="00EF2A61">
        <w:rPr>
          <w:rFonts w:asciiTheme="minorHAnsi" w:hAnsiTheme="minorHAnsi" w:cstheme="minorHAnsi"/>
        </w:rPr>
        <w:t>CSOP</w:t>
      </w:r>
      <w:r w:rsidR="00787F24" w:rsidRPr="00EF2A61">
        <w:rPr>
          <w:rFonts w:asciiTheme="minorHAnsi" w:hAnsiTheme="minorHAnsi" w:cstheme="minorHAnsi"/>
        </w:rPr>
        <w:t>ORT</w:t>
      </w:r>
      <w:r w:rsidR="00A3764C" w:rsidRPr="00EF2A61">
        <w:rPr>
          <w:rFonts w:asciiTheme="minorHAnsi" w:hAnsiTheme="minorHAnsi" w:cstheme="minorHAnsi"/>
        </w:rPr>
        <w:t>’</w:t>
      </w:r>
      <w:r w:rsidR="00351401" w:rsidRPr="00EF2A61">
        <w:rPr>
          <w:rFonts w:asciiTheme="minorHAnsi" w:hAnsiTheme="minorHAnsi" w:cstheme="minorHAnsi"/>
        </w:rPr>
        <w:t xml:space="preserve"> kódérték kerül megadásra</w:t>
      </w:r>
      <w:r w:rsidR="001B3D71" w:rsidRPr="00EF2A61">
        <w:rPr>
          <w:rFonts w:asciiTheme="minorHAnsi" w:hAnsiTheme="minorHAnsi" w:cstheme="minorHAnsi"/>
        </w:rPr>
        <w:t xml:space="preserve"> (tehát nem </w:t>
      </w:r>
      <w:r w:rsidR="00A3764C" w:rsidRPr="00EF2A61">
        <w:rPr>
          <w:rFonts w:asciiTheme="minorHAnsi" w:hAnsiTheme="minorHAnsi" w:cstheme="minorHAnsi"/>
        </w:rPr>
        <w:t>’</w:t>
      </w:r>
      <w:proofErr w:type="spellStart"/>
      <w:r w:rsidR="001B3D71" w:rsidRPr="00EF2A61">
        <w:rPr>
          <w:rFonts w:asciiTheme="minorHAnsi" w:hAnsiTheme="minorHAnsi" w:cstheme="minorHAnsi"/>
        </w:rPr>
        <w:t>NEM_ERT</w:t>
      </w:r>
      <w:proofErr w:type="spellEnd"/>
      <w:r w:rsidR="00A3764C" w:rsidRPr="00EF2A61">
        <w:rPr>
          <w:rFonts w:asciiTheme="minorHAnsi" w:hAnsiTheme="minorHAnsi" w:cstheme="minorHAnsi"/>
        </w:rPr>
        <w:t>’</w:t>
      </w:r>
      <w:r w:rsidR="001B3D71" w:rsidRPr="00EF2A61">
        <w:rPr>
          <w:rFonts w:asciiTheme="minorHAnsi" w:hAnsiTheme="minorHAnsi" w:cstheme="minorHAnsi"/>
        </w:rPr>
        <w:t>), ezzel jelölve azt, hogy az instrumentum</w:t>
      </w:r>
      <w:r w:rsidR="00FE10B5" w:rsidRPr="00EF2A61">
        <w:rPr>
          <w:rFonts w:asciiTheme="minorHAnsi" w:hAnsiTheme="minorHAnsi" w:cstheme="minorHAnsi"/>
        </w:rPr>
        <w:t xml:space="preserve"> (hitelkeret/garancia/egyéb mérlegen kívüli kötelezettség)</w:t>
      </w:r>
      <w:r w:rsidR="001B3D71" w:rsidRPr="00EF2A61">
        <w:rPr>
          <w:rFonts w:asciiTheme="minorHAnsi" w:hAnsiTheme="minorHAnsi" w:cstheme="minorHAnsi"/>
        </w:rPr>
        <w:t xml:space="preserve"> értékvesztésképzés</w:t>
      </w:r>
      <w:r w:rsidR="00DD0902" w:rsidRPr="00EF2A61">
        <w:rPr>
          <w:rFonts w:asciiTheme="minorHAnsi" w:hAnsiTheme="minorHAnsi" w:cstheme="minorHAnsi"/>
        </w:rPr>
        <w:t>/céltartalékképzés</w:t>
      </w:r>
      <w:r w:rsidR="001B3D71" w:rsidRPr="00EF2A61">
        <w:rPr>
          <w:rFonts w:asciiTheme="minorHAnsi" w:hAnsiTheme="minorHAnsi" w:cstheme="minorHAnsi"/>
        </w:rPr>
        <w:t xml:space="preserve"> alá tartozik.</w:t>
      </w:r>
      <w:r w:rsidR="00FF6619" w:rsidRPr="00EF2A61">
        <w:rPr>
          <w:rFonts w:asciiTheme="minorHAnsi" w:hAnsiTheme="minorHAnsi" w:cstheme="minorHAnsi"/>
        </w:rPr>
        <w:t xml:space="preserve"> Tehát </w:t>
      </w:r>
      <w:r w:rsidR="000430FD" w:rsidRPr="00EF2A61">
        <w:rPr>
          <w:rFonts w:asciiTheme="minorHAnsi" w:hAnsiTheme="minorHAnsi" w:cstheme="minorHAnsi"/>
        </w:rPr>
        <w:t xml:space="preserve">a töltési logika megegyezik az </w:t>
      </w:r>
      <w:proofErr w:type="spellStart"/>
      <w:r w:rsidR="000430FD" w:rsidRPr="00EF2A61">
        <w:rPr>
          <w:rFonts w:asciiTheme="minorHAnsi" w:hAnsiTheme="minorHAnsi" w:cstheme="minorHAnsi"/>
        </w:rPr>
        <w:t>INSTR</w:t>
      </w:r>
      <w:proofErr w:type="spellEnd"/>
      <w:r w:rsidR="000430FD" w:rsidRPr="00EF2A61">
        <w:rPr>
          <w:rFonts w:asciiTheme="minorHAnsi" w:hAnsiTheme="minorHAnsi" w:cstheme="minorHAnsi"/>
        </w:rPr>
        <w:t xml:space="preserve"> tábla értékvesztésképzésre vonatkozó blokkjának töltésével.</w:t>
      </w:r>
    </w:p>
    <w:p w14:paraId="2980E992" w14:textId="0927D787" w:rsidR="00676F42" w:rsidRPr="00EF2A61" w:rsidRDefault="00676F42" w:rsidP="002542F7">
      <w:pPr>
        <w:rPr>
          <w:rFonts w:asciiTheme="minorHAnsi" w:hAnsiTheme="minorHAnsi" w:cstheme="minorHAnsi"/>
        </w:rPr>
      </w:pPr>
      <w:r w:rsidRPr="00EF2A61">
        <w:rPr>
          <w:rFonts w:asciiTheme="minorHAnsi" w:hAnsiTheme="minorHAnsi" w:cstheme="minorHAnsi"/>
        </w:rPr>
        <w:t xml:space="preserve">2023. december vonatkozási időtől kezdődően új mezők </w:t>
      </w:r>
      <w:del w:id="76" w:author="MNB" w:date="2025-08-29T10:22:00Z" w16du:dateUtc="2025-08-29T08:22:00Z">
        <w:r>
          <w:rPr>
            <w:rFonts w:asciiTheme="minorHAnsi" w:hAnsiTheme="minorHAnsi" w:cstheme="minorHAnsi"/>
          </w:rPr>
          <w:delText>kerülnek</w:delText>
        </w:r>
      </w:del>
      <w:ins w:id="77" w:author="MNB" w:date="2025-08-29T10:22:00Z" w16du:dateUtc="2025-08-29T08:22:00Z">
        <w:r w:rsidRPr="00EF2A61">
          <w:rPr>
            <w:rFonts w:asciiTheme="minorHAnsi" w:hAnsiTheme="minorHAnsi" w:cstheme="minorHAnsi"/>
          </w:rPr>
          <w:t>kerül</w:t>
        </w:r>
        <w:r w:rsidR="0036622C" w:rsidRPr="00EF2A61">
          <w:rPr>
            <w:rFonts w:asciiTheme="minorHAnsi" w:hAnsiTheme="minorHAnsi" w:cstheme="minorHAnsi"/>
          </w:rPr>
          <w:t>t</w:t>
        </w:r>
        <w:r w:rsidRPr="00EF2A61">
          <w:rPr>
            <w:rFonts w:asciiTheme="minorHAnsi" w:hAnsiTheme="minorHAnsi" w:cstheme="minorHAnsi"/>
          </w:rPr>
          <w:t>ek</w:t>
        </w:r>
      </w:ins>
      <w:r w:rsidRPr="00EF2A61">
        <w:rPr>
          <w:rFonts w:asciiTheme="minorHAnsi" w:hAnsiTheme="minorHAnsi" w:cstheme="minorHAnsi"/>
        </w:rPr>
        <w:t xml:space="preserve"> beépítésre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 melyek tartalma a következő:</w:t>
      </w:r>
    </w:p>
    <w:p w14:paraId="183FCCA0" w14:textId="58841DAC" w:rsidR="00163EEF" w:rsidRPr="00EF2A61" w:rsidRDefault="00163EEF" w:rsidP="002542F7">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rPr>
        <w:t>„Folyószámla azonosító”</w:t>
      </w:r>
      <w:r w:rsidRPr="00EF2A61">
        <w:rPr>
          <w:rFonts w:asciiTheme="minorHAnsi" w:hAnsiTheme="minorHAnsi" w:cstheme="minorHAnsi"/>
        </w:rPr>
        <w:t xml:space="preserve"> mezőben </w:t>
      </w:r>
      <w:proofErr w:type="spellStart"/>
      <w:r w:rsidR="00A5721E" w:rsidRPr="00EF2A61">
        <w:rPr>
          <w:rFonts w:asciiTheme="minorHAnsi" w:hAnsiTheme="minorHAnsi" w:cstheme="minorHAnsi"/>
        </w:rPr>
        <w:t>rulírozó</w:t>
      </w:r>
      <w:proofErr w:type="spellEnd"/>
      <w:r w:rsidR="00A5721E" w:rsidRPr="00EF2A61">
        <w:rPr>
          <w:rFonts w:asciiTheme="minorHAnsi" w:hAnsiTheme="minorHAnsi" w:cstheme="minorHAnsi"/>
        </w:rPr>
        <w:t xml:space="preserve"> </w:t>
      </w:r>
      <w:r w:rsidRPr="00EF2A61">
        <w:rPr>
          <w:rFonts w:asciiTheme="minorHAnsi" w:hAnsiTheme="minorHAnsi" w:cstheme="minorHAnsi"/>
        </w:rPr>
        <w:t>folyószámlahitel</w:t>
      </w:r>
      <w:r w:rsidR="00A5721E" w:rsidRPr="00EF2A61">
        <w:rPr>
          <w:rFonts w:asciiTheme="minorHAnsi" w:hAnsiTheme="minorHAnsi" w:cstheme="minorHAnsi"/>
        </w:rPr>
        <w:t xml:space="preserve"> </w:t>
      </w:r>
      <w:r w:rsidRPr="00EF2A61">
        <w:rPr>
          <w:rFonts w:asciiTheme="minorHAnsi" w:hAnsiTheme="minorHAnsi" w:cstheme="minorHAnsi"/>
        </w:rPr>
        <w:t xml:space="preserve">esetén kell szerepeltetni a kapcsolódó </w:t>
      </w:r>
      <w:r w:rsidR="000F24B5" w:rsidRPr="00EF2A61">
        <w:rPr>
          <w:rFonts w:asciiTheme="minorHAnsi" w:hAnsiTheme="minorHAnsi" w:cstheme="minorHAnsi"/>
        </w:rPr>
        <w:t>folyószámla</w:t>
      </w:r>
      <w:r w:rsidRPr="00EF2A61">
        <w:rPr>
          <w:rFonts w:asciiTheme="minorHAnsi" w:hAnsiTheme="minorHAnsi" w:cstheme="minorHAnsi"/>
        </w:rPr>
        <w:t xml:space="preserve"> azonosítóját</w:t>
      </w:r>
      <w:r w:rsidR="00A33E13" w:rsidRPr="00EF2A61">
        <w:rPr>
          <w:rFonts w:asciiTheme="minorHAnsi" w:hAnsiTheme="minorHAnsi" w:cstheme="minorHAnsi"/>
        </w:rPr>
        <w:t xml:space="preserve"> </w:t>
      </w:r>
      <w:del w:id="78" w:author="MNB" w:date="2025-08-29T10:22:00Z" w16du:dateUtc="2025-08-29T08:22:00Z">
        <w:r>
          <w:rPr>
            <w:rFonts w:asciiTheme="minorHAnsi" w:hAnsiTheme="minorHAnsi" w:cstheme="minorHAnsi"/>
          </w:rPr>
          <w:delText xml:space="preserve"> </w:delText>
        </w:r>
      </w:del>
      <w:r w:rsidR="00541AD1" w:rsidRPr="00EF2A61">
        <w:rPr>
          <w:rFonts w:asciiTheme="minorHAnsi" w:hAnsiTheme="minorHAnsi" w:cstheme="minorHAnsi"/>
        </w:rPr>
        <w:t>mindazon esetekben (teljes állomány), amikor</w:t>
      </w:r>
      <w:r w:rsidRPr="00EF2A61">
        <w:rPr>
          <w:rFonts w:asciiTheme="minorHAnsi" w:hAnsiTheme="minorHAnsi" w:cstheme="minorHAnsi"/>
        </w:rPr>
        <w:t xml:space="preserve"> a folyószámlahitel kerete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nyílik. </w:t>
      </w:r>
      <w:r w:rsidR="006B4D73" w:rsidRPr="00EF2A61">
        <w:rPr>
          <w:rFonts w:asciiTheme="minorHAnsi" w:hAnsiTheme="minorHAnsi" w:cstheme="minorHAnsi"/>
        </w:rPr>
        <w:t>Több kapcsolódó folyószámla esetén a leginkább releváns számlát kérjük jelenteni.</w:t>
      </w:r>
      <w:r w:rsidRPr="00EF2A61">
        <w:rPr>
          <w:rFonts w:asciiTheme="minorHAnsi" w:hAnsiTheme="minorHAnsi" w:cstheme="minorHAnsi"/>
        </w:rPr>
        <w:t xml:space="preserve"> Az azonosító meg kell egyezzen a </w:t>
      </w:r>
      <w:proofErr w:type="spellStart"/>
      <w:r w:rsidRPr="00EF2A61">
        <w:rPr>
          <w:rFonts w:asciiTheme="minorHAnsi" w:hAnsiTheme="minorHAnsi" w:cstheme="minorHAnsi"/>
        </w:rPr>
        <w:t>KISBETREG</w:t>
      </w:r>
      <w:proofErr w:type="spellEnd"/>
      <w:r w:rsidRPr="00EF2A61">
        <w:rPr>
          <w:rFonts w:asciiTheme="minorHAnsi" w:hAnsiTheme="minorHAnsi" w:cstheme="minorHAnsi"/>
        </w:rPr>
        <w:t xml:space="preserve">/BETREG adatgyűjtésben alkalmazott </w:t>
      </w:r>
      <w:r w:rsidR="000D3868" w:rsidRPr="00EF2A61">
        <w:rPr>
          <w:rFonts w:asciiTheme="minorHAnsi" w:hAnsiTheme="minorHAnsi" w:cstheme="minorHAnsi"/>
        </w:rPr>
        <w:t xml:space="preserve">folyószámla </w:t>
      </w:r>
      <w:r w:rsidRPr="00EF2A61">
        <w:rPr>
          <w:rFonts w:asciiTheme="minorHAnsi" w:hAnsiTheme="minorHAnsi" w:cstheme="minorHAnsi"/>
        </w:rPr>
        <w:t>azonosítóval</w:t>
      </w:r>
      <w:r w:rsidR="00A513BE" w:rsidRPr="00EF2A61">
        <w:rPr>
          <w:rFonts w:asciiTheme="minorHAnsi" w:hAnsiTheme="minorHAnsi" w:cstheme="minorHAnsi"/>
        </w:rPr>
        <w:t xml:space="preserve"> kapcsolódó betétszámla esetén</w:t>
      </w:r>
      <w:r w:rsidRPr="00EF2A61">
        <w:rPr>
          <w:rFonts w:asciiTheme="minorHAnsi" w:hAnsiTheme="minorHAnsi" w:cstheme="minorHAnsi"/>
        </w:rPr>
        <w:t>, az azzal való összekötést szolgálja.</w:t>
      </w:r>
      <w:r w:rsidR="00A3425A" w:rsidRPr="00EF2A61">
        <w:rPr>
          <w:rFonts w:asciiTheme="minorHAnsi" w:hAnsiTheme="minorHAnsi" w:cstheme="minorHAnsi"/>
        </w:rPr>
        <w:t xml:space="preserve"> Az </w:t>
      </w:r>
      <w:proofErr w:type="spellStart"/>
      <w:r w:rsidR="00A3425A" w:rsidRPr="00EF2A61">
        <w:rPr>
          <w:rFonts w:asciiTheme="minorHAnsi" w:hAnsiTheme="minorHAnsi" w:cstheme="minorHAnsi"/>
        </w:rPr>
        <w:t>INSTR</w:t>
      </w:r>
      <w:proofErr w:type="spellEnd"/>
      <w:r w:rsidR="00A3425A" w:rsidRPr="00EF2A61">
        <w:rPr>
          <w:rFonts w:asciiTheme="minorHAnsi" w:hAnsiTheme="minorHAnsi" w:cstheme="minorHAnsi"/>
        </w:rPr>
        <w:t xml:space="preserve"> táblában található „Folyószámla azonosító” mező tartalma bővebb, mint az </w:t>
      </w:r>
      <w:proofErr w:type="spellStart"/>
      <w:r w:rsidR="00A3425A" w:rsidRPr="00EF2A61">
        <w:rPr>
          <w:rFonts w:asciiTheme="minorHAnsi" w:hAnsiTheme="minorHAnsi" w:cstheme="minorHAnsi"/>
        </w:rPr>
        <w:t>INSTK</w:t>
      </w:r>
      <w:proofErr w:type="spellEnd"/>
      <w:r w:rsidR="00A3425A" w:rsidRPr="00EF2A61">
        <w:rPr>
          <w:rFonts w:asciiTheme="minorHAnsi" w:hAnsiTheme="minorHAnsi" w:cstheme="minorHAnsi"/>
        </w:rPr>
        <w:t xml:space="preserve"> táblába beépített mezőé, mivel az </w:t>
      </w:r>
      <w:proofErr w:type="spellStart"/>
      <w:r w:rsidR="00A3425A" w:rsidRPr="00EF2A61">
        <w:rPr>
          <w:rFonts w:asciiTheme="minorHAnsi" w:hAnsiTheme="minorHAnsi" w:cstheme="minorHAnsi"/>
        </w:rPr>
        <w:t>INSTK</w:t>
      </w:r>
      <w:proofErr w:type="spellEnd"/>
      <w:r w:rsidR="00A3425A" w:rsidRPr="00EF2A61">
        <w:rPr>
          <w:rFonts w:asciiTheme="minorHAnsi" w:hAnsiTheme="minorHAnsi" w:cstheme="minorHAnsi"/>
        </w:rPr>
        <w:t xml:space="preserve"> táblában kényszerhitel instrumentum nem jelenthető.</w:t>
      </w:r>
      <w:r w:rsidR="00E458AB" w:rsidRPr="00EF2A61">
        <w:rPr>
          <w:rFonts w:asciiTheme="minorHAnsi" w:hAnsiTheme="minorHAnsi" w:cstheme="minorHAnsi"/>
        </w:rPr>
        <w:t xml:space="preserve"> Amennyiben a folyószámlahitel instrumentum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része</w:t>
      </w:r>
      <w:r w:rsidR="006B4D73" w:rsidRPr="00EF2A61">
        <w:rPr>
          <w:rFonts w:asciiTheme="minorHAnsi" w:hAnsiTheme="minorHAnsi" w:cstheme="minorHAnsi"/>
        </w:rPr>
        <w:t>,</w:t>
      </w:r>
      <w:r w:rsidR="00E458AB" w:rsidRPr="00EF2A61">
        <w:rPr>
          <w:rFonts w:asciiTheme="minorHAnsi" w:hAnsiTheme="minorHAnsi" w:cstheme="minorHAnsi"/>
        </w:rPr>
        <w:t xml:space="preserve"> és emiatt több </w:t>
      </w:r>
      <w:r w:rsidR="00E93E90" w:rsidRPr="00EF2A61">
        <w:rPr>
          <w:rFonts w:asciiTheme="minorHAnsi" w:hAnsiTheme="minorHAnsi" w:cstheme="minorHAnsi"/>
        </w:rPr>
        <w:t>folyó</w:t>
      </w:r>
      <w:r w:rsidR="00E458AB" w:rsidRPr="00EF2A61">
        <w:rPr>
          <w:rFonts w:asciiTheme="minorHAnsi" w:hAnsiTheme="minorHAnsi" w:cstheme="minorHAnsi"/>
        </w:rPr>
        <w:t xml:space="preserve">számlához is kapcsolódhat, a „Folyószámla azonosító” mezőben a leginkább releváns </w:t>
      </w:r>
      <w:r w:rsidR="00E93E90" w:rsidRPr="00EF2A61">
        <w:rPr>
          <w:rFonts w:asciiTheme="minorHAnsi" w:hAnsiTheme="minorHAnsi" w:cstheme="minorHAnsi"/>
        </w:rPr>
        <w:t>folyó</w:t>
      </w:r>
      <w:r w:rsidR="00E458AB" w:rsidRPr="00EF2A61">
        <w:rPr>
          <w:rFonts w:asciiTheme="minorHAnsi" w:hAnsiTheme="minorHAnsi" w:cstheme="minorHAnsi"/>
        </w:rPr>
        <w:t>számla azonosítója jelentendő, egyidejűleg töltendők a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megfigyelésére szolgáló mezők („Az instrumentum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részét képezi-e?” és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típusa”).</w:t>
      </w:r>
    </w:p>
    <w:p w14:paraId="035B9AB0" w14:textId="2B9F6DCE" w:rsidR="00480632" w:rsidRPr="00EF2A61" w:rsidRDefault="00480632" w:rsidP="002542F7">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rPr>
        <w:t>„Projekthitel célja”</w:t>
      </w:r>
      <w:r w:rsidRPr="00EF2A61">
        <w:rPr>
          <w:rFonts w:asciiTheme="minorHAnsi" w:hAnsiTheme="minorHAnsi" w:cstheme="minorHAnsi"/>
        </w:rPr>
        <w:t xml:space="preserve"> mező</w:t>
      </w:r>
      <w:r w:rsidR="008F1D41" w:rsidRPr="00EF2A61">
        <w:rPr>
          <w:rFonts w:asciiTheme="minorHAnsi" w:hAnsiTheme="minorHAnsi" w:cstheme="minorHAnsi"/>
        </w:rPr>
        <w:t>ben</w:t>
      </w:r>
      <w:r w:rsidRPr="00EF2A61">
        <w:rPr>
          <w:rFonts w:asciiTheme="minorHAnsi" w:hAnsiTheme="minorHAnsi" w:cstheme="minorHAnsi"/>
        </w:rPr>
        <w:t xml:space="preserve"> a </w:t>
      </w:r>
      <w:r w:rsidR="00A52442" w:rsidRPr="00EF2A61">
        <w:rPr>
          <w:rFonts w:asciiTheme="minorHAnsi" w:hAnsiTheme="minorHAnsi" w:cstheme="minorHAnsi"/>
        </w:rPr>
        <w:t>korábbi 7F</w:t>
      </w:r>
      <w:r w:rsidRPr="00EF2A61">
        <w:rPr>
          <w:rFonts w:asciiTheme="minorHAnsi" w:hAnsiTheme="minorHAnsi" w:cstheme="minorHAnsi"/>
        </w:rPr>
        <w:t xml:space="preserve"> tábl</w:t>
      </w:r>
      <w:r w:rsidR="008F1D41" w:rsidRPr="00EF2A61">
        <w:rPr>
          <w:rFonts w:asciiTheme="minorHAnsi" w:hAnsiTheme="minorHAnsi" w:cstheme="minorHAnsi"/>
        </w:rPr>
        <w:t xml:space="preserve">ával konzisztensen szükséges jelenteni az adatokat </w:t>
      </w: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szereplő le nem hívott keretek tekintetében. Ebből következően az adat </w:t>
      </w:r>
      <w:r w:rsidR="00B7708A" w:rsidRPr="00EF2A61">
        <w:rPr>
          <w:rFonts w:asciiTheme="minorHAnsi" w:hAnsiTheme="minorHAnsi" w:cstheme="minorHAnsi"/>
        </w:rPr>
        <w:t>mindazon esetekben</w:t>
      </w:r>
      <w:r w:rsidRPr="00EF2A61">
        <w:rPr>
          <w:rFonts w:asciiTheme="minorHAnsi" w:hAnsiTheme="minorHAnsi" w:cstheme="minorHAnsi"/>
        </w:rPr>
        <w:t xml:space="preserve"> jelentendő</w:t>
      </w:r>
      <w:r w:rsidR="00B7708A" w:rsidRPr="00EF2A61">
        <w:rPr>
          <w:rFonts w:asciiTheme="minorHAnsi" w:hAnsiTheme="minorHAnsi" w:cstheme="minorHAnsi"/>
        </w:rPr>
        <w:t xml:space="preserve"> </w:t>
      </w:r>
      <w:r w:rsidR="00311470" w:rsidRPr="00EF2A61">
        <w:rPr>
          <w:rFonts w:asciiTheme="minorHAnsi" w:hAnsiTheme="minorHAnsi" w:cstheme="minorHAnsi"/>
        </w:rPr>
        <w:t xml:space="preserve">a </w:t>
      </w:r>
      <w:r w:rsidR="00B7708A" w:rsidRPr="00EF2A61">
        <w:rPr>
          <w:rFonts w:asciiTheme="minorHAnsi" w:hAnsiTheme="minorHAnsi" w:cstheme="minorHAnsi"/>
        </w:rPr>
        <w:t>teljes állomány</w:t>
      </w:r>
      <w:r w:rsidR="00311470" w:rsidRPr="00EF2A61">
        <w:rPr>
          <w:rFonts w:asciiTheme="minorHAnsi" w:hAnsiTheme="minorHAnsi" w:cstheme="minorHAnsi"/>
        </w:rPr>
        <w:t>ra vonatkozóan</w:t>
      </w:r>
      <w:r w:rsidRPr="00EF2A61">
        <w:rPr>
          <w:rFonts w:asciiTheme="minorHAnsi" w:hAnsiTheme="minorHAnsi" w:cstheme="minorHAnsi"/>
        </w:rPr>
        <w:t xml:space="preserve">, </w:t>
      </w:r>
      <w:r w:rsidR="00541AD1" w:rsidRPr="00EF2A61">
        <w:rPr>
          <w:rFonts w:asciiTheme="minorHAnsi" w:hAnsiTheme="minorHAnsi" w:cstheme="minorHAnsi"/>
        </w:rPr>
        <w:t xml:space="preserve">ha az </w:t>
      </w:r>
      <w:proofErr w:type="spellStart"/>
      <w:r w:rsidR="00541AD1" w:rsidRPr="00EF2A61">
        <w:rPr>
          <w:rFonts w:asciiTheme="minorHAnsi" w:hAnsiTheme="minorHAnsi" w:cstheme="minorHAnsi"/>
        </w:rPr>
        <w:t>INSTK.REND_HKERET_OSSZEG</w:t>
      </w:r>
      <w:proofErr w:type="spellEnd"/>
      <w:r w:rsidR="00541AD1" w:rsidRPr="00EF2A61">
        <w:rPr>
          <w:rFonts w:asciiTheme="minorHAnsi" w:hAnsiTheme="minorHAnsi" w:cstheme="minorHAnsi"/>
        </w:rPr>
        <w:t xml:space="preserve"> mezőben 0-nál nagyobb összeg kerül jelentésre és </w:t>
      </w:r>
      <w:r w:rsidRPr="00EF2A61">
        <w:rPr>
          <w:rFonts w:asciiTheme="minorHAnsi" w:hAnsiTheme="minorHAnsi" w:cstheme="minorHAnsi"/>
        </w:rPr>
        <w:t xml:space="preserve">az </w:t>
      </w:r>
      <w:proofErr w:type="spellStart"/>
      <w:r w:rsidRPr="00EF2A61">
        <w:rPr>
          <w:rFonts w:asciiTheme="minorHAnsi" w:hAnsiTheme="minorHAnsi" w:cstheme="minorHAnsi"/>
        </w:rPr>
        <w:t>INSTK.PR_HITEL_KOD</w:t>
      </w:r>
      <w:proofErr w:type="spellEnd"/>
      <w:r w:rsidRPr="00EF2A61">
        <w:rPr>
          <w:rFonts w:asciiTheme="minorHAnsi" w:hAnsiTheme="minorHAnsi" w:cstheme="minorHAnsi"/>
        </w:rPr>
        <w:t xml:space="preserve"> mezőben nem ’</w:t>
      </w:r>
      <w:proofErr w:type="spellStart"/>
      <w:r w:rsidR="00311470" w:rsidRPr="00EF2A61">
        <w:rPr>
          <w:rFonts w:asciiTheme="minorHAnsi" w:hAnsiTheme="minorHAnsi" w:cstheme="minorHAnsi"/>
        </w:rPr>
        <w:t>NEM_PROJEKTH</w:t>
      </w:r>
      <w:proofErr w:type="spellEnd"/>
      <w:r w:rsidRPr="00EF2A61">
        <w:rPr>
          <w:rFonts w:asciiTheme="minorHAnsi" w:hAnsiTheme="minorHAnsi" w:cstheme="minorHAnsi"/>
        </w:rPr>
        <w:t>’</w:t>
      </w:r>
      <w:r w:rsidR="00541AD1" w:rsidRPr="00EF2A61">
        <w:rPr>
          <w:rFonts w:asciiTheme="minorHAnsi" w:hAnsiTheme="minorHAnsi" w:cstheme="minorHAnsi"/>
        </w:rPr>
        <w:t xml:space="preserve"> kerül jelentésre.</w:t>
      </w:r>
      <w:r w:rsidRPr="00EF2A61">
        <w:rPr>
          <w:rFonts w:asciiTheme="minorHAnsi" w:hAnsiTheme="minorHAnsi" w:cstheme="minorHAnsi"/>
        </w:rPr>
        <w:t xml:space="preserve"> </w:t>
      </w:r>
    </w:p>
    <w:p w14:paraId="3D7A58B6" w14:textId="4E3DDDF3" w:rsidR="00480632" w:rsidRPr="00EF2A61" w:rsidRDefault="00480632" w:rsidP="002542F7">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„Az értékvesztésképzés alá nem tartozó, mérlegen kívüli instrumentumok besorolása”</w:t>
      </w:r>
      <w:r w:rsidRPr="00EF2A61">
        <w:rPr>
          <w:rFonts w:asciiTheme="minorHAnsi" w:hAnsiTheme="minorHAnsi" w:cstheme="minorHAnsi"/>
        </w:rPr>
        <w:t xml:space="preserve"> mező</w:t>
      </w:r>
      <w:r w:rsidR="0047482D" w:rsidRPr="00EF2A61">
        <w:rPr>
          <w:rFonts w:asciiTheme="minorHAnsi" w:hAnsiTheme="minorHAnsi" w:cstheme="minorHAnsi"/>
        </w:rPr>
        <w:t>ben</w:t>
      </w:r>
      <w:r w:rsidRPr="00EF2A61">
        <w:rPr>
          <w:rFonts w:asciiTheme="minorHAnsi" w:hAnsiTheme="minorHAnsi" w:cstheme="minorHAnsi"/>
        </w:rPr>
        <w:t xml:space="preserve"> az SF09-es táblákkal konzisztensen jelentendő az adat</w:t>
      </w:r>
      <w:r w:rsidR="00B7708A" w:rsidRPr="00EF2A61">
        <w:rPr>
          <w:rFonts w:asciiTheme="minorHAnsi" w:hAnsiTheme="minorHAnsi" w:cstheme="minorHAnsi"/>
        </w:rPr>
        <w:t xml:space="preserve"> </w:t>
      </w:r>
      <w:r w:rsidR="0047482D" w:rsidRPr="00EF2A61">
        <w:rPr>
          <w:rFonts w:asciiTheme="minorHAnsi" w:hAnsiTheme="minorHAnsi" w:cstheme="minorHAnsi"/>
        </w:rPr>
        <w:t xml:space="preserve">a teljes állományra vonatkozóan </w:t>
      </w:r>
      <w:r w:rsidR="00B7708A" w:rsidRPr="00EF2A61">
        <w:rPr>
          <w:rFonts w:asciiTheme="minorHAnsi" w:hAnsiTheme="minorHAnsi" w:cstheme="minorHAnsi"/>
        </w:rPr>
        <w:t xml:space="preserve">mindazon esetekben, ha az </w:t>
      </w:r>
      <w:proofErr w:type="spellStart"/>
      <w:r w:rsidRPr="00EF2A61">
        <w:rPr>
          <w:rFonts w:asciiTheme="minorHAnsi" w:hAnsiTheme="minorHAnsi" w:cstheme="minorHAnsi"/>
        </w:rPr>
        <w:t>INSTK.REND_HKERET_OSSZEG</w:t>
      </w:r>
      <w:proofErr w:type="spellEnd"/>
      <w:r w:rsidRPr="00EF2A61">
        <w:rPr>
          <w:rFonts w:asciiTheme="minorHAnsi" w:hAnsiTheme="minorHAnsi" w:cstheme="minorHAnsi"/>
        </w:rPr>
        <w:t xml:space="preserve"> mezőben 0-nál nagyobb összeg kerül jelentésre</w:t>
      </w:r>
      <w:r w:rsidR="00B7708A" w:rsidRPr="00EF2A61">
        <w:rPr>
          <w:rFonts w:asciiTheme="minorHAnsi" w:hAnsiTheme="minorHAnsi" w:cstheme="minorHAnsi"/>
        </w:rPr>
        <w:t xml:space="preserve"> </w:t>
      </w:r>
      <w:r w:rsidR="00FE5767" w:rsidRPr="00EF2A61">
        <w:rPr>
          <w:rFonts w:asciiTheme="minorHAnsi" w:hAnsiTheme="minorHAnsi" w:cstheme="minorHAnsi"/>
        </w:rPr>
        <w:t>és ha</w:t>
      </w:r>
      <w:r w:rsidR="004D0F0E" w:rsidRPr="00EF2A61">
        <w:rPr>
          <w:rFonts w:asciiTheme="minorHAnsi" w:hAnsiTheme="minorHAnsi" w:cstheme="minorHAnsi"/>
        </w:rPr>
        <w:t xml:space="preserve"> </w:t>
      </w:r>
      <w:r w:rsidR="00A52442" w:rsidRPr="00EF2A61">
        <w:rPr>
          <w:rFonts w:asciiTheme="minorHAnsi" w:hAnsiTheme="minorHAnsi" w:cstheme="minorHAnsi"/>
        </w:rPr>
        <w:t>„</w:t>
      </w:r>
      <w:r w:rsidR="004D0F0E" w:rsidRPr="00EF2A61">
        <w:rPr>
          <w:rFonts w:asciiTheme="minorHAnsi" w:hAnsiTheme="minorHAnsi" w:cstheme="minorHAnsi"/>
        </w:rPr>
        <w:t>A keret értékvesztése értékelésének módja</w:t>
      </w:r>
      <w:r w:rsidR="00A52442" w:rsidRPr="00EF2A61">
        <w:rPr>
          <w:rFonts w:asciiTheme="minorHAnsi" w:hAnsiTheme="minorHAnsi" w:cstheme="minorHAnsi"/>
        </w:rPr>
        <w:t>”</w:t>
      </w:r>
      <w:r w:rsidR="004D0F0E" w:rsidRPr="00EF2A61">
        <w:rPr>
          <w:rFonts w:asciiTheme="minorHAnsi" w:hAnsiTheme="minorHAnsi" w:cstheme="minorHAnsi"/>
        </w:rPr>
        <w:t xml:space="preserve"> </w:t>
      </w:r>
      <w:r w:rsidR="00414F4D" w:rsidRPr="00EF2A61">
        <w:rPr>
          <w:rFonts w:asciiTheme="minorHAnsi" w:hAnsiTheme="minorHAnsi" w:cstheme="minorHAnsi"/>
        </w:rPr>
        <w:t>(</w:t>
      </w:r>
      <w:proofErr w:type="spellStart"/>
      <w:r w:rsidR="00414F4D" w:rsidRPr="00EF2A61">
        <w:rPr>
          <w:rStyle w:val="cf01"/>
        </w:rPr>
        <w:t>INSTK.ERTEKV_ERT_KOD</w:t>
      </w:r>
      <w:proofErr w:type="spellEnd"/>
      <w:r w:rsidR="00414F4D" w:rsidRPr="00EF2A61">
        <w:rPr>
          <w:rFonts w:asciiTheme="minorHAnsi" w:hAnsiTheme="minorHAnsi" w:cstheme="minorHAnsi"/>
        </w:rPr>
        <w:t>)</w:t>
      </w:r>
      <w:r w:rsidR="004D0F0E" w:rsidRPr="00EF2A61">
        <w:rPr>
          <w:rFonts w:asciiTheme="minorHAnsi" w:hAnsiTheme="minorHAnsi" w:cstheme="minorHAnsi"/>
        </w:rPr>
        <w:t xml:space="preserve"> mezőben </w:t>
      </w:r>
      <w:r w:rsidR="00A52442" w:rsidRPr="00EF2A61">
        <w:rPr>
          <w:rFonts w:asciiTheme="minorHAnsi" w:hAnsiTheme="minorHAnsi" w:cstheme="minorHAnsi"/>
        </w:rPr>
        <w:t>’</w:t>
      </w:r>
      <w:proofErr w:type="spellStart"/>
      <w:r w:rsidR="00FE5767" w:rsidRPr="00EF2A61">
        <w:rPr>
          <w:rFonts w:asciiTheme="minorHAnsi" w:hAnsiTheme="minorHAnsi" w:cstheme="minorHAnsi"/>
        </w:rPr>
        <w:t>NEM_ERT</w:t>
      </w:r>
      <w:proofErr w:type="spellEnd"/>
      <w:r w:rsidR="00A52442" w:rsidRPr="00EF2A61">
        <w:rPr>
          <w:rFonts w:asciiTheme="minorHAnsi" w:hAnsiTheme="minorHAnsi" w:cstheme="minorHAnsi"/>
        </w:rPr>
        <w:t>’</w:t>
      </w:r>
      <w:r w:rsidR="00FE5767" w:rsidRPr="00EF2A61">
        <w:rPr>
          <w:rFonts w:asciiTheme="minorHAnsi" w:hAnsiTheme="minorHAnsi" w:cstheme="minorHAnsi"/>
        </w:rPr>
        <w:t xml:space="preserve"> kód kerül jelentésre</w:t>
      </w:r>
      <w:r w:rsidR="001F0258" w:rsidRPr="00EF2A61">
        <w:rPr>
          <w:rFonts w:asciiTheme="minorHAnsi" w:hAnsiTheme="minorHAnsi" w:cstheme="minorHAnsi"/>
        </w:rPr>
        <w:t>.</w:t>
      </w:r>
      <w:r w:rsidR="00FE5767" w:rsidRPr="00EF2A61">
        <w:rPr>
          <w:rFonts w:asciiTheme="minorHAnsi" w:hAnsiTheme="minorHAnsi" w:cstheme="minorHAnsi"/>
        </w:rPr>
        <w:t xml:space="preserve"> </w:t>
      </w:r>
    </w:p>
    <w:p w14:paraId="60779431" w14:textId="798995D2" w:rsidR="008F6681" w:rsidRPr="00EF2A61" w:rsidRDefault="008F6681" w:rsidP="000778B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 garancia hitelhelyettesítő-e”</w:t>
      </w:r>
      <w:r w:rsidRPr="00EF2A61">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EF2A61">
        <w:rPr>
          <w:rFonts w:asciiTheme="minorHAnsi" w:hAnsiTheme="minorHAnsi" w:cstheme="minorHAnsi"/>
        </w:rPr>
        <w:t xml:space="preserve"> Az </w:t>
      </w:r>
      <w:proofErr w:type="spellStart"/>
      <w:r w:rsidR="005904A4" w:rsidRPr="00EF2A61">
        <w:rPr>
          <w:rFonts w:asciiTheme="minorHAnsi" w:hAnsiTheme="minorHAnsi" w:cstheme="minorHAnsi"/>
        </w:rPr>
        <w:t>INSTK</w:t>
      </w:r>
      <w:proofErr w:type="spellEnd"/>
      <w:r w:rsidR="005904A4" w:rsidRPr="00EF2A61">
        <w:rPr>
          <w:rFonts w:asciiTheme="minorHAnsi" w:hAnsiTheme="minorHAnsi" w:cstheme="minorHAnsi"/>
        </w:rPr>
        <w:t xml:space="preserve"> táblában szereplő összes garancia instrumentum esetén jelentendő </w:t>
      </w:r>
      <w:r w:rsidR="002D5D13" w:rsidRPr="00EF2A61">
        <w:rPr>
          <w:rFonts w:asciiTheme="minorHAnsi" w:hAnsiTheme="minorHAnsi" w:cstheme="minorHAnsi"/>
        </w:rPr>
        <w:t xml:space="preserve">a </w:t>
      </w:r>
      <w:r w:rsidR="005904A4" w:rsidRPr="00EF2A61">
        <w:rPr>
          <w:rFonts w:asciiTheme="minorHAnsi" w:hAnsiTheme="minorHAnsi" w:cstheme="minorHAnsi"/>
        </w:rPr>
        <w:t>teljes állomány</w:t>
      </w:r>
      <w:r w:rsidR="002D5D13" w:rsidRPr="00EF2A61">
        <w:rPr>
          <w:rFonts w:asciiTheme="minorHAnsi" w:hAnsiTheme="minorHAnsi" w:cstheme="minorHAnsi"/>
        </w:rPr>
        <w:t>ra vonatkozóan</w:t>
      </w:r>
      <w:r w:rsidR="005904A4" w:rsidRPr="00EF2A61">
        <w:rPr>
          <w:rFonts w:asciiTheme="minorHAnsi" w:hAnsiTheme="minorHAnsi" w:cstheme="minorHAnsi"/>
        </w:rPr>
        <w:t xml:space="preserve">. </w:t>
      </w:r>
      <w:proofErr w:type="spellStart"/>
      <w:r w:rsidR="003866C0" w:rsidRPr="00EF2A61">
        <w:rPr>
          <w:rFonts w:asciiTheme="minorHAnsi" w:hAnsiTheme="minorHAnsi" w:cstheme="minorHAnsi"/>
        </w:rPr>
        <w:t>Multipurpose</w:t>
      </w:r>
      <w:proofErr w:type="spellEnd"/>
      <w:r w:rsidR="003866C0" w:rsidRPr="00EF2A61">
        <w:rPr>
          <w:rFonts w:asciiTheme="minorHAnsi" w:hAnsiTheme="minorHAnsi" w:cstheme="minorHAnsi"/>
        </w:rPr>
        <w:t xml:space="preserve"> garanciaszerződések esetén a jellemzőbb értéket kell megadni.</w:t>
      </w:r>
    </w:p>
    <w:p w14:paraId="239131E1" w14:textId="4A562F14" w:rsidR="00F71E07" w:rsidRPr="00EF2A61" w:rsidRDefault="008F6681" w:rsidP="00F71E07">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rPr>
        <w:t>„Tőketörlesztés típusa”</w:t>
      </w:r>
      <w:r w:rsidRPr="00EF2A61">
        <w:rPr>
          <w:rFonts w:asciiTheme="minorHAnsi" w:hAnsiTheme="minorHAnsi" w:cstheme="minorHAnsi"/>
        </w:rPr>
        <w:t xml:space="preserve"> mező</w:t>
      </w:r>
      <w:r w:rsidR="0036185C" w:rsidRPr="00EF2A61">
        <w:rPr>
          <w:rFonts w:asciiTheme="minorHAnsi" w:hAnsiTheme="minorHAnsi" w:cstheme="minorHAnsi"/>
        </w:rPr>
        <w:t xml:space="preserve">ben </w:t>
      </w:r>
      <w:r w:rsidRPr="00EF2A61">
        <w:rPr>
          <w:rFonts w:asciiTheme="minorHAnsi" w:hAnsiTheme="minorHAnsi" w:cstheme="minorHAnsi"/>
        </w:rPr>
        <w:t xml:space="preserve">a </w:t>
      </w:r>
      <w:r w:rsidR="00A52442" w:rsidRPr="00EF2A61">
        <w:rPr>
          <w:rFonts w:asciiTheme="minorHAnsi" w:hAnsiTheme="minorHAnsi" w:cstheme="minorHAnsi"/>
        </w:rPr>
        <w:t>korábbi 7F</w:t>
      </w:r>
      <w:r w:rsidRPr="00EF2A61">
        <w:rPr>
          <w:rFonts w:asciiTheme="minorHAnsi" w:hAnsiTheme="minorHAnsi" w:cstheme="minorHAnsi"/>
        </w:rPr>
        <w:t xml:space="preserve"> táblával konziszten</w:t>
      </w:r>
      <w:r w:rsidR="0036185C" w:rsidRPr="00EF2A61">
        <w:rPr>
          <w:rFonts w:asciiTheme="minorHAnsi" w:hAnsiTheme="minorHAnsi" w:cstheme="minorHAnsi"/>
        </w:rPr>
        <w:t>sen jelentendő az adat</w:t>
      </w:r>
      <w:r w:rsidR="005B3561" w:rsidRPr="00EF2A61">
        <w:rPr>
          <w:rFonts w:asciiTheme="minorHAnsi" w:hAnsiTheme="minorHAnsi" w:cstheme="minorHAnsi"/>
        </w:rPr>
        <w:t xml:space="preserve"> a</w:t>
      </w:r>
      <w:r w:rsidR="0036185C" w:rsidRPr="00EF2A61">
        <w:rPr>
          <w:rFonts w:asciiTheme="minorHAnsi" w:hAnsiTheme="minorHAnsi" w:cstheme="minorHAnsi"/>
        </w:rPr>
        <w:t xml:space="preserve"> </w:t>
      </w:r>
      <w:r w:rsidR="005B3561" w:rsidRPr="00EF2A61">
        <w:rPr>
          <w:rFonts w:asciiTheme="minorHAnsi" w:hAnsiTheme="minorHAnsi" w:cstheme="minorHAnsi"/>
        </w:rPr>
        <w:t>teljes állományra vonatkozóan</w:t>
      </w:r>
      <w:r w:rsidR="005B3561" w:rsidRPr="00EF2A61" w:rsidDel="0036185C">
        <w:rPr>
          <w:rFonts w:asciiTheme="minorHAnsi" w:hAnsiTheme="minorHAnsi" w:cstheme="minorHAnsi"/>
        </w:rPr>
        <w:t xml:space="preserve"> </w:t>
      </w:r>
      <w:r w:rsidRPr="00EF2A61">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EF2A61">
        <w:rPr>
          <w:rFonts w:asciiTheme="minorHAnsi" w:hAnsiTheme="minorHAnsi" w:cstheme="minorHAnsi"/>
        </w:rPr>
        <w:t>INSTK.PR_HITEL_KOD</w:t>
      </w:r>
      <w:proofErr w:type="spellEnd"/>
      <w:r w:rsidRPr="00EF2A61">
        <w:rPr>
          <w:rFonts w:asciiTheme="minorHAnsi" w:hAnsiTheme="minorHAnsi" w:cstheme="minorHAnsi"/>
        </w:rPr>
        <w:t xml:space="preserve"> mezőben nem ’</w:t>
      </w:r>
      <w:proofErr w:type="spellStart"/>
      <w:r w:rsidR="005B3561" w:rsidRPr="00EF2A61">
        <w:rPr>
          <w:rFonts w:asciiTheme="minorHAnsi" w:hAnsiTheme="minorHAnsi" w:cstheme="minorHAnsi"/>
        </w:rPr>
        <w:t>NEM_PROJEKTH</w:t>
      </w:r>
      <w:proofErr w:type="spellEnd"/>
      <w:r w:rsidRPr="00EF2A61">
        <w:rPr>
          <w:rFonts w:asciiTheme="minorHAnsi" w:hAnsiTheme="minorHAnsi" w:cstheme="minorHAnsi"/>
        </w:rPr>
        <w:t xml:space="preserve">’, az </w:t>
      </w:r>
      <w:proofErr w:type="spellStart"/>
      <w:r w:rsidRPr="00EF2A61">
        <w:rPr>
          <w:rFonts w:asciiTheme="minorHAnsi" w:hAnsiTheme="minorHAnsi" w:cstheme="minorHAnsi"/>
        </w:rPr>
        <w:t>INSTK.REND_HKERET_OSSZEG</w:t>
      </w:r>
      <w:proofErr w:type="spellEnd"/>
      <w:r w:rsidRPr="00EF2A61">
        <w:rPr>
          <w:rFonts w:asciiTheme="minorHAnsi" w:hAnsiTheme="minorHAnsi" w:cstheme="minorHAnsi"/>
        </w:rPr>
        <w:t xml:space="preserve"> mezőben pedig 0-nál nagyobb összeg kerül jelentésre.</w:t>
      </w:r>
      <w:r w:rsidR="00B74384" w:rsidRPr="00EF2A61">
        <w:rPr>
          <w:rFonts w:asciiTheme="minorHAnsi" w:hAnsiTheme="minorHAnsi" w:cstheme="minorHAnsi"/>
        </w:rPr>
        <w:t xml:space="preserve"> Ezen kívül a </w:t>
      </w:r>
      <w:r w:rsidR="00A52442" w:rsidRPr="00EF2A61">
        <w:rPr>
          <w:rFonts w:asciiTheme="minorHAnsi" w:hAnsiTheme="minorHAnsi" w:cstheme="minorHAnsi"/>
        </w:rPr>
        <w:t>korábbi 7F</w:t>
      </w:r>
      <w:r w:rsidR="00B74384" w:rsidRPr="00EF2A61">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EF2A61" w:rsidRDefault="00582E59" w:rsidP="00F71E07">
      <w:pPr>
        <w:rPr>
          <w:ins w:id="79" w:author="MNB" w:date="2025-08-29T10:22:00Z" w16du:dateUtc="2025-08-29T08:22:00Z"/>
          <w:rFonts w:asciiTheme="minorHAnsi" w:hAnsiTheme="minorHAnsi" w:cstheme="minorHAnsi"/>
        </w:rPr>
      </w:pPr>
      <w:ins w:id="80" w:author="MNB" w:date="2025-08-29T10:22:00Z" w16du:dateUtc="2025-08-29T08:22:00Z">
        <w:r w:rsidRPr="00EF2A61">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EF2A61">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00180506" w:rsidRPr="00EF2A61">
          <w:rPr>
            <w:rFonts w:asciiTheme="minorHAnsi" w:hAnsiTheme="minorHAnsi" w:cstheme="minorHAnsi"/>
          </w:rPr>
          <w:t>, azaz bármikor, előzetes értesítés és indoklás nélkül felmondható-e.</w:t>
        </w:r>
        <w:r w:rsidR="00355939" w:rsidRPr="00EF2A61">
          <w:rPr>
            <w:rFonts w:asciiTheme="minorHAnsi" w:hAnsiTheme="minorHAnsi" w:cstheme="minorHAnsi"/>
          </w:rPr>
          <w:t xml:space="preserve"> </w:t>
        </w:r>
      </w:ins>
    </w:p>
    <w:p w14:paraId="72D33984" w14:textId="77777777" w:rsidR="00E60D85" w:rsidRPr="00EF2A61" w:rsidRDefault="00E60D85" w:rsidP="00C06692">
      <w:pPr>
        <w:spacing w:before="210" w:after="75"/>
        <w:outlineLvl w:val="1"/>
        <w:rPr>
          <w:rFonts w:asciiTheme="minorHAnsi" w:hAnsiTheme="minorHAnsi" w:cstheme="minorHAnsi"/>
          <w:b/>
          <w:vanish/>
          <w:color w:val="0C2148" w:themeColor="text2"/>
        </w:rPr>
      </w:pPr>
      <w:bookmarkStart w:id="81" w:name="_Toc520987550"/>
      <w:bookmarkStart w:id="82" w:name="_Toc526428459"/>
      <w:bookmarkStart w:id="83" w:name="_Toc526428509"/>
      <w:bookmarkStart w:id="84" w:name="_Toc526428537"/>
      <w:bookmarkStart w:id="85" w:name="_Toc526510057"/>
      <w:bookmarkStart w:id="86" w:name="_Toc529486523"/>
      <w:bookmarkStart w:id="87" w:name="_Toc529973899"/>
      <w:bookmarkStart w:id="88" w:name="_Toc530744483"/>
      <w:bookmarkStart w:id="89" w:name="_Toc530744557"/>
      <w:bookmarkStart w:id="90" w:name="_Toc535315386"/>
      <w:bookmarkStart w:id="91" w:name="_Toc536621813"/>
      <w:bookmarkStart w:id="92" w:name="_Toc536622847"/>
      <w:bookmarkStart w:id="93" w:name="_Toc362003"/>
      <w:bookmarkStart w:id="94" w:name="_Toc425061"/>
      <w:bookmarkStart w:id="95" w:name="_Toc425106"/>
      <w:bookmarkStart w:id="96" w:name="_Toc530744484"/>
      <w:bookmarkStart w:id="97" w:name="_Toc530744558"/>
      <w:bookmarkStart w:id="98" w:name="_Toc535315387"/>
      <w:bookmarkStart w:id="99" w:name="_Toc536621814"/>
      <w:bookmarkStart w:id="100" w:name="_Toc536622848"/>
      <w:bookmarkStart w:id="101" w:name="_Toc362004"/>
      <w:bookmarkStart w:id="102" w:name="_Toc425062"/>
      <w:bookmarkStart w:id="103" w:name="_Toc425107"/>
      <w:bookmarkStart w:id="104" w:name="_Toc2945718"/>
      <w:bookmarkStart w:id="105" w:name="_Toc3288754"/>
      <w:bookmarkStart w:id="106" w:name="_Toc8380453"/>
      <w:bookmarkStart w:id="107" w:name="_Toc14448757"/>
      <w:bookmarkStart w:id="108" w:name="_Toc14683532"/>
      <w:bookmarkStart w:id="109" w:name="_Toc15483068"/>
      <w:bookmarkStart w:id="110" w:name="_Toc15483199"/>
      <w:bookmarkStart w:id="111" w:name="_Toc19107879"/>
      <w:bookmarkStart w:id="112" w:name="_Toc24468602"/>
      <w:bookmarkStart w:id="113" w:name="_Toc31359944"/>
      <w:bookmarkStart w:id="114" w:name="_Toc31966059"/>
      <w:bookmarkStart w:id="115" w:name="_Toc64967385"/>
      <w:bookmarkStart w:id="116" w:name="_Toc64967561"/>
      <w:bookmarkStart w:id="117" w:name="_Toc93673532"/>
      <w:bookmarkStart w:id="118" w:name="_Toc93673591"/>
      <w:bookmarkEnd w:id="62"/>
      <w:bookmarkEnd w:id="73"/>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2AF1B48" w14:textId="20ADA977" w:rsidR="00315823" w:rsidRPr="00EF2A61" w:rsidRDefault="00315823" w:rsidP="00E60D85">
      <w:pPr>
        <w:pStyle w:val="Cmsor3"/>
        <w:rPr>
          <w:rFonts w:asciiTheme="minorHAnsi" w:hAnsiTheme="minorHAnsi" w:cstheme="minorHAnsi"/>
          <w:b/>
          <w:szCs w:val="20"/>
        </w:rPr>
      </w:pPr>
      <w:bookmarkStart w:id="119" w:name="_Toc530744485"/>
      <w:bookmarkStart w:id="120" w:name="_Toc530744559"/>
      <w:bookmarkStart w:id="121" w:name="_Toc535315388"/>
      <w:bookmarkStart w:id="122" w:name="_Toc536621815"/>
      <w:bookmarkStart w:id="123" w:name="_Toc536622849"/>
      <w:bookmarkStart w:id="124" w:name="_Toc362005"/>
      <w:bookmarkStart w:id="125" w:name="_Toc425063"/>
      <w:bookmarkStart w:id="126" w:name="_Toc425108"/>
      <w:bookmarkStart w:id="127" w:name="_Toc2945719"/>
      <w:bookmarkStart w:id="128" w:name="_Toc3288755"/>
      <w:bookmarkStart w:id="129" w:name="_Toc8380454"/>
      <w:bookmarkStart w:id="130" w:name="_Toc14448758"/>
      <w:bookmarkStart w:id="131" w:name="_Toc14683533"/>
      <w:bookmarkStart w:id="132" w:name="_Toc15483069"/>
      <w:bookmarkStart w:id="133" w:name="_Toc15483200"/>
      <w:bookmarkStart w:id="134" w:name="_Toc19107880"/>
      <w:bookmarkStart w:id="135" w:name="_Toc24468603"/>
      <w:bookmarkStart w:id="136" w:name="_Toc31359945"/>
      <w:bookmarkStart w:id="137" w:name="_Toc31966060"/>
      <w:bookmarkStart w:id="138" w:name="_Toc64967386"/>
      <w:bookmarkStart w:id="139" w:name="_Toc64967562"/>
      <w:bookmarkStart w:id="140" w:name="_Toc93673533"/>
      <w:bookmarkStart w:id="141" w:name="_Toc93673592"/>
      <w:bookmarkStart w:id="142" w:name="_Ref64965157"/>
      <w:bookmarkStart w:id="143" w:name="_Ref64967535"/>
      <w:bookmarkStart w:id="144" w:name="_Toc64967389"/>
      <w:bookmarkStart w:id="145" w:name="_Toc149902000"/>
      <w:bookmarkStart w:id="146" w:name="_Toc206686141"/>
      <w:bookmarkStart w:id="147" w:name="_Hlk535311652"/>
      <w:bookmarkStart w:id="148" w:name="_Toc18801907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EF2A61">
        <w:rPr>
          <w:rFonts w:asciiTheme="minorHAnsi" w:hAnsiTheme="minorHAnsi" w:cstheme="minorHAnsi"/>
          <w:b/>
          <w:szCs w:val="20"/>
        </w:rPr>
        <w:t xml:space="preserve">Az </w:t>
      </w:r>
      <w:proofErr w:type="spellStart"/>
      <w:r w:rsidRPr="00EF2A61">
        <w:rPr>
          <w:rFonts w:asciiTheme="minorHAnsi" w:hAnsiTheme="minorHAnsi" w:cstheme="minorHAnsi"/>
          <w:b/>
          <w:szCs w:val="20"/>
        </w:rPr>
        <w:t>INSTR</w:t>
      </w:r>
      <w:proofErr w:type="spellEnd"/>
      <w:r w:rsidRPr="00EF2A61">
        <w:rPr>
          <w:rFonts w:asciiTheme="minorHAnsi" w:hAnsiTheme="minorHAnsi" w:cstheme="minorHAnsi"/>
          <w:b/>
          <w:szCs w:val="20"/>
        </w:rPr>
        <w:t xml:space="preserve"> táblában jelentendő adatkörök</w:t>
      </w:r>
      <w:bookmarkEnd w:id="142"/>
      <w:bookmarkEnd w:id="143"/>
      <w:bookmarkEnd w:id="144"/>
      <w:bookmarkEnd w:id="145"/>
      <w:bookmarkEnd w:id="146"/>
      <w:bookmarkEnd w:id="148"/>
    </w:p>
    <w:p w14:paraId="0CF3F713" w14:textId="77777777" w:rsidR="004D68F1" w:rsidRPr="00EF2A61" w:rsidRDefault="00680855" w:rsidP="005847F9">
      <w:pPr>
        <w:rPr>
          <w:rFonts w:asciiTheme="minorHAnsi" w:hAnsiTheme="minorHAnsi" w:cstheme="minorHAnsi"/>
        </w:rPr>
      </w:pPr>
      <w:r w:rsidRPr="00EF2A61">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kódú </w:t>
      </w:r>
      <w:r w:rsidR="00D1089D" w:rsidRPr="00EF2A61">
        <w:rPr>
          <w:rFonts w:asciiTheme="minorHAnsi" w:hAnsiTheme="minorHAnsi" w:cstheme="minorHAnsi"/>
        </w:rPr>
        <w:t>táblá</w:t>
      </w:r>
      <w:r w:rsidRPr="00EF2A61">
        <w:rPr>
          <w:rFonts w:asciiTheme="minorHAnsi" w:hAnsiTheme="minorHAnsi" w:cstheme="minorHAnsi"/>
        </w:rPr>
        <w:t xml:space="preserve">ban kell jelenteni. </w:t>
      </w:r>
    </w:p>
    <w:p w14:paraId="6AD9ACEB" w14:textId="61D6E164" w:rsidR="004D68F1" w:rsidRPr="00EF2A61" w:rsidRDefault="004D68F1" w:rsidP="004D68F1">
      <w:pPr>
        <w:rPr>
          <w:rFonts w:asciiTheme="minorHAnsi" w:hAnsiTheme="minorHAnsi" w:cstheme="minorHAnsi"/>
        </w:rPr>
      </w:pPr>
      <w:r w:rsidRPr="00EF2A61">
        <w:rPr>
          <w:rFonts w:asciiTheme="minorHAnsi" w:hAnsiTheme="minorHAnsi" w:cstheme="minorHAnsi"/>
        </w:rPr>
        <w:t xml:space="preserve">Az „Instrumentum (nem speciális keret vagy nem keret) szervezeti azonosító” szerződésazonosító kell legyen, amennyiben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EF2A61" w:rsidRDefault="00680855" w:rsidP="005847F9">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kódú</w:t>
      </w:r>
      <w:r w:rsidR="00D1089D" w:rsidRPr="00EF2A61">
        <w:rPr>
          <w:rFonts w:asciiTheme="minorHAnsi" w:hAnsiTheme="minorHAnsi" w:cstheme="minorHAnsi"/>
        </w:rPr>
        <w:t xml:space="preserve"> táblá</w:t>
      </w:r>
      <w:r w:rsidRPr="00EF2A61">
        <w:rPr>
          <w:rFonts w:asciiTheme="minorHAnsi" w:hAnsiTheme="minorHAnsi" w:cstheme="minorHAnsi"/>
        </w:rPr>
        <w:t xml:space="preserve">ban az alábbi adatkörökben kell </w:t>
      </w:r>
      <w:r w:rsidR="00101F7C" w:rsidRPr="00EF2A61">
        <w:rPr>
          <w:rFonts w:asciiTheme="minorHAnsi" w:hAnsiTheme="minorHAnsi" w:cstheme="minorHAnsi"/>
        </w:rPr>
        <w:t>„</w:t>
      </w:r>
      <w:proofErr w:type="spellStart"/>
      <w:proofErr w:type="gramStart"/>
      <w:r w:rsidR="00101F7C" w:rsidRPr="00EF2A61">
        <w:rPr>
          <w:rFonts w:asciiTheme="minorHAnsi" w:hAnsiTheme="minorHAnsi" w:cstheme="minorHAnsi"/>
        </w:rPr>
        <w:t>snapshot</w:t>
      </w:r>
      <w:proofErr w:type="spellEnd"/>
      <w:r w:rsidR="00101F7C" w:rsidRPr="00EF2A61">
        <w:rPr>
          <w:rFonts w:asciiTheme="minorHAnsi" w:hAnsiTheme="minorHAnsi" w:cstheme="minorHAnsi"/>
        </w:rPr>
        <w:t>”-</w:t>
      </w:r>
      <w:proofErr w:type="gramEnd"/>
      <w:r w:rsidR="00101F7C" w:rsidRPr="00EF2A61">
        <w:rPr>
          <w:rFonts w:asciiTheme="minorHAnsi" w:hAnsiTheme="minorHAnsi" w:cstheme="minorHAnsi"/>
        </w:rPr>
        <w:t>jellegű</w:t>
      </w:r>
      <w:r w:rsidRPr="00EF2A61">
        <w:rPr>
          <w:rFonts w:asciiTheme="minorHAnsi" w:hAnsiTheme="minorHAnsi" w:cstheme="minorHAnsi"/>
        </w:rPr>
        <w:t xml:space="preserve">  információ</w:t>
      </w:r>
      <w:r w:rsidR="00101F7C" w:rsidRPr="00EF2A61">
        <w:rPr>
          <w:rFonts w:asciiTheme="minorHAnsi" w:hAnsiTheme="minorHAnsi" w:cstheme="minorHAnsi"/>
        </w:rPr>
        <w:t>ka</w:t>
      </w:r>
      <w:r w:rsidRPr="00EF2A61">
        <w:rPr>
          <w:rFonts w:asciiTheme="minorHAnsi" w:hAnsiTheme="minorHAnsi" w:cstheme="minorHAnsi"/>
        </w:rPr>
        <w:t>t szolgáltatni az egyes instrumentumokra vonatkozóan:</w:t>
      </w:r>
    </w:p>
    <w:p w14:paraId="6F537C81" w14:textId="77777777" w:rsidR="00101F7C" w:rsidRPr="00EF2A61" w:rsidRDefault="00101F7C"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Instrumentum keletkezése/megszűnése</w:t>
      </w:r>
    </w:p>
    <w:p w14:paraId="73839A5C" w14:textId="20CAEA75" w:rsidR="00680855" w:rsidRPr="00EF2A61" w:rsidRDefault="00680855"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Instrumentum alapjellemzők</w:t>
      </w:r>
    </w:p>
    <w:p w14:paraId="239153A3" w14:textId="136E87D2" w:rsidR="0040664A" w:rsidRPr="00EF2A61" w:rsidRDefault="0040664A"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Kamatozás, törlesztés</w:t>
      </w:r>
    </w:p>
    <w:p w14:paraId="125D3E09" w14:textId="101F9CFA" w:rsidR="0040664A" w:rsidRPr="00EF2A61" w:rsidRDefault="0040664A"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Késedelem, nemteljesítés</w:t>
      </w:r>
    </w:p>
    <w:p w14:paraId="27D5E8BB" w14:textId="60661C91" w:rsidR="0040664A" w:rsidRPr="00EF2A61" w:rsidRDefault="0040664A" w:rsidP="00FE4455">
      <w:pPr>
        <w:pStyle w:val="Listaszerbekezds"/>
        <w:numPr>
          <w:ilvl w:val="0"/>
          <w:numId w:val="14"/>
        </w:numPr>
        <w:rPr>
          <w:rFonts w:asciiTheme="minorHAnsi" w:hAnsiTheme="minorHAnsi" w:cstheme="minorHAnsi"/>
          <w:b/>
        </w:rPr>
      </w:pPr>
      <w:bookmarkStart w:id="149" w:name="_Ref64967538"/>
      <w:r w:rsidRPr="00EF2A61">
        <w:rPr>
          <w:rFonts w:asciiTheme="minorHAnsi" w:hAnsiTheme="minorHAnsi" w:cstheme="minorHAnsi"/>
          <w:b/>
        </w:rPr>
        <w:t>Pénzügyi jellemzők/mérleg</w:t>
      </w:r>
      <w:bookmarkEnd w:id="149"/>
    </w:p>
    <w:p w14:paraId="4862C9F5" w14:textId="62DD97BA" w:rsidR="0040664A" w:rsidRPr="00EF2A61" w:rsidRDefault="0040664A" w:rsidP="00FE4455">
      <w:pPr>
        <w:pStyle w:val="Listaszerbekezds"/>
        <w:numPr>
          <w:ilvl w:val="0"/>
          <w:numId w:val="14"/>
        </w:numPr>
        <w:rPr>
          <w:rFonts w:asciiTheme="minorHAnsi" w:hAnsiTheme="minorHAnsi" w:cstheme="minorHAnsi"/>
          <w:b/>
        </w:rPr>
      </w:pPr>
      <w:proofErr w:type="spellStart"/>
      <w:r w:rsidRPr="00EF2A61">
        <w:rPr>
          <w:rFonts w:asciiTheme="minorHAnsi" w:hAnsiTheme="minorHAnsi" w:cstheme="minorHAnsi"/>
          <w:b/>
        </w:rPr>
        <w:t>JTM</w:t>
      </w:r>
      <w:proofErr w:type="spellEnd"/>
    </w:p>
    <w:p w14:paraId="165C8DA9" w14:textId="1B55723A" w:rsidR="00101F7C" w:rsidRPr="00EF2A61" w:rsidRDefault="00101F7C"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Projekthitel</w:t>
      </w:r>
    </w:p>
    <w:p w14:paraId="380BDA89" w14:textId="0FC22538" w:rsidR="00101F7C" w:rsidRPr="00EF2A61" w:rsidRDefault="00853342" w:rsidP="00FE4455">
      <w:pPr>
        <w:pStyle w:val="Listaszerbekezds"/>
        <w:numPr>
          <w:ilvl w:val="0"/>
          <w:numId w:val="14"/>
        </w:numPr>
        <w:rPr>
          <w:rFonts w:asciiTheme="minorHAnsi" w:hAnsiTheme="minorHAnsi" w:cstheme="minorHAnsi"/>
          <w:b/>
        </w:rPr>
      </w:pPr>
      <w:r w:rsidRPr="00EF2A61">
        <w:rPr>
          <w:rFonts w:asciiTheme="minorHAnsi" w:hAnsiTheme="minorHAnsi" w:cstheme="minorHAnsi"/>
          <w:b/>
        </w:rPr>
        <w:t>2022. június vonatkozási időtől hatályos új mezőkre vonatkozó módszertani előírások</w:t>
      </w:r>
    </w:p>
    <w:p w14:paraId="21AE8A0F" w14:textId="77777777" w:rsidR="00F10822" w:rsidRPr="00EF2A61" w:rsidRDefault="00F10822" w:rsidP="005847F9">
      <w:pPr>
        <w:rPr>
          <w:rFonts w:asciiTheme="minorHAnsi" w:hAnsiTheme="minorHAnsi" w:cstheme="minorHAnsi"/>
        </w:rPr>
      </w:pPr>
    </w:p>
    <w:p w14:paraId="37CB38CC" w14:textId="7108F936" w:rsidR="008B3416" w:rsidRPr="00EF2A61" w:rsidRDefault="008B3416" w:rsidP="00AE27AF">
      <w:pPr>
        <w:pStyle w:val="Cmsor4"/>
      </w:pPr>
      <w:bookmarkStart w:id="150" w:name="_Toc149902001"/>
      <w:bookmarkStart w:id="151" w:name="_Toc206686142"/>
      <w:bookmarkStart w:id="152" w:name="_Toc188019071"/>
      <w:r w:rsidRPr="00EF2A61">
        <w:t>Instrumentum keletkezése/megszűnése</w:t>
      </w:r>
      <w:bookmarkEnd w:id="150"/>
      <w:bookmarkEnd w:id="151"/>
      <w:bookmarkEnd w:id="152"/>
    </w:p>
    <w:p w14:paraId="6B53D044" w14:textId="50180C39" w:rsidR="00163BE8" w:rsidRPr="00EF2A61" w:rsidRDefault="00163BE8" w:rsidP="005847F9">
      <w:pPr>
        <w:rPr>
          <w:rFonts w:asciiTheme="minorHAnsi" w:hAnsiTheme="minorHAnsi" w:cstheme="minorHAnsi"/>
        </w:rPr>
      </w:pPr>
      <w:r w:rsidRPr="00EF2A61">
        <w:rPr>
          <w:rFonts w:asciiTheme="minorHAnsi" w:hAnsiTheme="minorHAnsi" w:cstheme="minorHAnsi"/>
        </w:rPr>
        <w:t>Ezen adatkörhöz tartozó mezők mind lakossági mind vállalati ügyfelek esetében töltendő</w:t>
      </w:r>
      <w:r w:rsidR="00644AB4" w:rsidRPr="00EF2A61">
        <w:rPr>
          <w:rFonts w:asciiTheme="minorHAnsi" w:hAnsiTheme="minorHAnsi" w:cstheme="minorHAnsi"/>
        </w:rPr>
        <w:t>k</w:t>
      </w:r>
      <w:r w:rsidRPr="00EF2A61">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EF2A61" w:rsidRDefault="00804C9A" w:rsidP="00804C9A">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-be kerülő hitelek esetén ez az az időpont, amikor a hitel bekerül a </w:t>
      </w:r>
      <w:proofErr w:type="spellStart"/>
      <w:r w:rsidRPr="00EF2A61">
        <w:rPr>
          <w:rFonts w:asciiTheme="minorHAnsi" w:hAnsiTheme="minorHAnsi" w:cstheme="minorHAnsi"/>
        </w:rPr>
        <w:t>KHR</w:t>
      </w:r>
      <w:proofErr w:type="spellEnd"/>
      <w:r w:rsidRPr="00EF2A61">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EF2A61">
        <w:rPr>
          <w:rFonts w:asciiTheme="minorHAnsi" w:hAnsiTheme="minorHAnsi" w:cstheme="minorHAnsi"/>
        </w:rPr>
        <w:t>r</w:t>
      </w:r>
      <w:r w:rsidR="006335C0" w:rsidRPr="00EF2A61">
        <w:rPr>
          <w:rFonts w:asciiTheme="minorHAnsi" w:hAnsiTheme="minorHAnsi" w:cstheme="minorHAnsi"/>
        </w:rPr>
        <w:t>, postán való kiküldés esetén a kiküldés időpontja a szerződéskötés időpontja</w:t>
      </w:r>
      <w:r w:rsidR="006F3562" w:rsidRPr="00EF2A61">
        <w:rPr>
          <w:rFonts w:asciiTheme="minorHAnsi" w:hAnsiTheme="minorHAnsi" w:cstheme="minorHAnsi"/>
        </w:rPr>
        <w:t>, hiszen ettől az időponttól kezdve már kitettséget jelent az adatszolgáltatónak</w:t>
      </w:r>
      <w:r w:rsidRPr="00EF2A61">
        <w:rPr>
          <w:rFonts w:asciiTheme="minorHAnsi" w:hAnsiTheme="minorHAnsi" w:cstheme="minorHAnsi"/>
        </w:rPr>
        <w:t xml:space="preserve">).  </w:t>
      </w:r>
    </w:p>
    <w:p w14:paraId="3B4F86C4" w14:textId="74F1E491" w:rsidR="004B6EEC" w:rsidRPr="00EF2A61" w:rsidRDefault="004B6EEC" w:rsidP="00804C9A">
      <w:pPr>
        <w:rPr>
          <w:rFonts w:asciiTheme="minorHAnsi" w:hAnsiTheme="minorHAnsi" w:cstheme="minorHAnsi"/>
        </w:rPr>
      </w:pPr>
    </w:p>
    <w:p w14:paraId="4AB927F7"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tábla töltendő. Ha több, akkor a kiváltó instrumentumnál a hitelkiváltás, az újonnan képzett instrumentum(ok)</w:t>
      </w:r>
      <w:proofErr w:type="spellStart"/>
      <w:r w:rsidRPr="00EF2A61">
        <w:rPr>
          <w:rFonts w:asciiTheme="minorHAnsi" w:hAnsiTheme="minorHAnsi" w:cstheme="minorHAnsi"/>
        </w:rPr>
        <w:t>nál</w:t>
      </w:r>
      <w:proofErr w:type="spellEnd"/>
      <w:r w:rsidRPr="00EF2A61">
        <w:rPr>
          <w:rFonts w:asciiTheme="minorHAnsi" w:hAnsiTheme="minorHAnsi" w:cstheme="minorHAnsi"/>
        </w:rPr>
        <w:t xml:space="preserve"> az új szerződés kód alkalmazandó.</w:t>
      </w:r>
    </w:p>
    <w:p w14:paraId="534E0AF2" w14:textId="77777777" w:rsidR="004B6EEC" w:rsidRPr="00EF2A61" w:rsidRDefault="004B6EEC" w:rsidP="004B6EEC">
      <w:pPr>
        <w:pStyle w:val="Listaszerbekezds"/>
        <w:numPr>
          <w:ilvl w:val="0"/>
          <w:numId w:val="42"/>
        </w:numPr>
        <w:spacing w:before="120" w:after="120"/>
        <w:contextualSpacing w:val="0"/>
        <w:rPr>
          <w:rFonts w:asciiTheme="minorHAnsi" w:hAnsiTheme="minorHAnsi" w:cstheme="minorHAnsi"/>
        </w:rPr>
      </w:pPr>
      <w:r w:rsidRPr="00EF2A61">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keletkezési módot rögzítünk.</w:t>
      </w:r>
    </w:p>
    <w:p w14:paraId="7406D34E" w14:textId="0A4FC865" w:rsidR="004B6EEC" w:rsidRPr="00EF2A61" w:rsidRDefault="004B6EEC" w:rsidP="004B6EEC">
      <w:pPr>
        <w:pStyle w:val="Listaszerbekezds"/>
        <w:numPr>
          <w:ilvl w:val="0"/>
          <w:numId w:val="42"/>
        </w:numPr>
        <w:spacing w:after="120"/>
        <w:contextualSpacing w:val="0"/>
        <w:rPr>
          <w:rFonts w:asciiTheme="minorHAnsi" w:hAnsiTheme="minorHAnsi" w:cstheme="minorHAnsi"/>
        </w:rPr>
      </w:pPr>
      <w:r w:rsidRPr="00EF2A61">
        <w:rPr>
          <w:rFonts w:asciiTheme="minorHAnsi" w:hAnsiTheme="minorHAnsi" w:cstheme="minorHAnsi"/>
        </w:rPr>
        <w:t xml:space="preserve">Lakossági ügyletek keletkezési módja tekintetében elsődleges szempont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hitelösszeg növekszik/nem növekszik keletkezési mód alkalmazása, amely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tábla töltendő.</w:t>
      </w:r>
    </w:p>
    <w:p w14:paraId="7EDA86EF" w14:textId="77777777" w:rsidR="004B6EEC" w:rsidRPr="00EF2A61" w:rsidRDefault="004B6EEC" w:rsidP="00804C9A">
      <w:pPr>
        <w:rPr>
          <w:rFonts w:asciiTheme="minorHAnsi" w:hAnsiTheme="minorHAnsi" w:cstheme="minorHAnsi"/>
        </w:rPr>
      </w:pPr>
    </w:p>
    <w:p w14:paraId="2BF590B0" w14:textId="1BDB5B11" w:rsidR="00804C9A" w:rsidRPr="00EF2A61" w:rsidRDefault="00804C9A" w:rsidP="00804C9A">
      <w:pPr>
        <w:rPr>
          <w:rFonts w:asciiTheme="minorHAnsi" w:hAnsiTheme="minorHAnsi" w:cstheme="minorHAnsi"/>
        </w:rPr>
      </w:pPr>
      <w:r w:rsidRPr="00EF2A61">
        <w:rPr>
          <w:rFonts w:asciiTheme="minorHAnsi" w:hAnsiTheme="minorHAnsi" w:cstheme="minorHAnsi"/>
        </w:rPr>
        <w:t xml:space="preserve">A </w:t>
      </w:r>
      <w:r w:rsidR="00F51669" w:rsidRPr="00EF2A61">
        <w:rPr>
          <w:rFonts w:asciiTheme="minorHAnsi" w:hAnsiTheme="minorHAnsi" w:cstheme="minorHAnsi"/>
        </w:rPr>
        <w:t>„</w:t>
      </w:r>
      <w:r w:rsidRPr="00EF2A61">
        <w:rPr>
          <w:rFonts w:asciiTheme="minorHAnsi" w:hAnsiTheme="minorHAnsi" w:cstheme="minorHAnsi"/>
          <w:b/>
        </w:rPr>
        <w:t>szerződés megkötésének időpontja</w:t>
      </w:r>
      <w:r w:rsidR="00F51669" w:rsidRPr="00EF2A61">
        <w:rPr>
          <w:rFonts w:asciiTheme="minorHAnsi" w:hAnsiTheme="minorHAnsi" w:cstheme="minorHAnsi"/>
        </w:rPr>
        <w:t>”</w:t>
      </w:r>
      <w:r w:rsidRPr="00EF2A61">
        <w:rPr>
          <w:rFonts w:asciiTheme="minorHAnsi" w:hAnsiTheme="minorHAnsi" w:cstheme="minorHAnsi"/>
        </w:rPr>
        <w:t xml:space="preserve"> és az </w:t>
      </w:r>
      <w:r w:rsidR="00F51669" w:rsidRPr="00EF2A61">
        <w:rPr>
          <w:rFonts w:asciiTheme="minorHAnsi" w:hAnsiTheme="minorHAnsi" w:cstheme="minorHAnsi"/>
        </w:rPr>
        <w:t>„</w:t>
      </w:r>
      <w:r w:rsidRPr="00EF2A61">
        <w:rPr>
          <w:rFonts w:asciiTheme="minorHAnsi" w:hAnsiTheme="minorHAnsi" w:cstheme="minorHAnsi"/>
        </w:rPr>
        <w:t>instrumentum indulásának időpontja</w:t>
      </w:r>
      <w:r w:rsidR="00F51669" w:rsidRPr="00EF2A61">
        <w:rPr>
          <w:rFonts w:asciiTheme="minorHAnsi" w:hAnsiTheme="minorHAnsi" w:cstheme="minorHAnsi"/>
        </w:rPr>
        <w:t>” mezők tartalma</w:t>
      </w:r>
      <w:r w:rsidRPr="00EF2A61">
        <w:rPr>
          <w:rFonts w:asciiTheme="minorHAnsi" w:hAnsiTheme="minorHAnsi" w:cstheme="minorHAnsi"/>
          <w:b/>
          <w:i/>
        </w:rPr>
        <w:t xml:space="preserve"> </w:t>
      </w:r>
      <w:r w:rsidRPr="00EF2A61">
        <w:rPr>
          <w:rFonts w:asciiTheme="minorHAnsi" w:hAnsiTheme="minorHAnsi" w:cstheme="minorHAnsi"/>
        </w:rPr>
        <w:t xml:space="preserve">alapesetben megegyezik, </w:t>
      </w:r>
      <w:r w:rsidR="00FD340E" w:rsidRPr="00EF2A61">
        <w:rPr>
          <w:rFonts w:asciiTheme="minorHAnsi" w:hAnsiTheme="minorHAnsi" w:cstheme="minorHAnsi"/>
        </w:rPr>
        <w:t xml:space="preserve">ezen mezők esetében tehát </w:t>
      </w:r>
      <w:r w:rsidRPr="00EF2A61">
        <w:rPr>
          <w:rFonts w:asciiTheme="minorHAnsi" w:hAnsiTheme="minorHAnsi" w:cstheme="minorHAnsi"/>
        </w:rPr>
        <w:t xml:space="preserve">az az időpont jelentendő, amikor a szerződéses megállapodás valamennyi szerződő fél számára kötelezővé vált. </w:t>
      </w:r>
      <w:proofErr w:type="spellStart"/>
      <w:r w:rsidRPr="00EF2A61">
        <w:rPr>
          <w:rFonts w:asciiTheme="minorHAnsi" w:hAnsiTheme="minorHAnsi" w:cstheme="minorHAnsi"/>
        </w:rPr>
        <w:t>Hatályosulási</w:t>
      </w:r>
      <w:proofErr w:type="spellEnd"/>
      <w:r w:rsidRPr="00EF2A61">
        <w:rPr>
          <w:rFonts w:asciiTheme="minorHAnsi" w:hAnsiTheme="minorHAnsi" w:cstheme="minorHAnsi"/>
        </w:rPr>
        <w:t xml:space="preserve"> feltételek esetén a két mező értéke eltér, az instrumentum indulásának időpontjaként a </w:t>
      </w:r>
      <w:proofErr w:type="spellStart"/>
      <w:r w:rsidRPr="00EF2A61">
        <w:rPr>
          <w:rFonts w:asciiTheme="minorHAnsi" w:hAnsiTheme="minorHAnsi" w:cstheme="minorHAnsi"/>
        </w:rPr>
        <w:t>hatályosulási</w:t>
      </w:r>
      <w:proofErr w:type="spellEnd"/>
      <w:r w:rsidRPr="00EF2A61">
        <w:rPr>
          <w:rFonts w:asciiTheme="minorHAnsi" w:hAnsiTheme="minorHAnsi" w:cstheme="minorHAnsi"/>
        </w:rPr>
        <w:t xml:space="preserve"> feltételek teljesülésének dátuma jelentendő.</w:t>
      </w:r>
      <w:r w:rsidR="00642C00" w:rsidRPr="00EF2A61">
        <w:rPr>
          <w:rFonts w:asciiTheme="minorHAnsi" w:hAnsiTheme="minorHAnsi" w:cstheme="minorHAnsi"/>
        </w:rPr>
        <w:t xml:space="preserve"> A két időpont eltér továbbá távollévők közti szerződéskötés esetén is</w:t>
      </w:r>
      <w:r w:rsidR="00E73394" w:rsidRPr="00EF2A61">
        <w:rPr>
          <w:rFonts w:asciiTheme="minorHAnsi" w:hAnsiTheme="minorHAnsi" w:cstheme="minorHAnsi"/>
        </w:rPr>
        <w:t>:</w:t>
      </w:r>
      <w:r w:rsidR="00642C00" w:rsidRPr="00EF2A61">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EF2A61">
        <w:rPr>
          <w:rFonts w:asciiTheme="minorHAnsi" w:hAnsiTheme="minorHAnsi" w:cstheme="minorHAnsi"/>
        </w:rPr>
        <w:t xml:space="preserve"> (hatályosul)</w:t>
      </w:r>
      <w:r w:rsidR="00642C00" w:rsidRPr="00EF2A61">
        <w:rPr>
          <w:rFonts w:asciiTheme="minorHAnsi" w:hAnsiTheme="minorHAnsi" w:cstheme="minorHAnsi"/>
        </w:rPr>
        <w:t xml:space="preserve">, azaz </w:t>
      </w:r>
      <w:r w:rsidR="00E73394" w:rsidRPr="00EF2A61">
        <w:rPr>
          <w:rFonts w:asciiTheme="minorHAnsi" w:hAnsiTheme="minorHAnsi" w:cstheme="minorHAnsi"/>
        </w:rPr>
        <w:t xml:space="preserve">amikor </w:t>
      </w:r>
      <w:r w:rsidR="00642C00" w:rsidRPr="00EF2A61">
        <w:rPr>
          <w:rFonts w:asciiTheme="minorHAnsi" w:hAnsiTheme="minorHAnsi" w:cstheme="minorHAnsi"/>
        </w:rPr>
        <w:t>az ügyfél visszaküldte.</w:t>
      </w:r>
      <w:r w:rsidRPr="00EF2A61">
        <w:rPr>
          <w:rFonts w:asciiTheme="minorHAnsi" w:hAnsiTheme="minorHAnsi" w:cstheme="minorHAnsi"/>
        </w:rPr>
        <w:t xml:space="preserve"> Ha új szerződés létrehozása nélkül módosul a szerződés, a mező értéke a futamidő során nem változik. </w:t>
      </w:r>
      <w:r w:rsidR="0067130E" w:rsidRPr="00EF2A61">
        <w:rPr>
          <w:rFonts w:asciiTheme="minorHAnsi" w:hAnsiTheme="minorHAnsi" w:cstheme="minorHAnsi"/>
        </w:rPr>
        <w:t>Rendelkezésre tartási időszak esetén az instrumentum indulásának időpontja a rendelkezésre tartási időszak kezdetének időpontja.</w:t>
      </w:r>
      <w:r w:rsidR="008E4578" w:rsidRPr="00EF2A61">
        <w:rPr>
          <w:rFonts w:asciiTheme="minorHAnsi" w:hAnsiTheme="minorHAnsi" w:cstheme="minorHAnsi"/>
        </w:rPr>
        <w:t xml:space="preserve"> Lakástakarékpénztári formában működő hitelintézetek esetén</w:t>
      </w:r>
      <w:r w:rsidR="00756BF8" w:rsidRPr="00EF2A61">
        <w:rPr>
          <w:rFonts w:asciiTheme="minorHAnsi" w:hAnsiTheme="minorHAnsi" w:cstheme="minorHAnsi"/>
        </w:rPr>
        <w:t>, amennyiben a lakáshitel először áthidaló hitelként kerül folyósításra, majd a megtakarítási időszak után normál hitellé alakul, a normál hitel</w:t>
      </w:r>
      <w:r w:rsidR="00CD6E39" w:rsidRPr="00EF2A61">
        <w:rPr>
          <w:rFonts w:asciiTheme="minorHAnsi" w:hAnsiTheme="minorHAnsi" w:cstheme="minorHAnsi"/>
        </w:rPr>
        <w:t>t új instrumentumként kell jelenteni</w:t>
      </w:r>
      <w:r w:rsidR="002210F5" w:rsidRPr="00EF2A61">
        <w:rPr>
          <w:rFonts w:asciiTheme="minorHAnsi" w:hAnsiTheme="minorHAnsi" w:cstheme="minorHAnsi"/>
        </w:rPr>
        <w:t xml:space="preserve"> (keletkezés módja „áthidaló hitelből történő átfordulás (</w:t>
      </w:r>
      <w:proofErr w:type="spellStart"/>
      <w:r w:rsidR="002210F5" w:rsidRPr="00EF2A61">
        <w:rPr>
          <w:rFonts w:asciiTheme="minorHAnsi" w:hAnsiTheme="minorHAnsi" w:cstheme="minorHAnsi"/>
        </w:rPr>
        <w:t>ltp</w:t>
      </w:r>
      <w:proofErr w:type="spellEnd"/>
      <w:r w:rsidR="002210F5" w:rsidRPr="00EF2A61">
        <w:rPr>
          <w:rFonts w:asciiTheme="minorHAnsi" w:hAnsiTheme="minorHAnsi" w:cstheme="minorHAnsi"/>
        </w:rPr>
        <w:t>)”)</w:t>
      </w:r>
      <w:r w:rsidR="00CD6E39" w:rsidRPr="00EF2A61">
        <w:rPr>
          <w:rFonts w:asciiTheme="minorHAnsi" w:hAnsiTheme="minorHAnsi" w:cstheme="minorHAnsi"/>
        </w:rPr>
        <w:t>. Az átfor</w:t>
      </w:r>
      <w:r w:rsidR="00510CA5" w:rsidRPr="00EF2A61">
        <w:rPr>
          <w:rFonts w:asciiTheme="minorHAnsi" w:hAnsiTheme="minorHAnsi" w:cstheme="minorHAnsi"/>
        </w:rPr>
        <w:t>d</w:t>
      </w:r>
      <w:r w:rsidR="00CD6E39" w:rsidRPr="00EF2A61">
        <w:rPr>
          <w:rFonts w:asciiTheme="minorHAnsi" w:hAnsiTheme="minorHAnsi" w:cstheme="minorHAnsi"/>
        </w:rPr>
        <w:t xml:space="preserve">uló </w:t>
      </w:r>
      <w:r w:rsidR="00510CA5" w:rsidRPr="00EF2A61">
        <w:rPr>
          <w:rFonts w:asciiTheme="minorHAnsi" w:hAnsiTheme="minorHAnsi" w:cstheme="minorHAnsi"/>
        </w:rPr>
        <w:t xml:space="preserve">(normál) </w:t>
      </w:r>
      <w:r w:rsidR="00CD6E39" w:rsidRPr="00EF2A61">
        <w:rPr>
          <w:rFonts w:asciiTheme="minorHAnsi" w:hAnsiTheme="minorHAnsi" w:cstheme="minorHAnsi"/>
        </w:rPr>
        <w:t>hitel</w:t>
      </w:r>
      <w:r w:rsidR="00510CA5" w:rsidRPr="00EF2A61">
        <w:rPr>
          <w:rFonts w:asciiTheme="minorHAnsi" w:hAnsiTheme="minorHAnsi" w:cstheme="minorHAnsi"/>
        </w:rPr>
        <w:t xml:space="preserve"> esetében</w:t>
      </w:r>
      <w:r w:rsidR="00CD6E39" w:rsidRPr="00EF2A61">
        <w:rPr>
          <w:rFonts w:asciiTheme="minorHAnsi" w:hAnsiTheme="minorHAnsi" w:cstheme="minorHAnsi"/>
        </w:rPr>
        <w:t xml:space="preserve"> </w:t>
      </w:r>
      <w:r w:rsidR="00756BF8" w:rsidRPr="00EF2A61">
        <w:rPr>
          <w:rFonts w:asciiTheme="minorHAnsi" w:hAnsiTheme="minorHAnsi" w:cstheme="minorHAnsi"/>
        </w:rPr>
        <w:t>a szerződés megkötésének időpontja</w:t>
      </w:r>
      <w:r w:rsidR="00A50C1E" w:rsidRPr="00EF2A61">
        <w:rPr>
          <w:rFonts w:asciiTheme="minorHAnsi" w:hAnsiTheme="minorHAnsi" w:cstheme="minorHAnsi"/>
        </w:rPr>
        <w:t xml:space="preserve">ként az átforduló hitel indulásának időpontját kell jelenteni. </w:t>
      </w:r>
      <w:r w:rsidR="00756BF8" w:rsidRPr="00EF2A61">
        <w:rPr>
          <w:rFonts w:asciiTheme="minorHAnsi" w:hAnsiTheme="minorHAnsi" w:cstheme="minorHAnsi"/>
        </w:rPr>
        <w:t xml:space="preserve"> </w:t>
      </w:r>
      <w:bookmarkStart w:id="153" w:name="_Hlk31718296"/>
      <w:r w:rsidR="006F3562" w:rsidRPr="00EF2A61">
        <w:rPr>
          <w:rFonts w:asciiTheme="minorHAnsi" w:hAnsiTheme="minorHAnsi" w:cstheme="minorHAnsi"/>
        </w:rPr>
        <w:t xml:space="preserve">Amennyiben az instrumentum az </w:t>
      </w:r>
      <w:proofErr w:type="spellStart"/>
      <w:r w:rsidR="006F3562" w:rsidRPr="00EF2A61">
        <w:rPr>
          <w:rFonts w:asciiTheme="minorHAnsi" w:hAnsiTheme="minorHAnsi" w:cstheme="minorHAnsi"/>
        </w:rPr>
        <w:t>INSTK</w:t>
      </w:r>
      <w:proofErr w:type="spellEnd"/>
      <w:r w:rsidR="006F3562" w:rsidRPr="00EF2A61">
        <w:rPr>
          <w:rFonts w:asciiTheme="minorHAnsi" w:hAnsiTheme="minorHAnsi" w:cstheme="minorHAnsi"/>
        </w:rPr>
        <w:t xml:space="preserve"> táblában jelentett keretinstrumentumhoz </w:t>
      </w:r>
      <w:proofErr w:type="spellStart"/>
      <w:r w:rsidR="006F3562" w:rsidRPr="00EF2A61">
        <w:rPr>
          <w:rFonts w:asciiTheme="minorHAnsi" w:hAnsiTheme="minorHAnsi" w:cstheme="minorHAnsi"/>
        </w:rPr>
        <w:t>tarozik</w:t>
      </w:r>
      <w:proofErr w:type="spellEnd"/>
      <w:r w:rsidR="006F3562" w:rsidRPr="00EF2A61">
        <w:rPr>
          <w:rFonts w:asciiTheme="minorHAnsi" w:hAnsiTheme="minorHAnsi" w:cstheme="minorHAnsi"/>
        </w:rPr>
        <w:t xml:space="preserve">, a következőképpen kell meghatározni az időpontoka az </w:t>
      </w:r>
      <w:proofErr w:type="spellStart"/>
      <w:r w:rsidR="006F3562" w:rsidRPr="00EF2A61">
        <w:rPr>
          <w:rFonts w:asciiTheme="minorHAnsi" w:hAnsiTheme="minorHAnsi" w:cstheme="minorHAnsi"/>
        </w:rPr>
        <w:t>INSTR</w:t>
      </w:r>
      <w:proofErr w:type="spellEnd"/>
      <w:r w:rsidR="006F3562" w:rsidRPr="00EF2A61">
        <w:rPr>
          <w:rFonts w:asciiTheme="minorHAnsi" w:hAnsiTheme="minorHAnsi" w:cstheme="minorHAnsi"/>
        </w:rPr>
        <w:t xml:space="preserve"> táblában:</w:t>
      </w:r>
    </w:p>
    <w:p w14:paraId="2B7520C9" w14:textId="77777777"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szerződéskötés napja: </w:t>
      </w:r>
    </w:p>
    <w:p w14:paraId="3C1A1534" w14:textId="32E14B90"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 xml:space="preserve">amennyiben nem kerül külön szerződéskötésre alkeretek nyitására, akkor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amennyiben külön szerződés kerül megkötésre az alkeretekhez, az adott alkeret szerződés megkötésének időpontja,</w:t>
      </w:r>
    </w:p>
    <w:p w14:paraId="5ED10D99" w14:textId="2A4B85F8"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indulás napja:</w:t>
      </w:r>
    </w:p>
    <w:p w14:paraId="2E5F3BC2" w14:textId="4F2A1EF2"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ha alkeret nyílik, akkor az alkeret nyitásának időpontja,</w:t>
      </w:r>
    </w:p>
    <w:p w14:paraId="1DF1FE70" w14:textId="5533E40B" w:rsidR="006F3562" w:rsidRPr="00EF2A61" w:rsidRDefault="006F3562" w:rsidP="006F3562">
      <w:pPr>
        <w:pStyle w:val="Listaszerbekezds"/>
        <w:numPr>
          <w:ilvl w:val="1"/>
          <w:numId w:val="20"/>
        </w:numPr>
        <w:rPr>
          <w:rFonts w:asciiTheme="minorHAnsi" w:hAnsiTheme="minorHAnsi" w:cstheme="minorHAnsi"/>
        </w:rPr>
      </w:pPr>
      <w:r w:rsidRPr="00EF2A61">
        <w:rPr>
          <w:rFonts w:asciiTheme="minorHAnsi" w:hAnsiTheme="minorHAnsi" w:cstheme="minorHAnsi"/>
        </w:rPr>
        <w:t xml:space="preserve">ha nem nyílik alkeret, hanem a konkrét folyósítás keletkeztet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instrumentumot, akkor a folyósítás időpontja. Ebben az esetben az indulás időpontja, az elszámolás napja és a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táblában jelentett folyósítás időpontja (ha nem folyószámlahitelről van szó) meg fog egyezni.</w:t>
      </w:r>
    </w:p>
    <w:p w14:paraId="42C0679E" w14:textId="6AC5DF0A" w:rsidR="006F3562" w:rsidRPr="00EF2A61" w:rsidRDefault="006F3562" w:rsidP="006F3562">
      <w:pPr>
        <w:pStyle w:val="Listaszerbekezds"/>
        <w:numPr>
          <w:ilvl w:val="0"/>
          <w:numId w:val="20"/>
        </w:numPr>
        <w:rPr>
          <w:rFonts w:asciiTheme="minorHAnsi" w:hAnsiTheme="minorHAnsi" w:cstheme="minorHAnsi"/>
        </w:rPr>
      </w:pPr>
      <w:r w:rsidRPr="00EF2A61">
        <w:rPr>
          <w:rFonts w:asciiTheme="minorHAnsi" w:hAnsiTheme="minorHAnsi" w:cstheme="minorHAnsi"/>
        </w:rPr>
        <w:t>elszámolás napja: az első folyósítás időpontja.</w:t>
      </w:r>
    </w:p>
    <w:p w14:paraId="440A756C" w14:textId="5723DC04" w:rsidR="006F3562" w:rsidRPr="00EF2A61" w:rsidRDefault="006F3562" w:rsidP="006F3562">
      <w:pPr>
        <w:rPr>
          <w:rFonts w:asciiTheme="minorHAnsi" w:hAnsiTheme="minorHAnsi" w:cstheme="minorHAnsi"/>
        </w:rPr>
      </w:pPr>
      <w:r w:rsidRPr="00EF2A61">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EF2A61">
        <w:rPr>
          <w:rFonts w:asciiTheme="minorHAnsi" w:hAnsiTheme="minorHAnsi" w:cstheme="minorHAnsi"/>
        </w:rPr>
        <w:t>hatályosulási</w:t>
      </w:r>
      <w:proofErr w:type="spellEnd"/>
      <w:r w:rsidRPr="00EF2A61">
        <w:rPr>
          <w:rFonts w:asciiTheme="minorHAnsi" w:hAnsiTheme="minorHAnsi" w:cstheme="minorHAnsi"/>
        </w:rPr>
        <w:t xml:space="preserve"> feltételek vannak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nyitott szerződésben, mert azokban az esetekben a szerződéskötés időpontjában már jelenteni kell a</w:t>
      </w:r>
      <w:r w:rsidR="004176DE" w:rsidRPr="00EF2A61">
        <w:rPr>
          <w:rFonts w:asciiTheme="minorHAnsi" w:hAnsiTheme="minorHAnsi" w:cstheme="minorHAnsi"/>
        </w:rPr>
        <w:t xml:space="preserve">z új szerződéses </w:t>
      </w:r>
      <w:proofErr w:type="spellStart"/>
      <w:r w:rsidR="004176DE" w:rsidRPr="00EF2A61">
        <w:rPr>
          <w:rFonts w:asciiTheme="minorHAnsi" w:hAnsiTheme="minorHAnsi" w:cstheme="minorHAnsi"/>
        </w:rPr>
        <w:t>kamatadatokat</w:t>
      </w:r>
      <w:proofErr w:type="spellEnd"/>
      <w:r w:rsidR="004176DE" w:rsidRPr="00EF2A61">
        <w:rPr>
          <w:rFonts w:asciiTheme="minorHAnsi" w:hAnsiTheme="minorHAnsi" w:cstheme="minorHAnsi"/>
        </w:rPr>
        <w:t>.</w:t>
      </w:r>
    </w:p>
    <w:p w14:paraId="5FCB0271" w14:textId="343F5791" w:rsidR="0010231E" w:rsidRPr="00EF2A61" w:rsidRDefault="0010231E" w:rsidP="006F3562">
      <w:pPr>
        <w:rPr>
          <w:ins w:id="154" w:author="MNB" w:date="2025-08-29T10:22:00Z" w16du:dateUtc="2025-08-29T08:22:00Z"/>
          <w:rFonts w:asciiTheme="minorHAnsi" w:hAnsiTheme="minorHAnsi" w:cstheme="minorHAnsi"/>
        </w:rPr>
      </w:pPr>
      <w:ins w:id="155" w:author="MNB" w:date="2025-08-29T10:22:00Z" w16du:dateUtc="2025-08-29T08:22:00Z">
        <w:r w:rsidRPr="00EF2A61">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ins>
    </w:p>
    <w:bookmarkEnd w:id="153"/>
    <w:p w14:paraId="30AFDA4C" w14:textId="07EB402A" w:rsidR="0061269B" w:rsidRPr="00EF2A61" w:rsidRDefault="00804C9A" w:rsidP="00804C9A">
      <w:pPr>
        <w:rPr>
          <w:rFonts w:asciiTheme="minorHAnsi" w:hAnsiTheme="minorHAnsi" w:cstheme="minorHAnsi"/>
        </w:rPr>
      </w:pPr>
      <w:r w:rsidRPr="00EF2A61">
        <w:rPr>
          <w:rFonts w:asciiTheme="minorHAnsi" w:hAnsiTheme="minorHAnsi" w:cstheme="minorHAnsi"/>
        </w:rPr>
        <w:t xml:space="preserve">Az </w:t>
      </w:r>
      <w:r w:rsidR="00D8757A" w:rsidRPr="00EF2A61">
        <w:rPr>
          <w:rFonts w:asciiTheme="minorHAnsi" w:hAnsiTheme="minorHAnsi" w:cstheme="minorHAnsi"/>
        </w:rPr>
        <w:t>„</w:t>
      </w:r>
      <w:r w:rsidRPr="00EF2A61">
        <w:rPr>
          <w:rFonts w:asciiTheme="minorHAnsi" w:hAnsiTheme="minorHAnsi" w:cstheme="minorHAnsi"/>
          <w:b/>
        </w:rPr>
        <w:t>elszámolás napja</w:t>
      </w:r>
      <w:r w:rsidR="00D8757A" w:rsidRPr="00EF2A61">
        <w:rPr>
          <w:rFonts w:asciiTheme="minorHAnsi" w:hAnsiTheme="minorHAnsi" w:cstheme="minorHAnsi"/>
          <w:b/>
        </w:rPr>
        <w:t>”</w:t>
      </w:r>
      <w:r w:rsidRPr="00EF2A61">
        <w:rPr>
          <w:rFonts w:asciiTheme="minorHAnsi" w:hAnsiTheme="minorHAnsi" w:cstheme="minorHAnsi"/>
        </w:rPr>
        <w:t xml:space="preserve"> az első folyósítás dátuma, ebben az esetben a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táblában is jelenteni kell a folyósított összeget. Kivétel ez alól a folyószámlahitel </w:t>
      </w:r>
      <w:r w:rsidR="00DD6A9D" w:rsidRPr="00EF2A61">
        <w:rPr>
          <w:rFonts w:asciiTheme="minorHAnsi" w:hAnsiTheme="minorHAnsi" w:cstheme="minorHAnsi"/>
        </w:rPr>
        <w:t xml:space="preserve">(beleértve a kamatmentes periódust biztosító </w:t>
      </w:r>
      <w:r w:rsidRPr="00EF2A61">
        <w:rPr>
          <w:rFonts w:asciiTheme="minorHAnsi" w:hAnsiTheme="minorHAnsi" w:cstheme="minorHAnsi"/>
        </w:rPr>
        <w:t>kártyahitel</w:t>
      </w:r>
      <w:r w:rsidR="00DD6A9D" w:rsidRPr="00EF2A61">
        <w:rPr>
          <w:rFonts w:asciiTheme="minorHAnsi" w:hAnsiTheme="minorHAnsi" w:cstheme="minorHAnsi"/>
        </w:rPr>
        <w:t>eket is)</w:t>
      </w:r>
      <w:r w:rsidRPr="00EF2A61">
        <w:rPr>
          <w:rFonts w:asciiTheme="minorHAnsi" w:hAnsiTheme="minorHAnsi" w:cstheme="minorHAnsi"/>
        </w:rPr>
        <w:t xml:space="preserve">, ahol </w:t>
      </w:r>
      <w:r w:rsidR="0061269B" w:rsidRPr="00EF2A61">
        <w:rPr>
          <w:rFonts w:asciiTheme="minorHAnsi" w:hAnsiTheme="minorHAnsi" w:cstheme="minorHAnsi"/>
        </w:rPr>
        <w:t xml:space="preserve">folyósítás adatok nem jelentendők, törlesztés adatok pedig csak </w:t>
      </w:r>
      <w:r w:rsidR="00D8757A" w:rsidRPr="00EF2A61">
        <w:rPr>
          <w:rFonts w:asciiTheme="minorHAnsi" w:hAnsiTheme="minorHAnsi" w:cstheme="minorHAnsi"/>
        </w:rPr>
        <w:t>a hitel</w:t>
      </w:r>
      <w:r w:rsidRPr="00EF2A61">
        <w:rPr>
          <w:rFonts w:asciiTheme="minorHAnsi" w:hAnsiTheme="minorHAnsi" w:cstheme="minorHAnsi"/>
        </w:rPr>
        <w:t xml:space="preserve"> problémássá válás</w:t>
      </w:r>
      <w:r w:rsidR="00D8757A" w:rsidRPr="00EF2A61">
        <w:rPr>
          <w:rFonts w:asciiTheme="minorHAnsi" w:hAnsiTheme="minorHAnsi" w:cstheme="minorHAnsi"/>
        </w:rPr>
        <w:t>a</w:t>
      </w:r>
      <w:r w:rsidRPr="00EF2A61">
        <w:rPr>
          <w:rFonts w:asciiTheme="minorHAnsi" w:hAnsiTheme="minorHAnsi" w:cstheme="minorHAnsi"/>
        </w:rPr>
        <w:t xml:space="preserve"> esetén</w:t>
      </w:r>
      <w:r w:rsidR="0061269B" w:rsidRPr="00EF2A61">
        <w:rPr>
          <w:rFonts w:asciiTheme="minorHAnsi" w:hAnsiTheme="minorHAnsi" w:cstheme="minorHAnsi"/>
        </w:rPr>
        <w:t>, ekkor</w:t>
      </w:r>
      <w:r w:rsidRPr="00EF2A61">
        <w:rPr>
          <w:rFonts w:asciiTheme="minorHAnsi" w:hAnsiTheme="minorHAnsi" w:cstheme="minorHAnsi"/>
        </w:rPr>
        <w:t xml:space="preserve"> </w:t>
      </w:r>
      <w:r w:rsidR="00D8757A" w:rsidRPr="00EF2A61">
        <w:rPr>
          <w:rFonts w:asciiTheme="minorHAnsi" w:hAnsiTheme="minorHAnsi" w:cstheme="minorHAnsi"/>
        </w:rPr>
        <w:t xml:space="preserve">az ezen hitelekkel kapcsolatos megtérülés adatokat a törlesztés táblában kell jelenteni. </w:t>
      </w:r>
      <w:ins w:id="156" w:author="MNB" w:date="2025-08-29T10:22:00Z" w16du:dateUtc="2025-08-29T08:22:00Z">
        <w:r w:rsidR="0010231E" w:rsidRPr="00EF2A61">
          <w:rPr>
            <w:rFonts w:asciiTheme="minorHAnsi" w:hAnsiTheme="minorHAnsi" w:cstheme="minorHAnsi"/>
          </w:rPr>
          <w:t>Betétek esetén az elszámolás napja a legutolsó tényleges pénzmozgás időpontja.</w:t>
        </w:r>
      </w:ins>
    </w:p>
    <w:p w14:paraId="06BC7FAA" w14:textId="3732BE00" w:rsidR="00804C9A" w:rsidRPr="00EF2A61" w:rsidRDefault="0061269B" w:rsidP="00804C9A">
      <w:pPr>
        <w:rPr>
          <w:rFonts w:asciiTheme="minorHAnsi" w:hAnsiTheme="minorHAnsi" w:cstheme="minorHAnsi"/>
        </w:rPr>
      </w:pPr>
      <w:r w:rsidRPr="00EF2A61">
        <w:rPr>
          <w:rFonts w:asciiTheme="minorHAnsi" w:hAnsiTheme="minorHAnsi" w:cstheme="minorHAnsi"/>
        </w:rPr>
        <w:t>Egyes</w:t>
      </w:r>
      <w:r w:rsidR="00804C9A" w:rsidRPr="00EF2A61">
        <w:rPr>
          <w:rFonts w:asciiTheme="minorHAnsi" w:hAnsiTheme="minorHAnsi" w:cstheme="minorHAnsi"/>
        </w:rPr>
        <w:t xml:space="preserve"> instrumentum típusoknál az első folyósítás dátuma </w:t>
      </w:r>
      <w:r w:rsidR="0067130E" w:rsidRPr="00EF2A61">
        <w:rPr>
          <w:rFonts w:asciiTheme="minorHAnsi" w:hAnsiTheme="minorHAnsi" w:cstheme="minorHAnsi"/>
        </w:rPr>
        <w:t xml:space="preserve">általában </w:t>
      </w:r>
      <w:r w:rsidR="00804C9A" w:rsidRPr="00EF2A61">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EF2A61">
        <w:rPr>
          <w:rFonts w:asciiTheme="minorHAnsi" w:hAnsiTheme="minorHAnsi" w:cstheme="minorHAnsi"/>
        </w:rPr>
        <w:t xml:space="preserve">ebben az esetben </w:t>
      </w:r>
      <w:r w:rsidR="00804C9A" w:rsidRPr="00EF2A61">
        <w:rPr>
          <w:rFonts w:asciiTheme="minorHAnsi" w:hAnsiTheme="minorHAnsi" w:cstheme="minorHAnsi"/>
        </w:rPr>
        <w:t>azonos lesz.</w:t>
      </w:r>
      <w:r w:rsidR="0067130E" w:rsidRPr="00EF2A61">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EF2A61" w:rsidRDefault="00804C9A" w:rsidP="00804C9A">
      <w:pPr>
        <w:rPr>
          <w:rFonts w:asciiTheme="minorHAnsi" w:hAnsiTheme="minorHAnsi" w:cstheme="minorHAnsi"/>
        </w:rPr>
      </w:pPr>
      <w:r w:rsidRPr="00EF2A61">
        <w:rPr>
          <w:rFonts w:asciiTheme="minorHAnsi" w:hAnsiTheme="minorHAnsi" w:cstheme="minorHAnsi"/>
          <w:b/>
          <w:i/>
        </w:rPr>
        <w:t>Átvett/megvásárolt hitelek</w:t>
      </w:r>
      <w:r w:rsidRPr="00EF2A61">
        <w:rPr>
          <w:rFonts w:asciiTheme="minorHAnsi" w:hAnsiTheme="minorHAnsi" w:cstheme="minorHAnsi"/>
        </w:rPr>
        <w:t xml:space="preserve"> esetén</w:t>
      </w:r>
      <w:r w:rsidR="007878DB" w:rsidRPr="00EF2A61">
        <w:rPr>
          <w:rFonts w:asciiTheme="minorHAnsi" w:hAnsiTheme="minorHAnsi" w:cstheme="minorHAnsi"/>
        </w:rPr>
        <w:t xml:space="preserve">, illetve amennyiben a hitelintézet belép egy már működő </w:t>
      </w:r>
      <w:proofErr w:type="spellStart"/>
      <w:r w:rsidR="007878DB" w:rsidRPr="00EF2A61">
        <w:rPr>
          <w:rFonts w:asciiTheme="minorHAnsi" w:hAnsiTheme="minorHAnsi" w:cstheme="minorHAnsi"/>
        </w:rPr>
        <w:t>szindikált</w:t>
      </w:r>
      <w:proofErr w:type="spellEnd"/>
      <w:r w:rsidR="007878DB" w:rsidRPr="00EF2A61">
        <w:rPr>
          <w:rFonts w:asciiTheme="minorHAnsi" w:hAnsiTheme="minorHAnsi" w:cstheme="minorHAnsi"/>
        </w:rPr>
        <w:t xml:space="preserve"> szerződésbe, a következőképpen kell eljárni időpontok tekintetében:</w:t>
      </w:r>
    </w:p>
    <w:p w14:paraId="4C567917" w14:textId="49293488" w:rsidR="007878DB" w:rsidRPr="00EF2A61" w:rsidRDefault="007878DB" w:rsidP="00FE4455">
      <w:pPr>
        <w:numPr>
          <w:ilvl w:val="0"/>
          <w:numId w:val="27"/>
        </w:numPr>
        <w:spacing w:after="0"/>
        <w:rPr>
          <w:rFonts w:asciiTheme="minorHAnsi" w:eastAsia="Times New Roman" w:hAnsiTheme="minorHAnsi" w:cstheme="minorHAnsi"/>
        </w:rPr>
      </w:pP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(ha van hozzá keretinstrumentum): </w:t>
      </w:r>
    </w:p>
    <w:p w14:paraId="2C7044B8" w14:textId="70D273C8"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keret létrejöttének időpontja: eredeti </w:t>
      </w:r>
      <w:r w:rsidR="00F27DF3" w:rsidRPr="00EF2A61">
        <w:rPr>
          <w:rFonts w:asciiTheme="minorHAnsi" w:eastAsia="Times New Roman" w:hAnsiTheme="minorHAnsi" w:cstheme="minorHAnsi"/>
        </w:rPr>
        <w:t xml:space="preserve">szerződéskötési </w:t>
      </w:r>
      <w:r w:rsidRPr="00EF2A61">
        <w:rPr>
          <w:rFonts w:asciiTheme="minorHAnsi" w:eastAsia="Times New Roman" w:hAnsiTheme="minorHAnsi" w:cstheme="minorHAnsi"/>
        </w:rPr>
        <w:t>dátum</w:t>
      </w:r>
    </w:p>
    <w:p w14:paraId="6A0906C1" w14:textId="1055814F"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keret indulásának időpontja: bankhoz való bekerülés időpontja </w:t>
      </w:r>
    </w:p>
    <w:p w14:paraId="775517FD" w14:textId="77777777" w:rsidR="007878DB" w:rsidRPr="00EF2A61" w:rsidRDefault="007878DB" w:rsidP="00FE4455">
      <w:pPr>
        <w:numPr>
          <w:ilvl w:val="0"/>
          <w:numId w:val="27"/>
        </w:numPr>
        <w:spacing w:after="0"/>
        <w:rPr>
          <w:rFonts w:asciiTheme="minorHAnsi" w:eastAsia="Times New Roman" w:hAnsiTheme="minorHAnsi" w:cstheme="minorHAnsi"/>
        </w:rPr>
      </w:pP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w:t>
      </w:r>
    </w:p>
    <w:p w14:paraId="16864B1C" w14:textId="4FE95FE2"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szerződés megkötésének időpontja: eredeti </w:t>
      </w:r>
      <w:r w:rsidR="000B41EA" w:rsidRPr="00EF2A61">
        <w:rPr>
          <w:rFonts w:asciiTheme="minorHAnsi" w:eastAsia="Times New Roman" w:hAnsiTheme="minorHAnsi" w:cstheme="minorHAnsi"/>
        </w:rPr>
        <w:t xml:space="preserve">szerződéskötési </w:t>
      </w:r>
      <w:r w:rsidRPr="00EF2A61">
        <w:rPr>
          <w:rFonts w:asciiTheme="minorHAnsi" w:eastAsia="Times New Roman" w:hAnsiTheme="minorHAnsi" w:cstheme="minorHAnsi"/>
        </w:rPr>
        <w:t>időpont</w:t>
      </w:r>
    </w:p>
    <w:p w14:paraId="38FC30F0" w14:textId="77777777"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instrumentum indulásának időpontja: bankhoz való bekerülés időpontja</w:t>
      </w:r>
    </w:p>
    <w:p w14:paraId="3DEE30C4" w14:textId="77777777" w:rsidR="007878DB" w:rsidRPr="00EF2A61" w:rsidRDefault="007878DB" w:rsidP="00FE4455">
      <w:pPr>
        <w:numPr>
          <w:ilvl w:val="1"/>
          <w:numId w:val="27"/>
        </w:numPr>
        <w:spacing w:after="0"/>
        <w:rPr>
          <w:rFonts w:asciiTheme="minorHAnsi" w:eastAsia="Times New Roman" w:hAnsiTheme="minorHAnsi" w:cstheme="minorHAnsi"/>
        </w:rPr>
      </w:pPr>
      <w:r w:rsidRPr="00EF2A61">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EF2A61" w:rsidRDefault="007878DB" w:rsidP="006B7CA0">
      <w:pPr>
        <w:rPr>
          <w:rFonts w:asciiTheme="minorHAnsi" w:hAnsiTheme="minorHAnsi" w:cstheme="minorHAnsi"/>
        </w:rPr>
      </w:pPr>
    </w:p>
    <w:p w14:paraId="087A5A6D" w14:textId="3084CE1C" w:rsidR="00804C9A" w:rsidRPr="00EF2A61" w:rsidRDefault="007878DB" w:rsidP="00804C9A">
      <w:pPr>
        <w:rPr>
          <w:rFonts w:asciiTheme="minorHAnsi" w:hAnsiTheme="minorHAnsi" w:cstheme="minorHAnsi"/>
        </w:rPr>
      </w:pPr>
      <w:r w:rsidRPr="00EF2A61">
        <w:rPr>
          <w:rFonts w:asciiTheme="minorHAnsi" w:hAnsiTheme="minorHAnsi" w:cstheme="minorHAnsi"/>
        </w:rPr>
        <w:t>A bankhoz való bekerülés időpontja az</w:t>
      </w:r>
      <w:r w:rsidR="00804C9A" w:rsidRPr="00EF2A61">
        <w:rPr>
          <w:rFonts w:asciiTheme="minorHAnsi" w:hAnsiTheme="minorHAnsi" w:cstheme="minorHAnsi"/>
        </w:rPr>
        <w:t xml:space="preserve"> a nap, amikor a hitellel kapcsolatos kockázatok szerződés szerint átkerülnek a jelentő intézményhez.</w:t>
      </w:r>
      <w:r w:rsidR="0061269B" w:rsidRPr="00EF2A61">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EF2A61">
        <w:rPr>
          <w:rFonts w:asciiTheme="minorHAnsi" w:hAnsiTheme="minorHAnsi" w:cstheme="minorHAnsi"/>
        </w:rPr>
        <w:t>INSTM</w:t>
      </w:r>
      <w:proofErr w:type="spellEnd"/>
      <w:r w:rsidR="0061269B" w:rsidRPr="00EF2A61">
        <w:rPr>
          <w:rFonts w:asciiTheme="minorHAnsi" w:hAnsiTheme="minorHAnsi" w:cstheme="minorHAnsi"/>
        </w:rPr>
        <w:t xml:space="preserve"> táblánál leírtak szerint).</w:t>
      </w:r>
    </w:p>
    <w:p w14:paraId="05C40871" w14:textId="223618C5" w:rsidR="0067130E" w:rsidRPr="00EF2A61" w:rsidRDefault="0067130E" w:rsidP="005847F9">
      <w:pPr>
        <w:rPr>
          <w:rFonts w:asciiTheme="minorHAnsi" w:eastAsia="Times New Roman" w:hAnsiTheme="minorHAnsi" w:cstheme="minorHAnsi"/>
        </w:rPr>
      </w:pPr>
      <w:r w:rsidRPr="00EF2A61">
        <w:rPr>
          <w:rFonts w:asciiTheme="minorHAnsi" w:eastAsia="Times New Roman" w:hAnsiTheme="minorHAnsi" w:cstheme="minorHAnsi"/>
        </w:rPr>
        <w:t>Az instrumentum szerződésben rögzített lejáratának időpontja a</w:t>
      </w:r>
      <w:r w:rsidR="00B84815" w:rsidRPr="00EF2A61">
        <w:rPr>
          <w:rFonts w:asciiTheme="minorHAnsi" w:eastAsia="Times New Roman" w:hAnsiTheme="minorHAnsi" w:cstheme="minorHAnsi"/>
        </w:rPr>
        <w:t>z instrumentum szerződés szerinti lejárati időpontja</w:t>
      </w:r>
      <w:r w:rsidR="00A37730" w:rsidRPr="00EF2A61">
        <w:rPr>
          <w:rFonts w:asciiTheme="minorHAnsi" w:eastAsia="Times New Roman" w:hAnsiTheme="minorHAnsi" w:cstheme="minorHAnsi"/>
        </w:rPr>
        <w:t xml:space="preserve"> (amennyiben keretinstrumentum külön tartozik az instrumentumhoz, akkor nem a keret lejá</w:t>
      </w:r>
      <w:r w:rsidR="00150654" w:rsidRPr="00EF2A61">
        <w:rPr>
          <w:rFonts w:asciiTheme="minorHAnsi" w:eastAsia="Times New Roman" w:hAnsiTheme="minorHAnsi" w:cstheme="minorHAnsi"/>
        </w:rPr>
        <w:t>r</w:t>
      </w:r>
      <w:r w:rsidR="00A37730" w:rsidRPr="00EF2A61">
        <w:rPr>
          <w:rFonts w:asciiTheme="minorHAnsi" w:eastAsia="Times New Roman" w:hAnsiTheme="minorHAnsi" w:cstheme="minorHAnsi"/>
        </w:rPr>
        <w:t>atának időpontja)</w:t>
      </w:r>
      <w:r w:rsidR="00B84815" w:rsidRPr="00EF2A61">
        <w:rPr>
          <w:rFonts w:asciiTheme="minorHAnsi" w:eastAsia="Times New Roman" w:hAnsiTheme="minorHAnsi" w:cstheme="minorHAnsi"/>
        </w:rPr>
        <w:t>, az eredeti szerződéseket módosító megállapodások figyelembevételével</w:t>
      </w:r>
      <w:r w:rsidRPr="00EF2A61">
        <w:rPr>
          <w:rFonts w:asciiTheme="minorHAnsi" w:eastAsia="Times New Roman" w:hAnsiTheme="minorHAnsi" w:cstheme="minorHAnsi"/>
        </w:rPr>
        <w:t>, azaz</w:t>
      </w:r>
      <w:r w:rsidR="00B84815" w:rsidRPr="00EF2A61">
        <w:rPr>
          <w:rFonts w:asciiTheme="minorHAnsi" w:eastAsia="Times New Roman" w:hAnsiTheme="minorHAnsi" w:cstheme="minorHAnsi"/>
        </w:rPr>
        <w:t xml:space="preserve"> </w:t>
      </w:r>
      <w:r w:rsidRPr="00EF2A61">
        <w:rPr>
          <w:rFonts w:asciiTheme="minorHAnsi" w:eastAsia="Times New Roman" w:hAnsiTheme="minorHAnsi" w:cstheme="minorHAnsi"/>
        </w:rPr>
        <w:t>p</w:t>
      </w:r>
      <w:r w:rsidR="00B84815" w:rsidRPr="00EF2A61">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EF2A61">
        <w:rPr>
          <w:rFonts w:asciiTheme="minorHAnsi" w:eastAsia="Times New Roman" w:hAnsiTheme="minorHAnsi" w:cstheme="minorHAnsi"/>
        </w:rPr>
        <w:t xml:space="preserve"> (vonatkozási időszak utolsó napja)</w:t>
      </w:r>
      <w:r w:rsidR="00B84815" w:rsidRPr="00EF2A61">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EF2A61">
        <w:rPr>
          <w:rFonts w:asciiTheme="minorHAnsi" w:eastAsia="Times New Roman" w:hAnsiTheme="minorHAnsi" w:cstheme="minorHAnsi"/>
        </w:rPr>
        <w:t>, amíg nem történik folyósítás (akkor a tényleges lejárati dátum jelentendő)</w:t>
      </w:r>
      <w:r w:rsidR="00B84815" w:rsidRPr="00EF2A61">
        <w:rPr>
          <w:rFonts w:asciiTheme="minorHAnsi" w:eastAsia="Times New Roman" w:hAnsiTheme="minorHAnsi" w:cstheme="minorHAnsi"/>
        </w:rPr>
        <w:t xml:space="preserve">. </w:t>
      </w:r>
      <w:r w:rsidR="00D8757A" w:rsidRPr="00EF2A61">
        <w:rPr>
          <w:rFonts w:asciiTheme="minorHAnsi" w:eastAsia="Times New Roman" w:hAnsiTheme="minorHAnsi" w:cstheme="minorHAnsi"/>
        </w:rPr>
        <w:t xml:space="preserve">Folyószámlahitelek esetében csak akkor töltendő, </w:t>
      </w:r>
      <w:r w:rsidR="00B84815" w:rsidRPr="00EF2A61">
        <w:rPr>
          <w:rFonts w:asciiTheme="minorHAnsi" w:eastAsia="Times New Roman" w:hAnsiTheme="minorHAnsi" w:cstheme="minorHAnsi"/>
        </w:rPr>
        <w:t xml:space="preserve">ha a szerződésben rögzített a </w:t>
      </w:r>
      <w:r w:rsidR="00D8757A" w:rsidRPr="00EF2A61">
        <w:rPr>
          <w:rFonts w:asciiTheme="minorHAnsi" w:eastAsia="Times New Roman" w:hAnsiTheme="minorHAnsi" w:cstheme="minorHAnsi"/>
        </w:rPr>
        <w:t xml:space="preserve">hitelhez </w:t>
      </w:r>
      <w:r w:rsidR="00B84815" w:rsidRPr="00EF2A61">
        <w:rPr>
          <w:rFonts w:asciiTheme="minorHAnsi" w:eastAsia="Times New Roman" w:hAnsiTheme="minorHAnsi" w:cstheme="minorHAnsi"/>
        </w:rPr>
        <w:t>való hozzáférés végső időpontja.</w:t>
      </w:r>
    </w:p>
    <w:p w14:paraId="793C6946" w14:textId="046EE283" w:rsidR="001E7765" w:rsidRPr="00EF2A61" w:rsidRDefault="001E7765" w:rsidP="005847F9">
      <w:pPr>
        <w:rPr>
          <w:rFonts w:asciiTheme="minorHAnsi" w:eastAsia="Times New Roman" w:hAnsiTheme="minorHAnsi" w:cstheme="minorHAnsi"/>
        </w:rPr>
      </w:pPr>
      <w:r w:rsidRPr="00EF2A61">
        <w:rPr>
          <w:rFonts w:asciiTheme="minorHAnsi" w:eastAsia="Times New Roman" w:hAnsiTheme="minorHAnsi" w:cstheme="minorHAnsi"/>
        </w:rPr>
        <w:t xml:space="preserve">Amennyiben az instrumentum egy </w:t>
      </w:r>
      <w:proofErr w:type="spellStart"/>
      <w:r w:rsidRPr="00EF2A61">
        <w:rPr>
          <w:rFonts w:asciiTheme="minorHAnsi" w:eastAsia="Times New Roman" w:hAnsiTheme="minorHAnsi" w:cstheme="minorHAnsi"/>
        </w:rPr>
        <w:t>szindikált</w:t>
      </w:r>
      <w:proofErr w:type="spellEnd"/>
      <w:r w:rsidRPr="00EF2A61">
        <w:rPr>
          <w:rFonts w:asciiTheme="minorHAnsi" w:eastAsia="Times New Roman" w:hAnsiTheme="minorHAnsi" w:cstheme="minorHAnsi"/>
        </w:rPr>
        <w:t xml:space="preserve"> szerződés része,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a hitelintézetre jutó saját részt kell szerepeltetni és meg kell adni a </w:t>
      </w:r>
      <w:proofErr w:type="spellStart"/>
      <w:r w:rsidRPr="00EF2A61">
        <w:rPr>
          <w:rFonts w:asciiTheme="minorHAnsi" w:eastAsia="Times New Roman" w:hAnsiTheme="minorHAnsi" w:cstheme="minorHAnsi"/>
        </w:rPr>
        <w:t>SZIND</w:t>
      </w:r>
      <w:proofErr w:type="spellEnd"/>
      <w:r w:rsidRPr="00EF2A61">
        <w:rPr>
          <w:rFonts w:asciiTheme="minorHAnsi" w:eastAsia="Times New Roman" w:hAnsiTheme="minorHAnsi" w:cstheme="minorHAnsi"/>
        </w:rPr>
        <w:t xml:space="preserve"> adatkörnél leírt módon az adatszolgáltató által képzett azonosítót (</w:t>
      </w:r>
      <w:r w:rsidRPr="00EF2A61">
        <w:rPr>
          <w:rFonts w:asciiTheme="minorHAnsi" w:hAnsiTheme="minorHAnsi" w:cstheme="minorHAnsi"/>
        </w:rPr>
        <w:t xml:space="preserve">a főszervező országkódja + a főszervező </w:t>
      </w:r>
      <w:proofErr w:type="spellStart"/>
      <w:r w:rsidRPr="00EF2A61">
        <w:rPr>
          <w:rFonts w:asciiTheme="minorHAnsi" w:hAnsiTheme="minorHAnsi" w:cstheme="minorHAnsi"/>
        </w:rPr>
        <w:t>BIC</w:t>
      </w:r>
      <w:proofErr w:type="spellEnd"/>
      <w:r w:rsidRPr="00EF2A61">
        <w:rPr>
          <w:rFonts w:asciiTheme="minorHAnsi" w:hAnsiTheme="minorHAnsi" w:cstheme="minorHAnsi"/>
        </w:rPr>
        <w:t xml:space="preserve"> kódja + a szerződéskötés napja), illetve a főszervező által megadott azonosító kódot (amennyiben az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-kötelezett főszervező megadta). </w:t>
      </w:r>
      <w:r w:rsidR="0016761C" w:rsidRPr="00EF2A61">
        <w:rPr>
          <w:rFonts w:asciiTheme="minorHAnsi" w:hAnsiTheme="minorHAnsi" w:cstheme="minorHAnsi"/>
        </w:rPr>
        <w:t xml:space="preserve">Amennyiben az instrumentum egy </w:t>
      </w:r>
      <w:proofErr w:type="spellStart"/>
      <w:r w:rsidR="0016761C" w:rsidRPr="00EF2A61">
        <w:rPr>
          <w:rFonts w:asciiTheme="minorHAnsi" w:hAnsiTheme="minorHAnsi" w:cstheme="minorHAnsi"/>
        </w:rPr>
        <w:t>szindikált</w:t>
      </w:r>
      <w:proofErr w:type="spellEnd"/>
      <w:r w:rsidR="0016761C" w:rsidRPr="00EF2A61">
        <w:rPr>
          <w:rFonts w:asciiTheme="minorHAnsi" w:hAnsiTheme="minorHAnsi" w:cstheme="minorHAnsi"/>
        </w:rPr>
        <w:t xml:space="preserve"> szerződés része, a fenti módon az adatszolgáltató által képzett </w:t>
      </w:r>
      <w:proofErr w:type="spellStart"/>
      <w:r w:rsidR="0016761C" w:rsidRPr="00EF2A61">
        <w:rPr>
          <w:rFonts w:asciiTheme="minorHAnsi" w:hAnsiTheme="minorHAnsi" w:cstheme="minorHAnsi"/>
        </w:rPr>
        <w:t>szindikált</w:t>
      </w:r>
      <w:proofErr w:type="spellEnd"/>
      <w:r w:rsidR="0016761C" w:rsidRPr="00EF2A61">
        <w:rPr>
          <w:rFonts w:asciiTheme="minorHAnsi" w:hAnsiTheme="minorHAnsi" w:cstheme="minorHAnsi"/>
        </w:rPr>
        <w:t xml:space="preserve"> hitel azonosítót jelenteni kell a </w:t>
      </w:r>
      <w:proofErr w:type="spellStart"/>
      <w:r w:rsidR="0016761C" w:rsidRPr="00EF2A61">
        <w:rPr>
          <w:rFonts w:asciiTheme="minorHAnsi" w:hAnsiTheme="minorHAnsi" w:cstheme="minorHAnsi"/>
        </w:rPr>
        <w:t>SZIND</w:t>
      </w:r>
      <w:proofErr w:type="spellEnd"/>
      <w:r w:rsidR="0016761C" w:rsidRPr="00EF2A61">
        <w:rPr>
          <w:rFonts w:asciiTheme="minorHAnsi" w:hAnsiTheme="minorHAnsi" w:cstheme="minorHAnsi"/>
        </w:rPr>
        <w:t xml:space="preserve"> táblában (korlátozott attribútumokkal). </w:t>
      </w:r>
      <w:r w:rsidR="00757311" w:rsidRPr="00EF2A61">
        <w:rPr>
          <w:rFonts w:asciiTheme="minorHAnsi" w:hAnsiTheme="minorHAnsi" w:cstheme="minorHAnsi"/>
        </w:rPr>
        <w:t xml:space="preserve">A </w:t>
      </w:r>
      <w:proofErr w:type="spellStart"/>
      <w:r w:rsidR="00757311" w:rsidRPr="00EF2A61">
        <w:rPr>
          <w:rFonts w:asciiTheme="minorHAnsi" w:hAnsiTheme="minorHAnsi" w:cstheme="minorHAnsi"/>
        </w:rPr>
        <w:t>szindikált</w:t>
      </w:r>
      <w:proofErr w:type="spellEnd"/>
      <w:r w:rsidR="00757311" w:rsidRPr="00EF2A61">
        <w:rPr>
          <w:rFonts w:asciiTheme="minorHAnsi" w:hAnsiTheme="minorHAnsi" w:cstheme="minorHAnsi"/>
        </w:rPr>
        <w:t xml:space="preserve"> hitelek jelentésének módjáról bővebb információ a </w:t>
      </w:r>
      <w:proofErr w:type="spellStart"/>
      <w:r w:rsidR="00757311" w:rsidRPr="00EF2A61">
        <w:rPr>
          <w:rFonts w:asciiTheme="minorHAnsi" w:hAnsiTheme="minorHAnsi" w:cstheme="minorHAnsi"/>
        </w:rPr>
        <w:t>SZIND</w:t>
      </w:r>
      <w:proofErr w:type="spellEnd"/>
      <w:r w:rsidR="00757311" w:rsidRPr="00EF2A61">
        <w:rPr>
          <w:rFonts w:asciiTheme="minorHAnsi" w:hAnsiTheme="minorHAnsi" w:cstheme="minorHAnsi"/>
        </w:rPr>
        <w:t xml:space="preserve"> táblára vonatkozó részben található.</w:t>
      </w:r>
    </w:p>
    <w:p w14:paraId="11ABF749" w14:textId="5DA4E08E" w:rsidR="00A86E63" w:rsidRPr="00EF2A61" w:rsidRDefault="0067130E" w:rsidP="005847F9">
      <w:pPr>
        <w:rPr>
          <w:rFonts w:asciiTheme="minorHAnsi" w:eastAsia="Times New Roman" w:hAnsiTheme="minorHAnsi" w:cstheme="minorHAnsi"/>
        </w:rPr>
      </w:pPr>
      <w:r w:rsidRPr="00EF2A61">
        <w:rPr>
          <w:rFonts w:asciiTheme="minorHAnsi" w:eastAsia="Times New Roman" w:hAnsiTheme="minorHAnsi" w:cstheme="minorHAnsi"/>
        </w:rPr>
        <w:t>Átvett/megvásárolt</w:t>
      </w:r>
      <w:r w:rsidR="00C221AC" w:rsidRPr="00EF2A61">
        <w:rPr>
          <w:rFonts w:asciiTheme="minorHAnsi" w:eastAsia="Times New Roman" w:hAnsiTheme="minorHAnsi" w:cstheme="minorHAnsi"/>
        </w:rPr>
        <w:t>/</w:t>
      </w:r>
      <w:proofErr w:type="spellStart"/>
      <w:r w:rsidR="00C221AC" w:rsidRPr="00EF2A61">
        <w:rPr>
          <w:rFonts w:asciiTheme="minorHAnsi" w:eastAsia="Times New Roman" w:hAnsiTheme="minorHAnsi" w:cstheme="minorHAnsi"/>
        </w:rPr>
        <w:t>visszavásárolt</w:t>
      </w:r>
      <w:proofErr w:type="spellEnd"/>
      <w:r w:rsidRPr="00EF2A61">
        <w:rPr>
          <w:rFonts w:asciiTheme="minorHAnsi" w:eastAsia="Times New Roman" w:hAnsiTheme="minorHAnsi" w:cstheme="minorHAnsi"/>
        </w:rPr>
        <w:t xml:space="preserve"> hitelek esetén az átvevőnek jelentenie kell </w:t>
      </w:r>
      <w:r w:rsidR="00C221AC" w:rsidRPr="00EF2A61">
        <w:rPr>
          <w:rFonts w:asciiTheme="minorHAnsi" w:eastAsia="Times New Roman" w:hAnsiTheme="minorHAnsi" w:cstheme="minorHAnsi"/>
        </w:rPr>
        <w:t xml:space="preserve">rezidens átadó esetén az átadó törzsszámát, nem rezidens átadó esetén </w:t>
      </w:r>
      <w:r w:rsidRPr="00EF2A61">
        <w:rPr>
          <w:rFonts w:asciiTheme="minorHAnsi" w:eastAsia="Times New Roman" w:hAnsiTheme="minorHAnsi" w:cstheme="minorHAnsi"/>
        </w:rPr>
        <w:t xml:space="preserve">az átadó </w:t>
      </w:r>
      <w:r w:rsidR="001E7765" w:rsidRPr="00EF2A61">
        <w:rPr>
          <w:rFonts w:asciiTheme="minorHAnsi" w:eastAsia="Times New Roman" w:hAnsiTheme="minorHAnsi" w:cstheme="minorHAnsi"/>
        </w:rPr>
        <w:t>szektorát, országkódját</w:t>
      </w:r>
      <w:r w:rsidR="00C221AC" w:rsidRPr="00EF2A61">
        <w:rPr>
          <w:rFonts w:asciiTheme="minorHAnsi" w:eastAsia="Times New Roman" w:hAnsiTheme="minorHAnsi" w:cstheme="minorHAnsi"/>
        </w:rPr>
        <w:t xml:space="preserve"> (amely nem lehet HU).</w:t>
      </w:r>
      <w:r w:rsidR="001E7765" w:rsidRPr="00EF2A61">
        <w:rPr>
          <w:rFonts w:asciiTheme="minorHAnsi" w:eastAsia="Times New Roman" w:hAnsiTheme="minorHAnsi" w:cstheme="minorHAnsi"/>
        </w:rPr>
        <w:t xml:space="preserve"> </w:t>
      </w:r>
    </w:p>
    <w:p w14:paraId="11437A67" w14:textId="5F7978E1" w:rsidR="00757311" w:rsidRPr="00EF2A61" w:rsidRDefault="00757311" w:rsidP="005847F9">
      <w:pPr>
        <w:rPr>
          <w:rFonts w:asciiTheme="minorHAnsi" w:eastAsia="Times New Roman" w:hAnsiTheme="minorHAnsi" w:cstheme="minorHAnsi"/>
        </w:rPr>
      </w:pPr>
    </w:p>
    <w:p w14:paraId="7F1EA2DC" w14:textId="497A2B09" w:rsidR="008B3416" w:rsidRPr="00EF2A61" w:rsidRDefault="008B3416" w:rsidP="00AE27AF">
      <w:pPr>
        <w:pStyle w:val="Cmsor4"/>
      </w:pPr>
      <w:bookmarkStart w:id="157" w:name="_Toc149902002"/>
      <w:bookmarkStart w:id="158" w:name="_Toc206686143"/>
      <w:bookmarkStart w:id="159" w:name="_Toc188019072"/>
      <w:r w:rsidRPr="00EF2A61">
        <w:t>Instrumentum alapjellemzők</w:t>
      </w:r>
      <w:bookmarkEnd w:id="157"/>
      <w:bookmarkEnd w:id="158"/>
      <w:bookmarkEnd w:id="159"/>
    </w:p>
    <w:p w14:paraId="32DAABCC" w14:textId="77777777" w:rsidR="00FA43E2" w:rsidRPr="00EF2A61" w:rsidRDefault="00FA43E2" w:rsidP="005847F9">
      <w:pPr>
        <w:rPr>
          <w:rFonts w:asciiTheme="minorHAnsi" w:hAnsiTheme="minorHAnsi" w:cstheme="minorHAnsi"/>
        </w:rPr>
      </w:pPr>
    </w:p>
    <w:p w14:paraId="0996A81A" w14:textId="41A647A6" w:rsidR="00B84815" w:rsidRPr="00EF2A61" w:rsidRDefault="00B84815" w:rsidP="005847F9">
      <w:pPr>
        <w:rPr>
          <w:rFonts w:asciiTheme="minorHAnsi" w:hAnsiTheme="minorHAnsi" w:cstheme="minorHAnsi"/>
        </w:rPr>
      </w:pPr>
      <w:r w:rsidRPr="00EF2A61">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EF2A61" w:rsidRDefault="005A3AF5" w:rsidP="00687908">
      <w:pPr>
        <w:rPr>
          <w:rFonts w:asciiTheme="minorHAnsi" w:hAnsiTheme="minorHAnsi" w:cstheme="minorHAnsi"/>
        </w:rPr>
      </w:pPr>
      <w:r w:rsidRPr="00EF2A61">
        <w:rPr>
          <w:rFonts w:asciiTheme="minorHAnsi" w:hAnsiTheme="minorHAnsi" w:cstheme="minorHAnsi"/>
        </w:rPr>
        <w:t>Az újratárgyalással kapcsolatosan az alábbiak szerint kell eljárni:</w:t>
      </w:r>
    </w:p>
    <w:p w14:paraId="6773EBF9" w14:textId="5AA432C5" w:rsidR="00687908" w:rsidRPr="00EF2A61" w:rsidRDefault="005A3AF5" w:rsidP="00687908">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ú</w:t>
      </w:r>
      <w:r w:rsidR="00687908" w:rsidRPr="00EF2A61">
        <w:rPr>
          <w:rFonts w:asciiTheme="minorHAnsi" w:hAnsiTheme="minorHAnsi" w:cstheme="minorHAnsi"/>
        </w:rPr>
        <w:t>jratárgyalt</w:t>
      </w:r>
      <w:proofErr w:type="spellEnd"/>
      <w:r w:rsidR="00687908" w:rsidRPr="00EF2A61">
        <w:rPr>
          <w:rFonts w:asciiTheme="minorHAnsi" w:hAnsiTheme="minorHAnsi" w:cstheme="minorHAnsi"/>
        </w:rPr>
        <w:t xml:space="preserve"> szerződés</w:t>
      </w:r>
      <w:r w:rsidRPr="00EF2A61">
        <w:rPr>
          <w:rFonts w:asciiTheme="minorHAnsi" w:hAnsiTheme="minorHAnsi" w:cstheme="minorHAnsi"/>
        </w:rPr>
        <w:t xml:space="preserve"> </w:t>
      </w:r>
      <w:r w:rsidR="00687908" w:rsidRPr="00EF2A61">
        <w:rPr>
          <w:rFonts w:asciiTheme="minorHAnsi" w:hAnsiTheme="minorHAnsi" w:cstheme="minorHAnsi"/>
        </w:rPr>
        <w:t xml:space="preserve">az új szerződés egyik alkategóriája. </w:t>
      </w:r>
      <w:proofErr w:type="spellStart"/>
      <w:r w:rsidR="00687908" w:rsidRPr="00EF2A61">
        <w:rPr>
          <w:rFonts w:asciiTheme="minorHAnsi" w:hAnsiTheme="minorHAnsi" w:cstheme="minorHAnsi"/>
        </w:rPr>
        <w:t>Újratárgyaltnak</w:t>
      </w:r>
      <w:proofErr w:type="spellEnd"/>
      <w:r w:rsidR="00687908" w:rsidRPr="00EF2A61">
        <w:rPr>
          <w:rFonts w:asciiTheme="minorHAnsi" w:hAnsiTheme="minorHAnsi" w:cstheme="minorHAnsi"/>
        </w:rPr>
        <w:t xml:space="preserve"> minősül</w:t>
      </w:r>
      <w:r w:rsidRPr="00EF2A61">
        <w:rPr>
          <w:rFonts w:asciiTheme="minorHAnsi" w:hAnsiTheme="minorHAnsi" w:cstheme="minorHAnsi"/>
        </w:rPr>
        <w:t>:</w:t>
      </w:r>
    </w:p>
    <w:p w14:paraId="65308EC4" w14:textId="0284BF46"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EF2A61">
        <w:rPr>
          <w:rFonts w:asciiTheme="minorHAnsi" w:hAnsiTheme="minorHAnsi" w:cstheme="minorHAnsi"/>
        </w:rPr>
        <w:t>futamidejét</w:t>
      </w:r>
      <w:proofErr w:type="spellEnd"/>
      <w:r w:rsidRPr="00EF2A61">
        <w:rPr>
          <w:rFonts w:asciiTheme="minorHAnsi" w:hAnsiTheme="minorHAnsi" w:cstheme="minorHAnsi"/>
        </w:rPr>
        <w:t xml:space="preserve"> az ügyfél nem változtatja meg), vagy fix kamatozású konstrukció automatikus átalakulása változó </w:t>
      </w:r>
      <w:proofErr w:type="spellStart"/>
      <w:r w:rsidRPr="00EF2A61">
        <w:rPr>
          <w:rFonts w:asciiTheme="minorHAnsi" w:hAnsiTheme="minorHAnsi" w:cstheme="minorHAnsi"/>
        </w:rPr>
        <w:t>kamatozásúvá</w:t>
      </w:r>
      <w:proofErr w:type="spellEnd"/>
      <w:r w:rsidRPr="00EF2A61">
        <w:rPr>
          <w:rFonts w:asciiTheme="minorHAnsi" w:hAnsiTheme="minorHAnsi" w:cstheme="minorHAnsi"/>
        </w:rPr>
        <w:t>, vagy fordítva, amennyiben ezt az átalakulást már az eredeti szerződésben rögzítették.</w:t>
      </w:r>
    </w:p>
    <w:p w14:paraId="7C15A790" w14:textId="78FD95DC" w:rsidR="00687908"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EF2A61">
        <w:rPr>
          <w:rFonts w:asciiTheme="minorHAnsi" w:hAnsiTheme="minorHAnsi" w:cstheme="minorHAnsi"/>
        </w:rPr>
        <w:t>újratárgyaltnak</w:t>
      </w:r>
      <w:proofErr w:type="spellEnd"/>
      <w:r w:rsidRPr="00EF2A61">
        <w:rPr>
          <w:rFonts w:asciiTheme="minorHAnsi" w:hAnsiTheme="minorHAnsi" w:cstheme="minorHAnsi"/>
        </w:rPr>
        <w:t xml:space="preserve">. </w:t>
      </w:r>
    </w:p>
    <w:p w14:paraId="65CA28E2" w14:textId="77DACFD9" w:rsidR="00687908" w:rsidRPr="00EF2A61" w:rsidRDefault="005A3AF5"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a</w:t>
      </w:r>
      <w:r w:rsidR="00687908" w:rsidRPr="00EF2A61">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EF2A61">
        <w:rPr>
          <w:rFonts w:asciiTheme="minorHAnsi" w:hAnsiTheme="minorHAnsi" w:cstheme="minorHAnsi"/>
        </w:rPr>
        <w:t>újratárgyalják</w:t>
      </w:r>
      <w:proofErr w:type="spellEnd"/>
      <w:r w:rsidR="00687908" w:rsidRPr="00EF2A61">
        <w:rPr>
          <w:rFonts w:asciiTheme="minorHAnsi" w:hAnsiTheme="minorHAnsi" w:cstheme="minorHAnsi"/>
        </w:rPr>
        <w:t>, abban az esetben ez újratárgyalásnak minősül.</w:t>
      </w:r>
      <w:r w:rsidRPr="00EF2A61">
        <w:rPr>
          <w:rFonts w:asciiTheme="minorHAnsi" w:hAnsiTheme="minorHAnsi" w:cstheme="minorHAnsi"/>
        </w:rPr>
        <w:t xml:space="preserve"> </w:t>
      </w:r>
    </w:p>
    <w:p w14:paraId="178F63C2" w14:textId="20649CFD" w:rsidR="00687908" w:rsidRPr="00EF2A61" w:rsidRDefault="005A3AF5"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e</w:t>
      </w:r>
      <w:r w:rsidR="00687908" w:rsidRPr="00EF2A61">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EF2A61">
        <w:rPr>
          <w:rFonts w:asciiTheme="minorHAnsi" w:hAnsiTheme="minorHAnsi" w:cstheme="minorHAnsi"/>
        </w:rPr>
        <w:t>újratárgyalt</w:t>
      </w:r>
      <w:proofErr w:type="spellEnd"/>
      <w:r w:rsidR="00687908" w:rsidRPr="00EF2A61">
        <w:rPr>
          <w:rFonts w:asciiTheme="minorHAnsi" w:hAnsiTheme="minorHAnsi" w:cstheme="minorHAnsi"/>
        </w:rPr>
        <w:t xml:space="preserve"> szerződésnek tekintendő.</w:t>
      </w:r>
    </w:p>
    <w:p w14:paraId="257A0624" w14:textId="77777777" w:rsidR="005A3AF5" w:rsidRPr="00EF2A61" w:rsidRDefault="00687908" w:rsidP="00F3207B">
      <w:pPr>
        <w:pStyle w:val="Listaszerbekezds"/>
        <w:numPr>
          <w:ilvl w:val="0"/>
          <w:numId w:val="122"/>
        </w:numPr>
        <w:ind w:left="284" w:hanging="284"/>
        <w:rPr>
          <w:rFonts w:asciiTheme="minorHAnsi" w:hAnsiTheme="minorHAnsi" w:cstheme="minorHAnsi"/>
        </w:rPr>
      </w:pPr>
      <w:r w:rsidRPr="00EF2A61">
        <w:rPr>
          <w:rFonts w:asciiTheme="minorHAnsi" w:hAnsiTheme="minorHAnsi" w:cstheme="minorHAnsi"/>
        </w:rPr>
        <w:t xml:space="preserve">Ha egy hónapon belül történik meg egy új hitel szerződéskötése, amelyet még az adott hónapon belül </w:t>
      </w:r>
      <w:proofErr w:type="spellStart"/>
      <w:r w:rsidRPr="00EF2A61">
        <w:rPr>
          <w:rFonts w:asciiTheme="minorHAnsi" w:hAnsiTheme="minorHAnsi" w:cstheme="minorHAnsi"/>
        </w:rPr>
        <w:t>újratárgyalnak</w:t>
      </w:r>
      <w:proofErr w:type="spellEnd"/>
      <w:r w:rsidRPr="00EF2A61">
        <w:rPr>
          <w:rFonts w:asciiTheme="minorHAnsi" w:hAnsiTheme="minorHAnsi" w:cstheme="minorHAnsi"/>
        </w:rPr>
        <w:t xml:space="preserve">, az is </w:t>
      </w:r>
      <w:proofErr w:type="spellStart"/>
      <w:r w:rsidRPr="00EF2A61">
        <w:rPr>
          <w:rFonts w:asciiTheme="minorHAnsi" w:hAnsiTheme="minorHAnsi" w:cstheme="minorHAnsi"/>
        </w:rPr>
        <w:t>újratárgyaltnak</w:t>
      </w:r>
      <w:proofErr w:type="spellEnd"/>
      <w:r w:rsidRPr="00EF2A61">
        <w:rPr>
          <w:rFonts w:asciiTheme="minorHAnsi" w:hAnsiTheme="minorHAnsi" w:cstheme="minorHAnsi"/>
        </w:rPr>
        <w:t xml:space="preserve"> minősül.</w:t>
      </w:r>
      <w:r w:rsidR="005A3AF5" w:rsidRPr="00EF2A61">
        <w:rPr>
          <w:rFonts w:asciiTheme="minorHAnsi" w:hAnsiTheme="minorHAnsi" w:cstheme="minorHAnsi"/>
        </w:rPr>
        <w:t xml:space="preserve"> </w:t>
      </w:r>
    </w:p>
    <w:p w14:paraId="6656FED0" w14:textId="2CF53978" w:rsidR="005A3AF5" w:rsidRPr="00EF2A61" w:rsidRDefault="005A3AF5" w:rsidP="005A3AF5">
      <w:pPr>
        <w:rPr>
          <w:rFonts w:asciiTheme="minorHAnsi" w:hAnsiTheme="minorHAnsi" w:cstheme="minorHAnsi"/>
        </w:rPr>
      </w:pPr>
      <w:r w:rsidRPr="00EF2A61">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EF2A61" w:rsidRDefault="00E73394" w:rsidP="00F2609C">
      <w:pPr>
        <w:rPr>
          <w:rFonts w:asciiTheme="minorHAnsi" w:hAnsiTheme="minorHAnsi" w:cstheme="minorHAnsi"/>
        </w:rPr>
      </w:pPr>
      <w:r w:rsidRPr="00EF2A61">
        <w:rPr>
          <w:rFonts w:asciiTheme="minorHAnsi" w:hAnsiTheme="minorHAnsi" w:cstheme="minorHAnsi"/>
        </w:rPr>
        <w:t xml:space="preserve">Az adatszolgáltatásban a K21/K23 jelentésekkel összhangban a távollévők között létrejövő, még a </w:t>
      </w:r>
      <w:proofErr w:type="spellStart"/>
      <w:r w:rsidRPr="00EF2A61">
        <w:rPr>
          <w:rFonts w:asciiTheme="minorHAnsi" w:hAnsiTheme="minorHAnsi" w:cstheme="minorHAnsi"/>
        </w:rPr>
        <w:t>hatályosulás</w:t>
      </w:r>
      <w:proofErr w:type="spellEnd"/>
      <w:r w:rsidRPr="00EF2A61">
        <w:rPr>
          <w:rFonts w:asciiTheme="minorHAnsi" w:hAnsiTheme="minorHAnsi" w:cstheme="minorHAnsi"/>
        </w:rPr>
        <w:t xml:space="preserve"> előtt módosuló szerződéseket nem kell </w:t>
      </w:r>
      <w:proofErr w:type="spellStart"/>
      <w:r w:rsidRPr="00EF2A61">
        <w:rPr>
          <w:rFonts w:asciiTheme="minorHAnsi" w:hAnsiTheme="minorHAnsi" w:cstheme="minorHAnsi"/>
        </w:rPr>
        <w:t>újratá</w:t>
      </w:r>
      <w:r w:rsidR="003C50A6" w:rsidRPr="00EF2A61">
        <w:rPr>
          <w:rFonts w:asciiTheme="minorHAnsi" w:hAnsiTheme="minorHAnsi" w:cstheme="minorHAnsi"/>
        </w:rPr>
        <w:t>r</w:t>
      </w:r>
      <w:r w:rsidRPr="00EF2A61">
        <w:rPr>
          <w:rFonts w:asciiTheme="minorHAnsi" w:hAnsiTheme="minorHAnsi" w:cstheme="minorHAnsi"/>
        </w:rPr>
        <w:t>gyaltként</w:t>
      </w:r>
      <w:proofErr w:type="spellEnd"/>
      <w:r w:rsidRPr="00EF2A61">
        <w:rPr>
          <w:rFonts w:asciiTheme="minorHAnsi" w:hAnsiTheme="minorHAnsi" w:cstheme="minorHAnsi"/>
        </w:rPr>
        <w:t xml:space="preserve"> kezelni,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flag-gel</w:t>
      </w:r>
      <w:proofErr w:type="spellEnd"/>
      <w:r w:rsidRPr="00EF2A61">
        <w:rPr>
          <w:rFonts w:asciiTheme="minorHAnsi" w:hAnsiTheme="minorHAnsi" w:cstheme="minorHAnsi"/>
        </w:rPr>
        <w:t xml:space="preserve"> ellátni. </w:t>
      </w:r>
    </w:p>
    <w:p w14:paraId="75433FFC" w14:textId="4126F349" w:rsidR="00F2609C" w:rsidRPr="00EF2A61" w:rsidRDefault="00551583" w:rsidP="00F2609C">
      <w:pPr>
        <w:rPr>
          <w:rFonts w:asciiTheme="minorHAnsi" w:hAnsiTheme="minorHAnsi" w:cstheme="minorHAnsi"/>
        </w:rPr>
      </w:pPr>
      <w:r w:rsidRPr="00EF2A61">
        <w:rPr>
          <w:rFonts w:asciiTheme="minorHAnsi" w:hAnsiTheme="minorHAnsi" w:cstheme="minorHAnsi"/>
        </w:rPr>
        <w:t>A</w:t>
      </w:r>
      <w:r w:rsidR="00F2609C" w:rsidRPr="00EF2A61">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EF2A61" w:rsidRDefault="00E73394" w:rsidP="00E73394">
      <w:pPr>
        <w:rPr>
          <w:rFonts w:asciiTheme="minorHAnsi" w:hAnsiTheme="minorHAnsi" w:cstheme="minorHAnsi"/>
        </w:rPr>
      </w:pPr>
    </w:p>
    <w:p w14:paraId="56AA820A" w14:textId="60E6E1CD" w:rsidR="00E73394" w:rsidRPr="00EF2A61" w:rsidRDefault="00774658" w:rsidP="005A3AF5">
      <w:pPr>
        <w:rPr>
          <w:rFonts w:asciiTheme="minorHAnsi" w:hAnsiTheme="minorHAnsi" w:cstheme="minorHAnsi"/>
        </w:rPr>
      </w:pPr>
      <w:r w:rsidRPr="00EF2A61">
        <w:rPr>
          <w:rFonts w:asciiTheme="minorHAnsi" w:hAnsiTheme="minorHAnsi" w:cstheme="minorHAnsi"/>
        </w:rPr>
        <w:t>A gyűjtőszámlák lejáratát a K23-as jelentéssel konzisztens módon újratárgyalásként kell jelenteni.</w:t>
      </w:r>
    </w:p>
    <w:p w14:paraId="2317770F" w14:textId="54206496" w:rsidR="00687908" w:rsidRPr="00EF2A61" w:rsidRDefault="00687908" w:rsidP="00687908">
      <w:pPr>
        <w:rPr>
          <w:rFonts w:asciiTheme="minorHAnsi" w:hAnsiTheme="minorHAnsi" w:cstheme="minorHAnsi"/>
        </w:rPr>
      </w:pPr>
    </w:p>
    <w:p w14:paraId="2527B49B" w14:textId="689B06C5" w:rsidR="00D14C41" w:rsidRPr="00EF2A61" w:rsidRDefault="00D14C41" w:rsidP="005847F9">
      <w:pPr>
        <w:rPr>
          <w:rFonts w:asciiTheme="minorHAnsi" w:hAnsiTheme="minorHAnsi" w:cstheme="minorHAnsi"/>
        </w:rPr>
      </w:pPr>
      <w:bookmarkStart w:id="160" w:name="_Hlk530062014"/>
      <w:r w:rsidRPr="00EF2A61">
        <w:rPr>
          <w:rFonts w:asciiTheme="minorHAnsi" w:hAnsiTheme="minorHAnsi" w:cstheme="minorHAnsi"/>
        </w:rPr>
        <w:t>A</w:t>
      </w:r>
      <w:r w:rsidR="00FA43E2" w:rsidRPr="00EF2A61">
        <w:rPr>
          <w:rFonts w:asciiTheme="minorHAnsi" w:hAnsiTheme="minorHAnsi" w:cstheme="minorHAnsi"/>
        </w:rPr>
        <w:t>z átstrukturálásra, illetve újratárgyalásra vonatkozó</w:t>
      </w:r>
      <w:r w:rsidRPr="00EF2A61">
        <w:rPr>
          <w:rFonts w:asciiTheme="minorHAnsi" w:hAnsiTheme="minorHAnsi" w:cstheme="minorHAnsi"/>
        </w:rPr>
        <w:t xml:space="preserve"> mezőket az alábbiak szerint kell kitölteni</w:t>
      </w:r>
      <w:r w:rsidR="00296846" w:rsidRPr="00EF2A61">
        <w:rPr>
          <w:rFonts w:asciiTheme="minorHAnsi" w:hAnsiTheme="minorHAnsi" w:cstheme="minorHAnsi"/>
        </w:rPr>
        <w:t xml:space="preserve"> abban az esetben, ha nem vállalati projekthitelről van szó</w:t>
      </w:r>
      <w:r w:rsidRPr="00EF2A61">
        <w:rPr>
          <w:rFonts w:asciiTheme="minorHAnsi" w:hAnsiTheme="minorHAnsi" w:cstheme="minorHAnsi"/>
        </w:rPr>
        <w:t xml:space="preserve">: </w:t>
      </w:r>
    </w:p>
    <w:p w14:paraId="7F48633D" w14:textId="69D2C9A8" w:rsidR="00D14C41" w:rsidRPr="00EF2A61" w:rsidRDefault="00D14C41" w:rsidP="005847F9">
      <w:pPr>
        <w:rPr>
          <w:rFonts w:asciiTheme="minorHAnsi" w:hAnsiTheme="minorHAnsi" w:cstheme="minorHAnsi"/>
        </w:rPr>
      </w:pPr>
      <w:r w:rsidRPr="00EF2A61">
        <w:rPr>
          <w:rFonts w:asciiTheme="minorHAnsi" w:hAnsiTheme="minorHAnsi" w:cstheme="minorHAnsi"/>
        </w:rPr>
        <w:t xml:space="preserve">(i) </w:t>
      </w:r>
      <w:r w:rsidRPr="00EF2A61">
        <w:rPr>
          <w:rFonts w:asciiTheme="minorHAnsi" w:hAnsiTheme="minorHAnsi" w:cstheme="minorHAnsi"/>
          <w:u w:val="single"/>
        </w:rPr>
        <w:t>ha új hitel (instrumentum) jön létre az átstrukturálással / újratárgyalással</w:t>
      </w:r>
      <w:r w:rsidR="00594A70" w:rsidRPr="00EF2A61">
        <w:rPr>
          <w:rFonts w:asciiTheme="minorHAnsi" w:hAnsiTheme="minorHAnsi" w:cstheme="minorHAnsi"/>
          <w:u w:val="single"/>
        </w:rPr>
        <w:t xml:space="preserve"> (hitelkiváltás nélkül)</w:t>
      </w:r>
      <w:r w:rsidRPr="00EF2A61">
        <w:rPr>
          <w:rFonts w:asciiTheme="minorHAnsi" w:hAnsiTheme="minorHAnsi" w:cstheme="minorHAnsi"/>
        </w:rPr>
        <w:t>, akkor az új instrumentumnál töltendő "Igen" értékkel</w:t>
      </w:r>
      <w:r w:rsidR="00225BF4" w:rsidRPr="00EF2A61">
        <w:rPr>
          <w:rFonts w:asciiTheme="minorHAnsi" w:hAnsiTheme="minorHAnsi" w:cstheme="minorHAnsi"/>
        </w:rPr>
        <w:t xml:space="preserve"> az átstrukturált/</w:t>
      </w:r>
      <w:proofErr w:type="spellStart"/>
      <w:r w:rsidR="00225BF4" w:rsidRPr="00EF2A61">
        <w:rPr>
          <w:rFonts w:asciiTheme="minorHAnsi" w:hAnsiTheme="minorHAnsi" w:cstheme="minorHAnsi"/>
        </w:rPr>
        <w:t>újratárgyalt</w:t>
      </w:r>
      <w:proofErr w:type="spellEnd"/>
      <w:r w:rsidR="00225BF4" w:rsidRPr="00EF2A61">
        <w:rPr>
          <w:rFonts w:asciiTheme="minorHAnsi" w:hAnsiTheme="minorHAnsi" w:cstheme="minorHAnsi"/>
        </w:rPr>
        <w:t xml:space="preserve"> </w:t>
      </w:r>
      <w:proofErr w:type="spellStart"/>
      <w:r w:rsidR="00225BF4" w:rsidRPr="00EF2A61">
        <w:rPr>
          <w:rFonts w:asciiTheme="minorHAnsi" w:hAnsiTheme="minorHAnsi" w:cstheme="minorHAnsi"/>
        </w:rPr>
        <w:t>flag</w:t>
      </w:r>
      <w:proofErr w:type="spellEnd"/>
      <w:r w:rsidR="00225BF4" w:rsidRPr="00EF2A61">
        <w:rPr>
          <w:rFonts w:asciiTheme="minorHAnsi" w:hAnsiTheme="minorHAnsi" w:cstheme="minorHAnsi"/>
        </w:rPr>
        <w:t xml:space="preserve"> mező</w:t>
      </w:r>
      <w:r w:rsidRPr="00EF2A61">
        <w:rPr>
          <w:rFonts w:asciiTheme="minorHAnsi" w:hAnsiTheme="minorHAnsi" w:cstheme="minorHAnsi"/>
        </w:rPr>
        <w:t>; Ebben az esetben „Az instrumentum keletkezésének módja” mezőben is az átstrukturálással / újratárgyalással</w:t>
      </w:r>
      <w:r w:rsidR="00594A70" w:rsidRPr="00EF2A61">
        <w:rPr>
          <w:rFonts w:asciiTheme="minorHAnsi" w:hAnsiTheme="minorHAnsi" w:cstheme="minorHAnsi"/>
        </w:rPr>
        <w:t xml:space="preserve"> (hitelkiváltás nélkül)</w:t>
      </w:r>
      <w:r w:rsidRPr="00EF2A61">
        <w:rPr>
          <w:rFonts w:asciiTheme="minorHAnsi" w:hAnsiTheme="minorHAnsi" w:cstheme="minorHAnsi"/>
        </w:rPr>
        <w:t xml:space="preserve"> érték megadása kötelező</w:t>
      </w:r>
      <w:r w:rsidR="004E54FD" w:rsidRPr="00EF2A61">
        <w:rPr>
          <w:rFonts w:asciiTheme="minorHAnsi" w:hAnsiTheme="minorHAnsi" w:cstheme="minorHAnsi"/>
        </w:rPr>
        <w:t xml:space="preserve">, </w:t>
      </w:r>
      <w:r w:rsidR="00524CF5" w:rsidRPr="00EF2A61">
        <w:rPr>
          <w:rFonts w:asciiTheme="minorHAnsi" w:hAnsiTheme="minorHAnsi" w:cstheme="minorHAnsi"/>
        </w:rPr>
        <w:t xml:space="preserve">és </w:t>
      </w:r>
      <w:r w:rsidR="004E54FD" w:rsidRPr="00EF2A61">
        <w:rPr>
          <w:rFonts w:asciiTheme="minorHAnsi" w:hAnsiTheme="minorHAnsi" w:cstheme="minorHAnsi"/>
        </w:rPr>
        <w:t xml:space="preserve">az átstrukturálás/újratárgyalás dátumát </w:t>
      </w:r>
      <w:r w:rsidR="00524CF5" w:rsidRPr="00EF2A61">
        <w:rPr>
          <w:rFonts w:asciiTheme="minorHAnsi" w:hAnsiTheme="minorHAnsi" w:cstheme="minorHAnsi"/>
        </w:rPr>
        <w:t>is</w:t>
      </w:r>
      <w:r w:rsidR="004E54FD" w:rsidRPr="00EF2A61">
        <w:rPr>
          <w:rFonts w:asciiTheme="minorHAnsi" w:hAnsiTheme="minorHAnsi" w:cstheme="minorHAnsi"/>
        </w:rPr>
        <w:t xml:space="preserve"> tölteni</w:t>
      </w:r>
      <w:r w:rsidR="00524CF5" w:rsidRPr="00EF2A61">
        <w:rPr>
          <w:rFonts w:asciiTheme="minorHAnsi" w:hAnsiTheme="minorHAnsi" w:cstheme="minorHAnsi"/>
        </w:rPr>
        <w:t xml:space="preserve"> kell, amely ez esetben meg fog egyezni az instrumentum indulásának dátumával</w:t>
      </w:r>
      <w:r w:rsidRPr="00EF2A61">
        <w:rPr>
          <w:rFonts w:asciiTheme="minorHAnsi" w:hAnsiTheme="minorHAnsi" w:cstheme="minorHAnsi"/>
        </w:rPr>
        <w:t>.</w:t>
      </w:r>
    </w:p>
    <w:p w14:paraId="0FD72D25" w14:textId="075E3426" w:rsidR="00987070" w:rsidRPr="00EF2A61" w:rsidRDefault="00D14C41" w:rsidP="005847F9">
      <w:pPr>
        <w:rPr>
          <w:rFonts w:asciiTheme="minorHAnsi" w:hAnsiTheme="minorHAnsi" w:cstheme="minorHAnsi"/>
        </w:rPr>
      </w:pPr>
      <w:r w:rsidRPr="00EF2A61">
        <w:rPr>
          <w:rFonts w:asciiTheme="minorHAnsi" w:hAnsiTheme="minorHAnsi" w:cstheme="minorHAnsi"/>
        </w:rPr>
        <w:t xml:space="preserve">(ii) </w:t>
      </w:r>
      <w:r w:rsidRPr="00EF2A61">
        <w:rPr>
          <w:rFonts w:asciiTheme="minorHAnsi" w:hAnsiTheme="minorHAnsi" w:cstheme="minorHAnsi"/>
          <w:u w:val="single"/>
        </w:rPr>
        <w:t>ha az átstrukturálás / újratárgyalás következtében</w:t>
      </w:r>
      <w:r w:rsidRPr="00EF2A61">
        <w:rPr>
          <w:rFonts w:asciiTheme="minorHAnsi" w:hAnsiTheme="minorHAnsi" w:cstheme="minorHAnsi"/>
        </w:rPr>
        <w:t xml:space="preserve"> </w:t>
      </w:r>
      <w:r w:rsidRPr="00EF2A61">
        <w:rPr>
          <w:rFonts w:asciiTheme="minorHAnsi" w:hAnsiTheme="minorHAnsi" w:cstheme="minorHAnsi"/>
          <w:u w:val="single"/>
        </w:rPr>
        <w:t>nem jön létre új instrumentum</w:t>
      </w:r>
      <w:r w:rsidRPr="00EF2A61">
        <w:rPr>
          <w:rFonts w:asciiTheme="minorHAnsi" w:hAnsiTheme="minorHAnsi" w:cstheme="minorHAnsi"/>
        </w:rPr>
        <w:t>, akkor a megmaradó (régi) instrumentumnál töltendő a</w:t>
      </w:r>
      <w:r w:rsidR="00225BF4" w:rsidRPr="00EF2A61">
        <w:rPr>
          <w:rFonts w:asciiTheme="minorHAnsi" w:hAnsiTheme="minorHAnsi" w:cstheme="minorHAnsi"/>
        </w:rPr>
        <w:t>z átstrukturált/</w:t>
      </w:r>
      <w:proofErr w:type="spellStart"/>
      <w:r w:rsidR="00225BF4" w:rsidRPr="00EF2A61">
        <w:rPr>
          <w:rFonts w:asciiTheme="minorHAnsi" w:hAnsiTheme="minorHAnsi" w:cstheme="minorHAnsi"/>
        </w:rPr>
        <w:t>újratárgyalt</w:t>
      </w:r>
      <w:proofErr w:type="spellEnd"/>
      <w:r w:rsidR="00225BF4" w:rsidRPr="00EF2A61">
        <w:rPr>
          <w:rFonts w:asciiTheme="minorHAnsi" w:hAnsiTheme="minorHAnsi" w:cstheme="minorHAnsi"/>
        </w:rPr>
        <w:t xml:space="preserv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w:t>
      </w:r>
      <w:r w:rsidR="00225BF4" w:rsidRPr="00EF2A61">
        <w:rPr>
          <w:rFonts w:asciiTheme="minorHAnsi" w:hAnsiTheme="minorHAnsi" w:cstheme="minorHAnsi"/>
        </w:rPr>
        <w:t>mező</w:t>
      </w:r>
      <w:r w:rsidR="00E35477" w:rsidRPr="00EF2A61">
        <w:rPr>
          <w:rFonts w:asciiTheme="minorHAnsi" w:hAnsiTheme="minorHAnsi" w:cstheme="minorHAnsi"/>
        </w:rPr>
        <w:t xml:space="preserve"> </w:t>
      </w:r>
      <w:r w:rsidRPr="00EF2A61">
        <w:rPr>
          <w:rFonts w:asciiTheme="minorHAnsi" w:hAnsiTheme="minorHAnsi" w:cstheme="minorHAnsi"/>
        </w:rPr>
        <w:t>"igen" értékkel, és az „átstrukturálás dátuma” / „újratárgyalás dátuma” mező is kötelezően töltendő.</w:t>
      </w:r>
    </w:p>
    <w:p w14:paraId="44034F0D" w14:textId="659AC05B" w:rsidR="004E54FD" w:rsidRPr="00EF2A61" w:rsidRDefault="00B8596C" w:rsidP="005847F9">
      <w:pPr>
        <w:rPr>
          <w:rFonts w:asciiTheme="minorHAnsi" w:hAnsiTheme="minorHAnsi" w:cstheme="minorHAnsi"/>
        </w:rPr>
      </w:pPr>
      <w:r w:rsidRPr="00EF2A61">
        <w:rPr>
          <w:rFonts w:asciiTheme="minorHAnsi" w:hAnsiTheme="minorHAnsi" w:cstheme="minorHAnsi"/>
        </w:rPr>
        <w:t>Amennyiben az instrumentumnál már történt újratárgyalás/</w:t>
      </w:r>
      <w:r w:rsidR="008532B1" w:rsidRPr="00EF2A61">
        <w:rPr>
          <w:rFonts w:asciiTheme="minorHAnsi" w:hAnsiTheme="minorHAnsi" w:cstheme="minorHAnsi"/>
        </w:rPr>
        <w:t>át</w:t>
      </w:r>
      <w:r w:rsidRPr="00EF2A61">
        <w:rPr>
          <w:rFonts w:asciiTheme="minorHAnsi" w:hAnsiTheme="minorHAnsi" w:cstheme="minorHAnsi"/>
        </w:rPr>
        <w:t>strukturálás</w:t>
      </w:r>
      <w:r w:rsidR="008532B1" w:rsidRPr="00EF2A61">
        <w:rPr>
          <w:rFonts w:asciiTheme="minorHAnsi" w:hAnsiTheme="minorHAnsi" w:cstheme="minorHAnsi"/>
        </w:rPr>
        <w:t>, a</w:t>
      </w:r>
      <w:r w:rsidR="004E54FD" w:rsidRPr="00EF2A61">
        <w:rPr>
          <w:rFonts w:asciiTheme="minorHAnsi" w:hAnsiTheme="minorHAnsi" w:cstheme="minorHAnsi"/>
        </w:rPr>
        <w:t>z átstrukturált/</w:t>
      </w:r>
      <w:proofErr w:type="spellStart"/>
      <w:r w:rsidR="004E54FD" w:rsidRPr="00EF2A61">
        <w:rPr>
          <w:rFonts w:asciiTheme="minorHAnsi" w:hAnsiTheme="minorHAnsi" w:cstheme="minorHAnsi"/>
        </w:rPr>
        <w:t>újratárgyalt</w:t>
      </w:r>
      <w:proofErr w:type="spellEnd"/>
      <w:r w:rsidR="004E54FD" w:rsidRPr="00EF2A61">
        <w:rPr>
          <w:rFonts w:asciiTheme="minorHAnsi" w:hAnsiTheme="minorHAnsi" w:cstheme="minorHAnsi"/>
        </w:rPr>
        <w:t xml:space="preserve"> </w:t>
      </w:r>
      <w:proofErr w:type="spellStart"/>
      <w:r w:rsidR="004E54FD" w:rsidRPr="00EF2A61">
        <w:rPr>
          <w:rFonts w:asciiTheme="minorHAnsi" w:hAnsiTheme="minorHAnsi" w:cstheme="minorHAnsi"/>
        </w:rPr>
        <w:t>flag</w:t>
      </w:r>
      <w:proofErr w:type="spellEnd"/>
      <w:r w:rsidR="004E54FD" w:rsidRPr="00EF2A61">
        <w:rPr>
          <w:rFonts w:asciiTheme="minorHAnsi" w:hAnsiTheme="minorHAnsi" w:cstheme="minorHAnsi"/>
        </w:rPr>
        <w:t xml:space="preserve"> </w:t>
      </w:r>
      <w:r w:rsidR="00D91385" w:rsidRPr="00EF2A61">
        <w:rPr>
          <w:rFonts w:asciiTheme="minorHAnsi" w:hAnsiTheme="minorHAnsi" w:cstheme="minorHAnsi"/>
        </w:rPr>
        <w:t>mindaddig „I” értékkel jelentendő, amíg a vonatkozó MNB rendelet szerint átstrukturáltnak minősül a hitel.</w:t>
      </w:r>
      <w:r w:rsidR="00525F5C" w:rsidRPr="00EF2A61">
        <w:rPr>
          <w:rFonts w:asciiTheme="minorHAnsi" w:hAnsiTheme="minorHAnsi" w:cstheme="minorHAnsi"/>
        </w:rPr>
        <w:t xml:space="preserve"> Az instrumentum típusának megváltozása minden esetben újratárgyalásnak minősül, így ebben az esetben az </w:t>
      </w:r>
      <w:proofErr w:type="spellStart"/>
      <w:r w:rsidR="00525F5C" w:rsidRPr="00EF2A61">
        <w:rPr>
          <w:rFonts w:asciiTheme="minorHAnsi" w:hAnsiTheme="minorHAnsi" w:cstheme="minorHAnsi"/>
        </w:rPr>
        <w:t>újratárgyalt</w:t>
      </w:r>
      <w:proofErr w:type="spellEnd"/>
      <w:r w:rsidR="00525F5C" w:rsidRPr="00EF2A61">
        <w:rPr>
          <w:rFonts w:asciiTheme="minorHAnsi" w:hAnsiTheme="minorHAnsi" w:cstheme="minorHAnsi"/>
        </w:rPr>
        <w:t xml:space="preserve"> </w:t>
      </w:r>
      <w:proofErr w:type="spellStart"/>
      <w:r w:rsidR="00525F5C" w:rsidRPr="00EF2A61">
        <w:rPr>
          <w:rFonts w:asciiTheme="minorHAnsi" w:hAnsiTheme="minorHAnsi" w:cstheme="minorHAnsi"/>
        </w:rPr>
        <w:t>flag</w:t>
      </w:r>
      <w:proofErr w:type="spellEnd"/>
      <w:r w:rsidR="00525F5C" w:rsidRPr="00EF2A61">
        <w:rPr>
          <w:rFonts w:asciiTheme="minorHAnsi" w:hAnsiTheme="minorHAnsi" w:cstheme="minorHAnsi"/>
        </w:rPr>
        <w:t xml:space="preserve"> „I” értékkel jelölendő.</w:t>
      </w:r>
      <w:r w:rsidR="00D90CA5" w:rsidRPr="00EF2A61">
        <w:t xml:space="preserve"> </w:t>
      </w:r>
      <w:r w:rsidR="00D90CA5" w:rsidRPr="00EF2A61">
        <w:rPr>
          <w:rFonts w:asciiTheme="minorHAnsi" w:hAnsiTheme="minorHAnsi" w:cstheme="minorHAnsi"/>
        </w:rPr>
        <w:t xml:space="preserve">Amennyiben egy adott instrumentum esetében több </w:t>
      </w:r>
      <w:r w:rsidR="004225E2" w:rsidRPr="00EF2A61">
        <w:rPr>
          <w:rFonts w:asciiTheme="minorHAnsi" w:hAnsiTheme="minorHAnsi" w:cstheme="minorHAnsi"/>
        </w:rPr>
        <w:t>alkalommal</w:t>
      </w:r>
      <w:r w:rsidR="00D90CA5" w:rsidRPr="00EF2A61">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60"/>
    <w:p w14:paraId="00F47466" w14:textId="2B1ABA93" w:rsidR="001B2B4F" w:rsidRPr="00EF2A61" w:rsidRDefault="001B2B4F" w:rsidP="005847F9">
      <w:pPr>
        <w:rPr>
          <w:rFonts w:asciiTheme="minorHAnsi" w:hAnsiTheme="minorHAnsi" w:cstheme="minorHAnsi"/>
        </w:rPr>
      </w:pPr>
      <w:r w:rsidRPr="00EF2A61">
        <w:rPr>
          <w:rFonts w:asciiTheme="minorHAnsi" w:hAnsiTheme="minorHAnsi" w:cstheme="minorHAnsi"/>
        </w:rPr>
        <w:t xml:space="preserve">Amennyiben az újratárgyalás/átstrukturálás következtében új szerződés jön létre,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tábla kötelezően töltendő. E</w:t>
      </w:r>
      <w:r w:rsidR="00FA43E2" w:rsidRPr="00EF2A61">
        <w:rPr>
          <w:rFonts w:asciiTheme="minorHAnsi" w:hAnsiTheme="minorHAnsi" w:cstheme="minorHAnsi"/>
        </w:rPr>
        <w:t>bben az esetben meg kell adni a hitelkiváltás dátumát</w:t>
      </w:r>
      <w:r w:rsidR="005B6534" w:rsidRPr="00EF2A61">
        <w:rPr>
          <w:rFonts w:asciiTheme="minorHAnsi" w:hAnsiTheme="minorHAnsi" w:cstheme="minorHAnsi"/>
        </w:rPr>
        <w:t>, amely meg kell egyezzen a szerződéskötés dátumával.</w:t>
      </w:r>
      <w:r w:rsidR="00DE441B" w:rsidRPr="00EF2A61">
        <w:rPr>
          <w:rFonts w:asciiTheme="minorHAnsi" w:hAnsiTheme="minorHAnsi" w:cstheme="minorHAnsi"/>
        </w:rPr>
        <w:t xml:space="preserve"> </w:t>
      </w:r>
    </w:p>
    <w:p w14:paraId="580B06E6" w14:textId="60491523" w:rsidR="00296846" w:rsidRPr="00EF2A61" w:rsidRDefault="00296846" w:rsidP="005847F9">
      <w:pPr>
        <w:rPr>
          <w:rFonts w:asciiTheme="minorHAnsi" w:hAnsiTheme="minorHAnsi" w:cstheme="minorHAnsi"/>
        </w:rPr>
      </w:pPr>
      <w:r w:rsidRPr="00EF2A61">
        <w:rPr>
          <w:rFonts w:asciiTheme="minorHAnsi" w:hAnsiTheme="minorHAnsi" w:cstheme="minorHAnsi"/>
        </w:rPr>
        <w:t>Vállalati projekthitelek esetén is fentieknek megfelelően kell eljárni azzal, hogy 202</w:t>
      </w:r>
      <w:r w:rsidR="00817178" w:rsidRPr="00EF2A61">
        <w:rPr>
          <w:rFonts w:asciiTheme="minorHAnsi" w:hAnsiTheme="minorHAnsi" w:cstheme="minorHAnsi"/>
        </w:rPr>
        <w:t>3</w:t>
      </w:r>
      <w:r w:rsidRPr="00EF2A61">
        <w:rPr>
          <w:rFonts w:asciiTheme="minorHAnsi" w:hAnsiTheme="minorHAnsi" w:cstheme="minorHAnsi"/>
        </w:rPr>
        <w:t>.</w:t>
      </w:r>
      <w:r w:rsidR="00740BF7" w:rsidRPr="00EF2A61">
        <w:rPr>
          <w:rFonts w:asciiTheme="minorHAnsi" w:hAnsiTheme="minorHAnsi" w:cstheme="minorHAnsi"/>
        </w:rPr>
        <w:t xml:space="preserve"> </w:t>
      </w:r>
      <w:r w:rsidR="00817178" w:rsidRPr="00EF2A61">
        <w:rPr>
          <w:rFonts w:asciiTheme="minorHAnsi" w:hAnsiTheme="minorHAnsi" w:cstheme="minorHAnsi"/>
        </w:rPr>
        <w:t>december</w:t>
      </w:r>
      <w:r w:rsidRPr="00EF2A61">
        <w:rPr>
          <w:rFonts w:asciiTheme="minorHAnsi" w:hAnsiTheme="minorHAnsi" w:cstheme="minorHAnsi"/>
        </w:rPr>
        <w:t xml:space="preserve"> vonatkozási időtől kezdődően az ’I’ kódértéket meg kell bontani a következők szerint:</w:t>
      </w:r>
    </w:p>
    <w:p w14:paraId="34A3B22D" w14:textId="45B97A6D" w:rsidR="00296846" w:rsidRPr="00EF2A61" w:rsidRDefault="001611FA" w:rsidP="005847F9">
      <w:pPr>
        <w:rPr>
          <w:rFonts w:asciiTheme="minorHAnsi" w:hAnsiTheme="minorHAnsi" w:cstheme="minorHAnsi"/>
        </w:rPr>
      </w:pPr>
      <w:r w:rsidRPr="00EF2A61">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EF2A61" w:rsidRDefault="00296846" w:rsidP="006D4C2A">
      <w:pPr>
        <w:rPr>
          <w:rFonts w:asciiTheme="minorHAnsi" w:hAnsiTheme="minorHAnsi" w:cstheme="minorHAnsi"/>
        </w:rPr>
      </w:pPr>
      <w:r w:rsidRPr="00EF2A61">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EF2A61">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EF2A61">
        <w:rPr>
          <w:rFonts w:asciiTheme="minorHAnsi" w:hAnsiTheme="minorHAnsi" w:cstheme="minorHAnsi"/>
        </w:rPr>
        <w:t>’</w:t>
      </w:r>
      <w:r w:rsidR="006D4C2A" w:rsidRPr="00EF2A61">
        <w:rPr>
          <w:rFonts w:asciiTheme="minorHAnsi" w:hAnsiTheme="minorHAnsi" w:cstheme="minorHAnsi"/>
        </w:rPr>
        <w:t>I_2</w:t>
      </w:r>
      <w:r w:rsidR="004F4D3D" w:rsidRPr="00EF2A61">
        <w:rPr>
          <w:rFonts w:asciiTheme="minorHAnsi" w:hAnsiTheme="minorHAnsi" w:cstheme="minorHAnsi"/>
        </w:rPr>
        <w:t>’</w:t>
      </w:r>
      <w:r w:rsidR="006D4C2A" w:rsidRPr="00EF2A61">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EF2A61" w:rsidRDefault="00DE441B" w:rsidP="005847F9">
      <w:pPr>
        <w:rPr>
          <w:rFonts w:asciiTheme="minorHAnsi" w:hAnsiTheme="minorHAnsi" w:cstheme="minorHAnsi"/>
        </w:rPr>
      </w:pPr>
      <w:r w:rsidRPr="00EF2A61">
        <w:rPr>
          <w:rFonts w:asciiTheme="minorHAnsi" w:hAnsiTheme="minorHAnsi" w:cstheme="minorHAnsi"/>
        </w:rPr>
        <w:t>Amennyiben a hitelkiváltás során magasabb összegű hitelt kap az ügyfél az eredeti összegnél</w:t>
      </w:r>
      <w:r w:rsidR="00821A88" w:rsidRPr="00EF2A61">
        <w:rPr>
          <w:rFonts w:asciiTheme="minorHAnsi" w:hAnsiTheme="minorHAnsi" w:cstheme="minorHAnsi"/>
        </w:rPr>
        <w:t xml:space="preserve"> (az instrumentum keletkezésének módja ebben az esetben ’</w:t>
      </w:r>
      <w:proofErr w:type="spellStart"/>
      <w:r w:rsidR="00821A88" w:rsidRPr="00EF2A61">
        <w:rPr>
          <w:rFonts w:asciiTheme="minorHAnsi" w:hAnsiTheme="minorHAnsi" w:cstheme="minorHAnsi"/>
        </w:rPr>
        <w:t>HITKIVALT_MAS_N</w:t>
      </w:r>
      <w:proofErr w:type="spellEnd"/>
      <w:r w:rsidR="00821A88" w:rsidRPr="00EF2A61">
        <w:rPr>
          <w:rFonts w:asciiTheme="minorHAnsi" w:hAnsiTheme="minorHAnsi" w:cstheme="minorHAnsi"/>
        </w:rPr>
        <w:t>’ vagy ’</w:t>
      </w:r>
      <w:proofErr w:type="spellStart"/>
      <w:r w:rsidR="00821A88" w:rsidRPr="00EF2A61">
        <w:rPr>
          <w:rFonts w:asciiTheme="minorHAnsi" w:hAnsiTheme="minorHAnsi" w:cstheme="minorHAnsi"/>
        </w:rPr>
        <w:t>HITKIVALT_SAJAT_N</w:t>
      </w:r>
      <w:proofErr w:type="spellEnd"/>
      <w:r w:rsidR="00821A88" w:rsidRPr="00EF2A61">
        <w:rPr>
          <w:rFonts w:asciiTheme="minorHAnsi" w:hAnsiTheme="minorHAnsi" w:cstheme="minorHAnsi"/>
        </w:rPr>
        <w:t>’ értéket kell felvegyen)</w:t>
      </w:r>
      <w:r w:rsidRPr="00EF2A61">
        <w:rPr>
          <w:rFonts w:asciiTheme="minorHAnsi" w:hAnsiTheme="minorHAnsi" w:cstheme="minorHAnsi"/>
        </w:rPr>
        <w:t xml:space="preserve">,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érték ismét kalkulálandó és jelentend</w:t>
      </w:r>
      <w:r w:rsidR="00824D4B" w:rsidRPr="00EF2A61">
        <w:rPr>
          <w:rFonts w:asciiTheme="minorHAnsi" w:hAnsiTheme="minorHAnsi" w:cstheme="minorHAnsi"/>
        </w:rPr>
        <w:t>ő, mivel a</w:t>
      </w:r>
      <w:r w:rsidR="003444D1" w:rsidRPr="00EF2A61">
        <w:rPr>
          <w:rFonts w:asciiTheme="minorHAnsi" w:hAnsiTheme="minorHAnsi" w:cstheme="minorHAnsi"/>
        </w:rPr>
        <w:t xml:space="preserve"> </w:t>
      </w:r>
      <w:r w:rsidR="00C7626F" w:rsidRPr="00EF2A61">
        <w:rPr>
          <w:rFonts w:asciiTheme="minorHAnsi" w:hAnsiTheme="minorHAnsi" w:cstheme="minorHAnsi"/>
        </w:rPr>
        <w:t>Adósságfék</w:t>
      </w:r>
      <w:r w:rsidR="003444D1" w:rsidRPr="00EF2A61">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EF2A61">
        <w:rPr>
          <w:rFonts w:asciiTheme="minorHAnsi" w:hAnsiTheme="minorHAnsi" w:cstheme="minorHAnsi"/>
        </w:rPr>
        <w:t xml:space="preserve"> </w:t>
      </w:r>
      <w:r w:rsidR="00F524C3" w:rsidRPr="00EF2A61">
        <w:rPr>
          <w:rFonts w:asciiTheme="minorHAnsi" w:hAnsiTheme="minorHAnsi" w:cstheme="minorHAnsi"/>
        </w:rPr>
        <w:t>Hitelkiváltásnak tekintjük, amikor a kiváltott hitel(</w:t>
      </w:r>
      <w:proofErr w:type="spellStart"/>
      <w:r w:rsidR="00F524C3" w:rsidRPr="00EF2A61">
        <w:rPr>
          <w:rFonts w:asciiTheme="minorHAnsi" w:hAnsiTheme="minorHAnsi" w:cstheme="minorHAnsi"/>
        </w:rPr>
        <w:t>ekből</w:t>
      </w:r>
      <w:proofErr w:type="spellEnd"/>
      <w:r w:rsidR="00F524C3" w:rsidRPr="00EF2A61">
        <w:rPr>
          <w:rFonts w:asciiTheme="minorHAnsi" w:hAnsiTheme="minorHAnsi" w:cstheme="minorHAnsi"/>
        </w:rPr>
        <w:t>) új hitel(</w:t>
      </w:r>
      <w:proofErr w:type="spellStart"/>
      <w:r w:rsidR="00F524C3" w:rsidRPr="00EF2A61">
        <w:rPr>
          <w:rFonts w:asciiTheme="minorHAnsi" w:hAnsiTheme="minorHAnsi" w:cstheme="minorHAnsi"/>
        </w:rPr>
        <w:t>ek</w:t>
      </w:r>
      <w:proofErr w:type="spellEnd"/>
      <w:r w:rsidR="00F524C3" w:rsidRPr="00EF2A61">
        <w:rPr>
          <w:rFonts w:asciiTheme="minorHAnsi" w:hAnsiTheme="minorHAnsi" w:cstheme="minorHAnsi"/>
        </w:rPr>
        <w:t>) jönnek létre nem jogfolytonos módon (jogfolytonosság esetén újratárgyalásról beszélünk).</w:t>
      </w:r>
    </w:p>
    <w:p w14:paraId="0E5578DD" w14:textId="1BBEA491" w:rsidR="00594A70" w:rsidRPr="00EF2A61" w:rsidRDefault="004C5A40" w:rsidP="005847F9">
      <w:pPr>
        <w:rPr>
          <w:rFonts w:asciiTheme="minorHAnsi" w:hAnsiTheme="minorHAnsi" w:cstheme="minorHAnsi"/>
        </w:rPr>
      </w:pPr>
      <w:r w:rsidRPr="00EF2A61">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meghatározás (lakossági hiteleknél) szempontjából kiemelt fontosságú a hitelkiváltások megfelelő követése</w:t>
      </w:r>
      <w:r w:rsidR="00C328FF" w:rsidRPr="00EF2A61">
        <w:rPr>
          <w:rFonts w:asciiTheme="minorHAnsi" w:hAnsiTheme="minorHAnsi" w:cstheme="minorHAnsi"/>
        </w:rPr>
        <w:t>. Ezekben az esetekben a</w:t>
      </w:r>
      <w:r w:rsidRPr="00EF2A61">
        <w:rPr>
          <w:rFonts w:asciiTheme="minorHAnsi" w:hAnsiTheme="minorHAnsi" w:cstheme="minorHAnsi"/>
        </w:rPr>
        <w:t xml:space="preserve">z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EF2A61" w:rsidRDefault="00C328FF" w:rsidP="005847F9">
      <w:pPr>
        <w:rPr>
          <w:rFonts w:asciiTheme="minorHAnsi" w:hAnsiTheme="minorHAnsi" w:cstheme="minorHAnsi"/>
        </w:rPr>
      </w:pPr>
      <w:r w:rsidRPr="00EF2A61">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EF2A61">
        <w:rPr>
          <w:rFonts w:asciiTheme="minorHAnsi" w:hAnsiTheme="minorHAnsi" w:cstheme="minorHAnsi"/>
        </w:rPr>
        <w:t>ár</w:t>
      </w:r>
      <w:r w:rsidRPr="00EF2A61">
        <w:rPr>
          <w:rFonts w:asciiTheme="minorHAnsi" w:hAnsiTheme="minorHAnsi" w:cstheme="minorHAnsi"/>
        </w:rPr>
        <w:t xml:space="preserve">gyalás (hitelkiváltás nélkül) kódérték. </w:t>
      </w:r>
      <w:r w:rsidR="000A708D" w:rsidRPr="00EF2A61">
        <w:rPr>
          <w:rFonts w:asciiTheme="minorHAnsi" w:hAnsiTheme="minorHAnsi" w:cstheme="minorHAnsi"/>
        </w:rPr>
        <w:t>Jellemzően akkor kell alkalmazni, amikor a szerződéses feltételek (pl. kamatozás) újratárgyalásra kerül</w:t>
      </w:r>
      <w:r w:rsidR="00EE5D2C" w:rsidRPr="00EF2A61">
        <w:rPr>
          <w:rFonts w:asciiTheme="minorHAnsi" w:hAnsiTheme="minorHAnsi" w:cstheme="minorHAnsi"/>
        </w:rPr>
        <w:t>nek</w:t>
      </w:r>
      <w:r w:rsidR="000A708D" w:rsidRPr="00EF2A61">
        <w:rPr>
          <w:rFonts w:asciiTheme="minorHAnsi" w:hAnsiTheme="minorHAnsi" w:cstheme="minorHAnsi"/>
        </w:rPr>
        <w:t xml:space="preserve">, ami miatt nem kellene új instrumentumot nyitni (csak </w:t>
      </w:r>
      <w:r w:rsidR="00DF6F71" w:rsidRPr="00EF2A61">
        <w:rPr>
          <w:rFonts w:asciiTheme="minorHAnsi" w:hAnsiTheme="minorHAnsi" w:cstheme="minorHAnsi"/>
        </w:rPr>
        <w:t xml:space="preserve">pl. </w:t>
      </w:r>
      <w:r w:rsidR="000A708D" w:rsidRPr="00EF2A61">
        <w:rPr>
          <w:rFonts w:asciiTheme="minorHAnsi" w:hAnsiTheme="minorHAnsi" w:cstheme="minorHAnsi"/>
        </w:rPr>
        <w:t xml:space="preserve">a kamatozás módját változtatni és </w:t>
      </w:r>
      <w:proofErr w:type="spellStart"/>
      <w:r w:rsidR="000A708D" w:rsidRPr="00EF2A61">
        <w:rPr>
          <w:rFonts w:asciiTheme="minorHAnsi" w:hAnsiTheme="minorHAnsi" w:cstheme="minorHAnsi"/>
        </w:rPr>
        <w:t>flag-elni</w:t>
      </w:r>
      <w:proofErr w:type="spellEnd"/>
      <w:r w:rsidR="000A708D" w:rsidRPr="00EF2A61">
        <w:rPr>
          <w:rFonts w:asciiTheme="minorHAnsi" w:hAnsiTheme="minorHAnsi" w:cstheme="minorHAnsi"/>
        </w:rPr>
        <w:t xml:space="preserve"> az újratárgyalást), azonban a hitelintézet rendszerei úgy működnek, hogy mégis új instrumentum keletkezik</w:t>
      </w:r>
      <w:r w:rsidR="00DF6F71" w:rsidRPr="00EF2A61">
        <w:rPr>
          <w:rFonts w:asciiTheme="minorHAnsi" w:hAnsiTheme="minorHAnsi" w:cstheme="minorHAnsi"/>
        </w:rPr>
        <w:t xml:space="preserve"> (amennyiben nem kezeli a hitelintézet a tranzakciót hitelkiváltásként)</w:t>
      </w:r>
      <w:r w:rsidR="000A708D" w:rsidRPr="00EF2A61">
        <w:rPr>
          <w:rFonts w:asciiTheme="minorHAnsi" w:hAnsiTheme="minorHAnsi" w:cstheme="minorHAnsi"/>
        </w:rPr>
        <w:t>.</w:t>
      </w:r>
    </w:p>
    <w:p w14:paraId="3732D9C8" w14:textId="5BDC2D4C" w:rsidR="00D626CC" w:rsidRPr="00EF2A61" w:rsidRDefault="00D626CC" w:rsidP="005847F9">
      <w:pPr>
        <w:rPr>
          <w:rFonts w:asciiTheme="minorHAnsi" w:hAnsiTheme="minorHAnsi" w:cstheme="minorHAnsi"/>
        </w:rPr>
      </w:pPr>
      <w:r w:rsidRPr="00EF2A61">
        <w:rPr>
          <w:rFonts w:asciiTheme="minorHAnsi" w:hAnsiTheme="minorHAnsi" w:cstheme="minorHAnsi"/>
        </w:rPr>
        <w:t>Az átstrukturálás oka tekintetében a következő a használható kódértékek tartalma:</w:t>
      </w:r>
    </w:p>
    <w:p w14:paraId="28C2B432" w14:textId="6C2594B5"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t>Átstrukturált: a piaci feltételek szerintinél alacsonyabb, módosított kamatlábbal rendelkező instrumentumok – a 39/2016 (X.11.) MNB rendelet 9.§</w:t>
      </w:r>
      <w:r w:rsidR="008772C9" w:rsidRPr="00EF2A61">
        <w:rPr>
          <w:rFonts w:asciiTheme="minorHAnsi" w:hAnsiTheme="minorHAnsi" w:cstheme="minorHAnsi"/>
        </w:rPr>
        <w:t xml:space="preserve"> </w:t>
      </w:r>
      <w:r w:rsidRPr="00EF2A61">
        <w:rPr>
          <w:rFonts w:asciiTheme="minorHAnsi" w:hAnsiTheme="minorHAnsi" w:cstheme="minorHAnsi"/>
        </w:rPr>
        <w:t>(2) pontjában meghatározott kamatkedvezmény alkalmazása esetén,</w:t>
      </w:r>
    </w:p>
    <w:p w14:paraId="415271B9" w14:textId="25FEF2E3"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t>Átstrukturált: teljesen vagy részlegesen újrafinanszírozott követelés - a 39/2016 (X.11.) MNB rendelet 9.</w:t>
      </w:r>
      <w:proofErr w:type="gramStart"/>
      <w:r w:rsidRPr="00EF2A61">
        <w:rPr>
          <w:rFonts w:asciiTheme="minorHAnsi" w:hAnsiTheme="minorHAnsi" w:cstheme="minorHAnsi"/>
        </w:rPr>
        <w:t>§(</w:t>
      </w:r>
      <w:proofErr w:type="gramEnd"/>
      <w:r w:rsidRPr="00EF2A61">
        <w:rPr>
          <w:rFonts w:asciiTheme="minorHAnsi" w:hAnsiTheme="minorHAnsi" w:cstheme="minorHAnsi"/>
        </w:rPr>
        <w:t>1)/b pontjában meghatározott refinanszírozás esetén,</w:t>
      </w:r>
    </w:p>
    <w:p w14:paraId="40B8AB88" w14:textId="400D6386" w:rsidR="00D626CC" w:rsidRPr="00EF2A61" w:rsidRDefault="00D626CC" w:rsidP="00FE4455">
      <w:pPr>
        <w:pStyle w:val="Listaszerbekezds"/>
        <w:numPr>
          <w:ilvl w:val="0"/>
          <w:numId w:val="27"/>
        </w:numPr>
        <w:rPr>
          <w:rFonts w:asciiTheme="minorHAnsi" w:hAnsiTheme="minorHAnsi" w:cstheme="minorHAnsi"/>
        </w:rPr>
      </w:pPr>
      <w:r w:rsidRPr="00EF2A61">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EF2A61" w:rsidRDefault="00276042" w:rsidP="00276042">
      <w:pPr>
        <w:pStyle w:val="Listaszerbekezds"/>
        <w:numPr>
          <w:ilvl w:val="0"/>
          <w:numId w:val="27"/>
        </w:numPr>
        <w:rPr>
          <w:rFonts w:cs="Arial"/>
        </w:rPr>
      </w:pPr>
      <w:r w:rsidRPr="00EF2A61">
        <w:rPr>
          <w:rFonts w:cs="Arial"/>
        </w:rPr>
        <w:t xml:space="preserve">Átstrukturált: kizárólag a moratóriumban való részvétel miatt átstrukturáltnak minősített hitel - </w:t>
      </w:r>
      <w:r w:rsidRPr="00EF2A61">
        <w:t xml:space="preserve">A „Vezetői körlevél az </w:t>
      </w:r>
      <w:proofErr w:type="spellStart"/>
      <w:r w:rsidRPr="00EF2A61">
        <w:t>IFRS</w:t>
      </w:r>
      <w:proofErr w:type="spellEnd"/>
      <w:r w:rsidRPr="00EF2A61">
        <w:t xml:space="preserve"> 9 standard alkalmazásában a makrogazdasági információk felhasználásáról és a hitelkockázat jelentős növekedését jelző </w:t>
      </w:r>
      <w:proofErr w:type="gramStart"/>
      <w:r w:rsidRPr="00EF2A61">
        <w:t>tényezőkről”-</w:t>
      </w:r>
      <w:proofErr w:type="gramEnd"/>
      <w:r w:rsidRPr="00EF2A61">
        <w:t xml:space="preserve">ben foglaltakkal konzisztensen a kizárólag a jogi moratóriumban való részvétel miatt átstrukturáltnak minősített hitelek. </w:t>
      </w:r>
    </w:p>
    <w:p w14:paraId="5CAFDBB4" w14:textId="77777777" w:rsidR="00276042" w:rsidRPr="00EF2A61" w:rsidRDefault="00276042" w:rsidP="00C32852">
      <w:pPr>
        <w:pStyle w:val="Listaszerbekezds"/>
        <w:numPr>
          <w:ilvl w:val="0"/>
          <w:numId w:val="0"/>
        </w:numPr>
        <w:ind w:left="720"/>
        <w:rPr>
          <w:rFonts w:asciiTheme="minorHAnsi" w:hAnsiTheme="minorHAnsi" w:cstheme="minorHAnsi"/>
        </w:rPr>
      </w:pPr>
    </w:p>
    <w:p w14:paraId="027F699E" w14:textId="433B2AB3" w:rsidR="002210F5" w:rsidRPr="00EF2A61" w:rsidRDefault="002210F5" w:rsidP="005847F9">
      <w:pPr>
        <w:rPr>
          <w:rFonts w:asciiTheme="minorHAnsi" w:hAnsiTheme="minorHAnsi" w:cstheme="minorHAnsi"/>
        </w:rPr>
      </w:pPr>
      <w:r w:rsidRPr="00EF2A61">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EF2A61">
        <w:rPr>
          <w:rFonts w:asciiTheme="minorHAnsi" w:hAnsiTheme="minorHAnsi" w:cstheme="minorHAnsi"/>
        </w:rPr>
        <w:t>ltp</w:t>
      </w:r>
      <w:proofErr w:type="spellEnd"/>
      <w:r w:rsidRPr="00EF2A61">
        <w:rPr>
          <w:rFonts w:asciiTheme="minorHAnsi" w:hAnsiTheme="minorHAnsi" w:cstheme="minorHAnsi"/>
        </w:rPr>
        <w:t xml:space="preserve">)”, ezzel párhuzamosan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EF2A61" w:rsidRDefault="005B6534" w:rsidP="00F3207B">
      <w:pPr>
        <w:rPr>
          <w:rFonts w:asciiTheme="minorHAnsi" w:hAnsiTheme="minorHAnsi" w:cstheme="minorHAnsi"/>
        </w:rPr>
      </w:pPr>
      <w:r w:rsidRPr="00EF2A61">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EF2A61">
        <w:rPr>
          <w:rFonts w:asciiTheme="minorHAnsi" w:hAnsiTheme="minorHAnsi" w:cstheme="minorHAnsi"/>
        </w:rPr>
        <w:t xml:space="preserve"> </w:t>
      </w:r>
      <w:r w:rsidR="000C534F" w:rsidRPr="00EF2A61">
        <w:rPr>
          <w:rFonts w:asciiTheme="minorHAnsi" w:hAnsiTheme="minorHAnsi" w:cstheme="minorHAnsi"/>
        </w:rPr>
        <w:t xml:space="preserve"> </w:t>
      </w:r>
      <w:r w:rsidR="00BE2120" w:rsidRPr="00EF2A61">
        <w:rPr>
          <w:rFonts w:asciiTheme="minorHAnsi" w:hAnsiTheme="minorHAnsi" w:cstheme="minorHAnsi"/>
        </w:rPr>
        <w:br w:type="page"/>
      </w:r>
    </w:p>
    <w:p w14:paraId="54DB4D8F" w14:textId="119EABF7" w:rsidR="006C1513" w:rsidRPr="00EF2A61" w:rsidRDefault="00546365" w:rsidP="00FE4455">
      <w:pPr>
        <w:pStyle w:val="Listaszerbekezds"/>
        <w:numPr>
          <w:ilvl w:val="0"/>
          <w:numId w:val="27"/>
        </w:numPr>
        <w:rPr>
          <w:rFonts w:asciiTheme="minorHAnsi" w:hAnsiTheme="minorHAnsi" w:cstheme="minorHAnsi"/>
        </w:rPr>
      </w:pPr>
      <w:r w:rsidRPr="00EF2A61">
        <w:rPr>
          <w:rFonts w:asciiTheme="minorHAnsi" w:hAnsiTheme="minorHAnsi" w:cstheme="minorHAnsi"/>
        </w:rPr>
        <w:t>lakossági ügyfelek esetén:</w:t>
      </w:r>
    </w:p>
    <w:p w14:paraId="7AC2859B" w14:textId="2ECAC887" w:rsidR="00440183" w:rsidRPr="00EF2A61" w:rsidRDefault="00440183" w:rsidP="00484F64">
      <w:pPr>
        <w:rPr>
          <w:rFonts w:asciiTheme="minorHAnsi" w:hAnsiTheme="minorHAnsi" w:cstheme="minorHAnsi"/>
        </w:rPr>
      </w:pPr>
      <w:r w:rsidRPr="00EF2A61">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EF2A61" w:rsidRDefault="00712FC3" w:rsidP="00712FC3">
      <w:pPr>
        <w:rPr>
          <w:rFonts w:asciiTheme="minorHAnsi" w:hAnsiTheme="minorHAnsi" w:cstheme="minorHAnsi"/>
        </w:rPr>
      </w:pPr>
      <w:r w:rsidRPr="00EF2A61">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61" w:name="_Hlk69377794"/>
      <w:r w:rsidRPr="00EF2A61">
        <w:rPr>
          <w:rFonts w:asciiTheme="minorHAnsi" w:hAnsiTheme="minorHAnsi" w:cstheme="minorHAnsi"/>
        </w:rPr>
        <w:t>.</w:t>
      </w:r>
      <w:r w:rsidR="0093462E" w:rsidRPr="00EF2A61">
        <w:rPr>
          <w:rFonts w:asciiTheme="minorHAnsi" w:hAnsiTheme="minorHAnsi" w:cstheme="minorHAnsi"/>
        </w:rPr>
        <w:t xml:space="preserve"> </w:t>
      </w:r>
      <w:r w:rsidR="001260EB" w:rsidRPr="00EF2A61">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EF2A61">
        <w:rPr>
          <w:rFonts w:ascii="Arial" w:hAnsi="Arial" w:cs="Arial"/>
          <w:color w:val="000000"/>
        </w:rPr>
        <w:t xml:space="preserve">. </w:t>
      </w:r>
      <w:r w:rsidR="001260EB" w:rsidRPr="00EF2A61">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EF2A61">
        <w:rPr>
          <w:rFonts w:asciiTheme="minorHAnsi" w:hAnsiTheme="minorHAnsi" w:cstheme="minorHAnsi"/>
        </w:rPr>
        <w:t>A HITREG-ben FAKTORING kódon jelentendő ügyletek jelenthetők az M03-ban E331-es kódon is.</w:t>
      </w:r>
      <w:bookmarkEnd w:id="161"/>
    </w:p>
    <w:p w14:paraId="437E05CB" w14:textId="5C1D0142" w:rsidR="001260EB" w:rsidRPr="00EF2A61" w:rsidRDefault="001260EB" w:rsidP="00712FC3">
      <w:pPr>
        <w:rPr>
          <w:rFonts w:asciiTheme="minorHAnsi" w:hAnsiTheme="minorHAnsi" w:cstheme="minorHAnsi"/>
        </w:rPr>
      </w:pPr>
      <w:r w:rsidRPr="00EF2A61">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EF2A61" w:rsidRDefault="001678C1" w:rsidP="00712FC3">
      <w:pPr>
        <w:rPr>
          <w:rFonts w:asciiTheme="minorHAnsi" w:hAnsiTheme="minorHAnsi" w:cstheme="minorHAnsi"/>
        </w:rPr>
      </w:pPr>
      <w:r w:rsidRPr="00EF2A61">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EF2A61" w:rsidRDefault="00546365" w:rsidP="00106635">
      <w:pPr>
        <w:pStyle w:val="Listaszerbekezds"/>
        <w:numPr>
          <w:ilvl w:val="0"/>
          <w:numId w:val="27"/>
        </w:numPr>
        <w:rPr>
          <w:rFonts w:asciiTheme="minorHAnsi" w:hAnsiTheme="minorHAnsi" w:cstheme="minorHAnsi"/>
        </w:rPr>
      </w:pPr>
      <w:r w:rsidRPr="00EF2A61">
        <w:rPr>
          <w:rFonts w:asciiTheme="minorHAnsi" w:hAnsiTheme="minorHAnsi" w:cstheme="minorHAnsi"/>
        </w:rPr>
        <w:t>vállalati és önálló vállalkozó ügyfelek esetén:</w:t>
      </w:r>
    </w:p>
    <w:p w14:paraId="6EB5A282" w14:textId="3E85FC3A" w:rsidR="00106635" w:rsidRPr="00EF2A61" w:rsidRDefault="00106635" w:rsidP="005847F9">
      <w:pPr>
        <w:rPr>
          <w:rFonts w:asciiTheme="minorHAnsi" w:hAnsiTheme="minorHAnsi" w:cstheme="minorHAnsi"/>
        </w:rPr>
      </w:pPr>
      <w:r w:rsidRPr="00EF2A61">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EF2A61" w:rsidRDefault="00775983" w:rsidP="005847F9">
      <w:pPr>
        <w:rPr>
          <w:rFonts w:asciiTheme="minorHAnsi" w:hAnsiTheme="minorHAnsi" w:cstheme="minorHAnsi"/>
        </w:rPr>
      </w:pPr>
    </w:p>
    <w:p w14:paraId="29F3C955" w14:textId="77777777" w:rsidR="00BC6386" w:rsidRPr="00EF2A61" w:rsidRDefault="00BC6386" w:rsidP="00BC6386">
      <w:pPr>
        <w:rPr>
          <w:rFonts w:asciiTheme="minorHAnsi" w:hAnsiTheme="minorHAnsi" w:cstheme="minorHAnsi"/>
        </w:rPr>
      </w:pPr>
      <w:r w:rsidRPr="00EF2A61">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EF2A61" w:rsidRDefault="0093462E" w:rsidP="005847F9">
      <w:pPr>
        <w:rPr>
          <w:rFonts w:asciiTheme="minorHAnsi" w:hAnsiTheme="minorHAnsi" w:cstheme="minorHAnsi"/>
        </w:rPr>
      </w:pPr>
      <w:r w:rsidRPr="00EF2A61">
        <w:rPr>
          <w:rFonts w:asciiTheme="minorHAnsi" w:hAnsiTheme="minorHAnsi" w:cstheme="minorHAnsi"/>
        </w:rPr>
        <w:t>A HITREG-ben FAKTORING kódon jelentendő ügyletek jelenthetők az M03-ban E331-es kódon is.</w:t>
      </w:r>
    </w:p>
    <w:p w14:paraId="2C0B5B8C" w14:textId="77777777" w:rsidR="00F3207B" w:rsidRPr="00EF2A61" w:rsidRDefault="00200A8F" w:rsidP="00C32852">
      <w:pPr>
        <w:rPr>
          <w:rFonts w:asciiTheme="minorHAnsi" w:hAnsiTheme="minorHAnsi" w:cstheme="minorHAnsi"/>
        </w:rPr>
      </w:pPr>
      <w:r w:rsidRPr="00EF2A61">
        <w:rPr>
          <w:rFonts w:asciiTheme="minorHAnsi" w:hAnsiTheme="minorHAnsi" w:cstheme="minorHAnsi"/>
        </w:rPr>
        <w:t>A lakossági gépjármű hitelek esetében az M-es jel</w:t>
      </w:r>
      <w:r w:rsidR="00B42C41" w:rsidRPr="00EF2A61">
        <w:rPr>
          <w:rFonts w:asciiTheme="minorHAnsi" w:hAnsiTheme="minorHAnsi" w:cstheme="minorHAnsi"/>
        </w:rPr>
        <w:t>e</w:t>
      </w:r>
      <w:r w:rsidRPr="00EF2A61">
        <w:rPr>
          <w:rFonts w:asciiTheme="minorHAnsi" w:hAnsiTheme="minorHAnsi" w:cstheme="minorHAnsi"/>
        </w:rPr>
        <w:t>ntésekben gépjárműhitelként kezelt hiteleket megadni. Az önálló vállalkozók és a vállalkozások esetében a</w:t>
      </w:r>
      <w:r w:rsidR="00F32DF4" w:rsidRPr="00EF2A61">
        <w:rPr>
          <w:rFonts w:asciiTheme="minorHAnsi" w:hAnsiTheme="minorHAnsi" w:cstheme="minorHAnsi"/>
        </w:rPr>
        <w:t xml:space="preserve"> gépjármű finanszírozási hitelek</w:t>
      </w:r>
      <w:r w:rsidR="00641794" w:rsidRPr="00EF2A61">
        <w:rPr>
          <w:rFonts w:asciiTheme="minorHAnsi" w:hAnsiTheme="minorHAnsi" w:cstheme="minorHAnsi"/>
        </w:rPr>
        <w:t xml:space="preserve"> és lízingek tekintetében a gépjárműveket a </w:t>
      </w:r>
      <w:proofErr w:type="spellStart"/>
      <w:r w:rsidR="00641794" w:rsidRPr="00EF2A61">
        <w:rPr>
          <w:rFonts w:asciiTheme="minorHAnsi" w:hAnsiTheme="minorHAnsi" w:cstheme="minorHAnsi"/>
        </w:rPr>
        <w:t>KHR</w:t>
      </w:r>
      <w:proofErr w:type="spellEnd"/>
      <w:r w:rsidR="00641794" w:rsidRPr="00EF2A61">
        <w:rPr>
          <w:rFonts w:asciiTheme="minorHAnsi" w:hAnsiTheme="minorHAnsi" w:cstheme="minorHAnsi"/>
        </w:rPr>
        <w:t xml:space="preserve">-vel összhangban a következőképpen értelmezzük: </w:t>
      </w:r>
      <w:r w:rsidR="00952EAF" w:rsidRPr="00EF2A61">
        <w:rPr>
          <w:rFonts w:asciiTheme="minorHAnsi" w:hAnsiTheme="minorHAnsi" w:cstheme="minorHAnsi"/>
        </w:rPr>
        <w:t xml:space="preserve">az 1/1975. (II. 5.) </w:t>
      </w:r>
      <w:proofErr w:type="spellStart"/>
      <w:r w:rsidR="00952EAF" w:rsidRPr="00EF2A61">
        <w:rPr>
          <w:rFonts w:asciiTheme="minorHAnsi" w:hAnsiTheme="minorHAnsi" w:cstheme="minorHAnsi"/>
        </w:rPr>
        <w:t>KPM</w:t>
      </w:r>
      <w:proofErr w:type="spellEnd"/>
      <w:r w:rsidR="00952EAF" w:rsidRPr="00EF2A61">
        <w:rPr>
          <w:rFonts w:asciiTheme="minorHAnsi" w:hAnsiTheme="minorHAnsi" w:cstheme="minorHAnsi"/>
        </w:rPr>
        <w:t>–BM együttes rendelet 1. számú Függelékében gépjárműként és pótkocsiként definiált fogalom</w:t>
      </w:r>
      <w:r w:rsidR="00952EAF" w:rsidRPr="00EF2A61">
        <w:rPr>
          <w:rStyle w:val="Lbjegyzet-hivatkozs"/>
          <w:rFonts w:asciiTheme="minorHAnsi" w:hAnsiTheme="minorHAnsi" w:cstheme="minorHAnsi"/>
        </w:rPr>
        <w:footnoteReference w:id="3"/>
      </w:r>
      <w:r w:rsidR="00952EAF" w:rsidRPr="00EF2A61">
        <w:rPr>
          <w:rFonts w:asciiTheme="minorHAnsi" w:hAnsiTheme="minorHAnsi" w:cstheme="minorHAnsi"/>
        </w:rPr>
        <w:t xml:space="preserve">. </w:t>
      </w:r>
    </w:p>
    <w:p w14:paraId="2153E3C3" w14:textId="4AC3D310" w:rsidR="00641794" w:rsidRPr="00EF2A61" w:rsidRDefault="00641794" w:rsidP="00C32852">
      <w:pPr>
        <w:rPr>
          <w:rFonts w:asciiTheme="minorHAnsi" w:hAnsiTheme="minorHAnsi" w:cstheme="minorHAnsi"/>
          <w:b/>
        </w:rPr>
      </w:pPr>
    </w:p>
    <w:p w14:paraId="2F1A1AC6" w14:textId="3274B734" w:rsidR="00A70436" w:rsidRPr="00EF2A61" w:rsidRDefault="00A70436" w:rsidP="005847F9">
      <w:pPr>
        <w:rPr>
          <w:rFonts w:asciiTheme="minorHAnsi" w:hAnsiTheme="minorHAnsi" w:cstheme="minorHAnsi"/>
        </w:rPr>
      </w:pPr>
      <w:r w:rsidRPr="00EF2A61">
        <w:rPr>
          <w:rFonts w:asciiTheme="minorHAnsi" w:hAnsiTheme="minorHAnsi" w:cstheme="minorHAnsi"/>
        </w:rPr>
        <w:t xml:space="preserve">A befektetési hitel instrumentum típus a </w:t>
      </w:r>
      <w:proofErr w:type="spellStart"/>
      <w:r w:rsidRPr="00EF2A61">
        <w:rPr>
          <w:rFonts w:asciiTheme="minorHAnsi" w:hAnsiTheme="minorHAnsi" w:cstheme="minorHAnsi"/>
        </w:rPr>
        <w:t>KHR-rel</w:t>
      </w:r>
      <w:proofErr w:type="spellEnd"/>
      <w:r w:rsidRPr="00EF2A61">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EF2A61" w:rsidRDefault="00000B67" w:rsidP="005847F9">
      <w:pPr>
        <w:rPr>
          <w:rFonts w:asciiTheme="minorHAnsi" w:hAnsiTheme="minorHAnsi" w:cstheme="minorHAnsi"/>
        </w:rPr>
      </w:pPr>
      <w:r w:rsidRPr="00EF2A61">
        <w:rPr>
          <w:rFonts w:asciiTheme="minorHAnsi" w:hAnsiTheme="minorHAnsi" w:cstheme="minorHAnsi"/>
        </w:rPr>
        <w:t xml:space="preserve">Az M02 jelű adatszolgáltatásban található hiteltípusokat </w:t>
      </w:r>
      <w:r w:rsidR="00D85477" w:rsidRPr="00EF2A61">
        <w:rPr>
          <w:rFonts w:asciiTheme="minorHAnsi" w:hAnsiTheme="minorHAnsi" w:cstheme="minorHAnsi"/>
        </w:rPr>
        <w:t xml:space="preserve">az E323-as kód kivételével </w:t>
      </w:r>
      <w:r w:rsidRPr="00EF2A61">
        <w:rPr>
          <w:rFonts w:asciiTheme="minorHAnsi" w:hAnsiTheme="minorHAnsi" w:cstheme="minorHAnsi"/>
        </w:rPr>
        <w:t>lefedik az M03 jelű adatszolgáltatásban található hiteltípusok (utóbbi a bővebb), így megfeleltetésük fentieknek megfelelő.</w:t>
      </w:r>
      <w:r w:rsidR="001378E4" w:rsidRPr="00EF2A61">
        <w:rPr>
          <w:rFonts w:asciiTheme="minorHAnsi" w:hAnsiTheme="minorHAnsi" w:cstheme="minorHAnsi"/>
        </w:rPr>
        <w:t xml:space="preserve"> Az M02-ben alkalmazható E323-as kód (elektronikus pénz) </w:t>
      </w:r>
      <w:r w:rsidR="00D85477" w:rsidRPr="00EF2A61">
        <w:rPr>
          <w:rFonts w:asciiTheme="minorHAnsi" w:hAnsiTheme="minorHAnsi" w:cstheme="minorHAnsi"/>
        </w:rPr>
        <w:t>nem jelentendő a HITREG indulásakor.</w:t>
      </w:r>
    </w:p>
    <w:p w14:paraId="4A26E434" w14:textId="0BD2366C" w:rsidR="008159AF" w:rsidRPr="00EF2A61" w:rsidRDefault="008159AF" w:rsidP="005847F9">
      <w:pPr>
        <w:rPr>
          <w:rFonts w:asciiTheme="minorHAnsi" w:hAnsiTheme="minorHAnsi" w:cstheme="minorHAnsi"/>
        </w:rPr>
      </w:pPr>
      <w:bookmarkStart w:id="162" w:name="_Hlk63943847"/>
      <w:r w:rsidRPr="00EF2A61">
        <w:rPr>
          <w:rFonts w:asciiTheme="minorHAnsi" w:hAnsiTheme="minorHAnsi" w:cstheme="minorHAnsi"/>
        </w:rPr>
        <w:t xml:space="preserve">Amennyiben ingatlancélú hitelről van szó, akkor alkalmazandók az </w:t>
      </w:r>
      <w:proofErr w:type="spellStart"/>
      <w:r w:rsidRPr="00EF2A61">
        <w:rPr>
          <w:rFonts w:asciiTheme="minorHAnsi" w:hAnsiTheme="minorHAnsi" w:cstheme="minorHAnsi"/>
        </w:rPr>
        <w:t>ING_HIT</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ING_LIZ</w:t>
      </w:r>
      <w:proofErr w:type="spellEnd"/>
      <w:r w:rsidRPr="00EF2A61">
        <w:rPr>
          <w:rFonts w:asciiTheme="minorHAnsi" w:hAnsiTheme="minorHAnsi" w:cstheme="minorHAnsi"/>
        </w:rPr>
        <w:t xml:space="preserve"> kódértékek (illetve lakosság esetén lakóingatlan finanszírozásnál a </w:t>
      </w:r>
      <w:proofErr w:type="spellStart"/>
      <w:r w:rsidRPr="00EF2A61">
        <w:rPr>
          <w:rFonts w:asciiTheme="minorHAnsi" w:hAnsiTheme="minorHAnsi" w:cstheme="minorHAnsi"/>
        </w:rPr>
        <w:t>LAKAS_HIT</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LAKAS_LIZ</w:t>
      </w:r>
      <w:proofErr w:type="spellEnd"/>
      <w:r w:rsidRPr="00EF2A61">
        <w:rPr>
          <w:rFonts w:asciiTheme="minorHAnsi" w:hAnsiTheme="minorHAnsi" w:cstheme="minorHAnsi"/>
        </w:rPr>
        <w:t xml:space="preserve"> kódértékek), ezek a hitelek nem egyéb hitelként jelentendők.</w:t>
      </w:r>
    </w:p>
    <w:p w14:paraId="1A7E74CD" w14:textId="21F87589" w:rsidR="00B1238C" w:rsidRPr="00EF2A61" w:rsidRDefault="00B1238C" w:rsidP="005847F9">
      <w:pPr>
        <w:rPr>
          <w:rFonts w:asciiTheme="minorHAnsi" w:hAnsiTheme="minorHAnsi" w:cstheme="minorHAnsi"/>
        </w:rPr>
      </w:pPr>
      <w:r w:rsidRPr="00EF2A61">
        <w:rPr>
          <w:rFonts w:asciiTheme="minorHAnsi" w:hAnsiTheme="minorHAnsi" w:cstheme="minorHAnsi"/>
        </w:rPr>
        <w:t xml:space="preserve">Az </w:t>
      </w:r>
      <w:r w:rsidR="00687EE3" w:rsidRPr="00EF2A61">
        <w:rPr>
          <w:rFonts w:asciiTheme="minorHAnsi" w:hAnsiTheme="minorHAnsi" w:cstheme="minorHAnsi"/>
        </w:rPr>
        <w:t xml:space="preserve">M02 és </w:t>
      </w:r>
      <w:r w:rsidRPr="00EF2A61">
        <w:rPr>
          <w:rFonts w:asciiTheme="minorHAnsi" w:hAnsiTheme="minorHAnsi" w:cstheme="minorHAnsi"/>
        </w:rPr>
        <w:t>M03</w:t>
      </w:r>
      <w:r w:rsidR="00687EE3" w:rsidRPr="00EF2A61">
        <w:rPr>
          <w:rFonts w:asciiTheme="minorHAnsi" w:hAnsiTheme="minorHAnsi" w:cstheme="minorHAnsi"/>
        </w:rPr>
        <w:t xml:space="preserve"> jelű adatgyűjtésekben 2022-től kiemelésre kerültek a folyószámlahitelek közül a </w:t>
      </w:r>
      <w:proofErr w:type="spellStart"/>
      <w:r w:rsidR="00687EE3" w:rsidRPr="00EF2A61">
        <w:rPr>
          <w:rFonts w:asciiTheme="minorHAnsi" w:hAnsiTheme="minorHAnsi" w:cstheme="minorHAnsi"/>
        </w:rPr>
        <w:t>notional</w:t>
      </w:r>
      <w:proofErr w:type="spellEnd"/>
      <w:r w:rsidR="00687EE3" w:rsidRPr="00EF2A61">
        <w:rPr>
          <w:rFonts w:asciiTheme="minorHAnsi" w:hAnsiTheme="minorHAnsi" w:cstheme="minorHAnsi"/>
        </w:rPr>
        <w:t xml:space="preserve"> cash-</w:t>
      </w:r>
      <w:proofErr w:type="spellStart"/>
      <w:r w:rsidR="00687EE3" w:rsidRPr="00EF2A61">
        <w:rPr>
          <w:rFonts w:asciiTheme="minorHAnsi" w:hAnsiTheme="minorHAnsi" w:cstheme="minorHAnsi"/>
        </w:rPr>
        <w:t>pool</w:t>
      </w:r>
      <w:proofErr w:type="spellEnd"/>
      <w:r w:rsidR="00687EE3" w:rsidRPr="00EF2A61">
        <w:rPr>
          <w:rFonts w:asciiTheme="minorHAnsi" w:hAnsiTheme="minorHAnsi" w:cstheme="minorHAnsi"/>
        </w:rPr>
        <w:t xml:space="preserve"> követelések (E324). Ezeket a tételeket a HITREG-ben változatlanul a korábbi folyószámlahitel instrumentum típuson kell jelenteni.</w:t>
      </w:r>
    </w:p>
    <w:bookmarkEnd w:id="162"/>
    <w:p w14:paraId="6D4369DE" w14:textId="4905EC75" w:rsidR="00DF5441" w:rsidRPr="00EF2A61" w:rsidRDefault="004578CD" w:rsidP="00FA2887">
      <w:pPr>
        <w:rPr>
          <w:rFonts w:asciiTheme="minorHAnsi" w:hAnsiTheme="minorHAnsi" w:cstheme="minorHAnsi"/>
        </w:rPr>
      </w:pPr>
      <w:r w:rsidRPr="00EF2A61">
        <w:rPr>
          <w:rFonts w:asciiTheme="minorHAnsi" w:hAnsiTheme="minorHAnsi" w:cstheme="minorHAnsi"/>
        </w:rPr>
        <w:t>A</w:t>
      </w:r>
      <w:r w:rsidR="005B6534" w:rsidRPr="00EF2A61">
        <w:rPr>
          <w:rFonts w:asciiTheme="minorHAnsi" w:hAnsiTheme="minorHAnsi" w:cstheme="minorHAnsi"/>
        </w:rPr>
        <w:t xml:space="preserve">z </w:t>
      </w:r>
      <w:r w:rsidR="007D1A45" w:rsidRPr="00EF2A61">
        <w:rPr>
          <w:rFonts w:asciiTheme="minorHAnsi" w:hAnsiTheme="minorHAnsi" w:cstheme="minorHAnsi"/>
        </w:rPr>
        <w:t>„</w:t>
      </w:r>
      <w:r w:rsidR="007D1A45" w:rsidRPr="00EF2A61">
        <w:rPr>
          <w:rFonts w:asciiTheme="minorHAnsi" w:hAnsiTheme="minorHAnsi" w:cstheme="minorHAnsi"/>
          <w:b/>
        </w:rPr>
        <w:t>É</w:t>
      </w:r>
      <w:r w:rsidR="00987070" w:rsidRPr="00EF2A61">
        <w:rPr>
          <w:rFonts w:asciiTheme="minorHAnsi" w:hAnsiTheme="minorHAnsi" w:cstheme="minorHAnsi"/>
          <w:b/>
        </w:rPr>
        <w:t>rtékesítés módj</w:t>
      </w:r>
      <w:r w:rsidR="00987070" w:rsidRPr="00EF2A61">
        <w:rPr>
          <w:rFonts w:asciiTheme="minorHAnsi" w:hAnsiTheme="minorHAnsi" w:cstheme="minorHAnsi"/>
        </w:rPr>
        <w:t>a</w:t>
      </w:r>
      <w:r w:rsidR="007D1A45" w:rsidRPr="00EF2A61">
        <w:rPr>
          <w:rFonts w:asciiTheme="minorHAnsi" w:hAnsiTheme="minorHAnsi" w:cstheme="minorHAnsi"/>
        </w:rPr>
        <w:t>”</w:t>
      </w:r>
      <w:r w:rsidRPr="00EF2A61">
        <w:rPr>
          <w:rFonts w:asciiTheme="minorHAnsi" w:hAnsiTheme="minorHAnsi" w:cstheme="minorHAnsi"/>
        </w:rPr>
        <w:t xml:space="preserve"> mezőt e</w:t>
      </w:r>
      <w:r w:rsidR="00DF5441" w:rsidRPr="00EF2A61">
        <w:rPr>
          <w:rFonts w:asciiTheme="minorHAnsi" w:hAnsiTheme="minorHAnsi" w:cstheme="minorHAnsi"/>
        </w:rPr>
        <w:t xml:space="preserve">ltérően kell </w:t>
      </w:r>
      <w:r w:rsidRPr="00EF2A61">
        <w:rPr>
          <w:rFonts w:asciiTheme="minorHAnsi" w:hAnsiTheme="minorHAnsi" w:cstheme="minorHAnsi"/>
        </w:rPr>
        <w:t>jelenteni a</w:t>
      </w:r>
      <w:r w:rsidR="00DF5441" w:rsidRPr="00EF2A61">
        <w:rPr>
          <w:rFonts w:asciiTheme="minorHAnsi" w:hAnsiTheme="minorHAnsi" w:cstheme="minorHAnsi"/>
        </w:rPr>
        <w:t xml:space="preserve"> 2019.12.01. előtt és után indult szerződések esetén</w:t>
      </w:r>
      <w:r w:rsidR="005A5303" w:rsidRPr="00EF2A61">
        <w:rPr>
          <w:rFonts w:asciiTheme="minorHAnsi" w:hAnsiTheme="minorHAnsi" w:cstheme="minorHAnsi"/>
        </w:rPr>
        <w:t xml:space="preserve">, </w:t>
      </w:r>
      <w:r w:rsidR="004B345A" w:rsidRPr="00EF2A61">
        <w:rPr>
          <w:rFonts w:asciiTheme="minorHAnsi" w:hAnsiTheme="minorHAnsi" w:cstheme="minorHAnsi"/>
        </w:rPr>
        <w:t>illetve 2021. január 1. után megkötött hitelszerződések esetében is</w:t>
      </w:r>
      <w:r w:rsidR="00DF5441" w:rsidRPr="00EF2A61">
        <w:rPr>
          <w:rFonts w:asciiTheme="minorHAnsi" w:hAnsiTheme="minorHAnsi" w:cstheme="minorHAnsi"/>
        </w:rPr>
        <w:t>:</w:t>
      </w:r>
    </w:p>
    <w:p w14:paraId="7CEB525E" w14:textId="0D3A066E" w:rsidR="005214D6" w:rsidRPr="00EF2A61" w:rsidRDefault="00DF5441"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 xml:space="preserve">2019.12.01. előtt indult szerződések esetén a következő kódkészlet alkalmazandó: </w:t>
      </w:r>
    </w:p>
    <w:p w14:paraId="0615502E" w14:textId="66E9A2BD" w:rsidR="005214D6" w:rsidRPr="00EF2A61" w:rsidRDefault="005214D6" w:rsidP="005214D6">
      <w:pPr>
        <w:ind w:left="360"/>
        <w:rPr>
          <w:rFonts w:asciiTheme="minorHAnsi" w:hAnsiTheme="minorHAnsi" w:cstheme="minorHAnsi"/>
        </w:rPr>
      </w:pPr>
      <w:r w:rsidRPr="00EF2A61">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EF2A61" w:rsidRDefault="005214D6" w:rsidP="005214D6">
      <w:pPr>
        <w:ind w:left="360"/>
        <w:rPr>
          <w:rFonts w:asciiTheme="minorHAnsi" w:hAnsiTheme="minorHAnsi" w:cstheme="minorHAnsi"/>
        </w:rPr>
      </w:pPr>
      <w:r w:rsidRPr="00EF2A61">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EF2A61" w:rsidRDefault="005214D6"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2019.12.01. után</w:t>
      </w:r>
      <w:r w:rsidR="007B364A" w:rsidRPr="00EF2A61">
        <w:rPr>
          <w:rFonts w:asciiTheme="minorHAnsi" w:hAnsiTheme="minorHAnsi" w:cstheme="minorHAnsi"/>
        </w:rPr>
        <w:t>, azonban 2021.01.01. előtt</w:t>
      </w:r>
      <w:r w:rsidRPr="00EF2A61">
        <w:rPr>
          <w:rFonts w:asciiTheme="minorHAnsi" w:hAnsiTheme="minorHAnsi" w:cstheme="minorHAnsi"/>
        </w:rPr>
        <w:t xml:space="preserve"> indult szerződések esetén a következő kódkészlet alkalmazandó:</w:t>
      </w:r>
    </w:p>
    <w:p w14:paraId="2D55005E" w14:textId="191ABAE8" w:rsidR="005214D6" w:rsidRPr="00EF2A61" w:rsidRDefault="005214D6" w:rsidP="005214D6">
      <w:pPr>
        <w:ind w:left="360"/>
        <w:rPr>
          <w:rFonts w:asciiTheme="minorHAnsi" w:hAnsiTheme="minorHAnsi" w:cstheme="minorHAnsi"/>
        </w:rPr>
      </w:pPr>
      <w:r w:rsidRPr="00EF2A61">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EF2A61" w:rsidRDefault="005214D6" w:rsidP="007646A5">
      <w:pPr>
        <w:ind w:left="360"/>
        <w:rPr>
          <w:rFonts w:asciiTheme="minorHAnsi" w:hAnsiTheme="minorHAnsi" w:cstheme="minorHAnsi"/>
        </w:rPr>
      </w:pPr>
      <w:r w:rsidRPr="00EF2A61">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EF2A61">
        <w:rPr>
          <w:rFonts w:asciiTheme="minorHAnsi" w:hAnsiTheme="minorHAnsi" w:cstheme="minorHAnsi"/>
        </w:rPr>
        <w:t xml:space="preserve"> Nem minősül interneten keresztül történő kezdeményezésnek a folyamat </w:t>
      </w:r>
      <w:proofErr w:type="spellStart"/>
      <w:r w:rsidR="009D6409" w:rsidRPr="00EF2A61">
        <w:rPr>
          <w:rFonts w:asciiTheme="minorHAnsi" w:hAnsiTheme="minorHAnsi" w:cstheme="minorHAnsi"/>
        </w:rPr>
        <w:t>call</w:t>
      </w:r>
      <w:proofErr w:type="spellEnd"/>
      <w:r w:rsidR="009D6409" w:rsidRPr="00EF2A61">
        <w:rPr>
          <w:rFonts w:asciiTheme="minorHAnsi" w:hAnsiTheme="minorHAnsi" w:cstheme="minorHAnsi"/>
        </w:rPr>
        <w:t xml:space="preserve">-centeren keresztül történő indítása, </w:t>
      </w:r>
      <w:proofErr w:type="gramStart"/>
      <w:r w:rsidR="009D6409" w:rsidRPr="00EF2A61">
        <w:rPr>
          <w:rFonts w:asciiTheme="minorHAnsi" w:hAnsiTheme="minorHAnsi" w:cstheme="minorHAnsi"/>
        </w:rPr>
        <w:t>illetve</w:t>
      </w:r>
      <w:proofErr w:type="gramEnd"/>
      <w:r w:rsidR="009D6409" w:rsidRPr="00EF2A61">
        <w:rPr>
          <w:rFonts w:asciiTheme="minorHAnsi" w:hAnsiTheme="minorHAnsi" w:cstheme="minorHAnsi"/>
        </w:rPr>
        <w:t xml:space="preserve"> ha a </w:t>
      </w:r>
      <w:proofErr w:type="spellStart"/>
      <w:r w:rsidR="009D6409" w:rsidRPr="00EF2A61">
        <w:rPr>
          <w:rFonts w:asciiTheme="minorHAnsi" w:hAnsiTheme="minorHAnsi" w:cstheme="minorHAnsi"/>
        </w:rPr>
        <w:t>call</w:t>
      </w:r>
      <w:proofErr w:type="spellEnd"/>
      <w:r w:rsidR="009D6409" w:rsidRPr="00EF2A61">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EF2A61" w:rsidRDefault="004B345A" w:rsidP="00F3207B">
      <w:pPr>
        <w:pStyle w:val="Listaszerbekezds"/>
        <w:numPr>
          <w:ilvl w:val="0"/>
          <w:numId w:val="27"/>
        </w:numPr>
        <w:ind w:left="426"/>
        <w:rPr>
          <w:rFonts w:asciiTheme="minorHAnsi" w:hAnsiTheme="minorHAnsi" w:cstheme="minorHAnsi"/>
        </w:rPr>
      </w:pPr>
      <w:r w:rsidRPr="00EF2A61">
        <w:rPr>
          <w:rFonts w:asciiTheme="minorHAnsi" w:hAnsiTheme="minorHAnsi" w:cstheme="minorHAnsi"/>
        </w:rPr>
        <w:t>2021. január 1. után kötött hitelszerződések esetében alkalmazandó fogalmak és kódkészlet</w:t>
      </w:r>
      <w:r w:rsidR="007B364A" w:rsidRPr="00EF2A61">
        <w:rPr>
          <w:rFonts w:asciiTheme="minorHAnsi" w:hAnsiTheme="minorHAnsi" w:cstheme="minorHAnsi"/>
        </w:rPr>
        <w:t xml:space="preserve"> a következő</w:t>
      </w:r>
      <w:r w:rsidRPr="00EF2A61">
        <w:rPr>
          <w:rFonts w:asciiTheme="minorHAnsi" w:hAnsiTheme="minorHAnsi" w:cstheme="minorHAnsi"/>
        </w:rPr>
        <w:t>:</w:t>
      </w:r>
    </w:p>
    <w:p w14:paraId="4B658D00" w14:textId="66C8968B" w:rsidR="004B345A" w:rsidRPr="00EF2A61" w:rsidRDefault="007B364A" w:rsidP="00B051EB">
      <w:pPr>
        <w:pStyle w:val="Listaszerbekezds"/>
        <w:numPr>
          <w:ilvl w:val="0"/>
          <w:numId w:val="53"/>
        </w:numPr>
        <w:rPr>
          <w:rFonts w:asciiTheme="minorHAnsi" w:hAnsiTheme="minorHAnsi" w:cstheme="minorHAnsi"/>
        </w:rPr>
      </w:pPr>
      <w:r w:rsidRPr="00EF2A61">
        <w:rPr>
          <w:rFonts w:asciiTheme="minorHAnsi" w:hAnsiTheme="minorHAnsi" w:cstheme="minorHAnsi"/>
        </w:rPr>
        <w:t>fogalmak:</w:t>
      </w:r>
    </w:p>
    <w:p w14:paraId="362790AD" w14:textId="66E48123" w:rsidR="004B345A" w:rsidRPr="00EF2A61" w:rsidRDefault="004B345A" w:rsidP="007646A5">
      <w:pPr>
        <w:ind w:left="360"/>
        <w:rPr>
          <w:rFonts w:asciiTheme="minorHAnsi" w:hAnsiTheme="minorHAnsi" w:cstheme="minorHAnsi"/>
        </w:rPr>
      </w:pPr>
      <w:r w:rsidRPr="00EF2A61">
        <w:rPr>
          <w:rFonts w:asciiTheme="minorHAnsi" w:hAnsiTheme="minorHAnsi" w:cstheme="minorHAnsi"/>
          <w:b/>
        </w:rPr>
        <w:t>digitálisan kezdeményezett:</w:t>
      </w:r>
      <w:r w:rsidRPr="00EF2A61">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EF2A61" w:rsidRDefault="004B345A" w:rsidP="007646A5">
      <w:pPr>
        <w:ind w:left="360"/>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digitálisan ügyintézett:</w:t>
      </w:r>
      <w:r w:rsidRPr="00EF2A61">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EF2A61">
        <w:rPr>
          <w:rFonts w:asciiTheme="minorHAnsi" w:hAnsiTheme="minorHAnsi" w:cstheme="minorHAnsi"/>
        </w:rPr>
        <w:t xml:space="preserve">  </w:t>
      </w:r>
      <w:bookmarkStart w:id="163" w:name="_Hlk58921753"/>
      <w:r w:rsidR="0033432C" w:rsidRPr="00EF2A61">
        <w:rPr>
          <w:rFonts w:asciiTheme="minorHAnsi" w:hAnsiTheme="minorHAnsi" w:cstheme="minorHAnsi"/>
        </w:rPr>
        <w:t>A digitálisan ügyintézett kategóriában akkor kell itt jelenteni tranzakciót, ha az ügyféloldali ügyintézés digitális</w:t>
      </w:r>
      <w:r w:rsidR="00C052E6" w:rsidRPr="00EF2A61">
        <w:rPr>
          <w:rFonts w:asciiTheme="minorHAnsi" w:hAnsiTheme="minorHAnsi" w:cstheme="minorHAnsi"/>
        </w:rPr>
        <w:t xml:space="preserve">, azaz </w:t>
      </w:r>
      <w:bookmarkStart w:id="164" w:name="_Hlk129026724"/>
      <w:r w:rsidR="00C052E6" w:rsidRPr="00EF2A61">
        <w:rPr>
          <w:rFonts w:asciiTheme="minorHAnsi" w:hAnsiTheme="minorHAnsi" w:cstheme="minorHAnsi"/>
        </w:rPr>
        <w:t>ténylegesen történt digitális ügyintézési esemény (pl. folyamat státuszának lekérdezése) az ügyfél részéről</w:t>
      </w:r>
      <w:r w:rsidR="0033432C" w:rsidRPr="00EF2A61">
        <w:rPr>
          <w:rFonts w:asciiTheme="minorHAnsi" w:hAnsiTheme="minorHAnsi" w:cstheme="minorHAnsi"/>
        </w:rPr>
        <w:t>.</w:t>
      </w:r>
      <w:bookmarkEnd w:id="164"/>
      <w:r w:rsidR="0033432C" w:rsidRPr="00EF2A61">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63"/>
    <w:p w14:paraId="343694B6" w14:textId="5A2F336F" w:rsidR="004B345A" w:rsidRPr="00EF2A61" w:rsidRDefault="004B345A" w:rsidP="007646A5">
      <w:pPr>
        <w:ind w:left="360"/>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 xml:space="preserve">digitálisan értékesített: </w:t>
      </w:r>
      <w:r w:rsidRPr="00EF2A61">
        <w:rPr>
          <w:rFonts w:asciiTheme="minorHAnsi" w:hAnsiTheme="minorHAnsi" w:cstheme="minorHAnsi"/>
        </w:rPr>
        <w:t>A teljes hitelfelvételi folyamat online módon zajlik, end-</w:t>
      </w:r>
      <w:proofErr w:type="spellStart"/>
      <w:r w:rsidRPr="00EF2A61">
        <w:rPr>
          <w:rFonts w:asciiTheme="minorHAnsi" w:hAnsiTheme="minorHAnsi" w:cstheme="minorHAnsi"/>
        </w:rPr>
        <w:t>to</w:t>
      </w:r>
      <w:proofErr w:type="spellEnd"/>
      <w:r w:rsidRPr="00EF2A61">
        <w:rPr>
          <w:rFonts w:asciiTheme="minorHAnsi" w:hAnsiTheme="minorHAnsi" w:cstheme="minorHAnsi"/>
        </w:rPr>
        <w:t>-end digitális folyamat.</w:t>
      </w:r>
    </w:p>
    <w:p w14:paraId="5FD5088E" w14:textId="3B05300B" w:rsidR="007B364A" w:rsidRPr="00EF2A61" w:rsidRDefault="007B364A" w:rsidP="007646A5">
      <w:pPr>
        <w:ind w:left="360"/>
        <w:rPr>
          <w:rFonts w:asciiTheme="minorHAnsi" w:hAnsiTheme="minorHAnsi" w:cstheme="minorHAnsi"/>
        </w:rPr>
      </w:pPr>
      <w:r w:rsidRPr="00EF2A61">
        <w:rPr>
          <w:rFonts w:asciiTheme="minorHAnsi" w:hAnsiTheme="minorHAnsi" w:cstheme="minorHAnsi"/>
        </w:rPr>
        <w:t>A fogalmak alkalmazása tekintetében a következő ábrán foglaltak szerint kell eljárni:</w:t>
      </w:r>
    </w:p>
    <w:p w14:paraId="10EB39F3" w14:textId="75660B77" w:rsidR="007B364A" w:rsidRPr="00EF2A61" w:rsidRDefault="007B364A" w:rsidP="007646A5">
      <w:pPr>
        <w:ind w:left="360"/>
        <w:rPr>
          <w:rFonts w:asciiTheme="minorHAnsi" w:hAnsiTheme="minorHAnsi" w:cstheme="minorHAnsi"/>
        </w:rPr>
      </w:pPr>
      <w:r w:rsidRPr="00EF2A61">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EF2A61" w:rsidRDefault="00BE2120">
      <w:pPr>
        <w:spacing w:after="0" w:line="240" w:lineRule="auto"/>
        <w:jc w:val="left"/>
        <w:rPr>
          <w:rFonts w:asciiTheme="minorHAnsi" w:hAnsiTheme="minorHAnsi" w:cstheme="minorHAnsi"/>
        </w:rPr>
      </w:pPr>
      <w:r w:rsidRPr="00EF2A61">
        <w:rPr>
          <w:rFonts w:asciiTheme="minorHAnsi" w:hAnsiTheme="minorHAnsi" w:cstheme="minorHAnsi"/>
        </w:rPr>
        <w:br w:type="page"/>
      </w:r>
    </w:p>
    <w:p w14:paraId="229F4069" w14:textId="5BD160C1" w:rsidR="004B345A" w:rsidRPr="00EF2A61" w:rsidRDefault="007B364A" w:rsidP="007B364A">
      <w:pPr>
        <w:pStyle w:val="Listaszerbekezds"/>
        <w:numPr>
          <w:ilvl w:val="0"/>
          <w:numId w:val="53"/>
        </w:numPr>
        <w:rPr>
          <w:rFonts w:asciiTheme="minorHAnsi" w:hAnsiTheme="minorHAnsi" w:cstheme="minorHAnsi"/>
        </w:rPr>
      </w:pPr>
      <w:r w:rsidRPr="00EF2A61">
        <w:rPr>
          <w:rFonts w:asciiTheme="minorHAnsi" w:hAnsiTheme="minorHAnsi" w:cstheme="minorHAnsi"/>
        </w:rPr>
        <w:t>kódértékek:</w:t>
      </w:r>
    </w:p>
    <w:p w14:paraId="0A79B311" w14:textId="27DC313D" w:rsidR="007B364A" w:rsidRPr="00EF2A61" w:rsidRDefault="007B364A" w:rsidP="00B051EB">
      <w:pPr>
        <w:ind w:left="360"/>
        <w:rPr>
          <w:rFonts w:asciiTheme="minorHAnsi" w:hAnsiTheme="minorHAnsi" w:cstheme="minorHAnsi"/>
        </w:rPr>
      </w:pPr>
      <w:r w:rsidRPr="00EF2A61">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EF2A61" w:rsidRDefault="00E35CA7" w:rsidP="005847F9">
      <w:pPr>
        <w:rPr>
          <w:rFonts w:asciiTheme="minorHAnsi" w:hAnsiTheme="minorHAnsi" w:cstheme="minorHAnsi"/>
        </w:rPr>
      </w:pPr>
      <w:r w:rsidRPr="00EF2A61">
        <w:rPr>
          <w:rFonts w:asciiTheme="minorHAnsi" w:hAnsiTheme="minorHAnsi" w:cstheme="minorHAnsi"/>
        </w:rPr>
        <w:t xml:space="preserve">Amennyiben ügynökön keresztül történő értékesítés kerül jelentésre, </w:t>
      </w:r>
      <w:r w:rsidR="00AF2E50" w:rsidRPr="00EF2A61">
        <w:rPr>
          <w:rFonts w:asciiTheme="minorHAnsi" w:hAnsiTheme="minorHAnsi" w:cstheme="minorHAnsi"/>
        </w:rPr>
        <w:t xml:space="preserve">2021. szeptemberi vonatkozási időtől kezdődően </w:t>
      </w:r>
      <w:r w:rsidRPr="00EF2A61">
        <w:rPr>
          <w:rFonts w:asciiTheme="minorHAnsi" w:hAnsiTheme="minorHAnsi" w:cstheme="minorHAnsi"/>
        </w:rPr>
        <w:t xml:space="preserve">jelentendő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az „Ügynök azonosítója” és az „Ügynöki jutalék összege forintban”</w:t>
      </w:r>
      <w:r w:rsidR="006C062B" w:rsidRPr="00EF2A61">
        <w:rPr>
          <w:rFonts w:asciiTheme="minorHAnsi" w:hAnsiTheme="minorHAnsi" w:cstheme="minorHAnsi"/>
        </w:rPr>
        <w:t xml:space="preserve"> előremenőleges jelleggel</w:t>
      </w:r>
      <w:r w:rsidR="006E64EC" w:rsidRPr="00EF2A61">
        <w:rPr>
          <w:rFonts w:asciiTheme="minorHAnsi" w:hAnsiTheme="minorHAnsi" w:cstheme="minorHAnsi"/>
        </w:rPr>
        <w:t xml:space="preserve"> </w:t>
      </w:r>
      <w:r w:rsidR="006E64EC" w:rsidRPr="00EF2A61">
        <w:rPr>
          <w:rFonts w:cs="Arial"/>
        </w:rPr>
        <w:t>(azaz a 2021.09.01-től kezdődően kötött szerződések esetén)</w:t>
      </w:r>
      <w:r w:rsidRPr="00EF2A61">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EF2A61">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EF2A61">
        <w:rPr>
          <w:rFonts w:asciiTheme="minorHAnsi" w:hAnsiTheme="minorHAnsi" w:cstheme="minorHAnsi"/>
        </w:rPr>
        <w:t xml:space="preserve"> </w:t>
      </w:r>
      <w:bookmarkStart w:id="165" w:name="_Hlk75871935"/>
      <w:r w:rsidR="00E03A7A" w:rsidRPr="00EF2A61">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EF2A61">
        <w:rPr>
          <w:rFonts w:cs="Arial"/>
        </w:rPr>
        <w:t xml:space="preserve">„Ügynöki jutalék összege forintban” </w:t>
      </w:r>
      <w:r w:rsidR="00E03A7A" w:rsidRPr="00EF2A61">
        <w:rPr>
          <w:rFonts w:asciiTheme="minorHAnsi" w:hAnsiTheme="minorHAnsi" w:cstheme="minorHAnsi"/>
        </w:rPr>
        <w:t>mezőben, fenntartási típusú esetén több időszakban is szerepelhet a mezőben 0 Ft-ot meghaladó összeg.</w:t>
      </w:r>
      <w:r w:rsidR="009155E4" w:rsidRPr="00EF2A61">
        <w:rPr>
          <w:rFonts w:asciiTheme="minorHAnsi" w:hAnsiTheme="minorHAnsi" w:cstheme="minorHAnsi"/>
        </w:rPr>
        <w:t xml:space="preserve"> </w:t>
      </w:r>
      <w:bookmarkEnd w:id="165"/>
      <w:r w:rsidR="0002139B" w:rsidRPr="00EF2A61">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EF2A61">
        <w:rPr>
          <w:rFonts w:asciiTheme="minorHAnsi" w:hAnsiTheme="minorHAnsi" w:cstheme="minorHAnsi"/>
        </w:rPr>
        <w:t>Az „</w:t>
      </w:r>
      <w:r w:rsidR="008276A9" w:rsidRPr="00EF2A61">
        <w:rPr>
          <w:rFonts w:asciiTheme="minorHAnsi" w:hAnsiTheme="minorHAnsi" w:cstheme="minorHAnsi"/>
          <w:b/>
        </w:rPr>
        <w:t>Érvényesítés</w:t>
      </w:r>
      <w:r w:rsidR="008276A9" w:rsidRPr="00EF2A61">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EF2A61" w:rsidRDefault="00EE1D4F" w:rsidP="005847F9">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rPr>
        <w:t>„Hitelcél”</w:t>
      </w:r>
      <w:r w:rsidRPr="00EF2A61">
        <w:rPr>
          <w:rFonts w:asciiTheme="minorHAnsi" w:hAnsiTheme="minorHAnsi" w:cstheme="minorHAnsi"/>
        </w:rPr>
        <w:t xml:space="preserve"> mezőben ingatlan- és</w:t>
      </w:r>
      <w:r w:rsidR="003F35B9" w:rsidRPr="00EF2A61">
        <w:rPr>
          <w:rFonts w:asciiTheme="minorHAnsi" w:hAnsiTheme="minorHAnsi" w:cstheme="minorHAnsi"/>
        </w:rPr>
        <w:t xml:space="preserve"> gépjárművásárlási hitelek esetén az egyéb cél alkalmazandó. </w:t>
      </w:r>
      <w:r w:rsidR="009A0ACC" w:rsidRPr="00EF2A61">
        <w:rPr>
          <w:rFonts w:asciiTheme="minorHAnsi" w:hAnsiTheme="minorHAnsi" w:cstheme="minorHAnsi"/>
        </w:rPr>
        <w:t>Az adósságrendezés kódot kizárólag akkor kell alkalmazni, ha a hitelkiváltás során</w:t>
      </w:r>
      <w:r w:rsidR="00CB76CD" w:rsidRPr="00EF2A61">
        <w:rPr>
          <w:rFonts w:asciiTheme="minorHAnsi" w:hAnsiTheme="minorHAnsi" w:cstheme="minorHAnsi"/>
        </w:rPr>
        <w:t xml:space="preserve"> a szerződések</w:t>
      </w:r>
      <w:r w:rsidR="009A0ACC" w:rsidRPr="00EF2A61">
        <w:rPr>
          <w:rFonts w:asciiTheme="minorHAnsi" w:hAnsiTheme="minorHAnsi" w:cstheme="minorHAnsi"/>
        </w:rPr>
        <w:t xml:space="preserve"> konszolidáció</w:t>
      </w:r>
      <w:r w:rsidR="00CB76CD" w:rsidRPr="00EF2A61">
        <w:rPr>
          <w:rFonts w:asciiTheme="minorHAnsi" w:hAnsiTheme="minorHAnsi" w:cstheme="minorHAnsi"/>
        </w:rPr>
        <w:t>ja</w:t>
      </w:r>
      <w:r w:rsidR="009A0ACC" w:rsidRPr="00EF2A61">
        <w:rPr>
          <w:rFonts w:asciiTheme="minorHAnsi" w:hAnsiTheme="minorHAnsi" w:cstheme="minorHAnsi"/>
        </w:rPr>
        <w:t xml:space="preserve"> történik, vagyis </w:t>
      </w:r>
      <w:r w:rsidR="00064372" w:rsidRPr="00EF2A61">
        <w:rPr>
          <w:rFonts w:asciiTheme="minorHAnsi" w:hAnsiTheme="minorHAnsi" w:cstheme="minorHAnsi"/>
        </w:rPr>
        <w:t xml:space="preserve">több hitelből egy lesz, </w:t>
      </w:r>
      <w:r w:rsidR="003C0193" w:rsidRPr="00EF2A61">
        <w:rPr>
          <w:rFonts w:asciiTheme="minorHAnsi" w:hAnsiTheme="minorHAnsi" w:cstheme="minorHAnsi"/>
        </w:rPr>
        <w:t>egy-egy kapcsolat esetén az eredeti hitelcélt kell megadni.</w:t>
      </w:r>
      <w:r w:rsidR="003F35B9" w:rsidRPr="00EF2A61">
        <w:rPr>
          <w:rFonts w:asciiTheme="minorHAnsi" w:hAnsiTheme="minorHAnsi" w:cstheme="minorHAnsi"/>
        </w:rPr>
        <w:t xml:space="preserve"> </w:t>
      </w:r>
    </w:p>
    <w:p w14:paraId="0EF53C8F" w14:textId="73231C98" w:rsidR="009A0ACC" w:rsidRPr="00EF2A61" w:rsidRDefault="003F35B9" w:rsidP="005847F9">
      <w:pPr>
        <w:rPr>
          <w:rFonts w:asciiTheme="minorHAnsi" w:hAnsiTheme="minorHAnsi" w:cstheme="minorHAnsi"/>
        </w:rPr>
      </w:pPr>
      <w:r w:rsidRPr="00EF2A61">
        <w:rPr>
          <w:rFonts w:asciiTheme="minorHAnsi" w:hAnsiTheme="minorHAnsi" w:cstheme="minorHAnsi"/>
        </w:rPr>
        <w:t>Beruházási hiteleknél a működőtőke befektetés kód nem használható</w:t>
      </w:r>
      <w:r w:rsidR="009A0ACC" w:rsidRPr="00EF2A61">
        <w:rPr>
          <w:rFonts w:asciiTheme="minorHAnsi" w:hAnsiTheme="minorHAnsi" w:cstheme="minorHAnsi"/>
        </w:rPr>
        <w:t xml:space="preserve">. </w:t>
      </w:r>
      <w:r w:rsidRPr="00EF2A61">
        <w:rPr>
          <w:rFonts w:asciiTheme="minorHAnsi" w:hAnsiTheme="minorHAnsi" w:cstheme="minorHAnsi"/>
        </w:rPr>
        <w:t xml:space="preserve"> </w:t>
      </w:r>
      <w:r w:rsidR="009A0ACC" w:rsidRPr="00EF2A61">
        <w:rPr>
          <w:rFonts w:asciiTheme="minorHAnsi" w:hAnsiTheme="minorHAnsi" w:cstheme="minorHAnsi"/>
        </w:rPr>
        <w:t>F</w:t>
      </w:r>
      <w:r w:rsidRPr="00EF2A61">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EF2A61">
        <w:rPr>
          <w:rFonts w:asciiTheme="minorHAnsi" w:hAnsiTheme="minorHAnsi" w:cstheme="minorHAnsi"/>
        </w:rPr>
        <w:t xml:space="preserve"> </w:t>
      </w:r>
    </w:p>
    <w:p w14:paraId="5CA06B8E" w14:textId="079DDDDD" w:rsidR="00EE1D4F" w:rsidRPr="00EF2A61" w:rsidRDefault="003C0193" w:rsidP="005847F9">
      <w:pPr>
        <w:rPr>
          <w:rFonts w:asciiTheme="minorHAnsi" w:hAnsiTheme="minorHAnsi" w:cstheme="minorHAnsi"/>
        </w:rPr>
      </w:pPr>
      <w:r w:rsidRPr="00EF2A61">
        <w:rPr>
          <w:rFonts w:asciiTheme="minorHAnsi" w:hAnsiTheme="minorHAnsi" w:cstheme="minorHAnsi"/>
        </w:rPr>
        <w:t>Több egyidejű hitelcél esetén a leginkább releváns</w:t>
      </w:r>
      <w:r w:rsidR="00CB76CD" w:rsidRPr="00EF2A61">
        <w:rPr>
          <w:rFonts w:asciiTheme="minorHAnsi" w:hAnsiTheme="minorHAnsi" w:cstheme="minorHAnsi"/>
        </w:rPr>
        <w:t xml:space="preserve"> (domináns)</w:t>
      </w:r>
      <w:r w:rsidRPr="00EF2A61">
        <w:rPr>
          <w:rFonts w:asciiTheme="minorHAnsi" w:hAnsiTheme="minorHAnsi" w:cstheme="minorHAnsi"/>
        </w:rPr>
        <w:t xml:space="preserve"> hitelcél kódja alkalmazandó.</w:t>
      </w:r>
    </w:p>
    <w:p w14:paraId="4E552939" w14:textId="1F7407E7" w:rsidR="009A2995" w:rsidRPr="00EF2A61" w:rsidRDefault="009A2995" w:rsidP="005847F9">
      <w:pPr>
        <w:rPr>
          <w:rFonts w:asciiTheme="minorHAnsi" w:hAnsiTheme="minorHAnsi" w:cstheme="minorHAnsi"/>
        </w:rPr>
      </w:pPr>
      <w:r w:rsidRPr="00EF2A61">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EF2A61">
        <w:rPr>
          <w:rFonts w:asciiTheme="minorHAnsi" w:hAnsiTheme="minorHAnsi" w:cstheme="minorHAnsi"/>
        </w:rPr>
        <w:t xml:space="preserve"> </w:t>
      </w:r>
    </w:p>
    <w:p w14:paraId="415FF80B" w14:textId="1D28574A" w:rsidR="00444ABF" w:rsidRPr="00EF2A61" w:rsidRDefault="00444ABF" w:rsidP="005847F9">
      <w:pPr>
        <w:rPr>
          <w:rFonts w:asciiTheme="minorHAnsi" w:hAnsiTheme="minorHAnsi" w:cstheme="minorHAnsi"/>
        </w:rPr>
      </w:pPr>
      <w:r w:rsidRPr="00EF2A61">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EF2A61">
        <w:rPr>
          <w:rFonts w:asciiTheme="minorHAnsi" w:hAnsiTheme="minorHAnsi" w:cstheme="minorHAnsi"/>
        </w:rPr>
        <w:t>/több</w:t>
      </w:r>
      <w:r w:rsidRPr="00EF2A61">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EF2A61" w:rsidRDefault="00575372" w:rsidP="005847F9">
      <w:pPr>
        <w:rPr>
          <w:rFonts w:asciiTheme="minorHAnsi" w:hAnsiTheme="minorHAnsi" w:cstheme="minorHAnsi"/>
        </w:rPr>
      </w:pPr>
    </w:p>
    <w:p w14:paraId="14071898" w14:textId="6F473E15" w:rsidR="00575372" w:rsidRPr="00EF2A61" w:rsidRDefault="00575372" w:rsidP="005847F9">
      <w:pPr>
        <w:rPr>
          <w:rFonts w:asciiTheme="minorHAnsi" w:hAnsiTheme="minorHAnsi" w:cstheme="minorHAnsi"/>
        </w:rPr>
      </w:pPr>
      <w:r w:rsidRPr="00EF2A61">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EF2A61" w:rsidRDefault="00444ABF" w:rsidP="005847F9">
      <w:pPr>
        <w:rPr>
          <w:rFonts w:asciiTheme="minorHAnsi" w:hAnsiTheme="minorHAnsi" w:cstheme="minorHAnsi"/>
        </w:rPr>
      </w:pPr>
    </w:p>
    <w:p w14:paraId="7A16DA67" w14:textId="147060DC" w:rsidR="008276A9" w:rsidRPr="00EF2A61" w:rsidRDefault="008276A9" w:rsidP="005847F9">
      <w:r w:rsidRPr="00EF2A61">
        <w:rPr>
          <w:rFonts w:asciiTheme="minorHAnsi" w:hAnsiTheme="minorHAnsi" w:cstheme="minorHAnsi"/>
        </w:rPr>
        <w:t xml:space="preserve">A </w:t>
      </w:r>
      <w:r w:rsidR="007D1A45" w:rsidRPr="00EF2A61">
        <w:rPr>
          <w:rFonts w:asciiTheme="minorHAnsi" w:hAnsiTheme="minorHAnsi" w:cstheme="minorHAnsi"/>
        </w:rPr>
        <w:t>„</w:t>
      </w:r>
      <w:r w:rsidR="007D1A45" w:rsidRPr="00EF2A61">
        <w:rPr>
          <w:rFonts w:asciiTheme="minorHAnsi" w:hAnsiTheme="minorHAnsi" w:cstheme="minorHAnsi"/>
          <w:b/>
        </w:rPr>
        <w:t>F</w:t>
      </w:r>
      <w:r w:rsidRPr="00EF2A61">
        <w:rPr>
          <w:rFonts w:asciiTheme="minorHAnsi" w:hAnsiTheme="minorHAnsi" w:cstheme="minorHAnsi"/>
          <w:b/>
        </w:rPr>
        <w:t xml:space="preserve">inanszírozott ingatlan </w:t>
      </w:r>
      <w:r w:rsidR="00F12514" w:rsidRPr="00EF2A61">
        <w:rPr>
          <w:rFonts w:asciiTheme="minorHAnsi" w:hAnsiTheme="minorHAnsi" w:cstheme="minorHAnsi"/>
          <w:b/>
        </w:rPr>
        <w:t>fő típusa</w:t>
      </w:r>
      <w:r w:rsidR="007D1A45" w:rsidRPr="00EF2A61">
        <w:rPr>
          <w:rFonts w:asciiTheme="minorHAnsi" w:hAnsiTheme="minorHAnsi" w:cstheme="minorHAnsi"/>
        </w:rPr>
        <w:t>”</w:t>
      </w:r>
      <w:r w:rsidRPr="00EF2A61">
        <w:rPr>
          <w:rFonts w:asciiTheme="minorHAnsi" w:hAnsiTheme="minorHAnsi" w:cstheme="minorHAnsi"/>
        </w:rPr>
        <w:t xml:space="preserve"> lehet lakóingatlan vagy kereskedelmi ingatlan. </w:t>
      </w:r>
      <w:r w:rsidR="00CF396B" w:rsidRPr="00EF2A61">
        <w:rPr>
          <w:rFonts w:asciiTheme="minorHAnsi" w:hAnsiTheme="minorHAnsi" w:cstheme="minorHAnsi"/>
        </w:rPr>
        <w:t xml:space="preserve"> </w:t>
      </w:r>
      <w:r w:rsidRPr="00EF2A61">
        <w:rPr>
          <w:rFonts w:asciiTheme="minorHAnsi" w:hAnsiTheme="minorHAnsi" w:cstheme="minorHAnsi"/>
          <w:i/>
        </w:rPr>
        <w:t>Amennyiben ez az ingatlan a hitel fedezetét is képezi,</w:t>
      </w:r>
      <w:r w:rsidRPr="00EF2A61">
        <w:rPr>
          <w:rFonts w:asciiTheme="minorHAnsi" w:hAnsiTheme="minorHAnsi" w:cstheme="minorHAnsi"/>
        </w:rPr>
        <w:t xml:space="preserve"> akkor lakóingatlan esetén a fedezetek között</w:t>
      </w:r>
      <w:r w:rsidR="00BF2698" w:rsidRPr="00EF2A61">
        <w:rPr>
          <w:rFonts w:asciiTheme="minorHAnsi" w:hAnsiTheme="minorHAnsi" w:cstheme="minorHAnsi"/>
        </w:rPr>
        <w:t xml:space="preserve"> a </w:t>
      </w:r>
      <w:proofErr w:type="spellStart"/>
      <w:r w:rsidR="00BF2698" w:rsidRPr="00EF2A61">
        <w:rPr>
          <w:rFonts w:asciiTheme="minorHAnsi" w:hAnsiTheme="minorHAnsi" w:cstheme="minorHAnsi"/>
        </w:rPr>
        <w:t>FEDE</w:t>
      </w:r>
      <w:proofErr w:type="spellEnd"/>
      <w:r w:rsidR="00BF2698" w:rsidRPr="00EF2A61">
        <w:rPr>
          <w:rFonts w:asciiTheme="minorHAnsi" w:hAnsiTheme="minorHAnsi" w:cstheme="minorHAnsi"/>
        </w:rPr>
        <w:t xml:space="preserve"> táblában</w:t>
      </w:r>
      <w:r w:rsidR="00176586" w:rsidRPr="00EF2A61">
        <w:rPr>
          <w:rFonts w:asciiTheme="minorHAnsi" w:hAnsiTheme="minorHAnsi" w:cstheme="minorHAnsi"/>
        </w:rPr>
        <w:t xml:space="preserve"> a fedezet típusa mezőben</w:t>
      </w:r>
      <w:r w:rsidRPr="00EF2A61">
        <w:rPr>
          <w:rFonts w:asciiTheme="minorHAnsi" w:hAnsiTheme="minorHAnsi" w:cstheme="minorHAnsi"/>
        </w:rPr>
        <w:t xml:space="preserve"> is lakóingatlanként kell szerepeltetni</w:t>
      </w:r>
      <w:r w:rsidR="00176586" w:rsidRPr="00EF2A61">
        <w:rPr>
          <w:rFonts w:asciiTheme="minorHAnsi" w:hAnsiTheme="minorHAnsi" w:cstheme="minorHAnsi"/>
        </w:rPr>
        <w:t xml:space="preserve"> (</w:t>
      </w:r>
      <w:proofErr w:type="spellStart"/>
      <w:r w:rsidR="00176586" w:rsidRPr="00EF2A61">
        <w:rPr>
          <w:rFonts w:asciiTheme="minorHAnsi" w:hAnsiTheme="minorHAnsi" w:cstheme="minorHAnsi"/>
        </w:rPr>
        <w:t>ING_LAKO</w:t>
      </w:r>
      <w:proofErr w:type="spellEnd"/>
      <w:r w:rsidR="00176586" w:rsidRPr="00EF2A61">
        <w:rPr>
          <w:rFonts w:asciiTheme="minorHAnsi" w:hAnsiTheme="minorHAnsi" w:cstheme="minorHAnsi"/>
        </w:rPr>
        <w:t>)</w:t>
      </w:r>
      <w:r w:rsidRPr="00EF2A61">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EF2A61">
        <w:rPr>
          <w:rFonts w:asciiTheme="minorHAnsi" w:hAnsiTheme="minorHAnsi" w:cstheme="minorHAnsi"/>
        </w:rPr>
        <w:t xml:space="preserve"> (</w:t>
      </w:r>
      <w:proofErr w:type="spellStart"/>
      <w:r w:rsidR="00176586" w:rsidRPr="00EF2A61">
        <w:rPr>
          <w:rFonts w:asciiTheme="minorHAnsi" w:hAnsiTheme="minorHAnsi" w:cstheme="minorHAnsi"/>
        </w:rPr>
        <w:t>ING_IRODA</w:t>
      </w:r>
      <w:proofErr w:type="spellEnd"/>
      <w:r w:rsidR="00176586" w:rsidRPr="00EF2A61">
        <w:rPr>
          <w:rFonts w:asciiTheme="minorHAnsi" w:hAnsiTheme="minorHAnsi" w:cstheme="minorHAnsi"/>
        </w:rPr>
        <w:t>)</w:t>
      </w:r>
      <w:r w:rsidRPr="00EF2A61">
        <w:rPr>
          <w:rFonts w:asciiTheme="minorHAnsi" w:hAnsiTheme="minorHAnsi" w:cstheme="minorHAnsi"/>
        </w:rPr>
        <w:t>” vagy a „kereskedelmi ingatlanok</w:t>
      </w:r>
      <w:r w:rsidR="00176586" w:rsidRPr="00EF2A61">
        <w:rPr>
          <w:rFonts w:asciiTheme="minorHAnsi" w:hAnsiTheme="minorHAnsi" w:cstheme="minorHAnsi"/>
        </w:rPr>
        <w:t xml:space="preserve"> (</w:t>
      </w:r>
      <w:proofErr w:type="spellStart"/>
      <w:r w:rsidR="00100EA2" w:rsidRPr="00EF2A61">
        <w:rPr>
          <w:rFonts w:asciiTheme="minorHAnsi" w:hAnsiTheme="minorHAnsi" w:cstheme="minorHAnsi"/>
        </w:rPr>
        <w:t>ING_KER</w:t>
      </w:r>
      <w:proofErr w:type="spellEnd"/>
      <w:r w:rsidR="00100EA2" w:rsidRPr="00EF2A61">
        <w:rPr>
          <w:rFonts w:asciiTheme="minorHAnsi" w:hAnsiTheme="minorHAnsi" w:cstheme="minorHAnsi"/>
        </w:rPr>
        <w:t>)</w:t>
      </w:r>
      <w:r w:rsidRPr="00EF2A61">
        <w:rPr>
          <w:rFonts w:asciiTheme="minorHAnsi" w:hAnsiTheme="minorHAnsi" w:cstheme="minorHAnsi"/>
        </w:rPr>
        <w:t>” közé kell besorolni azt</w:t>
      </w:r>
      <w:r w:rsidR="007D1A45" w:rsidRPr="00EF2A61">
        <w:rPr>
          <w:rFonts w:asciiTheme="minorHAnsi" w:hAnsiTheme="minorHAnsi" w:cstheme="minorHAnsi"/>
        </w:rPr>
        <w:t xml:space="preserve"> (a </w:t>
      </w:r>
      <w:proofErr w:type="spellStart"/>
      <w:r w:rsidR="007D1A45" w:rsidRPr="00EF2A61">
        <w:rPr>
          <w:rFonts w:asciiTheme="minorHAnsi" w:hAnsiTheme="minorHAnsi" w:cstheme="minorHAnsi"/>
        </w:rPr>
        <w:t>CRR</w:t>
      </w:r>
      <w:proofErr w:type="spellEnd"/>
      <w:r w:rsidR="007D1A45" w:rsidRPr="00EF2A61">
        <w:rPr>
          <w:rFonts w:asciiTheme="minorHAnsi" w:hAnsiTheme="minorHAnsi" w:cstheme="minorHAnsi"/>
        </w:rPr>
        <w:t>-ben foglalt definíciónak megfelelően)</w:t>
      </w:r>
      <w:r w:rsidRPr="00EF2A61">
        <w:rPr>
          <w:rFonts w:asciiTheme="minorHAnsi" w:hAnsiTheme="minorHAnsi" w:cstheme="minorHAnsi"/>
        </w:rPr>
        <w:t xml:space="preserve">. </w:t>
      </w:r>
      <w:r w:rsidR="002C5F21" w:rsidRPr="00EF2A61">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EF2A61" w:rsidRDefault="003F0286" w:rsidP="00C62C29">
      <w:pPr>
        <w:pStyle w:val="Listaszerbekezds"/>
        <w:numPr>
          <w:ilvl w:val="0"/>
          <w:numId w:val="0"/>
        </w:numPr>
        <w:spacing w:after="0"/>
        <w:ind w:left="720"/>
      </w:pPr>
      <w:r w:rsidRPr="00EF2A61">
        <w:t xml:space="preserve">A </w:t>
      </w:r>
      <w:proofErr w:type="spellStart"/>
      <w:r w:rsidRPr="00EF2A61">
        <w:t>CRR</w:t>
      </w:r>
      <w:proofErr w:type="spellEnd"/>
      <w:r w:rsidRPr="00EF2A61">
        <w:t xml:space="preserve"> 2025. január 1-től hatályos változása a lakóingatlan definíció tekintetében bővülést jelent, a lakóingatlanok körébe sorolandók </w:t>
      </w:r>
      <w:r w:rsidR="009B10B5" w:rsidRPr="00EF2A61">
        <w:t xml:space="preserve">mindazon </w:t>
      </w:r>
      <w:r w:rsidRPr="00EF2A61">
        <w:t>a fejlesztés, építés alatt álló ingatlanok is</w:t>
      </w:r>
      <w:r w:rsidR="009B10B5" w:rsidRPr="00EF2A61">
        <w:t>, melyek lakáscéllal kerülnek építésre, függetlenül az építtető személyétől, azaz</w:t>
      </w:r>
      <w:r w:rsidR="002C7E34" w:rsidRPr="00EF2A61">
        <w:t xml:space="preserve"> a természetes személyek által saját célra épített lakóingatlanok</w:t>
      </w:r>
      <w:r w:rsidR="009B10B5" w:rsidRPr="00EF2A61">
        <w:t>on túl a korábbiakban kereskedelmi ingatlanok között szereplő ügyletek egy része is a lakóingatlanok közé lesz sorolandó.</w:t>
      </w:r>
      <w:r w:rsidR="002C7E34" w:rsidRPr="00EF2A61">
        <w:t xml:space="preserve"> </w:t>
      </w:r>
      <w:r w:rsidRPr="00EF2A61">
        <w:t xml:space="preserve"> Ezeket </w:t>
      </w:r>
      <w:r w:rsidR="009B10B5" w:rsidRPr="00EF2A61">
        <w:t xml:space="preserve">– a korábban a kereskedelmi ingatlanok közé sorolt - </w:t>
      </w:r>
      <w:r w:rsidRPr="00EF2A61">
        <w:t>ingatlanokat a jelenlegi lakóingatlanoktól elkülönítetten, az új ’</w:t>
      </w:r>
      <w:proofErr w:type="spellStart"/>
      <w:r w:rsidRPr="00EF2A61">
        <w:t>LAKO_</w:t>
      </w:r>
      <w:r w:rsidR="009B10B5" w:rsidRPr="00EF2A61">
        <w:t>EP_ALATT</w:t>
      </w:r>
      <w:proofErr w:type="spellEnd"/>
      <w:r w:rsidRPr="00EF2A61">
        <w:t>’ kódértéken kell jelenteni, azok nem jelenthetők a már meglévő ’</w:t>
      </w:r>
      <w:proofErr w:type="spellStart"/>
      <w:r w:rsidRPr="00EF2A61">
        <w:t>LAKO</w:t>
      </w:r>
      <w:proofErr w:type="spellEnd"/>
      <w:r w:rsidRPr="00EF2A61">
        <w:t>’ kódértéken. A ’</w:t>
      </w:r>
      <w:proofErr w:type="spellStart"/>
      <w:r w:rsidRPr="00EF2A61">
        <w:t>LAKO</w:t>
      </w:r>
      <w:proofErr w:type="spellEnd"/>
      <w:r w:rsidRPr="00EF2A61">
        <w:t xml:space="preserve">’ kódértéken továbbra is a 2024. december 31-ig hatályos </w:t>
      </w:r>
      <w:proofErr w:type="spellStart"/>
      <w:r w:rsidRPr="00EF2A61">
        <w:t>CRR-nek</w:t>
      </w:r>
      <w:proofErr w:type="spellEnd"/>
      <w:r w:rsidRPr="00EF2A61">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EF2A61">
        <w:t>LAKO</w:t>
      </w:r>
      <w:proofErr w:type="spellEnd"/>
      <w:r w:rsidRPr="00EF2A61">
        <w:t>’ kódérték alkalmazandó, amennyiben nem, akkor az új ’</w:t>
      </w:r>
      <w:proofErr w:type="spellStart"/>
      <w:r w:rsidRPr="00EF2A61">
        <w:t>LAKO_</w:t>
      </w:r>
      <w:r w:rsidR="009B10B5" w:rsidRPr="00EF2A61">
        <w:t>EP_ALATT</w:t>
      </w:r>
      <w:proofErr w:type="spellEnd"/>
      <w:r w:rsidRPr="00EF2A61">
        <w:t xml:space="preserve">’ kódértéket kell használni. Mivel a </w:t>
      </w:r>
      <w:proofErr w:type="spellStart"/>
      <w:r w:rsidRPr="00EF2A61">
        <w:t>COREP</w:t>
      </w:r>
      <w:proofErr w:type="spellEnd"/>
      <w:r w:rsidRPr="00EF2A61">
        <w:t xml:space="preserve"> táblák tekintetében 2025. június 30-ig haladékot kaptak a hitelintézetek az új definíció alkalmazása tekintetében, a HITREG-ben opcionálisan 2025. </w:t>
      </w:r>
      <w:r w:rsidR="00433ADC" w:rsidRPr="00EF2A61">
        <w:t>január</w:t>
      </w:r>
      <w:r w:rsidRPr="00EF2A61">
        <w:t xml:space="preserve"> vonatkozási időtől, </w:t>
      </w:r>
      <w:r w:rsidR="000053DE" w:rsidRPr="00EF2A61">
        <w:t xml:space="preserve">kötelező jelleggel pedig 2025. </w:t>
      </w:r>
      <w:r w:rsidR="00856063" w:rsidRPr="00EF2A61">
        <w:t>március</w:t>
      </w:r>
      <w:r w:rsidR="000053DE" w:rsidRPr="00EF2A61">
        <w:t xml:space="preserve"> vonatkozási időtől kezdődően alkalmazandó az új előírás és az új kódérték.</w:t>
      </w:r>
      <w:r w:rsidR="00C62C29" w:rsidRPr="00EF2A61">
        <w:t xml:space="preserve"> Mindez azt is jelenti, hogy lényegében a teljes fennálló, építés alatt álló, lakáscéllal épített kereskedelmi ingatlan állomány átkódolása szükséges.</w:t>
      </w:r>
    </w:p>
    <w:p w14:paraId="2ECEA852" w14:textId="5C2B5A8E" w:rsidR="003F0286" w:rsidRPr="00EF2A61" w:rsidRDefault="003F0286" w:rsidP="005847F9">
      <w:pPr>
        <w:rPr>
          <w:rFonts w:asciiTheme="minorHAnsi" w:hAnsiTheme="minorHAnsi" w:cstheme="minorHAnsi"/>
        </w:rPr>
      </w:pPr>
    </w:p>
    <w:p w14:paraId="30FD7C0E" w14:textId="46DE49FB" w:rsidR="00BE4D82" w:rsidRPr="00EF2A61" w:rsidRDefault="00587F21" w:rsidP="005847F9">
      <w:pPr>
        <w:rPr>
          <w:rFonts w:asciiTheme="minorHAnsi" w:hAnsiTheme="minorHAnsi" w:cstheme="minorHAnsi"/>
        </w:rPr>
      </w:pPr>
      <w:r w:rsidRPr="00EF2A61">
        <w:rPr>
          <w:rFonts w:asciiTheme="minorHAnsi" w:hAnsiTheme="minorHAnsi" w:cstheme="minorHAnsi"/>
        </w:rPr>
        <w:t>„</w:t>
      </w:r>
      <w:r w:rsidRPr="00EF2A61">
        <w:rPr>
          <w:rFonts w:asciiTheme="minorHAnsi" w:hAnsiTheme="minorHAnsi" w:cstheme="minorHAnsi"/>
          <w:b/>
        </w:rPr>
        <w:t>Az instrumentum belső hitel-e</w:t>
      </w:r>
      <w:r w:rsidRPr="00EF2A61">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EF2A61">
        <w:rPr>
          <w:rFonts w:asciiTheme="minorHAnsi" w:hAnsiTheme="minorHAnsi" w:cstheme="minorHAnsi"/>
        </w:rPr>
        <w:t xml:space="preserve">az eredeti </w:t>
      </w:r>
      <w:r w:rsidR="00200A8F" w:rsidRPr="00EF2A61">
        <w:rPr>
          <w:rFonts w:asciiTheme="minorHAnsi" w:hAnsiTheme="minorHAnsi" w:cstheme="minorHAnsi"/>
        </w:rPr>
        <w:t>szerződés vonatkozásában</w:t>
      </w:r>
      <w:r w:rsidR="009A0ACC" w:rsidRPr="00EF2A61">
        <w:rPr>
          <w:rFonts w:asciiTheme="minorHAnsi" w:hAnsiTheme="minorHAnsi" w:cstheme="minorHAnsi"/>
        </w:rPr>
        <w:t xml:space="preserve"> nem, de </w:t>
      </w:r>
      <w:r w:rsidRPr="00EF2A61">
        <w:rPr>
          <w:rFonts w:asciiTheme="minorHAnsi" w:hAnsiTheme="minorHAnsi" w:cstheme="minorHAnsi"/>
        </w:rPr>
        <w:t>egy esetleges szerződésmódosítás esetén már belső hitelnek fog minősülni az instrumentum.</w:t>
      </w:r>
    </w:p>
    <w:p w14:paraId="3028F2FC" w14:textId="31377631" w:rsidR="00C161F5" w:rsidRPr="00EF2A61" w:rsidRDefault="00C161F5" w:rsidP="00C161F5">
      <w:pPr>
        <w:rPr>
          <w:rFonts w:asciiTheme="minorHAnsi" w:hAnsiTheme="minorHAnsi" w:cstheme="minorHAnsi"/>
        </w:rPr>
      </w:pPr>
      <w:r w:rsidRPr="00EF2A61">
        <w:rPr>
          <w:rFonts w:asciiTheme="minorHAnsi" w:hAnsiTheme="minorHAnsi" w:cstheme="minorHAnsi"/>
          <w:b/>
        </w:rPr>
        <w:t>„Az instrumentum refinanszírozott hitel-e?”</w:t>
      </w:r>
      <w:r w:rsidRPr="00EF2A61">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440ED1C3" w:rsidR="00523B89" w:rsidRPr="00EF2A61" w:rsidRDefault="00424AB7" w:rsidP="00523B89">
      <w:pPr>
        <w:rPr>
          <w:rFonts w:asciiTheme="minorHAnsi" w:hAnsiTheme="minorHAnsi" w:cstheme="minorHAnsi"/>
        </w:rPr>
      </w:pPr>
      <w:r w:rsidRPr="00EF2A61">
        <w:rPr>
          <w:rFonts w:asciiTheme="minorHAnsi" w:hAnsiTheme="minorHAnsi" w:cstheme="minorHAnsi"/>
          <w:b/>
        </w:rPr>
        <w:t>„Az instrumentum Minősített Fogyasztóbarát Lakáshitel minősítéssel rendelkező hitel-e?”</w:t>
      </w:r>
      <w:r w:rsidRPr="00EF2A61">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EF2A61">
        <w:rPr>
          <w:rFonts w:asciiTheme="minorHAnsi" w:hAnsiTheme="minorHAnsi" w:cstheme="minorHAnsi"/>
        </w:rPr>
        <w:t xml:space="preserve"> </w:t>
      </w:r>
      <w:r w:rsidR="00523B89" w:rsidRPr="00EF2A61">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EF2A61">
        <w:rPr>
          <w:rFonts w:asciiTheme="minorHAnsi" w:hAnsiTheme="minorHAnsi" w:cstheme="minorHAnsi"/>
        </w:rPr>
        <w:t xml:space="preserve"> 2021. szeptemberi vonatkozási időtől kezdődően a mező átnevezésre kerül „</w:t>
      </w:r>
      <w:r w:rsidR="00640748" w:rsidRPr="00EF2A61">
        <w:rPr>
          <w:rFonts w:asciiTheme="minorHAnsi" w:hAnsiTheme="minorHAnsi" w:cstheme="minorHAnsi"/>
          <w:b/>
        </w:rPr>
        <w:t>Az instrumentum az MNB fogyasztóbarát minősítésével rendelkező hitel-e</w:t>
      </w:r>
      <w:proofErr w:type="gramStart"/>
      <w:r w:rsidR="00DB062C" w:rsidRPr="00EF2A61">
        <w:rPr>
          <w:rFonts w:asciiTheme="minorHAnsi" w:hAnsiTheme="minorHAnsi" w:cstheme="minorHAnsi"/>
          <w:b/>
        </w:rPr>
        <w:t>?</w:t>
      </w:r>
      <w:r w:rsidR="00DB062C" w:rsidRPr="00EF2A61">
        <w:rPr>
          <w:rFonts w:asciiTheme="minorHAnsi" w:hAnsiTheme="minorHAnsi" w:cstheme="minorHAnsi"/>
        </w:rPr>
        <w:t>”-</w:t>
      </w:r>
      <w:proofErr w:type="spellStart"/>
      <w:proofErr w:type="gramEnd"/>
      <w:r w:rsidR="00DB062C" w:rsidRPr="00EF2A61">
        <w:rPr>
          <w:rFonts w:asciiTheme="minorHAnsi" w:hAnsiTheme="minorHAnsi" w:cstheme="minorHAnsi"/>
        </w:rPr>
        <w:t>vé</w:t>
      </w:r>
      <w:proofErr w:type="spellEnd"/>
      <w:r w:rsidR="00DB062C" w:rsidRPr="00EF2A61">
        <w:rPr>
          <w:rFonts w:asciiTheme="minorHAnsi" w:hAnsiTheme="minorHAnsi" w:cstheme="minorHAnsi"/>
          <w:b/>
        </w:rPr>
        <w:t>.</w:t>
      </w:r>
      <w:ins w:id="166" w:author="MNB" w:date="2025-08-29T10:22:00Z" w16du:dateUtc="2025-08-29T08:22:00Z">
        <w:r w:rsidR="00064B1C" w:rsidRPr="00EF2A61">
          <w:rPr>
            <w:rFonts w:asciiTheme="minorHAnsi" w:hAnsiTheme="minorHAnsi" w:cstheme="minorHAnsi"/>
            <w:b/>
          </w:rPr>
          <w:t xml:space="preserve"> </w:t>
        </w:r>
        <w:r w:rsidR="00064B1C" w:rsidRPr="00EF2A61">
          <w:rPr>
            <w:rFonts w:asciiTheme="minorHAnsi" w:hAnsiTheme="minorHAnsi" w:cstheme="minorHAnsi"/>
            <w:bCs/>
          </w:rPr>
          <w:t>2025 szeptember havi vonatkozási időtől kezdődően a 2025.09.01-én, vagy azt követően megkötött vállalati beruházási hitelek esetén is jelentendő, hogy az érintett beruházási hitel minősített vállalati hitel (’</w:t>
        </w:r>
        <w:proofErr w:type="spellStart"/>
        <w:r w:rsidR="00064B1C" w:rsidRPr="00EF2A61">
          <w:rPr>
            <w:rFonts w:asciiTheme="minorHAnsi" w:hAnsiTheme="minorHAnsi" w:cstheme="minorHAnsi"/>
            <w:bCs/>
          </w:rPr>
          <w:t>MVH</w:t>
        </w:r>
        <w:proofErr w:type="spellEnd"/>
        <w:r w:rsidR="00064B1C" w:rsidRPr="00EF2A61">
          <w:rPr>
            <w:rFonts w:asciiTheme="minorHAnsi" w:hAnsiTheme="minorHAnsi" w:cstheme="minorHAnsi"/>
            <w:bCs/>
          </w:rPr>
          <w:t xml:space="preserve">’) kategóriába </w:t>
        </w:r>
        <w:proofErr w:type="spellStart"/>
        <w:r w:rsidR="00064B1C" w:rsidRPr="00EF2A61">
          <w:rPr>
            <w:rFonts w:asciiTheme="minorHAnsi" w:hAnsiTheme="minorHAnsi" w:cstheme="minorHAnsi"/>
            <w:bCs/>
          </w:rPr>
          <w:t>soroható</w:t>
        </w:r>
        <w:proofErr w:type="spellEnd"/>
        <w:r w:rsidR="00064B1C" w:rsidRPr="00EF2A61">
          <w:rPr>
            <w:rFonts w:asciiTheme="minorHAnsi" w:hAnsiTheme="minorHAnsi" w:cstheme="minorHAnsi"/>
            <w:bCs/>
          </w:rPr>
          <w:t>-e.</w:t>
        </w:r>
      </w:ins>
    </w:p>
    <w:p w14:paraId="4232C5E9" w14:textId="7B38E038" w:rsidR="00527720" w:rsidRPr="00EF2A61" w:rsidRDefault="00527720" w:rsidP="005847F9">
      <w:pPr>
        <w:rPr>
          <w:rFonts w:asciiTheme="minorHAnsi" w:hAnsiTheme="minorHAnsi" w:cstheme="minorHAnsi"/>
        </w:rPr>
      </w:pPr>
      <w:r w:rsidRPr="00EF2A61">
        <w:rPr>
          <w:rFonts w:asciiTheme="minorHAnsi" w:hAnsiTheme="minorHAnsi" w:cstheme="minorHAnsi"/>
          <w:b/>
        </w:rPr>
        <w:t>„Az instrumentum kombinált hitel-e?”</w:t>
      </w:r>
      <w:r w:rsidRPr="00EF2A61">
        <w:rPr>
          <w:rFonts w:asciiTheme="minorHAnsi" w:hAnsiTheme="minorHAnsi" w:cstheme="minorHAnsi"/>
        </w:rPr>
        <w:t xml:space="preserve"> mezőben, ha a termékből befolyó összeg közvetlenül a hitel törlesztésébe fog beszámítódni, akkor azt „</w:t>
      </w:r>
      <w:proofErr w:type="gramStart"/>
      <w:r w:rsidR="006577DC" w:rsidRPr="00EF2A61">
        <w:rPr>
          <w:rFonts w:asciiTheme="minorHAnsi" w:hAnsiTheme="minorHAnsi" w:cstheme="minorHAnsi"/>
        </w:rPr>
        <w:t>I”-</w:t>
      </w:r>
      <w:proofErr w:type="gramEnd"/>
      <w:r w:rsidR="006577DC" w:rsidRPr="00EF2A61">
        <w:rPr>
          <w:rFonts w:asciiTheme="minorHAnsi" w:hAnsiTheme="minorHAnsi" w:cstheme="minorHAnsi"/>
        </w:rPr>
        <w:t xml:space="preserve">vel,  </w:t>
      </w:r>
      <w:r w:rsidRPr="00EF2A61">
        <w:rPr>
          <w:rFonts w:asciiTheme="minorHAnsi" w:hAnsiTheme="minorHAnsi" w:cstheme="minorHAnsi"/>
        </w:rPr>
        <w:t xml:space="preserve">igennel kell </w:t>
      </w:r>
      <w:proofErr w:type="spellStart"/>
      <w:r w:rsidRPr="00EF2A61">
        <w:rPr>
          <w:rFonts w:asciiTheme="minorHAnsi" w:hAnsiTheme="minorHAnsi" w:cstheme="minorHAnsi"/>
        </w:rPr>
        <w:t>flagelni</w:t>
      </w:r>
      <w:proofErr w:type="spellEnd"/>
      <w:r w:rsidRPr="00EF2A61">
        <w:rPr>
          <w:rFonts w:asciiTheme="minorHAnsi" w:hAnsiTheme="minorHAnsi" w:cstheme="minorHAnsi"/>
        </w:rPr>
        <w:t xml:space="preserve">. </w:t>
      </w:r>
    </w:p>
    <w:p w14:paraId="54778CDA" w14:textId="345940EF" w:rsidR="00925119" w:rsidRPr="00EF2A61" w:rsidRDefault="00925119" w:rsidP="005847F9">
      <w:pPr>
        <w:rPr>
          <w:rFonts w:asciiTheme="minorHAnsi" w:hAnsiTheme="minorHAnsi" w:cstheme="minorHAnsi"/>
        </w:rPr>
      </w:pPr>
      <w:r w:rsidRPr="00EF2A61">
        <w:rPr>
          <w:rFonts w:asciiTheme="minorHAnsi" w:hAnsiTheme="minorHAnsi" w:cstheme="minorHAnsi"/>
        </w:rPr>
        <w:t xml:space="preserve">Azon instrumentumok </w:t>
      </w:r>
      <w:r w:rsidR="00775983" w:rsidRPr="00EF2A61">
        <w:rPr>
          <w:rFonts w:asciiTheme="minorHAnsi" w:hAnsiTheme="minorHAnsi" w:cstheme="minorHAnsi"/>
        </w:rPr>
        <w:t>esetén</w:t>
      </w:r>
      <w:r w:rsidRPr="00EF2A61">
        <w:rPr>
          <w:rFonts w:asciiTheme="minorHAnsi" w:hAnsiTheme="minorHAnsi" w:cstheme="minorHAnsi"/>
        </w:rPr>
        <w:t>, amelyek keretében a megfigyelt szervezet saját nevében, de egy harmadik személy javára és kockázatviselése mellett jár el</w:t>
      </w:r>
      <w:r w:rsidR="00775983" w:rsidRPr="00EF2A61">
        <w:rPr>
          <w:rFonts w:asciiTheme="minorHAnsi" w:hAnsiTheme="minorHAnsi" w:cstheme="minorHAnsi"/>
        </w:rPr>
        <w:t>, jelenteni kell</w:t>
      </w:r>
      <w:r w:rsidR="00907381" w:rsidRPr="00EF2A61">
        <w:rPr>
          <w:rFonts w:asciiTheme="minorHAnsi" w:hAnsiTheme="minorHAnsi" w:cstheme="minorHAnsi"/>
        </w:rPr>
        <w:t>,</w:t>
      </w:r>
      <w:r w:rsidR="00775983" w:rsidRPr="00EF2A61">
        <w:rPr>
          <w:rFonts w:asciiTheme="minorHAnsi" w:hAnsiTheme="minorHAnsi" w:cstheme="minorHAnsi"/>
        </w:rPr>
        <w:t xml:space="preserve"> hogy </w:t>
      </w:r>
      <w:r w:rsidR="007D1A45" w:rsidRPr="00EF2A61">
        <w:rPr>
          <w:rFonts w:asciiTheme="minorHAnsi" w:hAnsiTheme="minorHAnsi" w:cstheme="minorHAnsi"/>
        </w:rPr>
        <w:t>„</w:t>
      </w:r>
      <w:r w:rsidR="007D1A45" w:rsidRPr="00EF2A61">
        <w:rPr>
          <w:rFonts w:asciiTheme="minorHAnsi" w:hAnsiTheme="minorHAnsi" w:cstheme="minorHAnsi"/>
          <w:b/>
        </w:rPr>
        <w:t>B</w:t>
      </w:r>
      <w:r w:rsidR="00775983" w:rsidRPr="00EF2A61">
        <w:rPr>
          <w:rFonts w:asciiTheme="minorHAnsi" w:hAnsiTheme="minorHAnsi" w:cstheme="minorHAnsi"/>
          <w:b/>
        </w:rPr>
        <w:t>izalmi vagyonkezelés keretében kezelt instrumentum</w:t>
      </w:r>
      <w:r w:rsidR="007D1A45" w:rsidRPr="00EF2A61">
        <w:rPr>
          <w:rFonts w:asciiTheme="minorHAnsi" w:hAnsiTheme="minorHAnsi" w:cstheme="minorHAnsi"/>
        </w:rPr>
        <w:t>”</w:t>
      </w:r>
      <w:r w:rsidR="00BB268E" w:rsidRPr="00EF2A61">
        <w:rPr>
          <w:rFonts w:asciiTheme="minorHAnsi" w:hAnsiTheme="minorHAnsi" w:cstheme="minorHAnsi"/>
        </w:rPr>
        <w:t xml:space="preserve"> </w:t>
      </w:r>
      <w:r w:rsidR="007D1A45" w:rsidRPr="00EF2A61">
        <w:rPr>
          <w:rFonts w:asciiTheme="minorHAnsi" w:hAnsiTheme="minorHAnsi" w:cstheme="minorHAnsi"/>
        </w:rPr>
        <w:t>-</w:t>
      </w:r>
      <w:proofErr w:type="spellStart"/>
      <w:r w:rsidR="00775983" w:rsidRPr="00EF2A61">
        <w:rPr>
          <w:rFonts w:asciiTheme="minorHAnsi" w:hAnsiTheme="minorHAnsi" w:cstheme="minorHAnsi"/>
        </w:rPr>
        <w:t>ról</w:t>
      </w:r>
      <w:proofErr w:type="spellEnd"/>
      <w:r w:rsidR="00775983" w:rsidRPr="00EF2A61">
        <w:rPr>
          <w:rFonts w:asciiTheme="minorHAnsi" w:hAnsiTheme="minorHAnsi" w:cstheme="minorHAnsi"/>
        </w:rPr>
        <w:t xml:space="preserve"> van szó.</w:t>
      </w:r>
      <w:r w:rsidRPr="00EF2A61">
        <w:rPr>
          <w:rFonts w:asciiTheme="minorHAnsi" w:hAnsiTheme="minorHAnsi" w:cstheme="minorHAnsi"/>
        </w:rPr>
        <w:t xml:space="preserve"> A bizalmi vagyonkezelés keretében kezelt instrumentum mező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igény, ahol azokat az egyébként hitelinstrumentumokat</w:t>
      </w:r>
      <w:r w:rsidR="00907381" w:rsidRPr="00EF2A61">
        <w:rPr>
          <w:rFonts w:asciiTheme="minorHAnsi" w:hAnsiTheme="minorHAnsi" w:cstheme="minorHAnsi"/>
        </w:rPr>
        <w:t xml:space="preserve"> kell </w:t>
      </w:r>
      <w:r w:rsidRPr="00EF2A61">
        <w:rPr>
          <w:rFonts w:asciiTheme="minorHAnsi" w:hAnsiTheme="minorHAnsi" w:cstheme="minorHAnsi"/>
        </w:rPr>
        <w:t xml:space="preserve">jelenteni, amelyek bizalmi vagyonkezelés keretében vannak az adatszolgáltatónál. </w:t>
      </w:r>
    </w:p>
    <w:p w14:paraId="560B80BF" w14:textId="1627F37C" w:rsidR="004B3C5D" w:rsidRPr="00EF2A61" w:rsidRDefault="00907381" w:rsidP="004B3C5D">
      <w:pPr>
        <w:rPr>
          <w:rFonts w:asciiTheme="minorHAnsi" w:hAnsiTheme="minorHAnsi" w:cstheme="minorHAnsi"/>
        </w:rPr>
      </w:pPr>
      <w:r w:rsidRPr="00EF2A61">
        <w:rPr>
          <w:rFonts w:asciiTheme="minorHAnsi" w:hAnsiTheme="minorHAnsi" w:cstheme="minorHAnsi"/>
        </w:rPr>
        <w:t xml:space="preserve">Jelenteni kell, hogy az </w:t>
      </w:r>
      <w:r w:rsidR="007D1A45" w:rsidRPr="00EF2A61">
        <w:rPr>
          <w:rFonts w:asciiTheme="minorHAnsi" w:hAnsiTheme="minorHAnsi" w:cstheme="minorHAnsi"/>
        </w:rPr>
        <w:t>„</w:t>
      </w:r>
      <w:r w:rsidR="007D1A45" w:rsidRPr="00EF2A61">
        <w:rPr>
          <w:rFonts w:asciiTheme="minorHAnsi" w:hAnsiTheme="minorHAnsi" w:cstheme="minorHAnsi"/>
          <w:b/>
        </w:rPr>
        <w:t>I</w:t>
      </w:r>
      <w:r w:rsidRPr="00EF2A61">
        <w:rPr>
          <w:rFonts w:asciiTheme="minorHAnsi" w:hAnsiTheme="minorHAnsi" w:cstheme="minorHAnsi"/>
          <w:b/>
        </w:rPr>
        <w:t>nstrumentum hitelvédelmi biztosítással rendelkezik-e</w:t>
      </w:r>
      <w:r w:rsidR="007D1A45" w:rsidRPr="00EF2A61">
        <w:rPr>
          <w:rFonts w:asciiTheme="minorHAnsi" w:hAnsiTheme="minorHAnsi" w:cstheme="minorHAnsi"/>
        </w:rPr>
        <w:t>”</w:t>
      </w:r>
      <w:r w:rsidRPr="00EF2A61">
        <w:rPr>
          <w:rFonts w:asciiTheme="minorHAnsi" w:hAnsiTheme="minorHAnsi" w:cstheme="minorHAnsi"/>
        </w:rPr>
        <w:t>.</w:t>
      </w:r>
      <w:r w:rsidRPr="00EF2A61">
        <w:rPr>
          <w:rFonts w:asciiTheme="minorHAnsi" w:hAnsiTheme="minorHAnsi" w:cstheme="minorHAnsi"/>
          <w:b/>
        </w:rPr>
        <w:t xml:space="preserve"> </w:t>
      </w:r>
      <w:r w:rsidR="004B3C5D" w:rsidRPr="00EF2A61">
        <w:rPr>
          <w:rFonts w:asciiTheme="minorHAnsi" w:hAnsiTheme="minorHAnsi" w:cstheme="minorHAnsi"/>
        </w:rPr>
        <w:t>Hitelvédelmi biztosít</w:t>
      </w:r>
      <w:r w:rsidR="006C5EB6" w:rsidRPr="00EF2A61">
        <w:rPr>
          <w:rFonts w:asciiTheme="minorHAnsi" w:hAnsiTheme="minorHAnsi" w:cstheme="minorHAnsi"/>
        </w:rPr>
        <w:t>ás</w:t>
      </w:r>
      <w:r w:rsidR="004B3C5D" w:rsidRPr="00EF2A61">
        <w:rPr>
          <w:rFonts w:asciiTheme="minorHAnsi" w:hAnsiTheme="minorHAnsi" w:cstheme="minorHAnsi"/>
        </w:rPr>
        <w:t xml:space="preserve"> alatt értjük a törlesztő-részlet biztosítást is. </w:t>
      </w:r>
      <w:r w:rsidR="00A75858" w:rsidRPr="00EF2A61">
        <w:rPr>
          <w:rFonts w:asciiTheme="minorHAnsi" w:hAnsiTheme="minorHAnsi" w:cstheme="minorHAnsi"/>
        </w:rPr>
        <w:t>A hitelvédelmi biztosítás meglétének tényét nem kell fedezetként</w:t>
      </w:r>
      <w:r w:rsidR="004B3C5D" w:rsidRPr="00EF2A61">
        <w:rPr>
          <w:rFonts w:asciiTheme="minorHAnsi" w:hAnsiTheme="minorHAnsi" w:cstheme="minorHAnsi"/>
        </w:rPr>
        <w:t xml:space="preserve"> jelenteni, </w:t>
      </w:r>
      <w:r w:rsidR="00A75858" w:rsidRPr="00EF2A61">
        <w:rPr>
          <w:rFonts w:asciiTheme="minorHAnsi" w:hAnsiTheme="minorHAnsi" w:cstheme="minorHAnsi"/>
        </w:rPr>
        <w:t xml:space="preserve">hanem ebben a mezőben kell jelezni </w:t>
      </w:r>
      <w:r w:rsidR="004B3C5D" w:rsidRPr="00EF2A61">
        <w:rPr>
          <w:rFonts w:asciiTheme="minorHAnsi" w:hAnsiTheme="minorHAnsi" w:cstheme="minorHAnsi"/>
        </w:rPr>
        <w:t>(</w:t>
      </w:r>
      <w:proofErr w:type="spellStart"/>
      <w:r w:rsidR="004B3C5D" w:rsidRPr="00EF2A61">
        <w:rPr>
          <w:rFonts w:asciiTheme="minorHAnsi" w:hAnsiTheme="minorHAnsi" w:cstheme="minorHAnsi"/>
        </w:rPr>
        <w:t>flag</w:t>
      </w:r>
      <w:proofErr w:type="spellEnd"/>
      <w:r w:rsidR="004B3C5D" w:rsidRPr="00EF2A61">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EF2A61">
        <w:rPr>
          <w:rFonts w:asciiTheme="minorHAnsi" w:hAnsiTheme="minorHAnsi" w:cstheme="minorHAnsi"/>
        </w:rPr>
        <w:t>GAR_EGYEB</w:t>
      </w:r>
      <w:proofErr w:type="spellEnd"/>
      <w:r w:rsidR="004B3C5D" w:rsidRPr="00EF2A61">
        <w:rPr>
          <w:rFonts w:asciiTheme="minorHAnsi" w:hAnsiTheme="minorHAnsi" w:cstheme="minorHAnsi"/>
        </w:rPr>
        <w:t>’ kódon), és jelenteni is szükséges a hitelvédelmi biztosítás meglétét (</w:t>
      </w:r>
      <w:proofErr w:type="spellStart"/>
      <w:r w:rsidR="004B3C5D" w:rsidRPr="00EF2A61">
        <w:rPr>
          <w:rFonts w:asciiTheme="minorHAnsi" w:hAnsiTheme="minorHAnsi" w:cstheme="minorHAnsi"/>
        </w:rPr>
        <w:t>flag</w:t>
      </w:r>
      <w:proofErr w:type="spellEnd"/>
      <w:r w:rsidR="004B3C5D" w:rsidRPr="00EF2A61">
        <w:rPr>
          <w:rFonts w:asciiTheme="minorHAnsi" w:hAnsiTheme="minorHAnsi" w:cstheme="minorHAnsi"/>
        </w:rPr>
        <w:t xml:space="preserve"> értéke „I”). </w:t>
      </w:r>
      <w:r w:rsidR="00A75858" w:rsidRPr="00EF2A61">
        <w:rPr>
          <w:rFonts w:asciiTheme="minorHAnsi" w:hAnsiTheme="minorHAnsi" w:cstheme="minorHAnsi"/>
        </w:rPr>
        <w:t xml:space="preserve">A mező értékétől függetlenül az instrumentumhoz kapcsolódó fedezetek az általános szabályok szerint </w:t>
      </w:r>
      <w:proofErr w:type="gramStart"/>
      <w:r w:rsidR="00A75858" w:rsidRPr="00EF2A61">
        <w:rPr>
          <w:rFonts w:asciiTheme="minorHAnsi" w:hAnsiTheme="minorHAnsi" w:cstheme="minorHAnsi"/>
        </w:rPr>
        <w:t>teljes körűen</w:t>
      </w:r>
      <w:proofErr w:type="gramEnd"/>
      <w:r w:rsidR="00A75858" w:rsidRPr="00EF2A61">
        <w:rPr>
          <w:rFonts w:asciiTheme="minorHAnsi" w:hAnsiTheme="minorHAnsi" w:cstheme="minorHAnsi"/>
        </w:rPr>
        <w:t xml:space="preserve"> szerepeltetendők az adatmodellben.</w:t>
      </w:r>
    </w:p>
    <w:p w14:paraId="24027E7C" w14:textId="47FC727D" w:rsidR="004B3C5D" w:rsidRPr="00EF2A61" w:rsidRDefault="002D7088" w:rsidP="004B3C5D">
      <w:pPr>
        <w:rPr>
          <w:rFonts w:asciiTheme="minorHAnsi" w:hAnsiTheme="minorHAnsi" w:cstheme="minorHAnsi"/>
        </w:rPr>
      </w:pPr>
      <w:r w:rsidRPr="00EF2A61">
        <w:rPr>
          <w:rFonts w:asciiTheme="minorHAnsi" w:hAnsiTheme="minorHAnsi" w:cstheme="minorHAnsi"/>
        </w:rPr>
        <w:t>A f</w:t>
      </w:r>
      <w:r w:rsidR="004B3C5D" w:rsidRPr="00EF2A61">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EF2A61">
        <w:rPr>
          <w:rFonts w:asciiTheme="minorHAnsi" w:hAnsiTheme="minorHAnsi" w:cstheme="minorHAnsi"/>
        </w:rPr>
        <w:t>flag</w:t>
      </w:r>
      <w:proofErr w:type="spellEnd"/>
      <w:r w:rsidR="004B3C5D" w:rsidRPr="00EF2A61">
        <w:rPr>
          <w:rFonts w:asciiTheme="minorHAnsi" w:hAnsiTheme="minorHAnsi" w:cstheme="minorHAnsi"/>
        </w:rPr>
        <w:t xml:space="preserve"> értéke ’N’). </w:t>
      </w:r>
    </w:p>
    <w:p w14:paraId="7677BE94" w14:textId="5F734233" w:rsidR="0022571A" w:rsidRPr="00EF2A61" w:rsidRDefault="005B58C3" w:rsidP="007667F3">
      <w:pPr>
        <w:pStyle w:val="CM1"/>
        <w:adjustRightInd/>
        <w:spacing w:before="120" w:after="200" w:line="276" w:lineRule="auto"/>
        <w:jc w:val="both"/>
        <w:rPr>
          <w:rFonts w:asciiTheme="minorHAnsi" w:hAnsiTheme="minorHAnsi" w:cs="Arial"/>
          <w:sz w:val="20"/>
          <w:szCs w:val="20"/>
        </w:rPr>
      </w:pPr>
      <w:del w:id="167" w:author="MNB" w:date="2025-08-29T10:22:00Z" w16du:dateUtc="2025-08-29T08:22:00Z">
        <w:r w:rsidRPr="006C72EB">
          <w:rPr>
            <w:rFonts w:asciiTheme="minorHAnsi" w:hAnsiTheme="minorHAnsi" w:cs="Arial"/>
            <w:sz w:val="20"/>
            <w:szCs w:val="20"/>
          </w:rPr>
          <w:delText>”</w:delText>
        </w:r>
      </w:del>
      <w:ins w:id="168" w:author="MNB" w:date="2025-08-29T10:22:00Z" w16du:dateUtc="2025-08-29T08:22:00Z">
        <w:r w:rsidR="003E6E33" w:rsidRPr="00EF2A61">
          <w:rPr>
            <w:rFonts w:asciiTheme="minorHAnsi" w:hAnsiTheme="minorHAnsi" w:cs="Arial"/>
            <w:sz w:val="20"/>
            <w:szCs w:val="20"/>
          </w:rPr>
          <w:t>„</w:t>
        </w:r>
      </w:ins>
      <w:r w:rsidRPr="00EF2A61">
        <w:rPr>
          <w:rFonts w:asciiTheme="minorHAnsi" w:hAnsiTheme="minorHAnsi" w:cs="Arial"/>
          <w:sz w:val="20"/>
          <w:szCs w:val="20"/>
        </w:rPr>
        <w:t>Az instrumentum</w:t>
      </w:r>
      <w:r w:rsidR="00907381" w:rsidRPr="00EF2A61">
        <w:rPr>
          <w:rFonts w:asciiTheme="minorHAnsi" w:hAnsiTheme="minorHAnsi" w:cs="Arial"/>
          <w:sz w:val="20"/>
          <w:szCs w:val="20"/>
        </w:rPr>
        <w:t xml:space="preserve"> fedezett</w:t>
      </w:r>
      <w:r w:rsidRPr="00EF2A61">
        <w:rPr>
          <w:rFonts w:asciiTheme="minorHAnsi" w:hAnsiTheme="minorHAnsi" w:cs="Arial"/>
          <w:sz w:val="20"/>
          <w:szCs w:val="20"/>
        </w:rPr>
        <w:t xml:space="preserve"> hitel</w:t>
      </w:r>
      <w:r w:rsidR="00907381" w:rsidRPr="00EF2A61">
        <w:rPr>
          <w:rFonts w:asciiTheme="minorHAnsi" w:hAnsiTheme="minorHAnsi" w:cs="Arial"/>
          <w:sz w:val="20"/>
          <w:szCs w:val="20"/>
        </w:rPr>
        <w:t xml:space="preserve">-e?” </w:t>
      </w:r>
      <w:r w:rsidR="00C30AE0" w:rsidRPr="00EF2A61">
        <w:rPr>
          <w:rFonts w:asciiTheme="minorHAnsi" w:hAnsiTheme="minorHAnsi" w:cs="Arial"/>
          <w:sz w:val="20"/>
          <w:szCs w:val="20"/>
        </w:rPr>
        <w:t>mezőben</w:t>
      </w:r>
      <w:r w:rsidR="00F4676F" w:rsidRPr="00EF2A61">
        <w:rPr>
          <w:rFonts w:asciiTheme="minorHAnsi" w:hAnsiTheme="minorHAnsi" w:cs="Arial"/>
          <w:sz w:val="20"/>
          <w:szCs w:val="20"/>
        </w:rPr>
        <w:t xml:space="preserve"> eltérő kódokat kell alkalmazni attól függően, hogy a szerződéskötés időpontja 2019.</w:t>
      </w:r>
      <w:r w:rsidR="0022571A" w:rsidRPr="00EF2A61">
        <w:rPr>
          <w:rFonts w:asciiTheme="minorHAnsi" w:hAnsiTheme="minorHAnsi" w:cs="Arial"/>
          <w:sz w:val="20"/>
          <w:szCs w:val="20"/>
        </w:rPr>
        <w:t>12.01. utáni-e:</w:t>
      </w:r>
    </w:p>
    <w:p w14:paraId="080EE232" w14:textId="3BC6004D" w:rsidR="0022571A" w:rsidRPr="00EF2A61"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EF2A61">
        <w:rPr>
          <w:rFonts w:asciiTheme="minorHAnsi" w:hAnsiTheme="minorHAnsi" w:cstheme="minorHAnsi"/>
          <w:sz w:val="20"/>
          <w:szCs w:val="20"/>
        </w:rPr>
        <w:t>ha</w:t>
      </w:r>
      <w:r w:rsidR="00C30AE0" w:rsidRPr="00EF2A61">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EF2A61">
        <w:rPr>
          <w:rFonts w:asciiTheme="minorHAnsi" w:hAnsiTheme="minorHAnsi" w:cstheme="minorHAnsi"/>
          <w:sz w:val="20"/>
          <w:szCs w:val="20"/>
        </w:rPr>
        <w:t>KAM_IGEN</w:t>
      </w:r>
      <w:proofErr w:type="spellEnd"/>
      <w:r w:rsidR="00C30AE0" w:rsidRPr="00EF2A61">
        <w:rPr>
          <w:rFonts w:asciiTheme="minorHAnsi" w:hAnsiTheme="minorHAnsi" w:cstheme="minorHAnsi"/>
          <w:sz w:val="20"/>
          <w:szCs w:val="20"/>
        </w:rPr>
        <w:t>”</w:t>
      </w:r>
      <w:r w:rsidR="00C53C22" w:rsidRPr="00EF2A61">
        <w:rPr>
          <w:rFonts w:asciiTheme="minorHAnsi" w:hAnsiTheme="minorHAnsi" w:cstheme="minorHAnsi"/>
          <w:sz w:val="20"/>
          <w:szCs w:val="20"/>
        </w:rPr>
        <w:t xml:space="preserve"> vagy a „</w:t>
      </w:r>
      <w:proofErr w:type="spellStart"/>
      <w:r w:rsidR="00C53C22" w:rsidRPr="00EF2A61">
        <w:rPr>
          <w:rFonts w:asciiTheme="minorHAnsi" w:hAnsiTheme="minorHAnsi" w:cstheme="minorHAnsi"/>
          <w:sz w:val="20"/>
          <w:szCs w:val="20"/>
        </w:rPr>
        <w:t>NEM</w:t>
      </w:r>
      <w:r w:rsidR="001D7DB6" w:rsidRPr="00EF2A61">
        <w:rPr>
          <w:rFonts w:asciiTheme="minorHAnsi" w:hAnsiTheme="minorHAnsi" w:cstheme="minorHAnsi"/>
          <w:sz w:val="20"/>
          <w:szCs w:val="20"/>
        </w:rPr>
        <w:t>F</w:t>
      </w:r>
      <w:proofErr w:type="spellEnd"/>
      <w:r w:rsidR="00C53C22" w:rsidRPr="00EF2A61">
        <w:rPr>
          <w:rFonts w:asciiTheme="minorHAnsi" w:hAnsiTheme="minorHAnsi" w:cstheme="minorHAnsi"/>
          <w:sz w:val="20"/>
          <w:szCs w:val="20"/>
        </w:rPr>
        <w:t>” kód használandó</w:t>
      </w:r>
      <w:r w:rsidRPr="00EF2A61">
        <w:rPr>
          <w:rFonts w:asciiTheme="minorHAnsi" w:hAnsiTheme="minorHAnsi" w:cstheme="minorHAnsi"/>
          <w:sz w:val="20"/>
          <w:szCs w:val="20"/>
        </w:rPr>
        <w:t>. A „</w:t>
      </w:r>
      <w:proofErr w:type="spellStart"/>
      <w:r w:rsidRPr="00EF2A61">
        <w:rPr>
          <w:rFonts w:asciiTheme="minorHAnsi" w:hAnsiTheme="minorHAnsi" w:cstheme="minorHAnsi"/>
          <w:sz w:val="20"/>
          <w:szCs w:val="20"/>
        </w:rPr>
        <w:t>KAM_IGEN</w:t>
      </w:r>
      <w:proofErr w:type="spellEnd"/>
      <w:r w:rsidRPr="00EF2A61">
        <w:rPr>
          <w:rFonts w:asciiTheme="minorHAnsi" w:hAnsiTheme="minorHAnsi" w:cstheme="minorHAnsi"/>
          <w:sz w:val="20"/>
          <w:szCs w:val="20"/>
        </w:rPr>
        <w:t xml:space="preserve">” kódot akkor kell használni, ha </w:t>
      </w:r>
      <w:r w:rsidRPr="00EF2A61">
        <w:rPr>
          <w:rFonts w:asciiTheme="minorHAnsi" w:hAnsiTheme="minorHAnsi" w:cstheme="minorHAnsi"/>
          <w:snapToGrid w:val="0"/>
          <w:sz w:val="20"/>
          <w:szCs w:val="20"/>
          <w:lang w:eastAsia="en-US"/>
        </w:rPr>
        <w:t>a fedezetek körébe tartozó és figyelembe vehető biztosítékok megállapítását</w:t>
      </w:r>
      <w:r w:rsidRPr="00EF2A61">
        <w:rPr>
          <w:rFonts w:asciiTheme="minorHAnsi" w:hAnsiTheme="minorHAnsi" w:cstheme="minorHAnsi"/>
          <w:sz w:val="20"/>
          <w:szCs w:val="20"/>
        </w:rPr>
        <w:t xml:space="preserve"> a </w:t>
      </w:r>
      <w:proofErr w:type="spellStart"/>
      <w:r w:rsidRPr="00EF2A61">
        <w:rPr>
          <w:rFonts w:asciiTheme="minorHAnsi" w:hAnsiTheme="minorHAnsi" w:cstheme="minorHAnsi"/>
          <w:sz w:val="20"/>
          <w:szCs w:val="20"/>
        </w:rPr>
        <w:t>CRR</w:t>
      </w:r>
      <w:proofErr w:type="spellEnd"/>
      <w:r w:rsidRPr="00EF2A61">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EF2A61">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EF2A61">
        <w:rPr>
          <w:rFonts w:asciiTheme="minorHAnsi" w:hAnsiTheme="minorHAnsi" w:cs="Arial"/>
          <w:snapToGrid w:val="0"/>
          <w:sz w:val="20"/>
          <w:szCs w:val="20"/>
          <w:lang w:eastAsia="en-US"/>
        </w:rPr>
        <w:t>vagy a folyósításhoz szükséges lakásbiztosítás megkötése</w:t>
      </w:r>
      <w:r w:rsidR="003E0351" w:rsidRPr="00EF2A61">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EF2A61">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EF2A61">
        <w:rPr>
          <w:rFonts w:asciiTheme="minorHAnsi" w:hAnsiTheme="minorHAnsi" w:cstheme="minorHAnsi"/>
          <w:sz w:val="20"/>
          <w:szCs w:val="20"/>
        </w:rPr>
        <w:t>FEDE</w:t>
      </w:r>
      <w:proofErr w:type="spellEnd"/>
      <w:r w:rsidR="00566E75" w:rsidRPr="00EF2A61">
        <w:rPr>
          <w:rFonts w:asciiTheme="minorHAnsi" w:hAnsiTheme="minorHAnsi" w:cstheme="minorHAnsi"/>
          <w:sz w:val="20"/>
          <w:szCs w:val="20"/>
        </w:rPr>
        <w:t xml:space="preserve"> és </w:t>
      </w:r>
      <w:proofErr w:type="spellStart"/>
      <w:r w:rsidR="00566E75" w:rsidRPr="00EF2A61">
        <w:rPr>
          <w:rFonts w:asciiTheme="minorHAnsi" w:hAnsiTheme="minorHAnsi" w:cstheme="minorHAnsi"/>
          <w:sz w:val="20"/>
          <w:szCs w:val="20"/>
        </w:rPr>
        <w:t>FEDA</w:t>
      </w:r>
      <w:proofErr w:type="spellEnd"/>
      <w:r w:rsidR="00566E75" w:rsidRPr="00EF2A61">
        <w:rPr>
          <w:rFonts w:asciiTheme="minorHAnsi" w:hAnsiTheme="minorHAnsi" w:cstheme="minorHAnsi"/>
          <w:sz w:val="20"/>
          <w:szCs w:val="20"/>
        </w:rPr>
        <w:t xml:space="preserve"> táblákba, ettől függetlenül a kódérté</w:t>
      </w:r>
      <w:r w:rsidR="008159AF" w:rsidRPr="00EF2A61">
        <w:rPr>
          <w:rFonts w:asciiTheme="minorHAnsi" w:hAnsiTheme="minorHAnsi" w:cstheme="minorHAnsi"/>
          <w:sz w:val="20"/>
          <w:szCs w:val="20"/>
        </w:rPr>
        <w:t>k</w:t>
      </w:r>
      <w:r w:rsidR="00566E75" w:rsidRPr="00EF2A61">
        <w:rPr>
          <w:rFonts w:asciiTheme="minorHAnsi" w:hAnsiTheme="minorHAnsi" w:cstheme="minorHAnsi"/>
          <w:sz w:val="20"/>
          <w:szCs w:val="20"/>
        </w:rPr>
        <w:t xml:space="preserve"> a kamatstatisztikának megfelelően a továbbiakban is jelentendő</w:t>
      </w:r>
      <w:r w:rsidR="008159AF" w:rsidRPr="00EF2A61">
        <w:rPr>
          <w:rFonts w:asciiTheme="minorHAnsi" w:hAnsiTheme="minorHAnsi" w:cstheme="minorHAnsi"/>
          <w:sz w:val="20"/>
          <w:szCs w:val="20"/>
        </w:rPr>
        <w:t xml:space="preserve"> </w:t>
      </w:r>
      <w:bookmarkStart w:id="169" w:name="_Hlk63943212"/>
      <w:r w:rsidR="008159AF" w:rsidRPr="00EF2A61">
        <w:rPr>
          <w:rFonts w:asciiTheme="minorHAnsi" w:hAnsiTheme="minorHAnsi" w:cstheme="minorHAnsi"/>
          <w:sz w:val="20"/>
          <w:szCs w:val="20"/>
        </w:rPr>
        <w:t>és a fedezet adatoknak alá kell támasztaniuk az alkalmazott kódértéket</w:t>
      </w:r>
      <w:bookmarkEnd w:id="169"/>
      <w:r w:rsidR="00566E75" w:rsidRPr="00EF2A61">
        <w:rPr>
          <w:rFonts w:asciiTheme="minorHAnsi" w:hAnsiTheme="minorHAnsi" w:cstheme="minorHAnsi"/>
          <w:sz w:val="20"/>
          <w:szCs w:val="20"/>
        </w:rPr>
        <w:t>.</w:t>
      </w:r>
      <w:r w:rsidR="00A14695" w:rsidRPr="00EF2A61">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EF2A61">
        <w:rPr>
          <w:rFonts w:asciiTheme="minorHAnsi" w:hAnsiTheme="minorHAnsi" w:cstheme="minorHAnsi"/>
          <w:sz w:val="20"/>
          <w:szCs w:val="20"/>
        </w:rPr>
        <w:t>KAM_IGEN</w:t>
      </w:r>
      <w:proofErr w:type="spellEnd"/>
      <w:r w:rsidR="00A14695" w:rsidRPr="00EF2A61">
        <w:rPr>
          <w:rFonts w:asciiTheme="minorHAnsi" w:hAnsiTheme="minorHAnsi" w:cstheme="minorHAnsi"/>
          <w:sz w:val="20"/>
          <w:szCs w:val="20"/>
        </w:rPr>
        <w:t xml:space="preserve"> kód alkalmazandó.</w:t>
      </w:r>
    </w:p>
    <w:p w14:paraId="5D02C356" w14:textId="5A44EB0D" w:rsidR="00155BB5" w:rsidRPr="00EF2A61" w:rsidRDefault="00C53C22" w:rsidP="00155BB5">
      <w:pPr>
        <w:pStyle w:val="Listaszerbekezds"/>
        <w:numPr>
          <w:ilvl w:val="0"/>
          <w:numId w:val="27"/>
        </w:numPr>
        <w:spacing w:before="240"/>
        <w:rPr>
          <w:rFonts w:asciiTheme="minorHAnsi" w:hAnsiTheme="minorHAnsi" w:cstheme="minorHAnsi"/>
        </w:rPr>
      </w:pPr>
      <w:r w:rsidRPr="00EF2A61">
        <w:rPr>
          <w:rFonts w:asciiTheme="minorHAnsi" w:hAnsiTheme="minorHAnsi" w:cstheme="minorHAnsi"/>
        </w:rPr>
        <w:t xml:space="preserve">a 2019.12.01. előtt kötött szerződések tekintetében azt kell megadni, hogy a jelenlegi M03-ban </w:t>
      </w:r>
      <w:r w:rsidR="0022571A" w:rsidRPr="00EF2A61">
        <w:rPr>
          <w:rFonts w:asciiTheme="minorHAnsi" w:hAnsiTheme="minorHAnsi" w:cstheme="minorHAnsi"/>
        </w:rPr>
        <w:t xml:space="preserve">ingatlannal </w:t>
      </w:r>
      <w:r w:rsidR="00E94966" w:rsidRPr="00EF2A61">
        <w:rPr>
          <w:rFonts w:asciiTheme="minorHAnsi" w:hAnsiTheme="minorHAnsi" w:cstheme="minorHAnsi"/>
        </w:rPr>
        <w:t>fedezettként van-e jelölve az adott hitel, így a „</w:t>
      </w:r>
      <w:proofErr w:type="spellStart"/>
      <w:r w:rsidR="00E94966" w:rsidRPr="00EF2A61">
        <w:rPr>
          <w:rFonts w:asciiTheme="minorHAnsi" w:hAnsiTheme="minorHAnsi" w:cstheme="minorHAnsi"/>
        </w:rPr>
        <w:t>DIM_IGEN</w:t>
      </w:r>
      <w:proofErr w:type="spellEnd"/>
      <w:r w:rsidR="00E94966" w:rsidRPr="00EF2A61">
        <w:rPr>
          <w:rFonts w:asciiTheme="minorHAnsi" w:hAnsiTheme="minorHAnsi" w:cstheme="minorHAnsi"/>
        </w:rPr>
        <w:t>” vagy a „</w:t>
      </w:r>
      <w:proofErr w:type="spellStart"/>
      <w:r w:rsidR="00E94966" w:rsidRPr="00EF2A61">
        <w:rPr>
          <w:rFonts w:asciiTheme="minorHAnsi" w:hAnsiTheme="minorHAnsi" w:cstheme="minorHAnsi"/>
        </w:rPr>
        <w:t>NEM</w:t>
      </w:r>
      <w:r w:rsidR="001D7DB6" w:rsidRPr="00EF2A61">
        <w:rPr>
          <w:rFonts w:asciiTheme="minorHAnsi" w:hAnsiTheme="minorHAnsi" w:cstheme="minorHAnsi"/>
        </w:rPr>
        <w:t>F</w:t>
      </w:r>
      <w:proofErr w:type="spellEnd"/>
      <w:r w:rsidR="00E94966" w:rsidRPr="00EF2A61">
        <w:rPr>
          <w:rFonts w:asciiTheme="minorHAnsi" w:hAnsiTheme="minorHAnsi" w:cstheme="minorHAnsi"/>
        </w:rPr>
        <w:t>” kód használandó</w:t>
      </w:r>
      <w:r w:rsidRPr="00EF2A61">
        <w:rPr>
          <w:rFonts w:asciiTheme="minorHAnsi" w:hAnsiTheme="minorHAnsi" w:cstheme="minorHAnsi"/>
        </w:rPr>
        <w:t xml:space="preserve">. </w:t>
      </w:r>
      <w:r w:rsidR="0022571A" w:rsidRPr="00EF2A61">
        <w:rPr>
          <w:rFonts w:asciiTheme="minorHAnsi" w:hAnsiTheme="minorHAnsi" w:cstheme="minorHAnsi"/>
        </w:rPr>
        <w:t>A „</w:t>
      </w:r>
      <w:proofErr w:type="spellStart"/>
      <w:r w:rsidR="0022571A" w:rsidRPr="00EF2A61">
        <w:rPr>
          <w:rFonts w:asciiTheme="minorHAnsi" w:hAnsiTheme="minorHAnsi" w:cstheme="minorHAnsi"/>
        </w:rPr>
        <w:t>DIM_IGEN</w:t>
      </w:r>
      <w:proofErr w:type="spellEnd"/>
      <w:r w:rsidR="0022571A" w:rsidRPr="00EF2A61">
        <w:rPr>
          <w:rFonts w:asciiTheme="minorHAnsi" w:hAnsiTheme="minorHAnsi" w:cstheme="minorHAnsi"/>
        </w:rPr>
        <w:t xml:space="preserve">” kód származtatható az </w:t>
      </w:r>
      <w:proofErr w:type="spellStart"/>
      <w:r w:rsidR="0022571A" w:rsidRPr="00EF2A61">
        <w:rPr>
          <w:rFonts w:asciiTheme="minorHAnsi" w:hAnsiTheme="minorHAnsi" w:cstheme="minorHAnsi"/>
        </w:rPr>
        <w:t>INST_FED</w:t>
      </w:r>
      <w:proofErr w:type="spellEnd"/>
      <w:r w:rsidR="0022571A" w:rsidRPr="00EF2A61">
        <w:rPr>
          <w:rFonts w:asciiTheme="minorHAnsi" w:hAnsiTheme="minorHAnsi" w:cstheme="minorHAnsi"/>
        </w:rPr>
        <w:t xml:space="preserve"> tábla „Fedezet elfogadhatósági jelölés (aktuális)” mezőjének értékéből és a </w:t>
      </w:r>
      <w:proofErr w:type="spellStart"/>
      <w:r w:rsidR="0022571A" w:rsidRPr="00EF2A61">
        <w:rPr>
          <w:rFonts w:asciiTheme="minorHAnsi" w:hAnsiTheme="minorHAnsi" w:cstheme="minorHAnsi"/>
        </w:rPr>
        <w:t>FED</w:t>
      </w:r>
      <w:r w:rsidR="00612ABA" w:rsidRPr="00EF2A61">
        <w:rPr>
          <w:rFonts w:asciiTheme="minorHAnsi" w:hAnsiTheme="minorHAnsi" w:cstheme="minorHAnsi"/>
        </w:rPr>
        <w:t>E</w:t>
      </w:r>
      <w:proofErr w:type="spellEnd"/>
      <w:r w:rsidR="0022571A" w:rsidRPr="00EF2A61">
        <w:rPr>
          <w:rFonts w:asciiTheme="minorHAnsi" w:hAnsiTheme="minorHAnsi" w:cstheme="minorHAnsi"/>
        </w:rPr>
        <w:t xml:space="preserve"> táblában jelentett fedezet típusából és értékéből.</w:t>
      </w:r>
      <w:r w:rsidR="00132CAC" w:rsidRPr="00EF2A61">
        <w:rPr>
          <w:rFonts w:asciiTheme="minorHAnsi" w:hAnsiTheme="minorHAnsi" w:cstheme="minorHAnsi"/>
        </w:rPr>
        <w:t xml:space="preserve"> Ingatlanfedezet alatt a </w:t>
      </w:r>
      <w:proofErr w:type="spellStart"/>
      <w:r w:rsidR="00132CAC" w:rsidRPr="00EF2A61">
        <w:rPr>
          <w:rFonts w:asciiTheme="minorHAnsi" w:hAnsiTheme="minorHAnsi" w:cstheme="minorHAnsi"/>
        </w:rPr>
        <w:t>CRR</w:t>
      </w:r>
      <w:proofErr w:type="spellEnd"/>
      <w:r w:rsidR="00132CAC" w:rsidRPr="00EF2A61">
        <w:rPr>
          <w:rFonts w:asciiTheme="minorHAnsi" w:hAnsiTheme="minorHAnsi" w:cstheme="minorHAnsi"/>
        </w:rPr>
        <w:t xml:space="preserve"> 124-126. (standard módszer), illetve a 199. (</w:t>
      </w:r>
      <w:proofErr w:type="spellStart"/>
      <w:r w:rsidR="00132CAC" w:rsidRPr="00EF2A61">
        <w:rPr>
          <w:rFonts w:asciiTheme="minorHAnsi" w:hAnsiTheme="minorHAnsi" w:cstheme="minorHAnsi"/>
        </w:rPr>
        <w:t>IRB</w:t>
      </w:r>
      <w:proofErr w:type="spellEnd"/>
      <w:r w:rsidR="00132CAC" w:rsidRPr="00EF2A61">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EF2A61" w:rsidRDefault="0056777A" w:rsidP="00B6098E">
      <w:pPr>
        <w:spacing w:before="240"/>
        <w:rPr>
          <w:rFonts w:asciiTheme="minorHAnsi" w:hAnsiTheme="minorHAnsi" w:cstheme="minorHAnsi"/>
        </w:rPr>
      </w:pPr>
      <w:bookmarkStart w:id="170" w:name="_Hlk31293649"/>
      <w:r w:rsidRPr="00EF2A61">
        <w:rPr>
          <w:rFonts w:asciiTheme="minorHAnsi" w:hAnsiTheme="minorHAnsi" w:cstheme="minorHAnsi"/>
        </w:rPr>
        <w:t xml:space="preserve">A mező tekintetében </w:t>
      </w:r>
      <w:r w:rsidRPr="00EF2A61">
        <w:rPr>
          <w:rFonts w:asciiTheme="minorHAnsi" w:hAnsiTheme="minorHAnsi" w:cstheme="minorHAnsi"/>
          <w:b/>
        </w:rPr>
        <w:t>az egyszer már jelentett adatot a későbbiekben nem kell felülvizsgálni</w:t>
      </w:r>
      <w:r w:rsidRPr="00EF2A61">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EF2A61" w:rsidRDefault="000D1B4A">
      <w:pPr>
        <w:pStyle w:val="Listaszerbekezds"/>
        <w:numPr>
          <w:ilvl w:val="0"/>
          <w:numId w:val="0"/>
        </w:numPr>
        <w:spacing w:after="0"/>
        <w:contextualSpacing w:val="0"/>
        <w:rPr>
          <w:rFonts w:asciiTheme="minorHAnsi" w:eastAsia="Times New Roman" w:hAnsiTheme="minorHAnsi" w:cstheme="minorHAnsi"/>
        </w:rPr>
      </w:pPr>
      <w:bookmarkStart w:id="171" w:name="_Hlk42256"/>
      <w:bookmarkEnd w:id="170"/>
    </w:p>
    <w:p w14:paraId="7A64F5C1" w14:textId="0A907D6E" w:rsidR="000D1B4A" w:rsidRPr="00EF2A61" w:rsidRDefault="000D1B4A">
      <w:pPr>
        <w:pStyle w:val="Listaszerbekezds"/>
        <w:numPr>
          <w:ilvl w:val="0"/>
          <w:numId w:val="0"/>
        </w:numPr>
        <w:spacing w:after="0"/>
        <w:contextualSpacing w:val="0"/>
        <w:rPr>
          <w:rFonts w:asciiTheme="minorHAnsi" w:eastAsia="Times New Roman" w:hAnsiTheme="minorHAnsi" w:cstheme="minorHAnsi"/>
        </w:rPr>
      </w:pPr>
      <w:bookmarkStart w:id="172" w:name="_Hlk149204969"/>
      <w:r w:rsidRPr="00EF2A61">
        <w:rPr>
          <w:rFonts w:asciiTheme="minorHAnsi" w:eastAsia="Times New Roman" w:hAnsiTheme="minorHAnsi" w:cstheme="minorHAnsi"/>
        </w:rPr>
        <w:t>A „</w:t>
      </w:r>
      <w:r w:rsidRPr="00EF2A61">
        <w:rPr>
          <w:rFonts w:asciiTheme="minorHAnsi" w:eastAsia="Times New Roman" w:hAnsiTheme="minorHAnsi" w:cstheme="minorHAnsi"/>
          <w:b/>
          <w:bCs/>
        </w:rPr>
        <w:t>Hitelkonstrukció</w:t>
      </w:r>
      <w:r w:rsidRPr="00EF2A61">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EF2A61">
        <w:rPr>
          <w:rFonts w:asciiTheme="minorHAnsi" w:eastAsia="Times New Roman" w:hAnsiTheme="minorHAnsi" w:cstheme="minorHAnsi"/>
          <w:b/>
          <w:bCs/>
        </w:rPr>
        <w:t>Hitelkonstrukció</w:t>
      </w:r>
      <w:r w:rsidRPr="00EF2A61">
        <w:rPr>
          <w:rFonts w:asciiTheme="minorHAnsi" w:eastAsia="Times New Roman" w:hAnsiTheme="minorHAnsi" w:cstheme="minorHAnsi"/>
        </w:rPr>
        <w:t>” mező értékének ’</w:t>
      </w:r>
      <w:proofErr w:type="spellStart"/>
      <w:r w:rsidRPr="00EF2A61">
        <w:rPr>
          <w:rFonts w:asciiTheme="minorHAnsi" w:eastAsia="Times New Roman" w:hAnsiTheme="minorHAnsi" w:cstheme="minorHAnsi"/>
        </w:rPr>
        <w:t>NEM_TAM</w:t>
      </w:r>
      <w:proofErr w:type="spellEnd"/>
      <w:r w:rsidRPr="00EF2A61">
        <w:rPr>
          <w:rFonts w:asciiTheme="minorHAnsi" w:eastAsia="Times New Roman" w:hAnsiTheme="minorHAnsi" w:cstheme="minorHAnsi"/>
        </w:rPr>
        <w:t xml:space="preserve">’ kódra történő módosítása. </w:t>
      </w:r>
      <w:r w:rsidR="003455F3" w:rsidRPr="00EF2A61">
        <w:rPr>
          <w:rFonts w:asciiTheme="minorHAnsi" w:eastAsia="Times New Roman" w:hAnsiTheme="minorHAnsi" w:cstheme="minorHAnsi"/>
        </w:rPr>
        <w:t xml:space="preserve">Így kell eljárni </w:t>
      </w:r>
      <w:r w:rsidR="00143343" w:rsidRPr="00EF2A61">
        <w:rPr>
          <w:rFonts w:asciiTheme="minorHAnsi" w:eastAsia="Times New Roman" w:hAnsiTheme="minorHAnsi" w:cstheme="minorHAnsi"/>
        </w:rPr>
        <w:t xml:space="preserve">a </w:t>
      </w:r>
      <w:r w:rsidR="003455F3" w:rsidRPr="00EF2A61">
        <w:rPr>
          <w:rFonts w:asciiTheme="minorHAnsi" w:eastAsia="Times New Roman" w:hAnsiTheme="minorHAnsi" w:cstheme="minorHAnsi"/>
        </w:rPr>
        <w:t xml:space="preserve">támogatott lakáshitelek </w:t>
      </w:r>
      <w:r w:rsidR="00500EAD" w:rsidRPr="00EF2A61">
        <w:rPr>
          <w:rFonts w:asciiTheme="minorHAnsi" w:eastAsia="Times New Roman" w:hAnsiTheme="minorHAnsi" w:cstheme="minorHAnsi"/>
        </w:rPr>
        <w:t xml:space="preserve">és a </w:t>
      </w:r>
      <w:r w:rsidR="003455F3" w:rsidRPr="00EF2A61">
        <w:rPr>
          <w:rFonts w:asciiTheme="minorHAnsi" w:eastAsia="Times New Roman" w:hAnsiTheme="minorHAnsi" w:cstheme="minorHAnsi"/>
        </w:rPr>
        <w:t>babaváró hitelek esetén is. Babaváró hitelek tekintetében is jelölni szükséges a</w:t>
      </w:r>
      <w:r w:rsidR="003455F3" w:rsidRPr="00EF2A61">
        <w:rPr>
          <w:rFonts w:asciiTheme="minorHAnsi" w:hAnsiTheme="minorHAnsi" w:cstheme="minorHAnsi"/>
        </w:rPr>
        <w:t xml:space="preserve"> „</w:t>
      </w:r>
      <w:r w:rsidR="003455F3" w:rsidRPr="00EF2A61">
        <w:rPr>
          <w:rFonts w:asciiTheme="minorHAnsi" w:hAnsiTheme="minorHAnsi" w:cstheme="minorHAnsi"/>
          <w:b/>
          <w:bCs/>
        </w:rPr>
        <w:t>Hitelkonstrukció</w:t>
      </w:r>
      <w:r w:rsidR="003455F3" w:rsidRPr="00EF2A61">
        <w:rPr>
          <w:rFonts w:asciiTheme="minorHAnsi" w:hAnsiTheme="minorHAnsi" w:cstheme="minorHAnsi"/>
        </w:rPr>
        <w:t>” mezőben, hogy a hitel támogatott szakaszban van-e (’</w:t>
      </w:r>
      <w:proofErr w:type="spellStart"/>
      <w:r w:rsidR="003455F3" w:rsidRPr="00EF2A61">
        <w:rPr>
          <w:rFonts w:asciiTheme="minorHAnsi" w:hAnsiTheme="minorHAnsi" w:cstheme="minorHAnsi"/>
        </w:rPr>
        <w:t>EGYEB</w:t>
      </w:r>
      <w:proofErr w:type="spellEnd"/>
      <w:r w:rsidR="003455F3" w:rsidRPr="00EF2A61">
        <w:rPr>
          <w:rFonts w:asciiTheme="minorHAnsi" w:hAnsiTheme="minorHAnsi" w:cstheme="minorHAnsi"/>
        </w:rPr>
        <w:t>’ – ’egyéb támogatott’ kódértékkel jelölve) vagy elveszítette a jogosultságot a támogatásra (’</w:t>
      </w:r>
      <w:proofErr w:type="spellStart"/>
      <w:r w:rsidR="003455F3" w:rsidRPr="00EF2A61">
        <w:rPr>
          <w:rFonts w:asciiTheme="minorHAnsi" w:hAnsiTheme="minorHAnsi" w:cstheme="minorHAnsi"/>
        </w:rPr>
        <w:t>NEM_TAM</w:t>
      </w:r>
      <w:proofErr w:type="spellEnd"/>
      <w:r w:rsidR="003455F3" w:rsidRPr="00EF2A61">
        <w:rPr>
          <w:rFonts w:asciiTheme="minorHAnsi" w:hAnsiTheme="minorHAnsi" w:cstheme="minorHAnsi"/>
        </w:rPr>
        <w:t>’ – ’nem támogatott’), mely információ az aktuális állapot</w:t>
      </w:r>
      <w:r w:rsidR="00B972CE" w:rsidRPr="00EF2A61">
        <w:rPr>
          <w:rFonts w:asciiTheme="minorHAnsi" w:hAnsiTheme="minorHAnsi" w:cstheme="minorHAnsi"/>
        </w:rPr>
        <w:t>o</w:t>
      </w:r>
      <w:r w:rsidR="003455F3" w:rsidRPr="00EF2A61">
        <w:rPr>
          <w:rFonts w:asciiTheme="minorHAnsi" w:hAnsiTheme="minorHAnsi" w:cstheme="minorHAnsi"/>
        </w:rPr>
        <w:t>t kell tükrözze.</w:t>
      </w:r>
      <w:r w:rsidR="002C490E" w:rsidRPr="00EF2A61">
        <w:rPr>
          <w:rFonts w:asciiTheme="minorHAnsi" w:hAnsiTheme="minorHAnsi" w:cstheme="minorHAnsi"/>
        </w:rPr>
        <w:t xml:space="preserve"> Támogatást megelőlegező hitelek esetén 2023. december vonatkozási időig a ’</w:t>
      </w:r>
      <w:proofErr w:type="spellStart"/>
      <w:r w:rsidR="002C490E" w:rsidRPr="00EF2A61">
        <w:rPr>
          <w:rFonts w:asciiTheme="minorHAnsi" w:hAnsiTheme="minorHAnsi" w:cstheme="minorHAnsi"/>
        </w:rPr>
        <w:t>TAM_ELOLEG</w:t>
      </w:r>
      <w:proofErr w:type="spellEnd"/>
      <w:r w:rsidR="002C490E" w:rsidRPr="00EF2A61">
        <w:rPr>
          <w:rFonts w:asciiTheme="minorHAnsi" w:hAnsiTheme="minorHAnsi" w:cstheme="minorHAnsi"/>
        </w:rPr>
        <w:t>’ kódérték alkalmazandó, 2024. január vonatkozási időtől kezdődően azonban szükséges megbontani a támogatást megelőlegező hitelek</w:t>
      </w:r>
      <w:r w:rsidR="0025702F" w:rsidRPr="00EF2A61">
        <w:rPr>
          <w:rFonts w:asciiTheme="minorHAnsi" w:hAnsiTheme="minorHAnsi" w:cstheme="minorHAnsi"/>
        </w:rPr>
        <w:t xml:space="preserve"> teljes állományát</w:t>
      </w:r>
      <w:r w:rsidR="002C490E" w:rsidRPr="00EF2A61">
        <w:rPr>
          <w:rFonts w:asciiTheme="minorHAnsi" w:hAnsiTheme="minorHAnsi" w:cstheme="minorHAnsi"/>
        </w:rPr>
        <w:t xml:space="preserve"> támogatott és piaci kamatozású hitelekre. Ennek megfelelően a kódlista a következő:</w:t>
      </w:r>
    </w:p>
    <w:p w14:paraId="4077DEDD" w14:textId="77777777" w:rsidR="002C490E" w:rsidRPr="00EF2A61"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EF2A61" w:rsidRDefault="002C490E">
      <w:pPr>
        <w:pStyle w:val="Listaszerbekezds"/>
        <w:numPr>
          <w:ilvl w:val="0"/>
          <w:numId w:val="0"/>
        </w:numPr>
        <w:spacing w:after="0"/>
        <w:contextualSpacing w:val="0"/>
        <w:rPr>
          <w:rFonts w:asciiTheme="minorHAnsi" w:eastAsia="Times New Roman" w:hAnsiTheme="minorHAnsi" w:cstheme="minorHAnsi"/>
        </w:rPr>
      </w:pPr>
      <w:r w:rsidRPr="00EF2A61">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72"/>
    <w:p w14:paraId="76AD0DF9" w14:textId="77777777" w:rsidR="00027979" w:rsidRPr="00EF2A61"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EF2A61" w:rsidRDefault="003455F3">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w:t>
      </w:r>
      <w:r w:rsidRPr="00EF2A61">
        <w:rPr>
          <w:rFonts w:asciiTheme="minorHAnsi" w:eastAsia="Times New Roman" w:hAnsiTheme="minorHAnsi" w:cstheme="minorHAnsi"/>
          <w:b/>
          <w:bCs/>
        </w:rPr>
        <w:t xml:space="preserve">Állami támogatás pl. </w:t>
      </w:r>
      <w:proofErr w:type="spellStart"/>
      <w:r w:rsidRPr="00EF2A61">
        <w:rPr>
          <w:rFonts w:asciiTheme="minorHAnsi" w:eastAsia="Times New Roman" w:hAnsiTheme="minorHAnsi" w:cstheme="minorHAnsi"/>
          <w:b/>
          <w:bCs/>
        </w:rPr>
        <w:t>CSOK</w:t>
      </w:r>
      <w:proofErr w:type="spellEnd"/>
      <w:r w:rsidRPr="00EF2A61">
        <w:rPr>
          <w:rFonts w:asciiTheme="minorHAnsi" w:eastAsia="Times New Roman" w:hAnsiTheme="minorHAnsi" w:cstheme="minorHAnsi"/>
          <w:b/>
          <w:bCs/>
        </w:rPr>
        <w:t xml:space="preserve"> kapcsolódik-e az instrumentumhoz?</w:t>
      </w:r>
      <w:r w:rsidRPr="00EF2A61">
        <w:rPr>
          <w:rFonts w:asciiTheme="minorHAnsi" w:eastAsia="Times New Roman" w:hAnsiTheme="minorHAnsi" w:cstheme="minorHAnsi"/>
        </w:rPr>
        <w:t xml:space="preserve">” mező szintén az aktuális állapotot kell tükrözze, azaz amennyiben meghiúsul a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támogatás </w:t>
      </w:r>
      <w:r w:rsidR="00F80ED5" w:rsidRPr="00EF2A61">
        <w:rPr>
          <w:rFonts w:asciiTheme="minorHAnsi" w:eastAsia="Times New Roman" w:hAnsiTheme="minorHAnsi" w:cstheme="minorHAnsi"/>
        </w:rPr>
        <w:t xml:space="preserve">valamely </w:t>
      </w:r>
      <w:r w:rsidR="00FD5843" w:rsidRPr="00EF2A61">
        <w:rPr>
          <w:rFonts w:asciiTheme="minorHAnsi" w:eastAsia="Times New Roman" w:hAnsiTheme="minorHAnsi" w:cstheme="minorHAnsi"/>
        </w:rPr>
        <w:t>feltétele</w:t>
      </w:r>
      <w:r w:rsidR="007907B5" w:rsidRPr="00EF2A61">
        <w:rPr>
          <w:rFonts w:asciiTheme="minorHAnsi" w:eastAsia="Times New Roman" w:hAnsiTheme="minorHAnsi" w:cstheme="minorHAnsi"/>
        </w:rPr>
        <w:t xml:space="preserve"> </w:t>
      </w:r>
      <w:r w:rsidRPr="00EF2A61">
        <w:rPr>
          <w:rFonts w:asciiTheme="minorHAnsi" w:eastAsia="Times New Roman" w:hAnsiTheme="minorHAnsi" w:cstheme="minorHAnsi"/>
        </w:rPr>
        <w:t xml:space="preserve">és ezért a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támogatás visszafizetésre kell kerüljön, a kapcsolódó támogatott hitel pedig magasabb </w:t>
      </w:r>
      <w:proofErr w:type="spellStart"/>
      <w:r w:rsidRPr="00EF2A61">
        <w:rPr>
          <w:rFonts w:asciiTheme="minorHAnsi" w:eastAsia="Times New Roman" w:hAnsiTheme="minorHAnsi" w:cstheme="minorHAnsi"/>
        </w:rPr>
        <w:t>kamatozásúvá</w:t>
      </w:r>
      <w:proofErr w:type="spellEnd"/>
      <w:r w:rsidRPr="00EF2A61">
        <w:rPr>
          <w:rFonts w:asciiTheme="minorHAnsi" w:eastAsia="Times New Roman" w:hAnsiTheme="minorHAnsi" w:cstheme="minorHAnsi"/>
        </w:rPr>
        <w:t xml:space="preserve"> válik, akkor fentieknek megfelelően a</w:t>
      </w:r>
      <w:r w:rsidR="007907B5" w:rsidRPr="00EF2A61">
        <w:t xml:space="preserve"> </w:t>
      </w:r>
      <w:r w:rsidR="007907B5" w:rsidRPr="00EF2A61">
        <w:rPr>
          <w:rFonts w:asciiTheme="minorHAnsi" w:eastAsia="Times New Roman" w:hAnsiTheme="minorHAnsi" w:cstheme="minorHAnsi"/>
        </w:rPr>
        <w:t xml:space="preserve">mező ’NEM’-ként, a </w:t>
      </w:r>
      <w:r w:rsidRPr="00EF2A61">
        <w:rPr>
          <w:rFonts w:asciiTheme="minorHAnsi" w:eastAsia="Times New Roman" w:hAnsiTheme="minorHAnsi" w:cstheme="minorHAnsi"/>
        </w:rPr>
        <w:t xml:space="preserve">„Hitelkonstrukció” mező </w:t>
      </w:r>
      <w:r w:rsidR="007907B5" w:rsidRPr="00EF2A61">
        <w:rPr>
          <w:rFonts w:asciiTheme="minorHAnsi" w:eastAsia="Times New Roman" w:hAnsiTheme="minorHAnsi" w:cstheme="minorHAnsi"/>
        </w:rPr>
        <w:t xml:space="preserve">pedig </w:t>
      </w:r>
      <w:r w:rsidRPr="00EF2A61">
        <w:rPr>
          <w:rFonts w:asciiTheme="minorHAnsi" w:eastAsia="Times New Roman" w:hAnsiTheme="minorHAnsi" w:cstheme="minorHAnsi"/>
        </w:rPr>
        <w:t>’</w:t>
      </w:r>
      <w:proofErr w:type="spellStart"/>
      <w:r w:rsidRPr="00EF2A61">
        <w:rPr>
          <w:rFonts w:asciiTheme="minorHAnsi" w:eastAsia="Times New Roman" w:hAnsiTheme="minorHAnsi" w:cstheme="minorHAnsi"/>
        </w:rPr>
        <w:t>NEM_TAM</w:t>
      </w:r>
      <w:proofErr w:type="spellEnd"/>
      <w:r w:rsidRPr="00EF2A61">
        <w:rPr>
          <w:rFonts w:asciiTheme="minorHAnsi" w:eastAsia="Times New Roman" w:hAnsiTheme="minorHAnsi" w:cstheme="minorHAnsi"/>
        </w:rPr>
        <w:t xml:space="preserve">’-ként </w:t>
      </w:r>
      <w:r w:rsidR="007907B5" w:rsidRPr="00EF2A61">
        <w:rPr>
          <w:rFonts w:asciiTheme="minorHAnsi" w:eastAsia="Times New Roman" w:hAnsiTheme="minorHAnsi" w:cstheme="minorHAnsi"/>
        </w:rPr>
        <w:t>szerepeltetendő a jelentésben.</w:t>
      </w:r>
    </w:p>
    <w:p w14:paraId="05E48551" w14:textId="77777777" w:rsidR="003455F3" w:rsidRPr="00EF2A61"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EF2A61" w:rsidRDefault="00027979">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sidRPr="00EF2A61">
        <w:rPr>
          <w:rFonts w:asciiTheme="minorHAnsi" w:eastAsia="Times New Roman" w:hAnsiTheme="minorHAnsi" w:cstheme="minorHAnsi"/>
        </w:rPr>
        <w:t>rulírozó</w:t>
      </w:r>
      <w:proofErr w:type="spellEnd"/>
      <w:r w:rsidR="00F26301" w:rsidRPr="00EF2A61">
        <w:rPr>
          <w:rFonts w:asciiTheme="minorHAnsi" w:eastAsia="Times New Roman" w:hAnsiTheme="minorHAnsi" w:cstheme="minorHAnsi"/>
        </w:rPr>
        <w:t xml:space="preserve"> folyószámlahitelek és kártyahitelek esetén is töltendő a mező </w:t>
      </w:r>
      <w:r w:rsidR="00AB30FC" w:rsidRPr="00EF2A61">
        <w:rPr>
          <w:rFonts w:asciiTheme="minorHAnsi" w:eastAsia="Times New Roman" w:hAnsiTheme="minorHAnsi" w:cstheme="minorHAnsi"/>
        </w:rPr>
        <w:t>olyan módon</w:t>
      </w:r>
      <w:r w:rsidR="00F26301" w:rsidRPr="00EF2A61">
        <w:rPr>
          <w:rFonts w:asciiTheme="minorHAnsi" w:eastAsia="Times New Roman" w:hAnsiTheme="minorHAnsi" w:cstheme="minorHAnsi"/>
        </w:rPr>
        <w:t xml:space="preserve">, hogy ha a hitelkeret rendelkezésre tartási ideje meghaladja az egy évet, </w:t>
      </w:r>
      <w:r w:rsidR="005E2AF5" w:rsidRPr="00EF2A61">
        <w:rPr>
          <w:rFonts w:asciiTheme="minorHAnsi" w:eastAsia="Times New Roman" w:hAnsiTheme="minorHAnsi" w:cstheme="minorHAnsi"/>
        </w:rPr>
        <w:t>akkor</w:t>
      </w:r>
      <w:r w:rsidR="00F26301" w:rsidRPr="00EF2A61">
        <w:rPr>
          <w:rFonts w:asciiTheme="minorHAnsi" w:eastAsia="Times New Roman" w:hAnsiTheme="minorHAnsi" w:cstheme="minorHAnsi"/>
        </w:rPr>
        <w:t xml:space="preserve"> az </w:t>
      </w:r>
      <w:r w:rsidR="00AB30FC" w:rsidRPr="00EF2A61">
        <w:rPr>
          <w:rFonts w:asciiTheme="minorHAnsi" w:eastAsia="Times New Roman" w:hAnsiTheme="minorHAnsi" w:cstheme="minorHAnsi"/>
        </w:rPr>
        <w:t xml:space="preserve">’1-2EV’ </w:t>
      </w:r>
      <w:r w:rsidR="00F26301" w:rsidRPr="00EF2A61">
        <w:rPr>
          <w:rFonts w:asciiTheme="minorHAnsi" w:eastAsia="Times New Roman" w:hAnsiTheme="minorHAnsi" w:cstheme="minorHAnsi"/>
        </w:rPr>
        <w:t xml:space="preserve">lejárati kategória jelentendő, egyéb esetben </w:t>
      </w:r>
      <w:r w:rsidR="005E2AF5" w:rsidRPr="00EF2A61">
        <w:rPr>
          <w:rFonts w:asciiTheme="minorHAnsi" w:eastAsia="Times New Roman" w:hAnsiTheme="minorHAnsi" w:cstheme="minorHAnsi"/>
        </w:rPr>
        <w:t>az</w:t>
      </w:r>
      <w:r w:rsidR="00F26301" w:rsidRPr="00EF2A61">
        <w:rPr>
          <w:rFonts w:asciiTheme="minorHAnsi" w:eastAsia="Times New Roman" w:hAnsiTheme="minorHAnsi" w:cstheme="minorHAnsi"/>
        </w:rPr>
        <w:t xml:space="preserve"> éven belüli</w:t>
      </w:r>
      <w:r w:rsidR="005E2AF5" w:rsidRPr="00EF2A61">
        <w:rPr>
          <w:rFonts w:asciiTheme="minorHAnsi" w:eastAsia="Times New Roman" w:hAnsiTheme="minorHAnsi" w:cstheme="minorHAnsi"/>
        </w:rPr>
        <w:t xml:space="preserve"> (’0-1EV’)</w:t>
      </w:r>
      <w:r w:rsidR="00F26301" w:rsidRPr="00EF2A61">
        <w:rPr>
          <w:rFonts w:asciiTheme="minorHAnsi" w:eastAsia="Times New Roman" w:hAnsiTheme="minorHAnsi" w:cstheme="minorHAnsi"/>
        </w:rPr>
        <w:t xml:space="preserve">.  </w:t>
      </w:r>
      <w:r w:rsidR="00AB30FC" w:rsidRPr="00EF2A61">
        <w:rPr>
          <w:rFonts w:asciiTheme="minorHAnsi" w:eastAsia="Times New Roman" w:hAnsiTheme="minorHAnsi" w:cstheme="minorHAnsi"/>
        </w:rPr>
        <w:t xml:space="preserve">A „hátralévő lejárat” mező továbbra sem jelentendő a </w:t>
      </w:r>
      <w:proofErr w:type="spellStart"/>
      <w:r w:rsidR="00AB30FC" w:rsidRPr="00EF2A61">
        <w:rPr>
          <w:rFonts w:asciiTheme="minorHAnsi" w:eastAsia="Times New Roman" w:hAnsiTheme="minorHAnsi" w:cstheme="minorHAnsi"/>
        </w:rPr>
        <w:t>rulírozó</w:t>
      </w:r>
      <w:proofErr w:type="spellEnd"/>
      <w:r w:rsidR="00AB30FC" w:rsidRPr="00EF2A61">
        <w:rPr>
          <w:rFonts w:asciiTheme="minorHAnsi" w:eastAsia="Times New Roman" w:hAnsiTheme="minorHAnsi" w:cstheme="minorHAnsi"/>
        </w:rPr>
        <w:t xml:space="preserve"> folyószámlahitelek és a kártyahitelek esetén.</w:t>
      </w:r>
    </w:p>
    <w:p w14:paraId="205C90C3" w14:textId="77777777" w:rsidR="00D9035F" w:rsidRPr="00EF2A61"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EF2A61" w:rsidRDefault="00F70084" w:rsidP="00B051EB">
      <w:pPr>
        <w:rPr>
          <w:rFonts w:asciiTheme="minorHAnsi" w:hAnsiTheme="minorHAnsi" w:cstheme="minorHAnsi"/>
        </w:rPr>
      </w:pPr>
      <w:r w:rsidRPr="00EF2A61">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EF2A61">
        <w:rPr>
          <w:rFonts w:asciiTheme="minorHAnsi" w:hAnsiTheme="minorHAnsi" w:cstheme="minorHAnsi"/>
        </w:rPr>
        <w:t xml:space="preserve">Amennyiben a hónap során nem szűnik meg az instrumentum, mert van még fennálló </w:t>
      </w:r>
      <w:r w:rsidR="006577DC" w:rsidRPr="00EF2A61">
        <w:rPr>
          <w:rFonts w:asciiTheme="minorHAnsi" w:hAnsiTheme="minorHAnsi" w:cstheme="minorHAnsi"/>
        </w:rPr>
        <w:t>tőke/kamat vagy díj</w:t>
      </w:r>
      <w:r w:rsidR="00DB48B7" w:rsidRPr="00EF2A61">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EF2A61">
        <w:rPr>
          <w:rFonts w:asciiTheme="minorHAnsi" w:hAnsiTheme="minorHAnsi" w:cstheme="minorHAnsi"/>
        </w:rPr>
        <w:t>z</w:t>
      </w:r>
      <w:r w:rsidR="00DB48B7" w:rsidRPr="00EF2A61">
        <w:rPr>
          <w:rFonts w:asciiTheme="minorHAnsi" w:hAnsiTheme="minorHAnsi" w:cstheme="minorHAnsi"/>
        </w:rPr>
        <w:t xml:space="preserve"> </w:t>
      </w:r>
      <w:proofErr w:type="spellStart"/>
      <w:r w:rsidR="006577DC" w:rsidRPr="00EF2A61">
        <w:rPr>
          <w:rFonts w:asciiTheme="minorHAnsi" w:hAnsiTheme="minorHAnsi" w:cstheme="minorHAnsi"/>
        </w:rPr>
        <w:t>INSTR.</w:t>
      </w:r>
      <w:r w:rsidR="00DB48B7" w:rsidRPr="00EF2A61">
        <w:rPr>
          <w:rFonts w:asciiTheme="minorHAnsi" w:hAnsiTheme="minorHAnsi" w:cstheme="minorHAnsi"/>
        </w:rPr>
        <w:t>KOV_KAMATFIZ_NAP</w:t>
      </w:r>
      <w:proofErr w:type="spellEnd"/>
      <w:r w:rsidR="00DB48B7" w:rsidRPr="00EF2A61">
        <w:rPr>
          <w:rFonts w:asciiTheme="minorHAnsi" w:hAnsiTheme="minorHAnsi" w:cstheme="minorHAnsi"/>
        </w:rPr>
        <w:t xml:space="preserve"> és a </w:t>
      </w:r>
      <w:proofErr w:type="spellStart"/>
      <w:r w:rsidR="006577DC" w:rsidRPr="00EF2A61">
        <w:rPr>
          <w:rFonts w:asciiTheme="minorHAnsi" w:hAnsiTheme="minorHAnsi" w:cstheme="minorHAnsi"/>
        </w:rPr>
        <w:t>INSTR.</w:t>
      </w:r>
      <w:r w:rsidR="00DB48B7" w:rsidRPr="00EF2A61">
        <w:rPr>
          <w:rFonts w:asciiTheme="minorHAnsi" w:hAnsiTheme="minorHAnsi" w:cstheme="minorHAnsi"/>
        </w:rPr>
        <w:t>KOV_TOKEFIZ_NAP</w:t>
      </w:r>
      <w:proofErr w:type="spellEnd"/>
      <w:r w:rsidR="00DB48B7" w:rsidRPr="00EF2A61">
        <w:rPr>
          <w:rFonts w:asciiTheme="minorHAnsi" w:hAnsiTheme="minorHAnsi" w:cstheme="minorHAnsi"/>
        </w:rPr>
        <w:t xml:space="preserve"> mezők).</w:t>
      </w:r>
    </w:p>
    <w:p w14:paraId="3DA319F4" w14:textId="33214D07" w:rsidR="00480804" w:rsidRPr="00EF2A61" w:rsidRDefault="0082546D" w:rsidP="00C11A49">
      <w:pPr>
        <w:rPr>
          <w:rFonts w:asciiTheme="minorHAnsi" w:hAnsiTheme="minorHAnsi" w:cstheme="minorHAnsi"/>
        </w:rPr>
      </w:pPr>
      <w:r w:rsidRPr="00EF2A61">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EF2A61">
        <w:rPr>
          <w:rFonts w:asciiTheme="minorHAnsi" w:hAnsiTheme="minorHAnsi" w:cstheme="minorHAnsi"/>
        </w:rPr>
        <w:t xml:space="preserve"> </w:t>
      </w:r>
      <w:proofErr w:type="spellStart"/>
      <w:r w:rsidR="00480804" w:rsidRPr="00EF2A61">
        <w:rPr>
          <w:rFonts w:asciiTheme="minorHAnsi" w:hAnsiTheme="minorHAnsi" w:cstheme="minorHAnsi"/>
        </w:rPr>
        <w:t>RULIR_NFOLY</w:t>
      </w:r>
      <w:proofErr w:type="spellEnd"/>
      <w:r w:rsidR="00480804" w:rsidRPr="00EF2A61">
        <w:rPr>
          <w:rFonts w:asciiTheme="minorHAnsi" w:hAnsiTheme="minorHAnsi" w:cstheme="minorHAnsi"/>
        </w:rPr>
        <w:t xml:space="preserve"> instrumentum típus esetén az eredeti lejárat mezőben az </w:t>
      </w:r>
      <w:r w:rsidR="00027979" w:rsidRPr="00EF2A61">
        <w:rPr>
          <w:rFonts w:asciiTheme="minorHAnsi" w:hAnsiTheme="minorHAnsi" w:cstheme="minorHAnsi"/>
        </w:rPr>
        <w:t>M02/</w:t>
      </w:r>
      <w:r w:rsidR="00480804" w:rsidRPr="00EF2A61">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EF2A61" w:rsidRDefault="00721502" w:rsidP="00526EF2">
      <w:pPr>
        <w:pStyle w:val="NormlWeb"/>
        <w:spacing w:after="0" w:line="276" w:lineRule="auto"/>
        <w:jc w:val="both"/>
        <w:rPr>
          <w:rFonts w:asciiTheme="minorHAnsi" w:hAnsiTheme="minorHAnsi" w:cstheme="minorHAnsi"/>
          <w:sz w:val="20"/>
          <w:szCs w:val="20"/>
        </w:rPr>
      </w:pPr>
      <w:bookmarkStart w:id="173" w:name="_Hlk107830707"/>
      <w:r w:rsidRPr="00EF2A61">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EF2A61">
        <w:rPr>
          <w:rFonts w:asciiTheme="minorHAnsi" w:hAnsiTheme="minorHAnsi" w:cstheme="minorHAnsi"/>
          <w:sz w:val="20"/>
          <w:szCs w:val="20"/>
        </w:rPr>
        <w:t>NHP</w:t>
      </w:r>
      <w:proofErr w:type="spellEnd"/>
      <w:r w:rsidRPr="00EF2A61">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EF2A61">
        <w:rPr>
          <w:rFonts w:asciiTheme="minorHAnsi" w:hAnsiTheme="minorHAnsi" w:cstheme="minorHAnsi"/>
          <w:sz w:val="20"/>
          <w:szCs w:val="20"/>
        </w:rPr>
        <w:t>NHP</w:t>
      </w:r>
      <w:proofErr w:type="spellEnd"/>
      <w:r w:rsidRPr="00EF2A61">
        <w:rPr>
          <w:rFonts w:asciiTheme="minorHAnsi" w:hAnsiTheme="minorHAnsi" w:cstheme="minorHAnsi"/>
          <w:sz w:val="20"/>
          <w:szCs w:val="20"/>
        </w:rPr>
        <w:t xml:space="preserve"> Fix hitelre, az is </w:t>
      </w:r>
      <w:proofErr w:type="spellStart"/>
      <w:r w:rsidRPr="00EF2A61">
        <w:rPr>
          <w:rFonts w:asciiTheme="minorHAnsi" w:hAnsiTheme="minorHAnsi" w:cstheme="minorHAnsi"/>
          <w:sz w:val="20"/>
          <w:szCs w:val="20"/>
        </w:rPr>
        <w:t>NHP</w:t>
      </w:r>
      <w:proofErr w:type="spellEnd"/>
      <w:r w:rsidRPr="00EF2A61">
        <w:rPr>
          <w:rFonts w:asciiTheme="minorHAnsi" w:hAnsiTheme="minorHAnsi" w:cstheme="minorHAnsi"/>
          <w:sz w:val="20"/>
          <w:szCs w:val="20"/>
        </w:rPr>
        <w:t xml:space="preserve"> Fixként jelentendő.</w:t>
      </w:r>
      <w:r w:rsidR="00735368" w:rsidRPr="00EF2A61">
        <w:rPr>
          <w:rFonts w:asciiTheme="minorHAnsi" w:hAnsiTheme="minorHAnsi" w:cstheme="minorHAnsi"/>
          <w:sz w:val="20"/>
          <w:szCs w:val="20"/>
        </w:rPr>
        <w:t xml:space="preserve"> 2022. június vonatkozási időtől kezdődően </w:t>
      </w:r>
      <w:r w:rsidR="00DA40DE" w:rsidRPr="00EF2A61">
        <w:rPr>
          <w:rFonts w:asciiTheme="minorHAnsi" w:hAnsiTheme="minorHAnsi" w:cstheme="minorHAnsi"/>
          <w:sz w:val="20"/>
          <w:szCs w:val="20"/>
        </w:rPr>
        <w:t>a mező töltendő önálló vállalkozások esetén is (korábban csak lakosság és vállalatok esetén volt kötelező a töltés).</w:t>
      </w:r>
      <w:r w:rsidR="00A97EA2" w:rsidRPr="00EF2A61">
        <w:rPr>
          <w:rFonts w:asciiTheme="minorHAnsi" w:hAnsiTheme="minorHAnsi" w:cstheme="minorHAnsi"/>
          <w:sz w:val="20"/>
          <w:szCs w:val="20"/>
        </w:rPr>
        <w:t xml:space="preserve"> </w:t>
      </w:r>
      <w:bookmarkStart w:id="174" w:name="_Hlk107830384"/>
      <w:r w:rsidR="00A97EA2" w:rsidRPr="00EF2A61">
        <w:rPr>
          <w:rFonts w:asciiTheme="minorHAnsi" w:hAnsiTheme="minorHAnsi" w:cstheme="minorHAnsi"/>
          <w:sz w:val="20"/>
          <w:szCs w:val="20"/>
        </w:rPr>
        <w:t>A ’</w:t>
      </w:r>
      <w:proofErr w:type="spellStart"/>
      <w:r w:rsidR="00A97EA2" w:rsidRPr="00EF2A61">
        <w:rPr>
          <w:rFonts w:asciiTheme="minorHAnsi" w:hAnsiTheme="minorHAnsi" w:cstheme="minorHAnsi"/>
          <w:sz w:val="20"/>
          <w:szCs w:val="20"/>
        </w:rPr>
        <w:t>DOLG</w:t>
      </w:r>
      <w:proofErr w:type="spellEnd"/>
      <w:r w:rsidR="00A97EA2" w:rsidRPr="00EF2A61">
        <w:rPr>
          <w:rFonts w:asciiTheme="minorHAnsi" w:hAnsiTheme="minorHAnsi" w:cstheme="minorHAnsi"/>
          <w:sz w:val="20"/>
          <w:szCs w:val="20"/>
        </w:rPr>
        <w:t>’ kódérték a K23-as jelentés „Hitelkonstrukció fajtája” mezőjében szintén ’</w:t>
      </w:r>
      <w:proofErr w:type="spellStart"/>
      <w:r w:rsidR="00A97EA2" w:rsidRPr="00EF2A61">
        <w:rPr>
          <w:rFonts w:asciiTheme="minorHAnsi" w:hAnsiTheme="minorHAnsi" w:cstheme="minorHAnsi"/>
          <w:sz w:val="20"/>
          <w:szCs w:val="20"/>
        </w:rPr>
        <w:t>DOLG</w:t>
      </w:r>
      <w:proofErr w:type="spellEnd"/>
      <w:r w:rsidR="00A97EA2" w:rsidRPr="00EF2A61">
        <w:rPr>
          <w:rFonts w:asciiTheme="minorHAnsi" w:hAnsiTheme="minorHAnsi" w:cstheme="minorHAnsi"/>
          <w:sz w:val="20"/>
          <w:szCs w:val="20"/>
        </w:rPr>
        <w:t>’ kód</w:t>
      </w:r>
      <w:r w:rsidR="00553D96" w:rsidRPr="00EF2A61">
        <w:rPr>
          <w:rFonts w:asciiTheme="minorHAnsi" w:hAnsiTheme="minorHAnsi" w:cstheme="minorHAnsi"/>
          <w:sz w:val="20"/>
          <w:szCs w:val="20"/>
        </w:rPr>
        <w:t>o</w:t>
      </w:r>
      <w:r w:rsidR="00A97EA2" w:rsidRPr="00EF2A61">
        <w:rPr>
          <w:rFonts w:asciiTheme="minorHAnsi" w:hAnsiTheme="minorHAnsi" w:cstheme="minorHAnsi"/>
          <w:sz w:val="20"/>
          <w:szCs w:val="20"/>
        </w:rPr>
        <w:t>n jelentett attribútumokkal konzisztensen alkalmazandó a kedvezményes kamatozású dolgozói hitel konstrukciók jelentésére.</w:t>
      </w:r>
      <w:bookmarkEnd w:id="174"/>
      <w:r w:rsidR="009752A2" w:rsidRPr="00EF2A61">
        <w:rPr>
          <w:rFonts w:asciiTheme="minorHAnsi" w:hAnsiTheme="minorHAnsi" w:cstheme="minorHAnsi"/>
          <w:sz w:val="20"/>
          <w:szCs w:val="20"/>
        </w:rPr>
        <w:t xml:space="preserve"> Az </w:t>
      </w:r>
      <w:r w:rsidR="009752A2" w:rsidRPr="00EF2A61">
        <w:rPr>
          <w:rFonts w:asciiTheme="minorHAnsi" w:hAnsiTheme="minorHAnsi" w:cstheme="minorHAnsi"/>
          <w:i/>
          <w:sz w:val="20"/>
          <w:szCs w:val="20"/>
        </w:rPr>
        <w:t>Agrár Széchenyi Beruházási Hitel MAX</w:t>
      </w:r>
      <w:r w:rsidR="009752A2" w:rsidRPr="00EF2A61">
        <w:rPr>
          <w:rFonts w:asciiTheme="minorHAnsi" w:hAnsiTheme="minorHAnsi" w:cstheme="minorHAnsi"/>
          <w:sz w:val="20"/>
          <w:szCs w:val="20"/>
        </w:rPr>
        <w:t xml:space="preserve"> a </w:t>
      </w:r>
      <w:r w:rsidR="009752A2" w:rsidRPr="00EF2A61">
        <w:rPr>
          <w:rFonts w:asciiTheme="minorHAnsi" w:hAnsiTheme="minorHAnsi" w:cstheme="minorHAnsi"/>
          <w:i/>
          <w:sz w:val="20"/>
          <w:szCs w:val="20"/>
        </w:rPr>
        <w:t>Széchenyi Beruházási Hitel MAX</w:t>
      </w:r>
      <w:r w:rsidR="009752A2" w:rsidRPr="00EF2A61">
        <w:rPr>
          <w:rFonts w:asciiTheme="minorHAnsi" w:hAnsiTheme="minorHAnsi" w:cstheme="minorHAnsi"/>
          <w:sz w:val="20"/>
          <w:szCs w:val="20"/>
        </w:rPr>
        <w:t xml:space="preserve"> konstrukció egy alterméke, a ’</w:t>
      </w:r>
      <w:proofErr w:type="spellStart"/>
      <w:r w:rsidR="009752A2" w:rsidRPr="00EF2A61">
        <w:rPr>
          <w:rFonts w:asciiTheme="minorHAnsi" w:hAnsiTheme="minorHAnsi" w:cstheme="minorHAnsi"/>
          <w:sz w:val="20"/>
          <w:szCs w:val="20"/>
        </w:rPr>
        <w:t>TAM_SZBHM</w:t>
      </w:r>
      <w:proofErr w:type="spellEnd"/>
      <w:r w:rsidR="009752A2" w:rsidRPr="00EF2A61">
        <w:rPr>
          <w:rFonts w:asciiTheme="minorHAnsi" w:hAnsiTheme="minorHAnsi" w:cstheme="minorHAnsi"/>
          <w:sz w:val="20"/>
          <w:szCs w:val="20"/>
        </w:rPr>
        <w:t>’ kódon jelentendő.</w:t>
      </w:r>
      <w:r w:rsidR="00332F22" w:rsidRPr="00EF2A61">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EF2A61">
        <w:rPr>
          <w:rFonts w:asciiTheme="minorHAnsi" w:hAnsiTheme="minorHAnsi" w:cstheme="minorHAnsi"/>
          <w:sz w:val="20"/>
          <w:szCs w:val="20"/>
        </w:rPr>
        <w:t>TAM_SZBHM</w:t>
      </w:r>
      <w:proofErr w:type="spellEnd"/>
      <w:r w:rsidR="00332F22" w:rsidRPr="00EF2A61">
        <w:rPr>
          <w:rFonts w:asciiTheme="minorHAnsi" w:hAnsiTheme="minorHAnsi" w:cstheme="minorHAnsi"/>
          <w:sz w:val="20"/>
          <w:szCs w:val="20"/>
        </w:rPr>
        <w:t>’ kódérték alkalmazandó.</w:t>
      </w:r>
      <w:r w:rsidR="00AC1BAE" w:rsidRPr="00EF2A61">
        <w:rPr>
          <w:rFonts w:asciiTheme="minorHAnsi" w:hAnsiTheme="minorHAnsi" w:cstheme="minorHAnsi"/>
          <w:sz w:val="20"/>
          <w:szCs w:val="20"/>
        </w:rPr>
        <w:t xml:space="preserve"> Az új „MAX+” termékeket a korábbi „MAX” konstrukciók kódjával ellátva kell a HITREG-ben megjeleníteni.</w:t>
      </w:r>
    </w:p>
    <w:bookmarkEnd w:id="173"/>
    <w:p w14:paraId="454EE5D2" w14:textId="77777777" w:rsidR="005C535C" w:rsidRPr="00EF2A61" w:rsidRDefault="005C535C" w:rsidP="005C535C">
      <w:pPr>
        <w:pStyle w:val="Default"/>
        <w:rPr>
          <w:rFonts w:asciiTheme="minorHAnsi" w:hAnsiTheme="minorHAnsi" w:cstheme="minorHAnsi"/>
          <w:sz w:val="20"/>
          <w:szCs w:val="20"/>
        </w:rPr>
      </w:pPr>
    </w:p>
    <w:p w14:paraId="555ACB9B" w14:textId="1C2F347D" w:rsidR="008B3416" w:rsidRPr="00EF2A61" w:rsidRDefault="008B3416" w:rsidP="00AE27AF">
      <w:pPr>
        <w:pStyle w:val="Cmsor4"/>
      </w:pPr>
      <w:bookmarkStart w:id="175" w:name="_Toc149902003"/>
      <w:bookmarkStart w:id="176" w:name="_Toc206686144"/>
      <w:bookmarkStart w:id="177" w:name="_Toc188019073"/>
      <w:bookmarkEnd w:id="171"/>
      <w:r w:rsidRPr="00EF2A61">
        <w:t>Kamatozás / törlesztés</w:t>
      </w:r>
      <w:bookmarkEnd w:id="175"/>
      <w:bookmarkEnd w:id="176"/>
      <w:bookmarkEnd w:id="177"/>
    </w:p>
    <w:p w14:paraId="59FD5129" w14:textId="77DC4948" w:rsidR="008B3416" w:rsidRPr="00EF2A61" w:rsidRDefault="008B3416" w:rsidP="00C32852">
      <w:pPr>
        <w:pStyle w:val="Listaszerbekezds"/>
        <w:numPr>
          <w:ilvl w:val="0"/>
          <w:numId w:val="0"/>
        </w:numPr>
        <w:ind w:left="720"/>
        <w:rPr>
          <w:rFonts w:asciiTheme="minorHAnsi" w:hAnsiTheme="minorHAnsi" w:cstheme="minorHAnsi"/>
        </w:rPr>
      </w:pPr>
    </w:p>
    <w:p w14:paraId="5CD63C94" w14:textId="7365CF53" w:rsidR="00D14C41" w:rsidRPr="00EF2A61" w:rsidRDefault="00D14C41" w:rsidP="005847F9">
      <w:pPr>
        <w:rPr>
          <w:rFonts w:asciiTheme="minorHAnsi" w:hAnsiTheme="minorHAnsi" w:cstheme="minorHAnsi"/>
        </w:rPr>
      </w:pPr>
      <w:r w:rsidRPr="00EF2A61">
        <w:rPr>
          <w:rFonts w:asciiTheme="minorHAnsi" w:hAnsiTheme="minorHAnsi" w:cstheme="minorHAnsi"/>
        </w:rPr>
        <w:t>Ezen adatkörhöz tartozó mezők mind vállalati, mind lakossági ügyfelek esetében jelentendők</w:t>
      </w:r>
      <w:r w:rsidR="00BA633E" w:rsidRPr="00EF2A61">
        <w:rPr>
          <w:rFonts w:asciiTheme="minorHAnsi" w:hAnsiTheme="minorHAnsi" w:cstheme="minorHAnsi"/>
        </w:rPr>
        <w:t xml:space="preserve"> (kivéve a </w:t>
      </w:r>
      <w:r w:rsidR="004D18A5" w:rsidRPr="00EF2A61">
        <w:rPr>
          <w:rFonts w:asciiTheme="minorHAnsi" w:hAnsiTheme="minorHAnsi" w:cstheme="minorHAnsi"/>
        </w:rPr>
        <w:t>„</w:t>
      </w:r>
      <w:proofErr w:type="spellStart"/>
      <w:r w:rsidR="00BA633E" w:rsidRPr="00EF2A61">
        <w:rPr>
          <w:rFonts w:asciiTheme="minorHAnsi" w:hAnsiTheme="minorHAnsi" w:cstheme="minorHAnsi"/>
        </w:rPr>
        <w:t>THM</w:t>
      </w:r>
      <w:proofErr w:type="spellEnd"/>
      <w:r w:rsidR="004D18A5" w:rsidRPr="00EF2A61">
        <w:rPr>
          <w:rFonts w:asciiTheme="minorHAnsi" w:hAnsiTheme="minorHAnsi" w:cstheme="minorHAnsi"/>
        </w:rPr>
        <w:t>”</w:t>
      </w:r>
      <w:r w:rsidR="0075510D" w:rsidRPr="00EF2A61">
        <w:rPr>
          <w:rFonts w:asciiTheme="minorHAnsi" w:hAnsiTheme="minorHAnsi" w:cstheme="minorHAnsi"/>
        </w:rPr>
        <w:t xml:space="preserve"> és a hitelköltség mutató</w:t>
      </w:r>
      <w:r w:rsidR="00BA633E" w:rsidRPr="00EF2A61">
        <w:rPr>
          <w:rFonts w:asciiTheme="minorHAnsi" w:hAnsiTheme="minorHAnsi" w:cstheme="minorHAnsi"/>
        </w:rPr>
        <w:t xml:space="preserve"> mező</w:t>
      </w:r>
      <w:r w:rsidR="0075510D" w:rsidRPr="00EF2A61">
        <w:rPr>
          <w:rFonts w:asciiTheme="minorHAnsi" w:hAnsiTheme="minorHAnsi" w:cstheme="minorHAnsi"/>
        </w:rPr>
        <w:t>ke</w:t>
      </w:r>
      <w:r w:rsidR="00BA633E" w:rsidRPr="00EF2A61">
        <w:rPr>
          <w:rFonts w:asciiTheme="minorHAnsi" w:hAnsiTheme="minorHAnsi" w:cstheme="minorHAnsi"/>
        </w:rPr>
        <w:t>t</w:t>
      </w:r>
      <w:r w:rsidR="004D18A5" w:rsidRPr="00EF2A61">
        <w:rPr>
          <w:rFonts w:asciiTheme="minorHAnsi" w:hAnsiTheme="minorHAnsi" w:cstheme="minorHAnsi"/>
        </w:rPr>
        <w:t>,</w:t>
      </w:r>
      <w:r w:rsidR="00BA633E" w:rsidRPr="00EF2A61">
        <w:rPr>
          <w:rFonts w:asciiTheme="minorHAnsi" w:hAnsiTheme="minorHAnsi" w:cstheme="minorHAnsi"/>
        </w:rPr>
        <w:t xml:space="preserve"> amely</w:t>
      </w:r>
      <w:r w:rsidR="0075510D" w:rsidRPr="00EF2A61">
        <w:rPr>
          <w:rFonts w:asciiTheme="minorHAnsi" w:hAnsiTheme="minorHAnsi" w:cstheme="minorHAnsi"/>
        </w:rPr>
        <w:t>ek</w:t>
      </w:r>
      <w:r w:rsidR="00BA633E" w:rsidRPr="00EF2A61">
        <w:rPr>
          <w:rFonts w:asciiTheme="minorHAnsi" w:hAnsiTheme="minorHAnsi" w:cstheme="minorHAnsi"/>
        </w:rPr>
        <w:t xml:space="preserve"> csak lakossági, és a </w:t>
      </w:r>
      <w:r w:rsidR="004D18A5" w:rsidRPr="00EF2A61">
        <w:rPr>
          <w:rFonts w:asciiTheme="minorHAnsi" w:hAnsiTheme="minorHAnsi" w:cstheme="minorHAnsi"/>
        </w:rPr>
        <w:t>„</w:t>
      </w:r>
      <w:r w:rsidR="001B7793" w:rsidRPr="00EF2A61">
        <w:rPr>
          <w:rFonts w:asciiTheme="minorHAnsi" w:hAnsiTheme="minorHAnsi" w:cstheme="minorHAnsi"/>
        </w:rPr>
        <w:t>Kamatláb alsó és felső korlát</w:t>
      </w:r>
      <w:r w:rsidR="004D18A5" w:rsidRPr="00EF2A61">
        <w:rPr>
          <w:rFonts w:asciiTheme="minorHAnsi" w:hAnsiTheme="minorHAnsi" w:cstheme="minorHAnsi"/>
        </w:rPr>
        <w:t>”</w:t>
      </w:r>
      <w:r w:rsidR="001B7793" w:rsidRPr="00EF2A61">
        <w:rPr>
          <w:rFonts w:asciiTheme="minorHAnsi" w:hAnsiTheme="minorHAnsi" w:cstheme="minorHAnsi"/>
        </w:rPr>
        <w:t xml:space="preserve"> mezőket, amelyek</w:t>
      </w:r>
      <w:r w:rsidR="005B2555" w:rsidRPr="00EF2A61">
        <w:rPr>
          <w:rFonts w:asciiTheme="minorHAnsi" w:hAnsiTheme="minorHAnsi" w:cstheme="minorHAnsi"/>
        </w:rPr>
        <w:t xml:space="preserve"> csak vállalati ügyfelek esetében </w:t>
      </w:r>
      <w:r w:rsidR="00506BFA" w:rsidRPr="00EF2A61">
        <w:rPr>
          <w:rFonts w:asciiTheme="minorHAnsi" w:hAnsiTheme="minorHAnsi" w:cstheme="minorHAnsi"/>
        </w:rPr>
        <w:t>jelentendők</w:t>
      </w:r>
      <w:r w:rsidR="00BA633E" w:rsidRPr="00EF2A61">
        <w:rPr>
          <w:rFonts w:asciiTheme="minorHAnsi" w:hAnsiTheme="minorHAnsi" w:cstheme="minorHAnsi"/>
        </w:rPr>
        <w:t>)</w:t>
      </w:r>
      <w:r w:rsidRPr="00EF2A61">
        <w:rPr>
          <w:rFonts w:asciiTheme="minorHAnsi" w:hAnsiTheme="minorHAnsi" w:cstheme="minorHAnsi"/>
        </w:rPr>
        <w:t>. Az adatkörben főként az instrumentum</w:t>
      </w:r>
      <w:r w:rsidR="005278B3" w:rsidRPr="00EF2A61">
        <w:rPr>
          <w:rFonts w:asciiTheme="minorHAnsi" w:hAnsiTheme="minorHAnsi" w:cstheme="minorHAnsi"/>
        </w:rPr>
        <w:t>ok kamatozására (pl. referencia kamat, kamatváltoztatási mutató, kamatperiódus hossza…), törlesztésére vonatkozó (pl. törlesztés típusa, gyakorisága)</w:t>
      </w:r>
      <w:r w:rsidR="005A1DBF" w:rsidRPr="00EF2A61">
        <w:rPr>
          <w:rFonts w:asciiTheme="minorHAnsi" w:hAnsiTheme="minorHAnsi" w:cstheme="minorHAnsi"/>
        </w:rPr>
        <w:t>,</w:t>
      </w:r>
      <w:r w:rsidRPr="00EF2A61">
        <w:rPr>
          <w:rFonts w:asciiTheme="minorHAnsi" w:hAnsiTheme="minorHAnsi" w:cstheme="minorHAnsi"/>
        </w:rPr>
        <w:t xml:space="preserve"> </w:t>
      </w:r>
      <w:r w:rsidR="005278B3" w:rsidRPr="00EF2A61">
        <w:rPr>
          <w:rFonts w:asciiTheme="minorHAnsi" w:hAnsiTheme="minorHAnsi" w:cstheme="minorHAnsi"/>
        </w:rPr>
        <w:t xml:space="preserve">hitelszerződésben rögzített </w:t>
      </w:r>
      <w:r w:rsidRPr="00EF2A61">
        <w:rPr>
          <w:rFonts w:asciiTheme="minorHAnsi" w:hAnsiTheme="minorHAnsi" w:cstheme="minorHAnsi"/>
        </w:rPr>
        <w:t xml:space="preserve">adatok </w:t>
      </w:r>
      <w:r w:rsidR="005278B3" w:rsidRPr="00EF2A61">
        <w:rPr>
          <w:rFonts w:asciiTheme="minorHAnsi" w:hAnsiTheme="minorHAnsi" w:cstheme="minorHAnsi"/>
        </w:rPr>
        <w:t xml:space="preserve">jelentendők. </w:t>
      </w:r>
    </w:p>
    <w:p w14:paraId="3B4EE8D2" w14:textId="77777777" w:rsidR="00AB7E62" w:rsidRPr="00EF2A61" w:rsidRDefault="00AB7E62" w:rsidP="00AB7E62">
      <w:pPr>
        <w:spacing w:after="0"/>
        <w:rPr>
          <w:rFonts w:asciiTheme="minorHAnsi" w:hAnsiTheme="minorHAnsi" w:cstheme="minorHAnsi"/>
        </w:rPr>
      </w:pPr>
      <w:r w:rsidRPr="00EF2A61">
        <w:rPr>
          <w:rFonts w:asciiTheme="minorHAnsi" w:hAnsiTheme="minorHAnsi" w:cstheme="minorHAnsi"/>
          <w:b/>
        </w:rPr>
        <w:t>Új szerződésre vonatkozó kamatadatok</w:t>
      </w:r>
      <w:r w:rsidRPr="00EF2A61">
        <w:rPr>
          <w:rFonts w:asciiTheme="minorHAnsi" w:hAnsiTheme="minorHAnsi" w:cstheme="minorHAnsi"/>
        </w:rPr>
        <w:t xml:space="preserve"> jelentése:</w:t>
      </w:r>
    </w:p>
    <w:p w14:paraId="5D46842C" w14:textId="0BF40941" w:rsidR="00AB7E62" w:rsidRPr="00EF2A61" w:rsidRDefault="00AB7E62"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EF2A61">
        <w:rPr>
          <w:rFonts w:asciiTheme="minorHAnsi" w:hAnsiTheme="minorHAnsi" w:cstheme="minorHAnsi"/>
        </w:rPr>
        <w:t>az adatok először meghatározásra kerülnek vagy pedig megváltoznak</w:t>
      </w:r>
      <w:r w:rsidR="002B1D0D" w:rsidRPr="00EF2A61">
        <w:rPr>
          <w:rFonts w:asciiTheme="minorHAnsi" w:hAnsiTheme="minorHAnsi" w:cstheme="minorHAnsi"/>
        </w:rPr>
        <w:t>, azaz</w:t>
      </w:r>
      <w:r w:rsidR="00BB1773" w:rsidRPr="00EF2A61">
        <w:rPr>
          <w:rFonts w:asciiTheme="minorHAnsi" w:hAnsiTheme="minorHAnsi" w:cstheme="minorHAnsi"/>
        </w:rPr>
        <w:t xml:space="preserve"> </w:t>
      </w:r>
      <w:r w:rsidRPr="00EF2A61">
        <w:rPr>
          <w:rFonts w:asciiTheme="minorHAnsi" w:hAnsiTheme="minorHAnsi" w:cstheme="minorHAnsi"/>
        </w:rPr>
        <w:t>az instrumentum indulásának időpontja vagy az újratárgyalás</w:t>
      </w:r>
      <w:r w:rsidR="00DC506D" w:rsidRPr="00EF2A61">
        <w:rPr>
          <w:rFonts w:asciiTheme="minorHAnsi" w:hAnsiTheme="minorHAnsi" w:cstheme="minorHAnsi"/>
        </w:rPr>
        <w:t>/</w:t>
      </w:r>
      <w:r w:rsidR="001279AD" w:rsidRPr="00EF2A61">
        <w:rPr>
          <w:rFonts w:asciiTheme="minorHAnsi" w:hAnsiTheme="minorHAnsi" w:cstheme="minorHAnsi"/>
        </w:rPr>
        <w:t xml:space="preserve">átstrukturálás </w:t>
      </w:r>
      <w:r w:rsidRPr="00EF2A61">
        <w:rPr>
          <w:rFonts w:asciiTheme="minorHAnsi" w:hAnsiTheme="minorHAnsi" w:cstheme="minorHAnsi"/>
        </w:rPr>
        <w:t>dátuma a vonatkozási</w:t>
      </w:r>
      <w:r w:rsidR="00D55B12" w:rsidRPr="00EF2A61">
        <w:rPr>
          <w:rFonts w:asciiTheme="minorHAnsi" w:hAnsiTheme="minorHAnsi" w:cstheme="minorHAnsi"/>
        </w:rPr>
        <w:t xml:space="preserve"> hónapon belül</w:t>
      </w:r>
      <w:r w:rsidRPr="00EF2A61">
        <w:rPr>
          <w:rFonts w:asciiTheme="minorHAnsi" w:hAnsiTheme="minorHAnsi" w:cstheme="minorHAnsi"/>
        </w:rPr>
        <w:t xml:space="preserve"> esik.</w:t>
      </w:r>
      <w:r w:rsidR="0027543E" w:rsidRPr="00EF2A61">
        <w:rPr>
          <w:rFonts w:asciiTheme="minorHAnsi" w:hAnsiTheme="minorHAnsi" w:cstheme="minorHAnsi"/>
        </w:rPr>
        <w:t xml:space="preserve"> </w:t>
      </w:r>
      <w:r w:rsidR="001440DD" w:rsidRPr="00EF2A61">
        <w:rPr>
          <w:rFonts w:asciiTheme="minorHAnsi" w:hAnsiTheme="minorHAnsi" w:cstheme="minorHAnsi"/>
          <w:i/>
          <w:iCs/>
        </w:rPr>
        <w:t>Az új szerződéses kamatadatok mindaddig változatlanul jelentendők</w:t>
      </w:r>
      <w:r w:rsidR="001440DD" w:rsidRPr="00EF2A61">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EF2A61">
        <w:rPr>
          <w:rFonts w:asciiTheme="minorHAnsi" w:hAnsiTheme="minorHAnsi" w:cstheme="minorHAnsi"/>
        </w:rPr>
        <w:t>Újratárgyalt</w:t>
      </w:r>
      <w:proofErr w:type="spellEnd"/>
      <w:r w:rsidR="001440DD" w:rsidRPr="00EF2A61">
        <w:rPr>
          <w:rFonts w:asciiTheme="minorHAnsi" w:hAnsiTheme="minorHAnsi" w:cstheme="minorHAnsi"/>
        </w:rPr>
        <w:t>-e?” mező értéke „I” lesz és az „Újratárgyalás dátuma” töltött). Utóbbi esetben az attribútumok értéke változhat. E</w:t>
      </w:r>
      <w:r w:rsidR="0027543E" w:rsidRPr="00EF2A61">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EF2A61" w:rsidRDefault="00BB1773" w:rsidP="00FE4455">
      <w:pPr>
        <w:numPr>
          <w:ilvl w:val="1"/>
          <w:numId w:val="19"/>
        </w:numPr>
        <w:spacing w:after="0"/>
        <w:rPr>
          <w:rFonts w:asciiTheme="minorHAnsi" w:hAnsiTheme="minorHAnsi" w:cstheme="minorHAnsi"/>
        </w:rPr>
      </w:pPr>
      <w:r w:rsidRPr="00EF2A61">
        <w:rPr>
          <w:rFonts w:asciiTheme="minorHAnsi" w:hAnsiTheme="minorHAnsi" w:cstheme="minorHAnsi"/>
        </w:rPr>
        <w:t xml:space="preserve">Szerepelnek a modellben olyan attribútumok, amelyek nem a jelenlegi K21-23-ból kerültek az adatmodellbe, </w:t>
      </w:r>
      <w:r w:rsidR="001440DD" w:rsidRPr="00EF2A61">
        <w:rPr>
          <w:rFonts w:asciiTheme="minorHAnsi" w:hAnsiTheme="minorHAnsi" w:cstheme="minorHAnsi"/>
        </w:rPr>
        <w:t>azonban</w:t>
      </w:r>
      <w:r w:rsidR="0027543E" w:rsidRPr="00EF2A61">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EF2A61">
        <w:rPr>
          <w:rFonts w:asciiTheme="minorHAnsi" w:hAnsiTheme="minorHAnsi" w:cstheme="minorHAnsi"/>
        </w:rPr>
        <w:t xml:space="preserve">bármikor, </w:t>
      </w:r>
      <w:r w:rsidR="0027543E" w:rsidRPr="00EF2A61">
        <w:rPr>
          <w:rFonts w:asciiTheme="minorHAnsi" w:hAnsiTheme="minorHAnsi" w:cstheme="minorHAnsi"/>
        </w:rPr>
        <w:t>nem csak az újratárgyalási/</w:t>
      </w:r>
      <w:proofErr w:type="spellStart"/>
      <w:r w:rsidR="0027543E" w:rsidRPr="00EF2A61">
        <w:rPr>
          <w:rFonts w:asciiTheme="minorHAnsi" w:hAnsiTheme="minorHAnsi" w:cstheme="minorHAnsi"/>
        </w:rPr>
        <w:t>átstruktúrálási</w:t>
      </w:r>
      <w:proofErr w:type="spellEnd"/>
      <w:r w:rsidR="0027543E" w:rsidRPr="00EF2A61">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EF2A61">
        <w:rPr>
          <w:rFonts w:asciiTheme="minorHAnsi" w:hAnsiTheme="minorHAnsi" w:cstheme="minorHAnsi"/>
        </w:rPr>
        <w:t xml:space="preserve"> </w:t>
      </w:r>
    </w:p>
    <w:p w14:paraId="457832FE" w14:textId="77777777" w:rsidR="001440DD" w:rsidRPr="00EF2A61" w:rsidRDefault="001440DD" w:rsidP="00AB7E62">
      <w:pPr>
        <w:rPr>
          <w:rFonts w:asciiTheme="minorHAnsi" w:hAnsiTheme="minorHAnsi" w:cstheme="minorHAnsi"/>
        </w:rPr>
      </w:pPr>
    </w:p>
    <w:p w14:paraId="137D0502" w14:textId="63911595" w:rsidR="004C596F" w:rsidRPr="00EF2A61" w:rsidRDefault="004C596F" w:rsidP="004C596F">
      <w:pPr>
        <w:rPr>
          <w:rFonts w:asciiTheme="minorHAnsi" w:hAnsiTheme="minorHAnsi" w:cstheme="minorHAnsi"/>
        </w:rPr>
      </w:pPr>
      <w:bookmarkStart w:id="178" w:name="_Hlk23326333"/>
      <w:r w:rsidRPr="00EF2A61">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EF2A61" w:rsidRDefault="00056514" w:rsidP="00056514">
      <w:pPr>
        <w:rPr>
          <w:rFonts w:asciiTheme="minorHAnsi" w:hAnsiTheme="minorHAnsi" w:cstheme="minorHAnsi"/>
        </w:rPr>
      </w:pPr>
      <w:r w:rsidRPr="00EF2A61">
        <w:rPr>
          <w:rFonts w:asciiTheme="minorHAnsi" w:hAnsiTheme="minorHAnsi" w:cstheme="minorHAnsi"/>
        </w:rPr>
        <w:t>A lakossági hitelek esetében jelentendő hitelköltség mutató szintén az alapvető MNB rendelet 2. számú mellékletében meghatározott fogalom</w:t>
      </w:r>
      <w:r w:rsidR="001B2B4F" w:rsidRPr="00EF2A61">
        <w:rPr>
          <w:rFonts w:asciiTheme="minorHAnsi" w:hAnsiTheme="minorHAnsi" w:cstheme="minorHAnsi"/>
        </w:rPr>
        <w:t xml:space="preserve">. </w:t>
      </w:r>
    </w:p>
    <w:p w14:paraId="18AC85AA" w14:textId="2038BFAE" w:rsidR="00056514" w:rsidRPr="00EF2A61" w:rsidRDefault="001B2B4F" w:rsidP="00056514">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THM</w:t>
      </w:r>
      <w:proofErr w:type="spellEnd"/>
      <w:r w:rsidRPr="00EF2A61">
        <w:rPr>
          <w:rFonts w:asciiTheme="minorHAnsi" w:hAnsiTheme="minorHAnsi" w:cstheme="minorHAnsi"/>
        </w:rPr>
        <w:t xml:space="preserve"> mezőben pedig a szerződésben szereplő </w:t>
      </w:r>
      <w:proofErr w:type="spellStart"/>
      <w:r w:rsidRPr="00EF2A61">
        <w:rPr>
          <w:rFonts w:asciiTheme="minorHAnsi" w:hAnsiTheme="minorHAnsi" w:cstheme="minorHAnsi"/>
        </w:rPr>
        <w:t>THM</w:t>
      </w:r>
      <w:proofErr w:type="spellEnd"/>
      <w:r w:rsidRPr="00EF2A61">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EF2A61">
        <w:rPr>
          <w:rFonts w:asciiTheme="minorHAnsi" w:hAnsiTheme="minorHAnsi" w:cstheme="minorHAnsi"/>
        </w:rPr>
        <w:t>THM</w:t>
      </w:r>
      <w:proofErr w:type="spellEnd"/>
      <w:r w:rsidRPr="00EF2A61">
        <w:rPr>
          <w:rFonts w:asciiTheme="minorHAnsi" w:hAnsiTheme="minorHAnsi" w:cstheme="minorHAnsi"/>
        </w:rPr>
        <w:t xml:space="preserve"> rendelet) szerinti tartalommal.</w:t>
      </w:r>
      <w:r w:rsidR="00A37730" w:rsidRPr="00EF2A61">
        <w:rPr>
          <w:rFonts w:asciiTheme="minorHAnsi" w:hAnsiTheme="minorHAnsi" w:cstheme="minorHAnsi"/>
        </w:rPr>
        <w:t xml:space="preserve"> </w:t>
      </w:r>
    </w:p>
    <w:p w14:paraId="6F7F3096" w14:textId="77777777" w:rsidR="00463552" w:rsidRPr="00EF2A61" w:rsidRDefault="00463552" w:rsidP="00463552">
      <w:pPr>
        <w:spacing w:after="0" w:line="240" w:lineRule="auto"/>
        <w:rPr>
          <w:rFonts w:asciiTheme="minorHAnsi" w:hAnsiTheme="minorHAnsi" w:cstheme="minorHAnsi"/>
        </w:rPr>
      </w:pPr>
      <w:r w:rsidRPr="00EF2A61">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EF2A61">
        <w:rPr>
          <w:rFonts w:asciiTheme="minorHAnsi" w:hAnsiTheme="minorHAnsi" w:cstheme="minorHAnsi"/>
        </w:rPr>
        <w:t>THM</w:t>
      </w:r>
      <w:proofErr w:type="spellEnd"/>
      <w:r w:rsidRPr="00EF2A61">
        <w:rPr>
          <w:rFonts w:asciiTheme="minorHAnsi" w:hAnsiTheme="minorHAnsi" w:cstheme="minorHAnsi"/>
        </w:rPr>
        <w:t xml:space="preserve"> értékre vonatkozóan. </w:t>
      </w:r>
    </w:p>
    <w:bookmarkEnd w:id="178"/>
    <w:p w14:paraId="3C1E3FB7" w14:textId="77777777" w:rsidR="00463552" w:rsidRPr="00EF2A61" w:rsidRDefault="00463552" w:rsidP="00056514">
      <w:pPr>
        <w:rPr>
          <w:rFonts w:asciiTheme="minorHAnsi" w:hAnsiTheme="minorHAnsi" w:cstheme="minorHAnsi"/>
        </w:rPr>
      </w:pPr>
    </w:p>
    <w:p w14:paraId="3E8FAA01" w14:textId="5CF7A2B9" w:rsidR="009873AD" w:rsidRPr="00EF2A61" w:rsidRDefault="009873AD" w:rsidP="009873AD">
      <w:pPr>
        <w:rPr>
          <w:rFonts w:asciiTheme="minorHAnsi" w:hAnsiTheme="minorHAnsi" w:cstheme="minorHAnsi"/>
          <w:b/>
          <w:u w:val="single"/>
        </w:rPr>
      </w:pPr>
      <w:bookmarkStart w:id="179" w:name="_Hlk51927119"/>
      <w:bookmarkStart w:id="180" w:name="_Hlk52265455"/>
      <w:r w:rsidRPr="00EF2A61">
        <w:rPr>
          <w:rFonts w:asciiTheme="minorHAnsi" w:hAnsiTheme="minorHAnsi" w:cstheme="minorHAnsi"/>
          <w:color w:val="000000"/>
        </w:rPr>
        <w:t>A 47/2020. (III. 18.) Korm. rendelet és azt részletező 62/2020. (III. 24.) Korm. rendelet hatálybalépését követően</w:t>
      </w:r>
      <w:r w:rsidR="00612ABA" w:rsidRPr="00EF2A61">
        <w:rPr>
          <w:rFonts w:asciiTheme="minorHAnsi" w:hAnsiTheme="minorHAnsi" w:cstheme="minorHAnsi"/>
          <w:color w:val="000000"/>
        </w:rPr>
        <w:t>, hatályvesztését megelőzően</w:t>
      </w:r>
      <w:r w:rsidRPr="00EF2A61">
        <w:rPr>
          <w:rFonts w:asciiTheme="minorHAnsi" w:hAnsiTheme="minorHAnsi" w:cstheme="minorHAnsi"/>
          <w:color w:val="000000"/>
        </w:rPr>
        <w:t xml:space="preserve"> kötött szerződés alapján felvett, zálogjoggal nem biztosított fogyasztói hitelek esetén </w:t>
      </w:r>
      <w:bookmarkEnd w:id="179"/>
      <w:r w:rsidRPr="00EF2A61">
        <w:rPr>
          <w:rFonts w:asciiTheme="minorHAnsi" w:hAnsiTheme="minorHAnsi" w:cstheme="minorHAnsi"/>
          <w:color w:val="000000"/>
        </w:rPr>
        <w:t xml:space="preserve">az alábbi módon szükséges jelenteni a hitelköltség mutató és </w:t>
      </w:r>
      <w:proofErr w:type="spellStart"/>
      <w:r w:rsidRPr="00EF2A61">
        <w:rPr>
          <w:rFonts w:asciiTheme="minorHAnsi" w:hAnsiTheme="minorHAnsi" w:cstheme="minorHAnsi"/>
          <w:color w:val="000000"/>
        </w:rPr>
        <w:t>THM</w:t>
      </w:r>
      <w:proofErr w:type="spellEnd"/>
      <w:r w:rsidRPr="00EF2A61">
        <w:rPr>
          <w:rFonts w:asciiTheme="minorHAnsi" w:hAnsiTheme="minorHAnsi" w:cstheme="minorHAnsi"/>
          <w:color w:val="000000"/>
        </w:rPr>
        <w:t xml:space="preserve"> értékeket:</w:t>
      </w:r>
    </w:p>
    <w:p w14:paraId="2879BBB0" w14:textId="77777777" w:rsidR="009873AD" w:rsidRPr="00EF2A61" w:rsidRDefault="009873AD" w:rsidP="009873AD">
      <w:pPr>
        <w:pStyle w:val="Listaszerbekezds"/>
        <w:numPr>
          <w:ilvl w:val="0"/>
          <w:numId w:val="52"/>
        </w:numPr>
        <w:spacing w:after="0"/>
        <w:rPr>
          <w:rFonts w:asciiTheme="minorHAnsi" w:hAnsiTheme="minorHAnsi" w:cstheme="minorHAnsi"/>
        </w:rPr>
      </w:pPr>
      <w:bookmarkStart w:id="181" w:name="_Hlk40883495"/>
      <w:r w:rsidRPr="00EF2A61">
        <w:rPr>
          <w:rFonts w:asciiTheme="minorHAnsi" w:hAnsiTheme="minorHAnsi" w:cstheme="minorHAnsi"/>
          <w:b/>
          <w:u w:val="single"/>
        </w:rPr>
        <w:t>Hitelköltség mutató (</w:t>
      </w:r>
      <w:proofErr w:type="spellStart"/>
      <w:r w:rsidRPr="00EF2A61">
        <w:rPr>
          <w:rFonts w:asciiTheme="minorHAnsi" w:hAnsiTheme="minorHAnsi" w:cstheme="minorHAnsi"/>
          <w:b/>
          <w:u w:val="single"/>
        </w:rPr>
        <w:t>INSTR.HIT_KTG_SZAZLK</w:t>
      </w:r>
      <w:proofErr w:type="spellEnd"/>
      <w:r w:rsidRPr="00EF2A61">
        <w:rPr>
          <w:rFonts w:asciiTheme="minorHAnsi" w:hAnsiTheme="minorHAnsi" w:cstheme="minorHAnsi"/>
          <w:b/>
          <w:u w:val="single"/>
        </w:rPr>
        <w:t>):</w:t>
      </w:r>
      <w:r w:rsidRPr="00EF2A61">
        <w:rPr>
          <w:rFonts w:asciiTheme="minorHAnsi" w:hAnsiTheme="minorHAnsi" w:cstheme="minorHAnsi"/>
        </w:rPr>
        <w:t xml:space="preserve"> az adatmezőben a 47/2020. Kormányrendeletben meghatározottak szerint számított kedvezményes teljes hiteldíj mutató mértékét</w:t>
      </w:r>
      <w:r w:rsidRPr="00EF2A61">
        <w:rPr>
          <w:rFonts w:asciiTheme="minorHAnsi" w:hAnsiTheme="minorHAnsi" w:cstheme="minorHAnsi"/>
          <w:color w:val="000000"/>
        </w:rPr>
        <w:t xml:space="preserve"> kell jelenteni (amely nem haladhatja meg a jegybanki alapkamat öt százalékponttal növelt mértékét)</w:t>
      </w:r>
      <w:r w:rsidRPr="00EF2A61">
        <w:rPr>
          <w:rFonts w:asciiTheme="minorHAnsi" w:hAnsiTheme="minorHAnsi" w:cstheme="minorHAnsi"/>
        </w:rPr>
        <w:t>.</w:t>
      </w:r>
    </w:p>
    <w:bookmarkEnd w:id="181"/>
    <w:p w14:paraId="612218D1" w14:textId="77777777" w:rsidR="009873AD" w:rsidRPr="00EF2A61" w:rsidRDefault="009873AD" w:rsidP="009873AD">
      <w:pPr>
        <w:rPr>
          <w:rFonts w:asciiTheme="minorHAnsi" w:hAnsiTheme="minorHAnsi" w:cstheme="minorHAnsi"/>
        </w:rPr>
      </w:pPr>
    </w:p>
    <w:p w14:paraId="741EE782" w14:textId="3164E420" w:rsidR="009873AD" w:rsidRPr="00EF2A61" w:rsidRDefault="009873AD" w:rsidP="009873AD">
      <w:pPr>
        <w:pStyle w:val="Listaszerbekezds"/>
        <w:numPr>
          <w:ilvl w:val="0"/>
          <w:numId w:val="52"/>
        </w:numPr>
        <w:spacing w:after="0"/>
        <w:rPr>
          <w:rFonts w:asciiTheme="minorHAnsi" w:hAnsiTheme="minorHAnsi" w:cstheme="minorHAnsi"/>
          <w:color w:val="000000"/>
        </w:rPr>
      </w:pPr>
      <w:proofErr w:type="spellStart"/>
      <w:r w:rsidRPr="00EF2A61">
        <w:rPr>
          <w:rFonts w:asciiTheme="minorHAnsi" w:hAnsiTheme="minorHAnsi" w:cstheme="minorHAnsi"/>
          <w:b/>
          <w:u w:val="single"/>
        </w:rPr>
        <w:t>THM</w:t>
      </w:r>
      <w:proofErr w:type="spellEnd"/>
      <w:r w:rsidRPr="00EF2A61">
        <w:rPr>
          <w:rFonts w:asciiTheme="minorHAnsi" w:hAnsiTheme="minorHAnsi" w:cstheme="minorHAnsi"/>
          <w:b/>
          <w:u w:val="single"/>
        </w:rPr>
        <w:t xml:space="preserve"> (</w:t>
      </w:r>
      <w:proofErr w:type="spellStart"/>
      <w:r w:rsidRPr="00EF2A61">
        <w:rPr>
          <w:rFonts w:asciiTheme="minorHAnsi" w:hAnsiTheme="minorHAnsi" w:cstheme="minorHAnsi"/>
          <w:b/>
          <w:u w:val="single"/>
        </w:rPr>
        <w:t>INSTR.THM_SZAZLK</w:t>
      </w:r>
      <w:proofErr w:type="spellEnd"/>
      <w:r w:rsidRPr="00EF2A61">
        <w:rPr>
          <w:rFonts w:asciiTheme="minorHAnsi" w:hAnsiTheme="minorHAnsi" w:cstheme="minorHAnsi"/>
          <w:b/>
          <w:u w:val="single"/>
        </w:rPr>
        <w:t>) töltése:</w:t>
      </w:r>
      <w:r w:rsidRPr="00EF2A61">
        <w:rPr>
          <w:rFonts w:asciiTheme="minorHAnsi" w:hAnsiTheme="minorHAnsi" w:cstheme="minorHAnsi"/>
        </w:rPr>
        <w:t xml:space="preserve"> a </w:t>
      </w:r>
      <w:proofErr w:type="spellStart"/>
      <w:r w:rsidRPr="00EF2A61">
        <w:rPr>
          <w:rFonts w:asciiTheme="minorHAnsi" w:hAnsiTheme="minorHAnsi" w:cstheme="minorHAnsi"/>
        </w:rPr>
        <w:t>THM</w:t>
      </w:r>
      <w:proofErr w:type="spellEnd"/>
      <w:r w:rsidRPr="00EF2A61">
        <w:rPr>
          <w:rFonts w:asciiTheme="minorHAnsi" w:hAnsiTheme="minorHAnsi" w:cstheme="minorHAnsi"/>
        </w:rPr>
        <w:t xml:space="preserve"> </w:t>
      </w:r>
      <w:r w:rsidRPr="00EF2A61">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80"/>
    <w:p w14:paraId="70DEBD9E" w14:textId="77777777" w:rsidR="009873AD" w:rsidRPr="00EF2A61" w:rsidRDefault="009873AD" w:rsidP="00056514">
      <w:pPr>
        <w:rPr>
          <w:rFonts w:asciiTheme="minorHAnsi" w:hAnsiTheme="minorHAnsi" w:cstheme="minorHAnsi"/>
        </w:rPr>
      </w:pPr>
    </w:p>
    <w:p w14:paraId="67DDB880" w14:textId="1C954D0F" w:rsidR="00056514" w:rsidRPr="00EF2A61" w:rsidRDefault="00056514" w:rsidP="004C596F">
      <w:pPr>
        <w:rPr>
          <w:rFonts w:asciiTheme="minorHAnsi" w:hAnsiTheme="minorHAnsi" w:cstheme="minorHAnsi"/>
        </w:rPr>
      </w:pPr>
      <w:r w:rsidRPr="00EF2A61">
        <w:rPr>
          <w:rFonts w:asciiTheme="minorHAnsi" w:hAnsiTheme="minorHAnsi" w:cstheme="minorHAnsi"/>
        </w:rPr>
        <w:t>Az új szerződéses kamatadatok (a kamatláb alsó és felső korlát kivételével) nem töltendők folyószámlahitelek esetében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 kártyahitelek).</w:t>
      </w:r>
    </w:p>
    <w:p w14:paraId="5918D030" w14:textId="07BB6926" w:rsidR="00AB7E62" w:rsidRPr="00EF2A61" w:rsidRDefault="00AB7E62" w:rsidP="00AB7E62">
      <w:pPr>
        <w:rPr>
          <w:rFonts w:asciiTheme="minorHAnsi" w:hAnsiTheme="minorHAnsi" w:cstheme="minorHAnsi"/>
        </w:rPr>
      </w:pPr>
      <w:r w:rsidRPr="00EF2A61">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fix kamatozású hitelnél a kamatfixálás gyakorisága megegyezik a hitel </w:t>
      </w:r>
      <w:proofErr w:type="spellStart"/>
      <w:r w:rsidRPr="00EF2A61">
        <w:rPr>
          <w:rFonts w:asciiTheme="minorHAnsi" w:hAnsiTheme="minorHAnsi" w:cstheme="minorHAnsi"/>
        </w:rPr>
        <w:t>futamidejével</w:t>
      </w:r>
      <w:proofErr w:type="spellEnd"/>
      <w:r w:rsidRPr="00EF2A61">
        <w:rPr>
          <w:rFonts w:asciiTheme="minorHAnsi" w:hAnsiTheme="minorHAnsi" w:cstheme="minorHAnsi"/>
        </w:rPr>
        <w:t xml:space="preserve"> hónapokban számolva,</w:t>
      </w:r>
    </w:p>
    <w:p w14:paraId="279792DD" w14:textId="77777777" w:rsidR="008D2D18"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változó kamatozású hitelnél általában a referenciakamat </w:t>
      </w:r>
      <w:proofErr w:type="spellStart"/>
      <w:r w:rsidRPr="00EF2A61">
        <w:rPr>
          <w:rFonts w:asciiTheme="minorHAnsi" w:hAnsiTheme="minorHAnsi" w:cstheme="minorHAnsi"/>
        </w:rPr>
        <w:t>átárazódási</w:t>
      </w:r>
      <w:proofErr w:type="spellEnd"/>
      <w:r w:rsidRPr="00EF2A61">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EF2A61">
        <w:rPr>
          <w:rFonts w:asciiTheme="minorHAnsi" w:hAnsiTheme="minorHAnsi" w:cstheme="minorHAnsi"/>
        </w:rPr>
        <w:t>EGYEB</w:t>
      </w:r>
      <w:proofErr w:type="spellEnd"/>
      <w:r w:rsidRPr="00EF2A61">
        <w:rPr>
          <w:rFonts w:asciiTheme="minorHAnsi" w:hAnsiTheme="minorHAnsi" w:cstheme="minorHAnsi"/>
        </w:rPr>
        <w:t>” kódon jelentett referenciakamatokat,</w:t>
      </w:r>
    </w:p>
    <w:p w14:paraId="260246A9" w14:textId="771FE563" w:rsidR="00AB7E62" w:rsidRPr="00EF2A61" w:rsidRDefault="00AB7E6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 hitel futamideje rövidebb, mint a referenciakamat </w:t>
      </w:r>
      <w:proofErr w:type="spellStart"/>
      <w:r w:rsidRPr="00EF2A61">
        <w:rPr>
          <w:rFonts w:asciiTheme="minorHAnsi" w:hAnsiTheme="minorHAnsi" w:cstheme="minorHAnsi"/>
        </w:rPr>
        <w:t>átárazódási</w:t>
      </w:r>
      <w:proofErr w:type="spellEnd"/>
      <w:r w:rsidRPr="00EF2A61">
        <w:rPr>
          <w:rFonts w:asciiTheme="minorHAnsi" w:hAnsiTheme="minorHAnsi" w:cstheme="minorHAnsi"/>
        </w:rPr>
        <w:t xml:space="preserve"> periódusa, akkor is a hitel </w:t>
      </w:r>
      <w:r w:rsidR="008D2D18" w:rsidRPr="00EF2A61">
        <w:rPr>
          <w:rFonts w:asciiTheme="minorHAnsi" w:hAnsiTheme="minorHAnsi" w:cstheme="minorHAnsi"/>
        </w:rPr>
        <w:t>futamideje lesz a kamatfixálás gyakorisága.</w:t>
      </w:r>
    </w:p>
    <w:p w14:paraId="5A3182B0" w14:textId="051A019D" w:rsidR="00726022" w:rsidRPr="00EF2A61" w:rsidRDefault="00AB7E62" w:rsidP="00E36B83">
      <w:pPr>
        <w:rPr>
          <w:rFonts w:asciiTheme="minorHAnsi" w:hAnsiTheme="minorHAnsi" w:cstheme="minorHAnsi"/>
        </w:rPr>
      </w:pPr>
      <w:r w:rsidRPr="00EF2A61">
        <w:rPr>
          <w:rFonts w:asciiTheme="minorHAnsi" w:hAnsiTheme="minorHAnsi" w:cstheme="minorHAnsi"/>
        </w:rPr>
        <w:t>A „</w:t>
      </w:r>
      <w:r w:rsidR="004C596F" w:rsidRPr="00EF2A61">
        <w:rPr>
          <w:rFonts w:asciiTheme="minorHAnsi" w:hAnsiTheme="minorHAnsi" w:cstheme="minorHAnsi"/>
        </w:rPr>
        <w:t>K</w:t>
      </w:r>
      <w:r w:rsidRPr="00EF2A61">
        <w:rPr>
          <w:rFonts w:asciiTheme="minorHAnsi" w:hAnsiTheme="minorHAnsi" w:cstheme="minorHAnsi"/>
        </w:rPr>
        <w:t xml:space="preserve">amatperiódus hossza – egyszeri” mező nem töltendő, mivel a „kamatfixálás gyakorisága” attribútum </w:t>
      </w:r>
      <w:proofErr w:type="spellStart"/>
      <w:r w:rsidRPr="00EF2A61">
        <w:rPr>
          <w:rFonts w:asciiTheme="minorHAnsi" w:hAnsiTheme="minorHAnsi" w:cstheme="minorHAnsi"/>
        </w:rPr>
        <w:t>tartalmilag</w:t>
      </w:r>
      <w:proofErr w:type="spellEnd"/>
      <w:r w:rsidRPr="00EF2A61">
        <w:rPr>
          <w:rFonts w:asciiTheme="minorHAnsi" w:hAnsiTheme="minorHAnsi" w:cstheme="minorHAnsi"/>
        </w:rPr>
        <w:t xml:space="preserve"> fedi azt.</w:t>
      </w:r>
      <w:r w:rsidR="00726022" w:rsidRPr="00EF2A61">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EF2A61">
        <w:rPr>
          <w:rFonts w:asciiTheme="minorHAnsi" w:hAnsiTheme="minorHAnsi" w:cstheme="minorHAnsi"/>
        </w:rPr>
        <w:t>oka”-</w:t>
      </w:r>
      <w:proofErr w:type="spellStart"/>
      <w:proofErr w:type="gramEnd"/>
      <w:r w:rsidR="00726022" w:rsidRPr="00EF2A61">
        <w:rPr>
          <w:rFonts w:asciiTheme="minorHAnsi" w:hAnsiTheme="minorHAnsi" w:cstheme="minorHAnsi"/>
        </w:rPr>
        <w:t>ra</w:t>
      </w:r>
      <w:proofErr w:type="spellEnd"/>
      <w:r w:rsidR="00726022" w:rsidRPr="00EF2A61">
        <w:rPr>
          <w:rFonts w:asciiTheme="minorHAnsi" w:hAnsiTheme="minorHAnsi" w:cstheme="minorHAnsi"/>
        </w:rPr>
        <w:t>. A mezőt csak abban az esetben kell majd tölteni, amennyiben eltér a szerződéskötés napja és az indulás napja</w:t>
      </w:r>
      <w:r w:rsidR="0021602F" w:rsidRPr="00EF2A61">
        <w:rPr>
          <w:rFonts w:asciiTheme="minorHAnsi" w:hAnsiTheme="minorHAnsi" w:cstheme="minorHAnsi"/>
        </w:rPr>
        <w:t>.</w:t>
      </w:r>
      <w:r w:rsidR="00726022" w:rsidRPr="00EF2A61">
        <w:rPr>
          <w:rFonts w:asciiTheme="minorHAnsi" w:hAnsiTheme="minorHAnsi" w:cstheme="minorHAnsi"/>
        </w:rPr>
        <w:t xml:space="preserve"> </w:t>
      </w:r>
      <w:r w:rsidR="0021602F" w:rsidRPr="00EF2A61">
        <w:rPr>
          <w:rFonts w:asciiTheme="minorHAnsi" w:hAnsiTheme="minorHAnsi" w:cstheme="minorHAnsi"/>
        </w:rPr>
        <w:t xml:space="preserve">Ebben az esetben </w:t>
      </w:r>
      <w:r w:rsidR="00726022" w:rsidRPr="00EF2A61">
        <w:rPr>
          <w:rFonts w:asciiTheme="minorHAnsi" w:hAnsiTheme="minorHAnsi" w:cstheme="minorHAnsi"/>
        </w:rPr>
        <w:t xml:space="preserve">jelentendő, hogy </w:t>
      </w:r>
      <w:proofErr w:type="spellStart"/>
      <w:r w:rsidR="00726022" w:rsidRPr="00EF2A61">
        <w:rPr>
          <w:rFonts w:asciiTheme="minorHAnsi" w:hAnsiTheme="minorHAnsi" w:cstheme="minorHAnsi"/>
        </w:rPr>
        <w:t>hatályosulási</w:t>
      </w:r>
      <w:proofErr w:type="spellEnd"/>
      <w:r w:rsidR="00726022" w:rsidRPr="00EF2A61">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EF2A61" w:rsidRDefault="00087333" w:rsidP="00087333">
      <w:pPr>
        <w:rPr>
          <w:rFonts w:asciiTheme="minorHAnsi" w:eastAsia="Times New Roman" w:hAnsiTheme="minorHAnsi" w:cstheme="minorHAnsi"/>
        </w:rPr>
      </w:pPr>
      <w:bookmarkStart w:id="182" w:name="_Hlk9584884"/>
      <w:r w:rsidRPr="00EF2A61">
        <w:rPr>
          <w:rFonts w:asciiTheme="minorHAnsi" w:eastAsia="Times New Roman" w:hAnsiTheme="minorHAnsi" w:cstheme="minorHAnsi"/>
        </w:rPr>
        <w:t>A „</w:t>
      </w:r>
      <w:r w:rsidRPr="00EF2A61">
        <w:rPr>
          <w:rFonts w:asciiTheme="minorHAnsi" w:eastAsia="Times New Roman" w:hAnsiTheme="minorHAnsi" w:cstheme="minorHAnsi"/>
          <w:b/>
        </w:rPr>
        <w:t>futamidő végén egyösszegben esedékes törlesztőrészlet összege</w:t>
      </w:r>
      <w:r w:rsidRPr="00EF2A61">
        <w:rPr>
          <w:rFonts w:asciiTheme="minorHAnsi" w:eastAsia="Times New Roman" w:hAnsiTheme="minorHAnsi" w:cstheme="minorHAnsi"/>
        </w:rPr>
        <w:t>”, a „</w:t>
      </w:r>
      <w:r w:rsidRPr="00EF2A61">
        <w:rPr>
          <w:rFonts w:asciiTheme="minorHAnsi" w:eastAsia="Times New Roman" w:hAnsiTheme="minorHAnsi" w:cstheme="minorHAnsi"/>
          <w:b/>
        </w:rPr>
        <w:t>futamidő végén egyösszegben esedékes törlesztőrészlet összege – devizanem</w:t>
      </w:r>
      <w:r w:rsidRPr="00EF2A61">
        <w:rPr>
          <w:rFonts w:asciiTheme="minorHAnsi" w:eastAsia="Times New Roman" w:hAnsiTheme="minorHAnsi" w:cstheme="minorHAnsi"/>
        </w:rPr>
        <w:t>”, valamint a „</w:t>
      </w:r>
      <w:r w:rsidRPr="00EF2A61">
        <w:rPr>
          <w:rFonts w:asciiTheme="minorHAnsi" w:eastAsia="Times New Roman" w:hAnsiTheme="minorHAnsi" w:cstheme="minorHAnsi"/>
          <w:b/>
        </w:rPr>
        <w:t>futamidő végén egyösszegben esedékes törlesztőrészlet aránya</w:t>
      </w:r>
      <w:r w:rsidRPr="00EF2A61">
        <w:rPr>
          <w:rFonts w:asciiTheme="minorHAnsi" w:eastAsia="Times New Roman" w:hAnsiTheme="minorHAnsi" w:cstheme="minorHAnsi"/>
        </w:rPr>
        <w:t xml:space="preserve">” mezők jelentendők minden olyan </w:t>
      </w:r>
      <w:proofErr w:type="spellStart"/>
      <w:r w:rsidRPr="00EF2A61">
        <w:rPr>
          <w:rFonts w:asciiTheme="minorHAnsi" w:eastAsia="Times New Roman" w:hAnsiTheme="minorHAnsi" w:cstheme="minorHAnsi"/>
        </w:rPr>
        <w:t>balloon</w:t>
      </w:r>
      <w:proofErr w:type="spellEnd"/>
      <w:r w:rsidRPr="00EF2A61">
        <w:rPr>
          <w:rFonts w:asciiTheme="minorHAnsi" w:eastAsia="Times New Roman" w:hAnsiTheme="minorHAnsi" w:cstheme="minorHAnsi"/>
        </w:rPr>
        <w:t xml:space="preserve"> / </w:t>
      </w:r>
      <w:proofErr w:type="spellStart"/>
      <w:r w:rsidRPr="00EF2A61">
        <w:rPr>
          <w:rFonts w:asciiTheme="minorHAnsi" w:eastAsia="Times New Roman" w:hAnsiTheme="minorHAnsi" w:cstheme="minorHAnsi"/>
        </w:rPr>
        <w:t>bullet</w:t>
      </w:r>
      <w:proofErr w:type="spellEnd"/>
      <w:r w:rsidRPr="00EF2A61">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sidRPr="00EF2A61">
        <w:rPr>
          <w:rFonts w:asciiTheme="minorHAnsi" w:eastAsia="Times New Roman" w:hAnsiTheme="minorHAnsi" w:cstheme="minorHAnsi"/>
        </w:rPr>
        <w:t xml:space="preserve"> </w:t>
      </w:r>
      <w:bookmarkStart w:id="183" w:name="_Hlk132982377"/>
      <w:r w:rsidR="009F1C17" w:rsidRPr="00EF2A61">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83"/>
      <w:r w:rsidR="009F1C17" w:rsidRPr="00EF2A61">
        <w:rPr>
          <w:rFonts w:asciiTheme="minorHAnsi" w:eastAsia="Times New Roman" w:hAnsiTheme="minorHAnsi" w:cstheme="minorHAnsi"/>
        </w:rPr>
        <w:t>.</w:t>
      </w:r>
    </w:p>
    <w:p w14:paraId="2158CAB3" w14:textId="77777777" w:rsidR="004535B1" w:rsidRPr="00EF2A61" w:rsidRDefault="00484F98" w:rsidP="004535B1">
      <w:pPr>
        <w:spacing w:after="200"/>
        <w:rPr>
          <w:lang w:eastAsia="x-none"/>
        </w:rPr>
      </w:pPr>
      <w:proofErr w:type="spellStart"/>
      <w:r w:rsidRPr="00EF2A61">
        <w:rPr>
          <w:rFonts w:asciiTheme="minorHAnsi" w:hAnsiTheme="minorHAnsi" w:cstheme="minorHAnsi"/>
          <w:b/>
          <w:iCs/>
        </w:rPr>
        <w:t>Balloon</w:t>
      </w:r>
      <w:proofErr w:type="spellEnd"/>
      <w:r w:rsidRPr="00EF2A61">
        <w:rPr>
          <w:rFonts w:asciiTheme="minorHAnsi" w:hAnsiTheme="minorHAnsi" w:cstheme="minorHAnsi"/>
          <w:b/>
          <w:iCs/>
        </w:rPr>
        <w:t xml:space="preserve"> törlesztési típusú hitel:</w:t>
      </w:r>
      <w:r w:rsidRPr="00EF2A61">
        <w:rPr>
          <w:rFonts w:asciiTheme="minorHAnsi" w:hAnsiTheme="minorHAnsi" w:cstheme="minorHAnsi"/>
        </w:rPr>
        <w:t xml:space="preserve"> </w:t>
      </w:r>
      <w:r w:rsidR="004535B1" w:rsidRPr="00EF2A61">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EF2A61">
        <w:t>a</w:t>
      </w:r>
      <w:proofErr w:type="spellEnd"/>
      <w:r w:rsidR="004535B1" w:rsidRPr="00EF2A61">
        <w:t xml:space="preserve"> futamidő utolsó 20%-</w:t>
      </w:r>
      <w:proofErr w:type="spellStart"/>
      <w:r w:rsidR="004535B1" w:rsidRPr="00EF2A61">
        <w:t>ában</w:t>
      </w:r>
      <w:proofErr w:type="spellEnd"/>
      <w:r w:rsidR="004535B1" w:rsidRPr="00EF2A61">
        <w:t>, ha az eredeti futamidő 20%-a kisebb, mint egy év, akkor a futamidő utolsó egy éves szakaszában esedékes.</w:t>
      </w:r>
    </w:p>
    <w:p w14:paraId="066E82D3" w14:textId="66650247" w:rsidR="00484F98" w:rsidRPr="00EF2A61" w:rsidRDefault="00484F98" w:rsidP="00484F98">
      <w:pPr>
        <w:spacing w:after="200"/>
        <w:rPr>
          <w:rFonts w:asciiTheme="minorHAnsi" w:hAnsiTheme="minorHAnsi" w:cstheme="minorHAnsi"/>
          <w:lang w:eastAsia="en-US"/>
        </w:rPr>
      </w:pPr>
      <w:proofErr w:type="spellStart"/>
      <w:r w:rsidRPr="00EF2A61">
        <w:rPr>
          <w:rFonts w:asciiTheme="minorHAnsi" w:hAnsiTheme="minorHAnsi" w:cstheme="minorHAnsi"/>
          <w:b/>
          <w:iCs/>
        </w:rPr>
        <w:t>Bullet</w:t>
      </w:r>
      <w:proofErr w:type="spellEnd"/>
      <w:r w:rsidRPr="00EF2A61">
        <w:rPr>
          <w:rFonts w:asciiTheme="minorHAnsi" w:hAnsiTheme="minorHAnsi" w:cstheme="minorHAnsi"/>
          <w:b/>
          <w:iCs/>
        </w:rPr>
        <w:t xml:space="preserve"> törlesztési típusú hitel</w:t>
      </w:r>
      <w:r w:rsidRPr="00EF2A61">
        <w:rPr>
          <w:rFonts w:asciiTheme="minorHAnsi" w:hAnsiTheme="minorHAnsi" w:cstheme="minorHAnsi"/>
          <w:i/>
          <w:iCs/>
        </w:rPr>
        <w:t>:</w:t>
      </w:r>
      <w:r w:rsidRPr="00EF2A61">
        <w:rPr>
          <w:rFonts w:asciiTheme="minorHAnsi" w:hAnsiTheme="minorHAnsi" w:cstheme="minorHAnsi"/>
        </w:rPr>
        <w:t xml:space="preserve"> olyan éven túli hitelkonstrukció</w:t>
      </w:r>
      <w:r w:rsidR="00FF438C" w:rsidRPr="00EF2A61">
        <w:rPr>
          <w:rFonts w:asciiTheme="minorHAnsi" w:hAnsiTheme="minorHAnsi" w:cstheme="minorHAnsi"/>
        </w:rPr>
        <w:t xml:space="preserve">, </w:t>
      </w:r>
      <w:r w:rsidRPr="00EF2A61">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EF2A61" w:rsidRDefault="003B0B34" w:rsidP="0024528A">
      <w:pPr>
        <w:rPr>
          <w:rFonts w:asciiTheme="minorHAnsi" w:hAnsiTheme="minorHAnsi" w:cstheme="minorHAnsi"/>
        </w:rPr>
      </w:pPr>
      <w:bookmarkStart w:id="184" w:name="_Hlk22636333"/>
      <w:bookmarkEnd w:id="182"/>
      <w:r w:rsidRPr="00EF2A61">
        <w:rPr>
          <w:rFonts w:asciiTheme="minorHAnsi" w:hAnsiTheme="minorHAnsi" w:cstheme="minorHAnsi"/>
        </w:rPr>
        <w:t xml:space="preserve">Elfogadható az a gyakorlat, hogy azoknál az eseteknél, ahol van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szintű adatszolgáltatás (pl.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a </w:t>
      </w:r>
      <w:proofErr w:type="spellStart"/>
      <w:r w:rsidRPr="00EF2A61">
        <w:rPr>
          <w:rFonts w:asciiTheme="minorHAnsi" w:hAnsiTheme="minorHAnsi" w:cstheme="minorHAnsi"/>
        </w:rPr>
        <w:t>balloon</w:t>
      </w:r>
      <w:proofErr w:type="spellEnd"/>
      <w:r w:rsidRPr="00EF2A61">
        <w:rPr>
          <w:rFonts w:asciiTheme="minorHAnsi" w:hAnsiTheme="minorHAnsi" w:cstheme="minorHAnsi"/>
        </w:rPr>
        <w:t xml:space="preserve"> minősítés szerződés szintjén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dől el, és az </w:t>
      </w:r>
      <w:proofErr w:type="spellStart"/>
      <w:r w:rsidRPr="00EF2A61">
        <w:rPr>
          <w:rFonts w:asciiTheme="minorHAnsi" w:hAnsiTheme="minorHAnsi" w:cstheme="minorHAnsi"/>
        </w:rPr>
        <w:t>INSTK</w:t>
      </w:r>
      <w:proofErr w:type="spellEnd"/>
      <w:r w:rsidRPr="00EF2A61">
        <w:rPr>
          <w:rFonts w:asciiTheme="minorHAnsi" w:hAnsiTheme="minorHAnsi" w:cstheme="minorHAnsi"/>
        </w:rPr>
        <w:t>-hoz kapcsolt összes lehívás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esetében töltésre kerül a </w:t>
      </w:r>
      <w:proofErr w:type="spellStart"/>
      <w:r w:rsidRPr="00EF2A61">
        <w:rPr>
          <w:rFonts w:asciiTheme="minorHAnsi" w:hAnsiTheme="minorHAnsi" w:cstheme="minorHAnsi"/>
        </w:rPr>
        <w:t>balloon</w:t>
      </w:r>
      <w:proofErr w:type="spellEnd"/>
      <w:r w:rsidRPr="00EF2A61">
        <w:rPr>
          <w:rFonts w:asciiTheme="minorHAnsi" w:hAnsiTheme="minorHAnsi" w:cstheme="minorHAnsi"/>
        </w:rPr>
        <w:t>/</w:t>
      </w:r>
      <w:proofErr w:type="spellStart"/>
      <w:r w:rsidRPr="00EF2A61">
        <w:rPr>
          <w:rFonts w:asciiTheme="minorHAnsi" w:hAnsiTheme="minorHAnsi" w:cstheme="minorHAnsi"/>
        </w:rPr>
        <w:t>bullet</w:t>
      </w:r>
      <w:proofErr w:type="spellEnd"/>
      <w:r w:rsidRPr="00EF2A61">
        <w:rPr>
          <w:rFonts w:asciiTheme="minorHAnsi" w:hAnsiTheme="minorHAnsi" w:cstheme="minorHAnsi"/>
        </w:rPr>
        <w:t xml:space="preserve"> ügyletekre vonatkozó három mező.</w:t>
      </w:r>
    </w:p>
    <w:p w14:paraId="24FC478B" w14:textId="685475E9" w:rsidR="00375F22" w:rsidRPr="00EF2A61" w:rsidRDefault="00375F22" w:rsidP="0024528A">
      <w:pPr>
        <w:rPr>
          <w:rFonts w:asciiTheme="minorHAnsi" w:hAnsiTheme="minorHAnsi" w:cstheme="minorHAnsi"/>
        </w:rPr>
      </w:pPr>
      <w:r w:rsidRPr="00EF2A61">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EF2A61">
        <w:rPr>
          <w:rFonts w:asciiTheme="minorHAnsi" w:hAnsiTheme="minorHAnsi" w:cstheme="minorHAnsi"/>
        </w:rPr>
        <w:t>INSTK.MULTIPRPS_KOD</w:t>
      </w:r>
      <w:proofErr w:type="spellEnd"/>
      <w:r w:rsidRPr="00EF2A61">
        <w:rPr>
          <w:rFonts w:asciiTheme="minorHAnsi" w:hAnsiTheme="minorHAnsi" w:cstheme="minorHAnsi"/>
        </w:rPr>
        <w:t xml:space="preserve"> mező alapján kell történjen. </w:t>
      </w:r>
    </w:p>
    <w:p w14:paraId="046DB3AC" w14:textId="64ACBFD2" w:rsidR="00375F22" w:rsidRPr="00EF2A61" w:rsidRDefault="00375F22" w:rsidP="00375F22">
      <w:pPr>
        <w:rPr>
          <w:rFonts w:asciiTheme="minorHAnsi" w:hAnsiTheme="minorHAnsi" w:cstheme="minorHAnsi"/>
        </w:rPr>
      </w:pPr>
      <w:r w:rsidRPr="00EF2A61">
        <w:rPr>
          <w:rFonts w:asciiTheme="minorHAnsi" w:hAnsiTheme="minorHAnsi" w:cstheme="minorHAnsi"/>
        </w:rPr>
        <w:t xml:space="preserve">Ha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a hitel, azaz egy keretszerződésben többféle jellemzővel bíró instrumentum lehívására van lehetőség (pl.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hitelkeretből beruházási hitel és folyószámlahitel), akkor az egyes instrumentumok szintjén határozandó meg a </w:t>
      </w:r>
      <w:proofErr w:type="spellStart"/>
      <w:r w:rsidRPr="00EF2A61">
        <w:rPr>
          <w:rFonts w:asciiTheme="minorHAnsi" w:hAnsiTheme="minorHAnsi" w:cstheme="minorHAnsi"/>
        </w:rPr>
        <w:t>balloon</w:t>
      </w:r>
      <w:proofErr w:type="spellEnd"/>
      <w:r w:rsidRPr="00EF2A61">
        <w:rPr>
          <w:rFonts w:asciiTheme="minorHAnsi" w:hAnsiTheme="minorHAnsi" w:cstheme="minorHAnsi"/>
        </w:rPr>
        <w:t>/</w:t>
      </w:r>
      <w:proofErr w:type="spellStart"/>
      <w:r w:rsidRPr="00EF2A61">
        <w:rPr>
          <w:rFonts w:asciiTheme="minorHAnsi" w:hAnsiTheme="minorHAnsi" w:cstheme="minorHAnsi"/>
        </w:rPr>
        <w:t>bullet</w:t>
      </w:r>
      <w:proofErr w:type="spellEnd"/>
      <w:r w:rsidRPr="00EF2A61">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EF2A61">
        <w:rPr>
          <w:rFonts w:asciiTheme="minorHAnsi" w:hAnsiTheme="minorHAnsi" w:cstheme="minorHAnsi"/>
        </w:rPr>
        <w:t>bulletnek</w:t>
      </w:r>
      <w:proofErr w:type="spellEnd"/>
      <w:r w:rsidRPr="00EF2A61">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EF2A61">
        <w:rPr>
          <w:rFonts w:asciiTheme="minorHAnsi" w:hAnsiTheme="minorHAnsi" w:cstheme="minorHAnsi"/>
        </w:rPr>
        <w:t>balloon</w:t>
      </w:r>
      <w:proofErr w:type="spellEnd"/>
      <w:r w:rsidRPr="00EF2A61">
        <w:rPr>
          <w:rFonts w:asciiTheme="minorHAnsi" w:hAnsiTheme="minorHAnsi" w:cstheme="minorHAnsi"/>
        </w:rPr>
        <w:t>/</w:t>
      </w:r>
      <w:proofErr w:type="spellStart"/>
      <w:r w:rsidRPr="00EF2A61">
        <w:rPr>
          <w:rFonts w:asciiTheme="minorHAnsi" w:hAnsiTheme="minorHAnsi" w:cstheme="minorHAnsi"/>
        </w:rPr>
        <w:t>bulletnek</w:t>
      </w:r>
      <w:proofErr w:type="spellEnd"/>
      <w:r w:rsidRPr="00EF2A61">
        <w:rPr>
          <w:rFonts w:asciiTheme="minorHAnsi" w:hAnsiTheme="minorHAnsi" w:cstheme="minorHAnsi"/>
        </w:rPr>
        <w:t xml:space="preserve">, akkor az instrumentumra az érintett mezők nem töltendők. </w:t>
      </w:r>
    </w:p>
    <w:p w14:paraId="5247B9EC" w14:textId="38F090C9" w:rsidR="00375F22" w:rsidRPr="00EF2A61" w:rsidRDefault="00375F22" w:rsidP="00375F22">
      <w:pPr>
        <w:rPr>
          <w:rFonts w:asciiTheme="minorHAnsi" w:hAnsiTheme="minorHAnsi" w:cstheme="minorHAnsi"/>
        </w:rPr>
      </w:pPr>
      <w:r w:rsidRPr="00EF2A61">
        <w:rPr>
          <w:rFonts w:asciiTheme="minorHAnsi" w:hAnsiTheme="minorHAnsi" w:cstheme="minorHAnsi"/>
        </w:rPr>
        <w:t xml:space="preserve">Ha nem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a hitel, azonban egy kerethez több instrumentum tartozik (pl.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a hitel vagy lehívásonként </w:t>
      </w:r>
      <w:proofErr w:type="spellStart"/>
      <w:r w:rsidRPr="00EF2A61">
        <w:rPr>
          <w:rFonts w:asciiTheme="minorHAnsi" w:hAnsiTheme="minorHAnsi" w:cstheme="minorHAnsi"/>
        </w:rPr>
        <w:t>képzi</w:t>
      </w:r>
      <w:proofErr w:type="spellEnd"/>
      <w:r w:rsidRPr="00EF2A61">
        <w:rPr>
          <w:rFonts w:asciiTheme="minorHAnsi" w:hAnsiTheme="minorHAnsi" w:cstheme="minorHAnsi"/>
        </w:rPr>
        <w:t xml:space="preserve"> valamilyen okból kifolyólag a hitelintézet az instrumentumokat), akkor szerződés szinten kell kikalkulálni, hogy </w:t>
      </w:r>
      <w:proofErr w:type="spellStart"/>
      <w:r w:rsidRPr="00EF2A61">
        <w:rPr>
          <w:rFonts w:asciiTheme="minorHAnsi" w:hAnsiTheme="minorHAnsi" w:cstheme="minorHAnsi"/>
        </w:rPr>
        <w:t>balloon</w:t>
      </w:r>
      <w:proofErr w:type="spellEnd"/>
      <w:r w:rsidRPr="00EF2A61">
        <w:rPr>
          <w:rFonts w:asciiTheme="minorHAnsi" w:hAnsiTheme="minorHAnsi" w:cstheme="minorHAnsi"/>
        </w:rPr>
        <w:t>/</w:t>
      </w:r>
      <w:proofErr w:type="spellStart"/>
      <w:r w:rsidRPr="00EF2A61">
        <w:rPr>
          <w:rFonts w:asciiTheme="minorHAnsi" w:hAnsiTheme="minorHAnsi" w:cstheme="minorHAnsi"/>
        </w:rPr>
        <w:t>bullet</w:t>
      </w:r>
      <w:proofErr w:type="spellEnd"/>
      <w:r w:rsidRPr="00EF2A61">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EF2A61">
        <w:rPr>
          <w:rFonts w:asciiTheme="minorHAnsi" w:hAnsiTheme="minorHAnsi" w:cstheme="minorHAnsi"/>
        </w:rPr>
        <w:t>)</w:t>
      </w:r>
      <w:r w:rsidRPr="00EF2A61">
        <w:rPr>
          <w:rFonts w:asciiTheme="minorHAnsi" w:hAnsiTheme="minorHAnsi" w:cstheme="minorHAnsi"/>
        </w:rPr>
        <w:t xml:space="preserve">. Amennyiben szerződés szinten nem minősül </w:t>
      </w:r>
      <w:proofErr w:type="spellStart"/>
      <w:r w:rsidRPr="00EF2A61">
        <w:rPr>
          <w:rFonts w:asciiTheme="minorHAnsi" w:hAnsiTheme="minorHAnsi" w:cstheme="minorHAnsi"/>
        </w:rPr>
        <w:t>balloon</w:t>
      </w:r>
      <w:proofErr w:type="spellEnd"/>
      <w:r w:rsidRPr="00EF2A61">
        <w:rPr>
          <w:rFonts w:asciiTheme="minorHAnsi" w:hAnsiTheme="minorHAnsi" w:cstheme="minorHAnsi"/>
        </w:rPr>
        <w:t>/</w:t>
      </w:r>
      <w:proofErr w:type="spellStart"/>
      <w:r w:rsidRPr="00EF2A61">
        <w:rPr>
          <w:rFonts w:asciiTheme="minorHAnsi" w:hAnsiTheme="minorHAnsi" w:cstheme="minorHAnsi"/>
        </w:rPr>
        <w:t>bulletnek</w:t>
      </w:r>
      <w:proofErr w:type="spellEnd"/>
      <w:r w:rsidRPr="00EF2A61">
        <w:rPr>
          <w:rFonts w:asciiTheme="minorHAnsi" w:hAnsiTheme="minorHAnsi" w:cstheme="minorHAnsi"/>
        </w:rPr>
        <w:t xml:space="preserve"> az ügylet, abban az esetben egyik lehíváshoz kapcsolódóan sem kell kitölteni az érintett mezőket.</w:t>
      </w:r>
    </w:p>
    <w:p w14:paraId="3B256854" w14:textId="1CEF5248" w:rsidR="003C402C" w:rsidRPr="00EF2A61" w:rsidRDefault="00A14F16" w:rsidP="003C402C">
      <w:pPr>
        <w:rPr>
          <w:rFonts w:asciiTheme="minorHAnsi" w:hAnsiTheme="minorHAnsi" w:cstheme="minorHAnsi"/>
        </w:rPr>
      </w:pPr>
      <w:r w:rsidRPr="00EF2A61">
        <w:rPr>
          <w:rFonts w:asciiTheme="minorHAnsi" w:hAnsiTheme="minorHAnsi" w:cstheme="minorHAnsi"/>
        </w:rPr>
        <w:t xml:space="preserve">Utóbbi esetre példa: </w:t>
      </w:r>
      <w:r w:rsidR="003C402C" w:rsidRPr="00EF2A61">
        <w:rPr>
          <w:rFonts w:asciiTheme="minorHAnsi" w:hAnsiTheme="minorHAnsi" w:cstheme="minorHAnsi"/>
        </w:rPr>
        <w:t xml:space="preserve">van egy </w:t>
      </w:r>
      <w:proofErr w:type="spellStart"/>
      <w:r w:rsidR="003C402C" w:rsidRPr="00EF2A61">
        <w:rPr>
          <w:rFonts w:asciiTheme="minorHAnsi" w:hAnsiTheme="minorHAnsi" w:cstheme="minorHAnsi"/>
        </w:rPr>
        <w:t>INSTK</w:t>
      </w:r>
      <w:proofErr w:type="spellEnd"/>
      <w:r w:rsidR="003C402C" w:rsidRPr="00EF2A61">
        <w:rPr>
          <w:rFonts w:asciiTheme="minorHAnsi" w:hAnsiTheme="minorHAnsi" w:cstheme="minorHAnsi"/>
        </w:rPr>
        <w:t xml:space="preserve"> keret instrumentum 100 összegben</w:t>
      </w:r>
      <w:r w:rsidR="001C3476" w:rsidRPr="00EF2A61">
        <w:rPr>
          <w:rFonts w:asciiTheme="minorHAnsi" w:hAnsiTheme="minorHAnsi" w:cstheme="minorHAnsi"/>
        </w:rPr>
        <w:t>, amelyhez</w:t>
      </w:r>
      <w:r w:rsidR="003C402C" w:rsidRPr="00EF2A61">
        <w:rPr>
          <w:rFonts w:asciiTheme="minorHAnsi" w:hAnsiTheme="minorHAnsi" w:cstheme="minorHAnsi"/>
        </w:rPr>
        <w:t xml:space="preserve"> INSTR</w:t>
      </w:r>
      <w:r w:rsidR="001C3476" w:rsidRPr="00EF2A61">
        <w:rPr>
          <w:rFonts w:asciiTheme="minorHAnsi" w:hAnsiTheme="minorHAnsi" w:cstheme="minorHAnsi"/>
        </w:rPr>
        <w:t>1 és INSTR2</w:t>
      </w:r>
      <w:r w:rsidR="003C402C" w:rsidRPr="00EF2A61">
        <w:rPr>
          <w:rFonts w:asciiTheme="minorHAnsi" w:hAnsiTheme="minorHAnsi" w:cstheme="minorHAnsi"/>
        </w:rPr>
        <w:t xml:space="preserve"> instrumentum</w:t>
      </w:r>
      <w:r w:rsidR="001C3476" w:rsidRPr="00EF2A61">
        <w:rPr>
          <w:rFonts w:asciiTheme="minorHAnsi" w:hAnsiTheme="minorHAnsi" w:cstheme="minorHAnsi"/>
        </w:rPr>
        <w:t xml:space="preserve"> tartozik</w:t>
      </w:r>
      <w:r w:rsidR="003C402C" w:rsidRPr="00EF2A61">
        <w:rPr>
          <w:rFonts w:asciiTheme="minorHAnsi" w:hAnsiTheme="minorHAnsi" w:cstheme="minorHAnsi"/>
        </w:rPr>
        <w:t>, 50-50 összegben.</w:t>
      </w:r>
      <w:r w:rsidR="001C3476" w:rsidRPr="00EF2A61">
        <w:rPr>
          <w:rFonts w:asciiTheme="minorHAnsi" w:hAnsiTheme="minorHAnsi" w:cstheme="minorHAnsi"/>
        </w:rPr>
        <w:t xml:space="preserve"> IN</w:t>
      </w:r>
      <w:r w:rsidR="003C402C" w:rsidRPr="00EF2A61">
        <w:rPr>
          <w:rFonts w:asciiTheme="minorHAnsi" w:hAnsiTheme="minorHAnsi" w:cstheme="minorHAnsi"/>
        </w:rPr>
        <w:t>STR</w:t>
      </w:r>
      <w:r w:rsidR="001C3476" w:rsidRPr="00EF2A61">
        <w:rPr>
          <w:rFonts w:asciiTheme="minorHAnsi" w:hAnsiTheme="minorHAnsi" w:cstheme="minorHAnsi"/>
        </w:rPr>
        <w:t>1</w:t>
      </w:r>
      <w:r w:rsidR="003C402C" w:rsidRPr="00EF2A61">
        <w:rPr>
          <w:rFonts w:asciiTheme="minorHAnsi" w:hAnsiTheme="minorHAnsi" w:cstheme="minorHAnsi"/>
        </w:rPr>
        <w:t xml:space="preserve"> esetén a futamidő végén egyösszegben esedékes összeg 45, </w:t>
      </w:r>
      <w:r w:rsidR="001C3476" w:rsidRPr="00EF2A61">
        <w:rPr>
          <w:rFonts w:asciiTheme="minorHAnsi" w:hAnsiTheme="minorHAnsi" w:cstheme="minorHAnsi"/>
        </w:rPr>
        <w:t>INSTR2 esetén</w:t>
      </w:r>
      <w:r w:rsidR="003C402C" w:rsidRPr="00EF2A61">
        <w:rPr>
          <w:rFonts w:asciiTheme="minorHAnsi" w:hAnsiTheme="minorHAnsi" w:cstheme="minorHAnsi"/>
        </w:rPr>
        <w:t xml:space="preserve"> </w:t>
      </w:r>
      <w:r w:rsidR="00484F98" w:rsidRPr="00EF2A61">
        <w:rPr>
          <w:rFonts w:asciiTheme="minorHAnsi" w:hAnsiTheme="minorHAnsi" w:cstheme="minorHAnsi"/>
        </w:rPr>
        <w:t>20</w:t>
      </w:r>
      <w:r w:rsidR="003C402C" w:rsidRPr="00EF2A61">
        <w:rPr>
          <w:rFonts w:asciiTheme="minorHAnsi" w:hAnsiTheme="minorHAnsi" w:cstheme="minorHAnsi"/>
        </w:rPr>
        <w:t>.</w:t>
      </w:r>
    </w:p>
    <w:p w14:paraId="279B70A0" w14:textId="5D26DE82" w:rsidR="003C402C" w:rsidRPr="00EF2A61" w:rsidRDefault="001C3476" w:rsidP="003C402C">
      <w:pPr>
        <w:rPr>
          <w:rFonts w:asciiTheme="minorHAnsi" w:hAnsiTheme="minorHAnsi" w:cstheme="minorHAnsi"/>
        </w:rPr>
      </w:pPr>
      <w:r w:rsidRPr="00EF2A61">
        <w:rPr>
          <w:rFonts w:asciiTheme="minorHAnsi" w:hAnsiTheme="minorHAnsi" w:cstheme="minorHAnsi"/>
        </w:rPr>
        <w:t>M</w:t>
      </w:r>
      <w:r w:rsidR="003C402C" w:rsidRPr="00EF2A61">
        <w:rPr>
          <w:rFonts w:asciiTheme="minorHAnsi" w:hAnsiTheme="minorHAnsi" w:cstheme="minorHAnsi"/>
        </w:rPr>
        <w:t xml:space="preserve">ivel </w:t>
      </w:r>
      <w:proofErr w:type="spellStart"/>
      <w:r w:rsidR="003C402C" w:rsidRPr="00EF2A61">
        <w:rPr>
          <w:rFonts w:asciiTheme="minorHAnsi" w:hAnsiTheme="minorHAnsi" w:cstheme="minorHAnsi"/>
        </w:rPr>
        <w:t>INSTK</w:t>
      </w:r>
      <w:proofErr w:type="spellEnd"/>
      <w:r w:rsidR="003C402C" w:rsidRPr="00EF2A61">
        <w:rPr>
          <w:rFonts w:asciiTheme="minorHAnsi" w:hAnsiTheme="minorHAnsi" w:cstheme="minorHAnsi"/>
        </w:rPr>
        <w:t xml:space="preserve"> szinten a teljes „A futamidő végén egyösszegben esedékes törlesztőrészlet összege” </w:t>
      </w:r>
      <w:r w:rsidR="00484F98" w:rsidRPr="00EF2A61">
        <w:rPr>
          <w:rFonts w:asciiTheme="minorHAnsi" w:hAnsiTheme="minorHAnsi" w:cstheme="minorHAnsi"/>
        </w:rPr>
        <w:t>meghaladja a 60%-ot</w:t>
      </w:r>
      <w:r w:rsidR="003C402C" w:rsidRPr="00EF2A61">
        <w:rPr>
          <w:rFonts w:asciiTheme="minorHAnsi" w:hAnsiTheme="minorHAnsi" w:cstheme="minorHAnsi"/>
        </w:rPr>
        <w:t xml:space="preserve">, ezért mindkét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 </w:t>
      </w:r>
      <w:proofErr w:type="spellStart"/>
      <w:r w:rsidR="003C402C" w:rsidRPr="00EF2A61">
        <w:rPr>
          <w:rFonts w:asciiTheme="minorHAnsi" w:hAnsiTheme="minorHAnsi" w:cstheme="minorHAnsi"/>
        </w:rPr>
        <w:t>balloon</w:t>
      </w:r>
      <w:proofErr w:type="spellEnd"/>
      <w:r w:rsidR="003C402C" w:rsidRPr="00EF2A61">
        <w:rPr>
          <w:rFonts w:asciiTheme="minorHAnsi" w:hAnsiTheme="minorHAnsi" w:cstheme="minorHAnsi"/>
        </w:rPr>
        <w:t xml:space="preserve"> minősítést kap, INSTR</w:t>
      </w:r>
      <w:r w:rsidRPr="00EF2A61">
        <w:rPr>
          <w:rFonts w:asciiTheme="minorHAnsi" w:hAnsiTheme="minorHAnsi" w:cstheme="minorHAnsi"/>
        </w:rPr>
        <w:t>1 és INSTR2</w:t>
      </w:r>
      <w:r w:rsidR="003C402C" w:rsidRPr="00EF2A61">
        <w:rPr>
          <w:rFonts w:asciiTheme="minorHAnsi" w:hAnsiTheme="minorHAnsi" w:cstheme="minorHAnsi"/>
        </w:rPr>
        <w:t xml:space="preserve"> esetén </w:t>
      </w:r>
      <w:r w:rsidRPr="00EF2A61">
        <w:rPr>
          <w:rFonts w:asciiTheme="minorHAnsi" w:hAnsiTheme="minorHAnsi" w:cstheme="minorHAnsi"/>
        </w:rPr>
        <w:t xml:space="preserve">is </w:t>
      </w:r>
      <w:r w:rsidR="003C402C" w:rsidRPr="00EF2A61">
        <w:rPr>
          <w:rFonts w:asciiTheme="minorHAnsi" w:hAnsiTheme="minorHAnsi" w:cstheme="minorHAnsi"/>
        </w:rPr>
        <w:t>töltésre kerül</w:t>
      </w:r>
      <w:r w:rsidRPr="00EF2A61">
        <w:rPr>
          <w:rFonts w:asciiTheme="minorHAnsi" w:hAnsiTheme="minorHAnsi" w:cstheme="minorHAnsi"/>
        </w:rPr>
        <w:t xml:space="preserve"> az egyösszegű törlesztőrészlet összege, devizaneme és aránya</w:t>
      </w:r>
      <w:r w:rsidR="003C402C" w:rsidRPr="00EF2A61">
        <w:rPr>
          <w:rFonts w:asciiTheme="minorHAnsi" w:hAnsiTheme="minorHAnsi" w:cstheme="minorHAnsi"/>
        </w:rPr>
        <w:t>.</w:t>
      </w:r>
      <w:r w:rsidRPr="00EF2A61">
        <w:rPr>
          <w:rFonts w:asciiTheme="minorHAnsi" w:hAnsiTheme="minorHAnsi" w:cstheme="minorHAnsi"/>
        </w:rPr>
        <w:t xml:space="preserve"> Tehát lehet o</w:t>
      </w:r>
      <w:r w:rsidR="003C402C" w:rsidRPr="00EF2A61">
        <w:rPr>
          <w:rFonts w:asciiTheme="minorHAnsi" w:hAnsiTheme="minorHAnsi" w:cstheme="minorHAnsi"/>
        </w:rPr>
        <w:t xml:space="preserve">lyan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 ahol az arány nem éri el a </w:t>
      </w:r>
      <w:r w:rsidR="00484F98" w:rsidRPr="00EF2A61">
        <w:rPr>
          <w:rFonts w:asciiTheme="minorHAnsi" w:hAnsiTheme="minorHAnsi" w:cstheme="minorHAnsi"/>
        </w:rPr>
        <w:t>6</w:t>
      </w:r>
      <w:r w:rsidR="003C402C" w:rsidRPr="00EF2A61">
        <w:rPr>
          <w:rFonts w:asciiTheme="minorHAnsi" w:hAnsiTheme="minorHAnsi" w:cstheme="minorHAnsi"/>
        </w:rPr>
        <w:t xml:space="preserve">0%-ot, mégis </w:t>
      </w:r>
      <w:proofErr w:type="spellStart"/>
      <w:r w:rsidR="003C402C" w:rsidRPr="00EF2A61">
        <w:rPr>
          <w:rFonts w:asciiTheme="minorHAnsi" w:hAnsiTheme="minorHAnsi" w:cstheme="minorHAnsi"/>
        </w:rPr>
        <w:t>balloon</w:t>
      </w:r>
      <w:proofErr w:type="spellEnd"/>
      <w:r w:rsidR="003C402C" w:rsidRPr="00EF2A61">
        <w:rPr>
          <w:rFonts w:asciiTheme="minorHAnsi" w:hAnsiTheme="minorHAnsi" w:cstheme="minorHAnsi"/>
        </w:rPr>
        <w:t xml:space="preserve"> ügyletként kerül jelentésre.</w:t>
      </w:r>
    </w:p>
    <w:p w14:paraId="20DB4155" w14:textId="7BEFDD12" w:rsidR="003C402C" w:rsidRPr="00EF2A61" w:rsidRDefault="001C3476" w:rsidP="003C402C">
      <w:pPr>
        <w:rPr>
          <w:rFonts w:asciiTheme="minorHAnsi" w:hAnsiTheme="minorHAnsi" w:cstheme="minorHAnsi"/>
        </w:rPr>
      </w:pPr>
      <w:r w:rsidRPr="00EF2A61">
        <w:rPr>
          <w:rFonts w:asciiTheme="minorHAnsi" w:hAnsiTheme="minorHAnsi" w:cstheme="minorHAnsi"/>
        </w:rPr>
        <w:t>Az</w:t>
      </w:r>
      <w:r w:rsidR="003C402C" w:rsidRPr="00EF2A61">
        <w:rPr>
          <w:rFonts w:asciiTheme="minorHAnsi" w:hAnsiTheme="minorHAnsi" w:cstheme="minorHAnsi"/>
        </w:rPr>
        <w:t xml:space="preserve">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-ben megadott arányt az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 összegéhez kérjük arányosítani. A példában ez azt jelenti, hogy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 1 esetén az arány 45/50 vagyis 90%, </w:t>
      </w:r>
      <w:proofErr w:type="spellStart"/>
      <w:r w:rsidR="003C402C" w:rsidRPr="00EF2A61">
        <w:rPr>
          <w:rFonts w:asciiTheme="minorHAnsi" w:hAnsiTheme="minorHAnsi" w:cstheme="minorHAnsi"/>
        </w:rPr>
        <w:t>INSTR</w:t>
      </w:r>
      <w:proofErr w:type="spellEnd"/>
      <w:r w:rsidR="003C402C" w:rsidRPr="00EF2A61">
        <w:rPr>
          <w:rFonts w:asciiTheme="minorHAnsi" w:hAnsiTheme="minorHAnsi" w:cstheme="minorHAnsi"/>
        </w:rPr>
        <w:t xml:space="preserve"> 2 esetén pedig </w:t>
      </w:r>
      <w:r w:rsidR="00484F98" w:rsidRPr="00EF2A61">
        <w:rPr>
          <w:rFonts w:asciiTheme="minorHAnsi" w:hAnsiTheme="minorHAnsi" w:cstheme="minorHAnsi"/>
        </w:rPr>
        <w:t>20</w:t>
      </w:r>
      <w:r w:rsidR="003C402C" w:rsidRPr="00EF2A61">
        <w:rPr>
          <w:rFonts w:asciiTheme="minorHAnsi" w:hAnsiTheme="minorHAnsi" w:cstheme="minorHAnsi"/>
        </w:rPr>
        <w:t xml:space="preserve">/50, vagyis </w:t>
      </w:r>
      <w:r w:rsidR="00484F98" w:rsidRPr="00EF2A61">
        <w:rPr>
          <w:rFonts w:asciiTheme="minorHAnsi" w:hAnsiTheme="minorHAnsi" w:cstheme="minorHAnsi"/>
        </w:rPr>
        <w:t>4</w:t>
      </w:r>
      <w:r w:rsidR="003C402C" w:rsidRPr="00EF2A61">
        <w:rPr>
          <w:rFonts w:asciiTheme="minorHAnsi" w:hAnsiTheme="minorHAnsi" w:cstheme="minorHAnsi"/>
        </w:rPr>
        <w:t>0%</w:t>
      </w:r>
      <w:r w:rsidRPr="00EF2A61">
        <w:rPr>
          <w:rFonts w:asciiTheme="minorHAnsi" w:hAnsiTheme="minorHAnsi" w:cstheme="minorHAnsi"/>
        </w:rPr>
        <w:t xml:space="preserve"> jelentendő a „A futamidő végén egyösszegben esedékes törlesztőrészlet aránya” mezőben</w:t>
      </w:r>
      <w:r w:rsidR="003C402C" w:rsidRPr="00EF2A61">
        <w:rPr>
          <w:rFonts w:asciiTheme="minorHAnsi" w:hAnsiTheme="minorHAnsi" w:cstheme="minorHAnsi"/>
        </w:rPr>
        <w:t xml:space="preserve">. </w:t>
      </w:r>
      <w:r w:rsidRPr="00EF2A61">
        <w:rPr>
          <w:rFonts w:asciiTheme="minorHAnsi" w:hAnsiTheme="minorHAnsi" w:cstheme="minorHAnsi"/>
        </w:rPr>
        <w:t>(</w:t>
      </w:r>
      <w:r w:rsidR="003C402C" w:rsidRPr="00EF2A61">
        <w:rPr>
          <w:rFonts w:asciiTheme="minorHAnsi" w:hAnsiTheme="minorHAnsi" w:cstheme="minorHAnsi"/>
        </w:rPr>
        <w:t xml:space="preserve">Az </w:t>
      </w:r>
      <w:proofErr w:type="spellStart"/>
      <w:r w:rsidR="003C402C" w:rsidRPr="00EF2A61">
        <w:rPr>
          <w:rFonts w:asciiTheme="minorHAnsi" w:hAnsiTheme="minorHAnsi" w:cstheme="minorHAnsi"/>
        </w:rPr>
        <w:t>INSTK</w:t>
      </w:r>
      <w:proofErr w:type="spellEnd"/>
      <w:r w:rsidR="003C402C" w:rsidRPr="00EF2A61">
        <w:rPr>
          <w:rFonts w:asciiTheme="minorHAnsi" w:hAnsiTheme="minorHAnsi" w:cstheme="minorHAnsi"/>
        </w:rPr>
        <w:t xml:space="preserve"> szintű arány, vagyis 6</w:t>
      </w:r>
      <w:r w:rsidR="00484F98" w:rsidRPr="00EF2A61">
        <w:rPr>
          <w:rFonts w:asciiTheme="minorHAnsi" w:hAnsiTheme="minorHAnsi" w:cstheme="minorHAnsi"/>
        </w:rPr>
        <w:t>5</w:t>
      </w:r>
      <w:r w:rsidR="003C402C" w:rsidRPr="00EF2A61">
        <w:rPr>
          <w:rFonts w:asciiTheme="minorHAnsi" w:hAnsiTheme="minorHAnsi" w:cstheme="minorHAnsi"/>
        </w:rPr>
        <w:t>/100 = 6</w:t>
      </w:r>
      <w:r w:rsidR="00484F98" w:rsidRPr="00EF2A61">
        <w:rPr>
          <w:rFonts w:asciiTheme="minorHAnsi" w:hAnsiTheme="minorHAnsi" w:cstheme="minorHAnsi"/>
        </w:rPr>
        <w:t>5</w:t>
      </w:r>
      <w:r w:rsidR="003C402C" w:rsidRPr="00EF2A61">
        <w:rPr>
          <w:rFonts w:asciiTheme="minorHAnsi" w:hAnsiTheme="minorHAnsi" w:cstheme="minorHAnsi"/>
        </w:rPr>
        <w:t>% a két érték (</w:t>
      </w:r>
      <w:r w:rsidR="00484F98" w:rsidRPr="00EF2A61">
        <w:rPr>
          <w:rFonts w:asciiTheme="minorHAnsi" w:hAnsiTheme="minorHAnsi" w:cstheme="minorHAnsi"/>
        </w:rPr>
        <w:t>4</w:t>
      </w:r>
      <w:r w:rsidR="003C402C" w:rsidRPr="00EF2A61">
        <w:rPr>
          <w:rFonts w:asciiTheme="minorHAnsi" w:hAnsiTheme="minorHAnsi" w:cstheme="minorHAnsi"/>
        </w:rPr>
        <w:t xml:space="preserve">0% és 90%) súlyozott átlagaként </w:t>
      </w:r>
      <w:r w:rsidRPr="00EF2A61">
        <w:rPr>
          <w:rFonts w:asciiTheme="minorHAnsi" w:hAnsiTheme="minorHAnsi" w:cstheme="minorHAnsi"/>
        </w:rPr>
        <w:t>áll elő)</w:t>
      </w:r>
      <w:r w:rsidR="003C402C" w:rsidRPr="00EF2A61">
        <w:rPr>
          <w:rFonts w:asciiTheme="minorHAnsi" w:hAnsiTheme="minorHAnsi" w:cstheme="minorHAnsi"/>
        </w:rPr>
        <w:t>.</w:t>
      </w:r>
    </w:p>
    <w:p w14:paraId="459DED74" w14:textId="1B133E45" w:rsidR="00690610" w:rsidRPr="00EF2A61" w:rsidRDefault="00FE6C55" w:rsidP="0024528A">
      <w:pPr>
        <w:rPr>
          <w:rFonts w:asciiTheme="minorHAnsi" w:hAnsiTheme="minorHAnsi" w:cstheme="minorHAnsi"/>
          <w:bCs/>
        </w:rPr>
      </w:pPr>
      <w:bookmarkStart w:id="185" w:name="_Hlk143080960"/>
      <w:bookmarkEnd w:id="184"/>
      <w:r w:rsidRPr="00EF2A61">
        <w:rPr>
          <w:rFonts w:asciiTheme="minorHAnsi" w:hAnsiTheme="minorHAnsi" w:cstheme="minorHAnsi"/>
          <w:bCs/>
        </w:rPr>
        <w:t>A</w:t>
      </w:r>
      <w:r w:rsidRPr="00EF2A61">
        <w:rPr>
          <w:rFonts w:asciiTheme="minorHAnsi" w:hAnsiTheme="minorHAnsi" w:cstheme="minorHAnsi"/>
          <w:b/>
        </w:rPr>
        <w:t xml:space="preserve"> „Tőketörlesztés </w:t>
      </w:r>
      <w:r w:rsidR="00847B42" w:rsidRPr="00EF2A61">
        <w:rPr>
          <w:rFonts w:asciiTheme="minorHAnsi" w:hAnsiTheme="minorHAnsi" w:cstheme="minorHAnsi"/>
          <w:b/>
        </w:rPr>
        <w:t>típusa</w:t>
      </w:r>
      <w:r w:rsidRPr="00EF2A61">
        <w:rPr>
          <w:rFonts w:asciiTheme="minorHAnsi" w:hAnsiTheme="minorHAnsi" w:cstheme="minorHAnsi"/>
          <w:b/>
        </w:rPr>
        <w:t xml:space="preserve">” </w:t>
      </w:r>
      <w:r w:rsidRPr="00EF2A61">
        <w:rPr>
          <w:rFonts w:asciiTheme="minorHAnsi" w:hAnsiTheme="minorHAnsi" w:cstheme="minorHAnsi"/>
          <w:bCs/>
        </w:rPr>
        <w:t xml:space="preserve">mezőben, amennyiben a fentiek alapján </w:t>
      </w:r>
      <w:proofErr w:type="spellStart"/>
      <w:r w:rsidRPr="00EF2A61">
        <w:rPr>
          <w:rFonts w:asciiTheme="minorHAnsi" w:hAnsiTheme="minorHAnsi" w:cstheme="minorHAnsi"/>
          <w:bCs/>
        </w:rPr>
        <w:t>ballo</w:t>
      </w:r>
      <w:r w:rsidR="00274A34" w:rsidRPr="00EF2A61">
        <w:rPr>
          <w:rFonts w:asciiTheme="minorHAnsi" w:hAnsiTheme="minorHAnsi" w:cstheme="minorHAnsi"/>
          <w:bCs/>
        </w:rPr>
        <w:t>o</w:t>
      </w:r>
      <w:r w:rsidRPr="00EF2A61">
        <w:rPr>
          <w:rFonts w:asciiTheme="minorHAnsi" w:hAnsiTheme="minorHAnsi" w:cstheme="minorHAnsi"/>
          <w:bCs/>
        </w:rPr>
        <w:t>n</w:t>
      </w:r>
      <w:proofErr w:type="spellEnd"/>
      <w:r w:rsidRPr="00EF2A61">
        <w:rPr>
          <w:rFonts w:asciiTheme="minorHAnsi" w:hAnsiTheme="minorHAnsi" w:cstheme="minorHAnsi"/>
          <w:bCs/>
        </w:rPr>
        <w:t>/</w:t>
      </w:r>
      <w:proofErr w:type="spellStart"/>
      <w:r w:rsidRPr="00EF2A61">
        <w:rPr>
          <w:rFonts w:asciiTheme="minorHAnsi" w:hAnsiTheme="minorHAnsi" w:cstheme="minorHAnsi"/>
          <w:bCs/>
        </w:rPr>
        <w:t>bullet</w:t>
      </w:r>
      <w:proofErr w:type="spellEnd"/>
      <w:r w:rsidRPr="00EF2A61">
        <w:rPr>
          <w:rFonts w:asciiTheme="minorHAnsi" w:hAnsiTheme="minorHAnsi" w:cstheme="minorHAnsi"/>
          <w:bCs/>
        </w:rPr>
        <w:t xml:space="preserve"> törlesztési mód kerül megállapításra, jelentendő ez az információ (2021. december vonatkozási időtől kezdődően a </w:t>
      </w:r>
      <w:proofErr w:type="spellStart"/>
      <w:r w:rsidRPr="00EF2A61">
        <w:rPr>
          <w:rFonts w:asciiTheme="minorHAnsi" w:hAnsiTheme="minorHAnsi" w:cstheme="minorHAnsi"/>
          <w:bCs/>
        </w:rPr>
        <w:t>bullet</w:t>
      </w:r>
      <w:proofErr w:type="spellEnd"/>
      <w:r w:rsidRPr="00EF2A61">
        <w:rPr>
          <w:rFonts w:asciiTheme="minorHAnsi" w:hAnsiTheme="minorHAnsi" w:cstheme="minorHAnsi"/>
          <w:bCs/>
        </w:rPr>
        <w:t xml:space="preserve"> mellett a </w:t>
      </w:r>
      <w:proofErr w:type="spellStart"/>
      <w:r w:rsidRPr="00EF2A61">
        <w:rPr>
          <w:rFonts w:asciiTheme="minorHAnsi" w:hAnsiTheme="minorHAnsi" w:cstheme="minorHAnsi"/>
          <w:bCs/>
        </w:rPr>
        <w:t>balloon</w:t>
      </w:r>
      <w:proofErr w:type="spellEnd"/>
      <w:r w:rsidRPr="00EF2A61">
        <w:rPr>
          <w:rFonts w:asciiTheme="minorHAnsi" w:hAnsiTheme="minorHAnsi" w:cstheme="minorHAnsi"/>
          <w:bCs/>
        </w:rPr>
        <w:t xml:space="preserve"> törlesztési mód is külön kódértékként szerepel).</w:t>
      </w:r>
      <w:r w:rsidR="005D5339" w:rsidRPr="00EF2A61">
        <w:rPr>
          <w:rFonts w:asciiTheme="minorHAnsi" w:hAnsiTheme="minorHAnsi" w:cstheme="minorHAnsi"/>
          <w:bCs/>
        </w:rPr>
        <w:t xml:space="preserve"> ’</w:t>
      </w:r>
      <w:proofErr w:type="spellStart"/>
      <w:r w:rsidR="005D5339" w:rsidRPr="00EF2A61">
        <w:rPr>
          <w:rFonts w:asciiTheme="minorHAnsi" w:hAnsiTheme="minorHAnsi" w:cstheme="minorHAnsi"/>
          <w:bCs/>
        </w:rPr>
        <w:t>EGYEB</w:t>
      </w:r>
      <w:proofErr w:type="spellEnd"/>
      <w:r w:rsidR="005D5339" w:rsidRPr="00EF2A61">
        <w:rPr>
          <w:rFonts w:asciiTheme="minorHAnsi" w:hAnsiTheme="minorHAnsi" w:cstheme="minorHAnsi"/>
          <w:bCs/>
        </w:rPr>
        <w:t>’ kódértékkel jelentendők a türelmi időt is tartalmazó törlesztési tervvel rendelkező instrumentumok</w:t>
      </w:r>
      <w:r w:rsidR="00803430" w:rsidRPr="00EF2A61">
        <w:rPr>
          <w:rFonts w:asciiTheme="minorHAnsi" w:hAnsiTheme="minorHAnsi" w:cstheme="minorHAnsi"/>
          <w:bCs/>
        </w:rPr>
        <w:t xml:space="preserve"> azzal, hogy amennyiben a türelmi idővel rendelkező instrumentum megfelel a </w:t>
      </w:r>
      <w:proofErr w:type="spellStart"/>
      <w:r w:rsidR="00803430" w:rsidRPr="00EF2A61">
        <w:rPr>
          <w:rFonts w:asciiTheme="minorHAnsi" w:hAnsiTheme="minorHAnsi" w:cstheme="minorHAnsi"/>
          <w:bCs/>
        </w:rPr>
        <w:t>balloon</w:t>
      </w:r>
      <w:proofErr w:type="spellEnd"/>
      <w:r w:rsidR="00803430" w:rsidRPr="00EF2A61">
        <w:rPr>
          <w:rFonts w:asciiTheme="minorHAnsi" w:hAnsiTheme="minorHAnsi" w:cstheme="minorHAnsi"/>
          <w:bCs/>
        </w:rPr>
        <w:t>/</w:t>
      </w:r>
      <w:proofErr w:type="spellStart"/>
      <w:r w:rsidR="00803430" w:rsidRPr="00EF2A61">
        <w:rPr>
          <w:rFonts w:asciiTheme="minorHAnsi" w:hAnsiTheme="minorHAnsi" w:cstheme="minorHAnsi"/>
          <w:bCs/>
        </w:rPr>
        <w:t>bullet</w:t>
      </w:r>
      <w:proofErr w:type="spellEnd"/>
      <w:r w:rsidR="00803430" w:rsidRPr="00EF2A61">
        <w:rPr>
          <w:rFonts w:asciiTheme="minorHAnsi" w:hAnsiTheme="minorHAnsi" w:cstheme="minorHAnsi"/>
          <w:bCs/>
        </w:rPr>
        <w:t xml:space="preserve"> feltételeknek, akkor akként jelentendő</w:t>
      </w:r>
      <w:r w:rsidR="005D5339" w:rsidRPr="00EF2A61">
        <w:rPr>
          <w:rFonts w:asciiTheme="minorHAnsi" w:hAnsiTheme="minorHAnsi" w:cstheme="minorHAnsi"/>
          <w:bCs/>
        </w:rPr>
        <w:t>.</w:t>
      </w:r>
      <w:r w:rsidR="002A5969" w:rsidRPr="00EF2A61">
        <w:rPr>
          <w:rFonts w:asciiTheme="minorHAnsi" w:hAnsiTheme="minorHAnsi" w:cstheme="minorHAnsi"/>
          <w:bCs/>
        </w:rPr>
        <w:t xml:space="preserve"> Amennyiben elhanyagolható a hitel </w:t>
      </w:r>
      <w:proofErr w:type="spellStart"/>
      <w:r w:rsidR="002A5969" w:rsidRPr="00EF2A61">
        <w:rPr>
          <w:rFonts w:asciiTheme="minorHAnsi" w:hAnsiTheme="minorHAnsi" w:cstheme="minorHAnsi"/>
          <w:bCs/>
        </w:rPr>
        <w:t>futamidejéhez</w:t>
      </w:r>
      <w:proofErr w:type="spellEnd"/>
      <w:r w:rsidR="002A5969" w:rsidRPr="00EF2A61">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EF2A61">
        <w:rPr>
          <w:rFonts w:asciiTheme="minorHAnsi" w:hAnsiTheme="minorHAnsi" w:cstheme="minorHAnsi"/>
          <w:bCs/>
        </w:rPr>
        <w:t>)</w:t>
      </w:r>
      <w:r w:rsidR="002A5969" w:rsidRPr="00EF2A61">
        <w:rPr>
          <w:rFonts w:asciiTheme="minorHAnsi" w:hAnsiTheme="minorHAnsi" w:cstheme="minorHAnsi"/>
          <w:bCs/>
        </w:rPr>
        <w:t>.</w:t>
      </w:r>
    </w:p>
    <w:bookmarkEnd w:id="185"/>
    <w:p w14:paraId="0B5DE1B8" w14:textId="67CD2F56" w:rsidR="005C7529" w:rsidRPr="00EF2A61" w:rsidRDefault="001314DF" w:rsidP="0024528A">
      <w:pPr>
        <w:rPr>
          <w:rFonts w:asciiTheme="minorHAnsi" w:hAnsiTheme="minorHAnsi" w:cstheme="minorHAnsi"/>
          <w:b/>
        </w:rPr>
      </w:pPr>
      <w:r w:rsidRPr="00EF2A61">
        <w:rPr>
          <w:rFonts w:asciiTheme="minorHAnsi" w:hAnsiTheme="minorHAnsi" w:cstheme="minorHAnsi"/>
          <w:b/>
        </w:rPr>
        <w:t>Á</w:t>
      </w:r>
      <w:r w:rsidR="004C596F" w:rsidRPr="00EF2A61">
        <w:rPr>
          <w:rFonts w:asciiTheme="minorHAnsi" w:hAnsiTheme="minorHAnsi" w:cstheme="minorHAnsi"/>
          <w:b/>
        </w:rPr>
        <w:t>ll</w:t>
      </w:r>
      <w:r w:rsidRPr="00EF2A61">
        <w:rPr>
          <w:rFonts w:asciiTheme="minorHAnsi" w:hAnsiTheme="minorHAnsi" w:cstheme="minorHAnsi"/>
          <w:b/>
        </w:rPr>
        <w:t xml:space="preserve">ományokra vonatkozó kamatozással kapcsolatos </w:t>
      </w:r>
      <w:r w:rsidR="004C596F" w:rsidRPr="00EF2A61">
        <w:rPr>
          <w:rFonts w:asciiTheme="minorHAnsi" w:hAnsiTheme="minorHAnsi" w:cstheme="minorHAnsi"/>
          <w:b/>
        </w:rPr>
        <w:t>attribútumok</w:t>
      </w:r>
      <w:r w:rsidR="005C7529" w:rsidRPr="00EF2A61">
        <w:rPr>
          <w:rFonts w:asciiTheme="minorHAnsi" w:hAnsiTheme="minorHAnsi" w:cstheme="minorHAnsi"/>
          <w:b/>
        </w:rPr>
        <w:t xml:space="preserve"> jelentése</w:t>
      </w:r>
    </w:p>
    <w:p w14:paraId="6C72E201" w14:textId="6524FE76" w:rsidR="004C596F" w:rsidRPr="00EF2A61" w:rsidRDefault="005C7529" w:rsidP="0024528A">
      <w:pPr>
        <w:rPr>
          <w:rFonts w:asciiTheme="minorHAnsi" w:hAnsiTheme="minorHAnsi" w:cstheme="minorHAnsi"/>
        </w:rPr>
      </w:pPr>
      <w:r w:rsidRPr="00EF2A61">
        <w:rPr>
          <w:rFonts w:asciiTheme="minorHAnsi" w:hAnsiTheme="minorHAnsi" w:cstheme="minorHAnsi"/>
        </w:rPr>
        <w:t>E</w:t>
      </w:r>
      <w:r w:rsidR="004C596F" w:rsidRPr="00EF2A61">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EF2A61" w:rsidRDefault="00803DF6" w:rsidP="00803DF6">
      <w:pPr>
        <w:rPr>
          <w:rFonts w:asciiTheme="minorHAnsi" w:hAnsiTheme="minorHAnsi" w:cstheme="minorHAnsi"/>
        </w:rPr>
      </w:pPr>
      <w:r w:rsidRPr="00EF2A61">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EF2A61">
        <w:rPr>
          <w:rFonts w:asciiTheme="minorHAnsi" w:hAnsiTheme="minorHAnsi" w:cstheme="minorHAnsi"/>
        </w:rPr>
        <w:t xml:space="preserve"> (v</w:t>
      </w:r>
      <w:r w:rsidRPr="00EF2A61">
        <w:rPr>
          <w:rFonts w:asciiTheme="minorHAnsi" w:hAnsiTheme="minorHAnsi" w:cstheme="minorHAnsi"/>
        </w:rPr>
        <w:t>agyis például a kamat</w:t>
      </w:r>
      <w:r w:rsidR="008160BB" w:rsidRPr="00EF2A61">
        <w:rPr>
          <w:rFonts w:asciiTheme="minorHAnsi" w:hAnsiTheme="minorHAnsi" w:cstheme="minorHAnsi"/>
        </w:rPr>
        <w:t>-</w:t>
      </w:r>
      <w:proofErr w:type="spellStart"/>
      <w:r w:rsidRPr="00EF2A61">
        <w:rPr>
          <w:rFonts w:asciiTheme="minorHAnsi" w:hAnsiTheme="minorHAnsi" w:cstheme="minorHAnsi"/>
        </w:rPr>
        <w:t>támogatásos</w:t>
      </w:r>
      <w:proofErr w:type="spellEnd"/>
      <w:r w:rsidRPr="00EF2A61">
        <w:rPr>
          <w:rFonts w:asciiTheme="minorHAnsi" w:hAnsiTheme="minorHAnsi" w:cstheme="minorHAnsi"/>
        </w:rPr>
        <w:t xml:space="preserve"> lakáscélú hiteleknél a kamattámogatás, míg az áruvásárlási hiteleknél az eladótól kapott hozzájárulás mértékével korrigált</w:t>
      </w:r>
      <w:r w:rsidR="009F3739" w:rsidRPr="00EF2A61">
        <w:rPr>
          <w:rFonts w:asciiTheme="minorHAnsi" w:hAnsiTheme="minorHAnsi" w:cstheme="minorHAnsi"/>
        </w:rPr>
        <w:t>, azaz növelt</w:t>
      </w:r>
      <w:r w:rsidRPr="00EF2A61">
        <w:rPr>
          <w:rFonts w:asciiTheme="minorHAnsi" w:hAnsiTheme="minorHAnsi" w:cstheme="minorHAnsi"/>
        </w:rPr>
        <w:t xml:space="preserve"> kamatlábat kell jelenteni</w:t>
      </w:r>
      <w:r w:rsidR="00153476" w:rsidRPr="00EF2A61">
        <w:rPr>
          <w:rFonts w:asciiTheme="minorHAnsi" w:hAnsiTheme="minorHAnsi" w:cstheme="minorHAnsi"/>
        </w:rPr>
        <w:t xml:space="preserve"> a kamatstatisztikával konzisztensen</w:t>
      </w:r>
      <w:r w:rsidRPr="00EF2A61">
        <w:rPr>
          <w:rFonts w:asciiTheme="minorHAnsi" w:hAnsiTheme="minorHAnsi" w:cstheme="minorHAnsi"/>
        </w:rPr>
        <w:t>)</w:t>
      </w:r>
      <w:r w:rsidR="0024528A" w:rsidRPr="00EF2A61">
        <w:rPr>
          <w:rFonts w:asciiTheme="minorHAnsi" w:hAnsiTheme="minorHAnsi" w:cstheme="minorHAnsi"/>
        </w:rPr>
        <w:t>.</w:t>
      </w:r>
    </w:p>
    <w:p w14:paraId="2BC885D9" w14:textId="3611596D" w:rsidR="00803DF6" w:rsidRPr="00EF2A61" w:rsidRDefault="00803DF6" w:rsidP="00803DF6">
      <w:pPr>
        <w:rPr>
          <w:rFonts w:asciiTheme="minorHAnsi" w:hAnsiTheme="minorHAnsi" w:cstheme="minorHAnsi"/>
        </w:rPr>
      </w:pPr>
      <w:bookmarkStart w:id="186" w:name="_Hlk528590122"/>
      <w:r w:rsidRPr="00EF2A61">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F2A61" w:rsidRDefault="00674C41" w:rsidP="00803DF6">
      <w:pPr>
        <w:rPr>
          <w:rFonts w:asciiTheme="minorHAnsi" w:hAnsiTheme="minorHAnsi" w:cstheme="minorHAnsi"/>
        </w:rPr>
      </w:pPr>
      <w:r w:rsidRPr="00EF2A61">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EF2A61" w:rsidRDefault="001060F7" w:rsidP="00803DF6">
      <w:pPr>
        <w:rPr>
          <w:rFonts w:asciiTheme="minorHAnsi" w:hAnsiTheme="minorHAnsi" w:cstheme="minorHAnsi"/>
        </w:rPr>
      </w:pPr>
      <w:r w:rsidRPr="00EF2A61">
        <w:rPr>
          <w:rFonts w:asciiTheme="minorHAnsi" w:hAnsiTheme="minorHAnsi" w:cstheme="minorHAnsi"/>
        </w:rPr>
        <w:t xml:space="preserve">A pozitív tőketartozással rendelkező, de valamilyen okból nem kamatozó hitelek esetében a kamatozás módjaként </w:t>
      </w:r>
      <w:r w:rsidR="00FD1F08" w:rsidRPr="00EF2A61">
        <w:rPr>
          <w:rFonts w:asciiTheme="minorHAnsi" w:hAnsiTheme="minorHAnsi" w:cstheme="minorHAnsi"/>
        </w:rPr>
        <w:t>’</w:t>
      </w:r>
      <w:proofErr w:type="spellStart"/>
      <w:r w:rsidRPr="00EF2A61">
        <w:rPr>
          <w:rFonts w:asciiTheme="minorHAnsi" w:hAnsiTheme="minorHAnsi" w:cstheme="minorHAnsi"/>
        </w:rPr>
        <w:t>NK</w:t>
      </w:r>
      <w:proofErr w:type="spellEnd"/>
      <w:r w:rsidR="00FD1F08" w:rsidRPr="00EF2A61">
        <w:rPr>
          <w:rFonts w:asciiTheme="minorHAnsi" w:hAnsiTheme="minorHAnsi" w:cstheme="minorHAnsi"/>
        </w:rPr>
        <w:t>’ érték</w:t>
      </w:r>
      <w:r w:rsidRPr="00EF2A61">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Pr="00EF2A61" w:rsidRDefault="008E2510" w:rsidP="00803DF6">
      <w:pPr>
        <w:rPr>
          <w:rFonts w:asciiTheme="minorHAnsi" w:hAnsiTheme="minorHAnsi" w:cstheme="minorHAnsi"/>
        </w:rPr>
      </w:pPr>
      <w:r w:rsidRPr="00EF2A61">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EF2A61">
        <w:rPr>
          <w:rFonts w:asciiTheme="minorHAnsi" w:hAnsiTheme="minorHAnsi" w:cstheme="minorHAnsi"/>
        </w:rPr>
        <w:t>FK</w:t>
      </w:r>
      <w:proofErr w:type="spellEnd"/>
      <w:r w:rsidRPr="00EF2A61">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EF2A61" w:rsidRDefault="001260EB" w:rsidP="00290D81">
      <w:pPr>
        <w:rPr>
          <w:color w:val="000000" w:themeColor="text1"/>
        </w:rPr>
      </w:pPr>
      <w:r w:rsidRPr="00EF2A61">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EF2A61">
        <w:rPr>
          <w:rFonts w:asciiTheme="minorHAnsi" w:hAnsiTheme="minorHAnsi" w:cstheme="minorHAnsi"/>
        </w:rPr>
        <w:t xml:space="preserve"> </w:t>
      </w:r>
      <w:r w:rsidR="00290D81" w:rsidRPr="00EF2A61">
        <w:t xml:space="preserve">Az állami kamattámogatással folyósított hitelek után járó, az állam által pénzügyileg még nem rendezett kamattámogatás elhatárolását a követelés fennállásáig </w:t>
      </w:r>
      <w:r w:rsidR="00290D81" w:rsidRPr="00EF2A61">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EF2A61" w:rsidRDefault="00290D81" w:rsidP="00803DF6">
      <w:pPr>
        <w:rPr>
          <w:rFonts w:asciiTheme="minorHAnsi" w:hAnsiTheme="minorHAnsi" w:cstheme="minorHAnsi"/>
          <w:color w:val="000000" w:themeColor="text1"/>
        </w:rPr>
      </w:pPr>
      <w:r w:rsidRPr="00EF2A61">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EF2A61" w:rsidRDefault="008A1320" w:rsidP="00803DF6">
      <w:pPr>
        <w:rPr>
          <w:rFonts w:asciiTheme="minorHAnsi" w:hAnsiTheme="minorHAnsi" w:cstheme="minorHAnsi"/>
        </w:rPr>
      </w:pPr>
      <w:bookmarkStart w:id="187" w:name="_Hlk129249782"/>
      <w:r w:rsidRPr="00EF2A61">
        <w:rPr>
          <w:rFonts w:asciiTheme="minorHAnsi" w:hAnsiTheme="minorHAnsi" w:cstheme="minorHAnsi"/>
        </w:rPr>
        <w:t xml:space="preserve">A </w:t>
      </w:r>
      <w:r w:rsidR="00653E5E" w:rsidRPr="00EF2A61">
        <w:rPr>
          <w:rFonts w:asciiTheme="minorHAnsi" w:hAnsiTheme="minorHAnsi" w:cstheme="minorHAnsi"/>
        </w:rPr>
        <w:t>„K</w:t>
      </w:r>
      <w:r w:rsidRPr="00EF2A61">
        <w:rPr>
          <w:rFonts w:asciiTheme="minorHAnsi" w:hAnsiTheme="minorHAnsi" w:cstheme="minorHAnsi"/>
        </w:rPr>
        <w:t>amatozás módja</w:t>
      </w:r>
      <w:r w:rsidR="00653E5E" w:rsidRPr="00EF2A61">
        <w:rPr>
          <w:rFonts w:asciiTheme="minorHAnsi" w:hAnsiTheme="minorHAnsi" w:cstheme="minorHAnsi"/>
        </w:rPr>
        <w:t>” és a „Referenciakamat megnevezése” mezőkben a következők figyelembevételével jelentendők az adatok:</w:t>
      </w:r>
    </w:p>
    <w:p w14:paraId="7B06FD27" w14:textId="07085602" w:rsidR="00653E5E" w:rsidRPr="00EF2A61" w:rsidRDefault="008A1320" w:rsidP="00803DF6">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 babaváró hitelek esetén </w:t>
      </w:r>
      <w:r w:rsidR="00344E67" w:rsidRPr="00EF2A61">
        <w:rPr>
          <w:rFonts w:asciiTheme="minorHAnsi" w:hAnsiTheme="minorHAnsi" w:cstheme="minorHAnsi"/>
        </w:rPr>
        <w:t xml:space="preserve">a támogatott szakaszban </w:t>
      </w:r>
      <w:r w:rsidRPr="00EF2A61">
        <w:rPr>
          <w:rFonts w:asciiTheme="minorHAnsi" w:hAnsiTheme="minorHAnsi" w:cstheme="minorHAnsi"/>
        </w:rPr>
        <w:t>RF</w:t>
      </w:r>
      <w:r w:rsidR="00DB59C6" w:rsidRPr="00EF2A61">
        <w:rPr>
          <w:rFonts w:asciiTheme="minorHAnsi" w:hAnsiTheme="minorHAnsi" w:cstheme="minorHAnsi"/>
        </w:rPr>
        <w:t xml:space="preserve">, </w:t>
      </w:r>
      <w:proofErr w:type="spellStart"/>
      <w:r w:rsidR="00DB59C6" w:rsidRPr="00EF2A61">
        <w:rPr>
          <w:rFonts w:asciiTheme="minorHAnsi" w:hAnsiTheme="minorHAnsi" w:cstheme="minorHAnsi"/>
        </w:rPr>
        <w:t>RV</w:t>
      </w:r>
      <w:proofErr w:type="spellEnd"/>
      <w:r w:rsidRPr="00EF2A61">
        <w:rPr>
          <w:rFonts w:asciiTheme="minorHAnsi" w:hAnsiTheme="minorHAnsi" w:cstheme="minorHAnsi"/>
        </w:rPr>
        <w:t xml:space="preserve"> vagy RT lehet</w:t>
      </w:r>
    </w:p>
    <w:p w14:paraId="76CC6068" w14:textId="7BD92A2F" w:rsidR="002A0F47" w:rsidRPr="00EF2A61" w:rsidRDefault="00653E5E" w:rsidP="00803DF6">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 </w:t>
      </w:r>
      <w:proofErr w:type="spellStart"/>
      <w:r w:rsidRPr="00EF2A61">
        <w:rPr>
          <w:rFonts w:asciiTheme="minorHAnsi" w:hAnsiTheme="minorHAnsi" w:cstheme="minorHAnsi"/>
        </w:rPr>
        <w:t>kamatozas</w:t>
      </w:r>
      <w:proofErr w:type="spellEnd"/>
      <w:r w:rsidRPr="00EF2A61">
        <w:rPr>
          <w:rFonts w:asciiTheme="minorHAnsi" w:hAnsiTheme="minorHAnsi" w:cstheme="minorHAnsi"/>
        </w:rPr>
        <w:t xml:space="preserve"> módja mező értéke '</w:t>
      </w:r>
      <w:proofErr w:type="spellStart"/>
      <w:r w:rsidRPr="00EF2A61">
        <w:rPr>
          <w:rFonts w:asciiTheme="minorHAnsi" w:hAnsiTheme="minorHAnsi" w:cstheme="minorHAnsi"/>
        </w:rPr>
        <w:t>VK</w:t>
      </w:r>
      <w:proofErr w:type="spellEnd"/>
      <w:r w:rsidRPr="00EF2A61">
        <w:rPr>
          <w:rFonts w:asciiTheme="minorHAnsi" w:hAnsiTheme="minorHAnsi" w:cstheme="minorHAnsi"/>
        </w:rPr>
        <w:t>', akkor a referencia kamat megnevezése mezőben csak 'NINCS' érték adható meg</w:t>
      </w:r>
      <w:r w:rsidR="00884CE5" w:rsidRPr="00EF2A61">
        <w:rPr>
          <w:rFonts w:asciiTheme="minorHAnsi" w:hAnsiTheme="minorHAnsi" w:cstheme="minorHAnsi"/>
        </w:rPr>
        <w:t>,</w:t>
      </w:r>
    </w:p>
    <w:p w14:paraId="5B527454" w14:textId="286A3DFC" w:rsidR="00CA10A9" w:rsidRPr="00EF2A61" w:rsidRDefault="00653E5E">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 </w:t>
      </w:r>
      <w:proofErr w:type="spellStart"/>
      <w:r w:rsidRPr="00EF2A61">
        <w:rPr>
          <w:rFonts w:asciiTheme="minorHAnsi" w:hAnsiTheme="minorHAnsi" w:cstheme="minorHAnsi"/>
        </w:rPr>
        <w:t>kamatozas</w:t>
      </w:r>
      <w:proofErr w:type="spellEnd"/>
      <w:r w:rsidRPr="00EF2A61">
        <w:rPr>
          <w:rFonts w:asciiTheme="minorHAnsi" w:hAnsiTheme="minorHAnsi" w:cstheme="minorHAnsi"/>
        </w:rPr>
        <w:t xml:space="preserve"> módja mező értéke '</w:t>
      </w:r>
      <w:proofErr w:type="spellStart"/>
      <w:r w:rsidRPr="00EF2A61">
        <w:rPr>
          <w:rFonts w:asciiTheme="minorHAnsi" w:hAnsiTheme="minorHAnsi" w:cstheme="minorHAnsi"/>
        </w:rPr>
        <w:t>RV</w:t>
      </w:r>
      <w:proofErr w:type="spellEnd"/>
      <w:r w:rsidRPr="00EF2A61">
        <w:rPr>
          <w:rFonts w:asciiTheme="minorHAnsi" w:hAnsiTheme="minorHAnsi" w:cstheme="minorHAnsi"/>
        </w:rPr>
        <w:t>'</w:t>
      </w:r>
      <w:r w:rsidR="004B7A98" w:rsidRPr="00EF2A61">
        <w:rPr>
          <w:rFonts w:asciiTheme="minorHAnsi" w:hAnsiTheme="minorHAnsi" w:cstheme="minorHAnsi"/>
        </w:rPr>
        <w:t xml:space="preserve">, </w:t>
      </w:r>
      <w:r w:rsidRPr="00EF2A61">
        <w:rPr>
          <w:rFonts w:asciiTheme="minorHAnsi" w:hAnsiTheme="minorHAnsi" w:cstheme="minorHAnsi"/>
        </w:rPr>
        <w:t>'RF'</w:t>
      </w:r>
      <w:r w:rsidR="004B7A98" w:rsidRPr="00EF2A61">
        <w:rPr>
          <w:rFonts w:asciiTheme="minorHAnsi" w:hAnsiTheme="minorHAnsi" w:cstheme="minorHAnsi"/>
        </w:rPr>
        <w:t xml:space="preserve"> vagy ’RT’</w:t>
      </w:r>
      <w:r w:rsidRPr="00EF2A61">
        <w:rPr>
          <w:rFonts w:asciiTheme="minorHAnsi" w:hAnsiTheme="minorHAnsi" w:cstheme="minorHAnsi"/>
        </w:rPr>
        <w:t>,</w:t>
      </w:r>
      <w:r w:rsidR="002A0D92" w:rsidRPr="00EF2A61">
        <w:rPr>
          <w:rFonts w:asciiTheme="minorHAnsi" w:hAnsiTheme="minorHAnsi" w:cstheme="minorHAnsi"/>
        </w:rPr>
        <w:t xml:space="preserve"> </w:t>
      </w:r>
      <w:r w:rsidRPr="00EF2A61">
        <w:rPr>
          <w:rFonts w:asciiTheme="minorHAnsi" w:hAnsiTheme="minorHAnsi" w:cstheme="minorHAnsi"/>
        </w:rPr>
        <w:t>akkor a referencia kamat megnevezése mezőben nem adható meg 'NINCS' érték</w:t>
      </w:r>
      <w:r w:rsidR="004B7A98" w:rsidRPr="00EF2A61">
        <w:rPr>
          <w:rFonts w:asciiTheme="minorHAnsi" w:hAnsiTheme="minorHAnsi" w:cstheme="minorHAnsi"/>
        </w:rPr>
        <w:t xml:space="preserve"> és nem hagyható üresen a mező, továbbá töltendők a referenciakamatozásra vonatkozó egyéb mezők is</w:t>
      </w:r>
      <w:r w:rsidR="00CA10A9" w:rsidRPr="00EF2A61">
        <w:rPr>
          <w:rFonts w:asciiTheme="minorHAnsi" w:hAnsiTheme="minorHAnsi" w:cstheme="minorHAnsi"/>
        </w:rPr>
        <w:t>,</w:t>
      </w:r>
    </w:p>
    <w:p w14:paraId="0ED8A5A5" w14:textId="025BBBB0" w:rsidR="00335F9C" w:rsidRPr="00EF2A61" w:rsidRDefault="00335F9C">
      <w:pPr>
        <w:pStyle w:val="Listaszerbekezds"/>
        <w:numPr>
          <w:ilvl w:val="0"/>
          <w:numId w:val="20"/>
        </w:numPr>
        <w:rPr>
          <w:rFonts w:asciiTheme="minorHAnsi" w:hAnsiTheme="minorHAnsi" w:cstheme="minorHAnsi"/>
        </w:rPr>
      </w:pPr>
      <w:bookmarkStart w:id="188" w:name="_Hlk133914929"/>
      <w:proofErr w:type="spellStart"/>
      <w:r w:rsidRPr="00EF2A61">
        <w:rPr>
          <w:rFonts w:asciiTheme="minorHAnsi" w:hAnsiTheme="minorHAnsi" w:cstheme="minorHAnsi"/>
        </w:rPr>
        <w:t>RV</w:t>
      </w:r>
      <w:proofErr w:type="spellEnd"/>
      <w:r w:rsidRPr="00EF2A61">
        <w:rPr>
          <w:rFonts w:asciiTheme="minorHAnsi" w:hAnsiTheme="minorHAnsi" w:cstheme="minorHAnsi"/>
        </w:rPr>
        <w:t xml:space="preserve"> kódérték esetén a referenciakamat nem lehet </w:t>
      </w:r>
      <w:proofErr w:type="spellStart"/>
      <w:r w:rsidRPr="00EF2A61">
        <w:rPr>
          <w:rFonts w:asciiTheme="minorHAnsi" w:hAnsiTheme="minorHAnsi" w:cstheme="minorHAnsi"/>
        </w:rPr>
        <w:t>AKK</w:t>
      </w:r>
      <w:proofErr w:type="spellEnd"/>
      <w:r w:rsidRPr="00EF2A61">
        <w:rPr>
          <w:rFonts w:asciiTheme="minorHAnsi" w:hAnsiTheme="minorHAnsi" w:cstheme="minorHAnsi"/>
        </w:rPr>
        <w:t xml:space="preserve"> </w:t>
      </w:r>
      <w:r w:rsidR="00F84129" w:rsidRPr="00EF2A61">
        <w:rPr>
          <w:rFonts w:asciiTheme="minorHAnsi" w:hAnsiTheme="minorHAnsi" w:cstheme="minorHAnsi"/>
        </w:rPr>
        <w:t xml:space="preserve">(kivéve babaváró hitelek) </w:t>
      </w:r>
      <w:r w:rsidRPr="00EF2A61">
        <w:rPr>
          <w:rFonts w:asciiTheme="minorHAnsi" w:hAnsiTheme="minorHAnsi" w:cstheme="minorHAnsi"/>
        </w:rPr>
        <w:t>és BIRS,</w:t>
      </w:r>
    </w:p>
    <w:bookmarkEnd w:id="188"/>
    <w:p w14:paraId="6E289CB7" w14:textId="09F27DD8" w:rsidR="00653E5E" w:rsidRPr="00EF2A61" w:rsidRDefault="00CA10A9" w:rsidP="00AE27AF">
      <w:pPr>
        <w:pStyle w:val="Listaszerbekezds"/>
        <w:numPr>
          <w:ilvl w:val="0"/>
          <w:numId w:val="20"/>
        </w:numPr>
        <w:rPr>
          <w:rFonts w:asciiTheme="minorHAnsi" w:hAnsiTheme="minorHAnsi" w:cstheme="minorHAnsi"/>
        </w:rPr>
      </w:pPr>
      <w:r w:rsidRPr="00EF2A61">
        <w:rPr>
          <w:rFonts w:asciiTheme="minorHAnsi" w:hAnsiTheme="minorHAnsi" w:cstheme="minorHAnsi"/>
        </w:rPr>
        <w:t>’</w:t>
      </w:r>
      <w:proofErr w:type="spellStart"/>
      <w:r w:rsidRPr="00EF2A61">
        <w:rPr>
          <w:rFonts w:asciiTheme="minorHAnsi" w:hAnsiTheme="minorHAnsi" w:cstheme="minorHAnsi"/>
        </w:rPr>
        <w:t>FK</w:t>
      </w:r>
      <w:proofErr w:type="spellEnd"/>
      <w:r w:rsidRPr="00EF2A61">
        <w:rPr>
          <w:rFonts w:asciiTheme="minorHAnsi" w:hAnsiTheme="minorHAnsi" w:cstheme="minorHAnsi"/>
        </w:rPr>
        <w:t>’ és ’</w:t>
      </w:r>
      <w:proofErr w:type="spellStart"/>
      <w:r w:rsidRPr="00EF2A61">
        <w:rPr>
          <w:rFonts w:asciiTheme="minorHAnsi" w:hAnsiTheme="minorHAnsi" w:cstheme="minorHAnsi"/>
        </w:rPr>
        <w:t>NK</w:t>
      </w:r>
      <w:proofErr w:type="spellEnd"/>
      <w:r w:rsidRPr="00EF2A61">
        <w:rPr>
          <w:rFonts w:asciiTheme="minorHAnsi" w:hAnsiTheme="minorHAnsi" w:cstheme="minorHAnsi"/>
        </w:rPr>
        <w:t>’ kamatozási mód esetén a „Referenciakamat megnevezése” és a kapcsolódó mezők üresen hagy</w:t>
      </w:r>
      <w:r w:rsidR="00884CE5" w:rsidRPr="00EF2A61">
        <w:rPr>
          <w:rFonts w:asciiTheme="minorHAnsi" w:hAnsiTheme="minorHAnsi" w:cstheme="minorHAnsi"/>
        </w:rPr>
        <w:t>hat</w:t>
      </w:r>
      <w:r w:rsidRPr="00EF2A61">
        <w:rPr>
          <w:rFonts w:asciiTheme="minorHAnsi" w:hAnsiTheme="minorHAnsi" w:cstheme="minorHAnsi"/>
        </w:rPr>
        <w:t>ók</w:t>
      </w:r>
      <w:r w:rsidR="00884CE5" w:rsidRPr="00EF2A61">
        <w:rPr>
          <w:rFonts w:asciiTheme="minorHAnsi" w:hAnsiTheme="minorHAnsi" w:cstheme="minorHAnsi"/>
        </w:rPr>
        <w:t xml:space="preserve"> vagy ’NINCS’ kódérték jelentendő</w:t>
      </w:r>
      <w:r w:rsidR="00653E5E" w:rsidRPr="00EF2A61">
        <w:rPr>
          <w:rFonts w:asciiTheme="minorHAnsi" w:hAnsiTheme="minorHAnsi" w:cstheme="minorHAnsi"/>
        </w:rPr>
        <w:t>.</w:t>
      </w:r>
    </w:p>
    <w:bookmarkEnd w:id="187"/>
    <w:p w14:paraId="27FBCBF7" w14:textId="24B67757" w:rsidR="008956A9" w:rsidRPr="00EF2A61" w:rsidRDefault="00502021" w:rsidP="00803DF6">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„Kamatváltoztatási mutató”</w:t>
      </w:r>
      <w:r w:rsidRPr="00EF2A61">
        <w:rPr>
          <w:rFonts w:asciiTheme="minorHAnsi" w:hAnsiTheme="minorHAnsi" w:cstheme="minorHAnsi"/>
        </w:rPr>
        <w:t xml:space="preserve"> és </w:t>
      </w:r>
      <w:r w:rsidRPr="00EF2A61">
        <w:rPr>
          <w:rFonts w:asciiTheme="minorHAnsi" w:hAnsiTheme="minorHAnsi" w:cstheme="minorHAnsi"/>
          <w:b/>
          <w:bCs/>
        </w:rPr>
        <w:t>„Kamatfelár-változtatási mutató”</w:t>
      </w:r>
      <w:r w:rsidRPr="00EF2A61">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EF2A61" w:rsidRDefault="008807AE" w:rsidP="00803DF6">
      <w:pPr>
        <w:rPr>
          <w:rFonts w:asciiTheme="minorHAnsi" w:hAnsiTheme="minorHAnsi" w:cstheme="minorHAnsi"/>
        </w:rPr>
      </w:pPr>
      <w:r w:rsidRPr="00EF2A61">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EF2A61" w:rsidRDefault="00A3759A" w:rsidP="00803DF6">
      <w:pPr>
        <w:rPr>
          <w:rFonts w:asciiTheme="minorHAnsi" w:hAnsiTheme="minorHAnsi" w:cstheme="minorHAnsi"/>
        </w:rPr>
      </w:pPr>
      <w:r w:rsidRPr="00EF2A61">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EF2A61" w:rsidRDefault="008807AE" w:rsidP="00803DF6">
      <w:pPr>
        <w:rPr>
          <w:rFonts w:asciiTheme="minorHAnsi" w:hAnsiTheme="minorHAnsi" w:cstheme="minorHAnsi"/>
        </w:rPr>
      </w:pPr>
      <w:r w:rsidRPr="00EF2A61">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EF2A61" w:rsidRDefault="006862D0" w:rsidP="008807AE">
      <w:pPr>
        <w:rPr>
          <w:rFonts w:asciiTheme="minorHAnsi" w:hAnsiTheme="minorHAnsi" w:cstheme="minorHAnsi"/>
        </w:rPr>
      </w:pPr>
      <w:proofErr w:type="spellStart"/>
      <w:r w:rsidRPr="00EF2A61">
        <w:rPr>
          <w:rFonts w:asciiTheme="minorHAnsi" w:hAnsiTheme="minorHAnsi" w:cstheme="minorHAnsi"/>
        </w:rPr>
        <w:t>AKK</w:t>
      </w:r>
      <w:proofErr w:type="spellEnd"/>
      <w:r w:rsidRPr="00EF2A61">
        <w:rPr>
          <w:rFonts w:asciiTheme="minorHAnsi" w:hAnsiTheme="minorHAnsi" w:cstheme="minorHAnsi"/>
        </w:rPr>
        <w:t xml:space="preserve"> és BIRS csak 3 éven túli futamidejű hiteleknél alkalmazható.</w:t>
      </w:r>
    </w:p>
    <w:p w14:paraId="7CD85E86" w14:textId="61D9C435" w:rsidR="008807AE" w:rsidRPr="00EF2A61" w:rsidRDefault="008807AE" w:rsidP="008807AE">
      <w:pPr>
        <w:rPr>
          <w:rFonts w:asciiTheme="minorHAnsi" w:hAnsiTheme="minorHAnsi" w:cstheme="minorHAnsi"/>
        </w:rPr>
      </w:pPr>
      <w:r w:rsidRPr="00EF2A61">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EF2A61">
        <w:rPr>
          <w:rFonts w:asciiTheme="minorHAnsi" w:hAnsiTheme="minorHAnsi" w:cstheme="minorHAnsi"/>
        </w:rPr>
        <w:t>installmentes</w:t>
      </w:r>
      <w:proofErr w:type="spellEnd"/>
      <w:r w:rsidRPr="00EF2A61">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EF2A61">
        <w:rPr>
          <w:rFonts w:asciiTheme="minorHAnsi" w:hAnsiTheme="minorHAnsi" w:cstheme="minorHAnsi"/>
        </w:rPr>
        <w:t>ING_LIZ</w:t>
      </w:r>
      <w:proofErr w:type="spellEnd"/>
      <w:r w:rsidRPr="00EF2A61">
        <w:rPr>
          <w:rFonts w:asciiTheme="minorHAnsi" w:hAnsiTheme="minorHAnsi" w:cstheme="minorHAnsi"/>
        </w:rPr>
        <w:t xml:space="preserve">') esetén vizsgálandók fentiek (babaváró hitelek esetén nem jelentendők a mutatók). </w:t>
      </w:r>
      <w:r w:rsidR="0073398E" w:rsidRPr="00EF2A61">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EF2A61" w:rsidRDefault="0076310B" w:rsidP="008807AE">
      <w:pPr>
        <w:rPr>
          <w:rFonts w:asciiTheme="minorHAnsi" w:hAnsiTheme="minorHAnsi" w:cstheme="minorHAnsi"/>
        </w:rPr>
      </w:pPr>
      <w:r w:rsidRPr="00EF2A61">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EF2A61" w:rsidRDefault="00A76F49" w:rsidP="008807AE">
      <w:pPr>
        <w:rPr>
          <w:rFonts w:asciiTheme="minorHAnsi" w:hAnsiTheme="minorHAnsi" w:cstheme="minorHAnsi"/>
        </w:rPr>
      </w:pPr>
      <w:r w:rsidRPr="00EF2A61">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EF2A61" w:rsidRDefault="001060F7" w:rsidP="00803DF6">
      <w:pPr>
        <w:rPr>
          <w:rFonts w:asciiTheme="minorHAnsi" w:hAnsiTheme="minorHAnsi" w:cstheme="minorHAnsi"/>
        </w:rPr>
      </w:pPr>
    </w:p>
    <w:bookmarkEnd w:id="186"/>
    <w:p w14:paraId="497836BE" w14:textId="4A32AE8D" w:rsidR="00F0078D" w:rsidRPr="00EF2A61" w:rsidRDefault="00F0078D" w:rsidP="00F0078D">
      <w:pPr>
        <w:rPr>
          <w:rFonts w:asciiTheme="minorHAnsi" w:hAnsiTheme="minorHAnsi" w:cstheme="minorHAnsi"/>
        </w:rPr>
      </w:pPr>
      <w:r w:rsidRPr="00EF2A61">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EF2A61">
        <w:rPr>
          <w:rFonts w:asciiTheme="minorHAnsi" w:hAnsiTheme="minorHAnsi" w:cstheme="minorHAnsi"/>
        </w:rPr>
        <w:t>,</w:t>
      </w:r>
      <w:r w:rsidRPr="00EF2A61">
        <w:rPr>
          <w:rFonts w:asciiTheme="minorHAnsi" w:hAnsiTheme="minorHAnsi" w:cstheme="minorHAnsi"/>
        </w:rPr>
        <w:t xml:space="preserve"> ha pl. a kamat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EF2A61" w:rsidRDefault="00491EE1" w:rsidP="00491EE1">
      <w:pPr>
        <w:rPr>
          <w:rFonts w:asciiTheme="minorHAnsi" w:hAnsiTheme="minorHAnsi" w:cstheme="minorHAnsi"/>
        </w:rPr>
      </w:pPr>
      <w:r w:rsidRPr="00EF2A61">
        <w:rPr>
          <w:rFonts w:asciiTheme="minorHAnsi" w:hAnsiTheme="minorHAnsi" w:cstheme="minorHAnsi"/>
        </w:rPr>
        <w:t xml:space="preserve">A </w:t>
      </w:r>
      <w:r w:rsidR="00F527DC" w:rsidRPr="00EF2A61">
        <w:rPr>
          <w:rFonts w:asciiTheme="minorHAnsi" w:hAnsiTheme="minorHAnsi" w:cstheme="minorHAnsi"/>
        </w:rPr>
        <w:t>„Kamatperiódus hossza – aktuális” és a „Kamatfelár periódus hossza” mezők értéke</w:t>
      </w:r>
      <w:r w:rsidRPr="00EF2A61">
        <w:rPr>
          <w:rFonts w:asciiTheme="minorHAnsi" w:hAnsiTheme="minorHAnsi" w:cstheme="minorHAnsi"/>
        </w:rPr>
        <w:t xml:space="preserve"> abban az esetben, ha a kamat</w:t>
      </w:r>
      <w:r w:rsidR="00F527DC" w:rsidRPr="00EF2A61">
        <w:rPr>
          <w:rFonts w:asciiTheme="minorHAnsi" w:hAnsiTheme="minorHAnsi" w:cstheme="minorHAnsi"/>
        </w:rPr>
        <w:t>/kamat</w:t>
      </w:r>
      <w:r w:rsidRPr="00EF2A61">
        <w:rPr>
          <w:rFonts w:asciiTheme="minorHAnsi" w:hAnsiTheme="minorHAnsi" w:cstheme="minorHAnsi"/>
        </w:rPr>
        <w:t>felár nem változik a teljes futamidő alatt, az eredeti (nem hátralévő) futamidővel egyezik meg.</w:t>
      </w:r>
      <w:r w:rsidR="00674C41" w:rsidRPr="00EF2A6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EF2A61" w:rsidRDefault="00491EE1" w:rsidP="00674C41">
      <w:pPr>
        <w:rPr>
          <w:rFonts w:asciiTheme="minorHAnsi" w:hAnsiTheme="minorHAnsi" w:cstheme="minorHAnsi"/>
        </w:rPr>
      </w:pPr>
      <w:r w:rsidRPr="00EF2A61">
        <w:rPr>
          <w:rFonts w:asciiTheme="minorHAnsi" w:hAnsiTheme="minorHAnsi" w:cstheme="minorHAnsi"/>
        </w:rPr>
        <w:t xml:space="preserve">Kamat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EF2A61">
        <w:rPr>
          <w:rFonts w:asciiTheme="minorHAnsi" w:hAnsiTheme="minorHAnsi" w:cstheme="minorHAnsi"/>
        </w:rPr>
        <w:t>átárazódásának</w:t>
      </w:r>
      <w:proofErr w:type="spellEnd"/>
      <w:r w:rsidRPr="00EF2A61">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lejárati dátumot kell megadni.</w:t>
      </w:r>
      <w:r w:rsidR="00674C41" w:rsidRPr="00EF2A6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EF2A61" w:rsidRDefault="005F73F9" w:rsidP="008D5A94">
      <w:pPr>
        <w:rPr>
          <w:rFonts w:asciiTheme="minorHAnsi" w:hAnsiTheme="minorHAnsi" w:cstheme="minorHAnsi"/>
        </w:rPr>
      </w:pPr>
      <w:r w:rsidRPr="00EF2A61">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EF2A61">
        <w:rPr>
          <w:rFonts w:asciiTheme="minorHAnsi" w:hAnsiTheme="minorHAnsi" w:cstheme="minorHAnsi"/>
        </w:rPr>
        <w:t xml:space="preserve"> A babaváró hitelek esetén a </w:t>
      </w:r>
      <w:r w:rsidR="00E43FD7" w:rsidRPr="00EF2A61">
        <w:rPr>
          <w:rFonts w:asciiTheme="minorHAnsi" w:hAnsiTheme="minorHAnsi" w:cstheme="minorHAnsi"/>
        </w:rPr>
        <w:t>jogszabály alapján járó</w:t>
      </w:r>
      <w:r w:rsidR="000F3D03" w:rsidRPr="00EF2A61">
        <w:rPr>
          <w:rFonts w:asciiTheme="minorHAnsi" w:hAnsiTheme="minorHAnsi" w:cstheme="minorHAnsi"/>
        </w:rPr>
        <w:t xml:space="preserve"> törlesztési moratóriumot szintén „csak kamat” periódusként kell jelenteni. </w:t>
      </w:r>
      <w:r w:rsidRPr="00EF2A61">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EF2A61">
        <w:rPr>
          <w:rFonts w:asciiTheme="minorHAnsi" w:hAnsiTheme="minorHAnsi" w:cstheme="minorHAnsi"/>
        </w:rPr>
        <w:t>, 2021. szeptemberi vonatkozási időtől kezdődően átnevezésre kerül a mező</w:t>
      </w:r>
      <w:r w:rsidRPr="00EF2A61">
        <w:rPr>
          <w:rFonts w:asciiTheme="minorHAnsi" w:hAnsiTheme="minorHAnsi" w:cstheme="minorHAnsi"/>
        </w:rPr>
        <w:t>. A helyes tartalommal kell ezt a mezőt jelenteni, azaz amennyiben „Az ügyfél csak kamatot törleszt-e?” kérdésnél „I”</w:t>
      </w:r>
      <w:r w:rsidR="00B34268" w:rsidRPr="00EF2A61">
        <w:rPr>
          <w:rFonts w:asciiTheme="minorHAnsi" w:hAnsiTheme="minorHAnsi" w:cstheme="minorHAnsi"/>
        </w:rPr>
        <w:t xml:space="preserve"> a válasz (tehát „csak kamat” időszakban van az instrumentum), akkor jelenteni kell a „csak kamat” időszak végét mind </w:t>
      </w:r>
      <w:r w:rsidRPr="00EF2A61">
        <w:rPr>
          <w:rFonts w:asciiTheme="minorHAnsi" w:hAnsiTheme="minorHAnsi" w:cstheme="minorHAnsi"/>
        </w:rPr>
        <w:t>problémamente</w:t>
      </w:r>
      <w:r w:rsidR="00B34268" w:rsidRPr="00EF2A61">
        <w:rPr>
          <w:rFonts w:asciiTheme="minorHAnsi" w:hAnsiTheme="minorHAnsi" w:cstheme="minorHAnsi"/>
        </w:rPr>
        <w:t xml:space="preserve">s, mind pedig </w:t>
      </w:r>
      <w:r w:rsidRPr="00EF2A61">
        <w:rPr>
          <w:rFonts w:asciiTheme="minorHAnsi" w:hAnsiTheme="minorHAnsi" w:cstheme="minorHAnsi"/>
        </w:rPr>
        <w:t>problémás hitelek esetében</w:t>
      </w:r>
      <w:r w:rsidR="00B34268" w:rsidRPr="00EF2A61">
        <w:rPr>
          <w:rFonts w:asciiTheme="minorHAnsi" w:hAnsiTheme="minorHAnsi" w:cstheme="minorHAnsi"/>
        </w:rPr>
        <w:t>.</w:t>
      </w:r>
      <w:r w:rsidR="006D105C" w:rsidRPr="00EF2A61">
        <w:rPr>
          <w:rFonts w:asciiTheme="minorHAnsi" w:hAnsiTheme="minorHAnsi" w:cstheme="minorHAnsi"/>
        </w:rPr>
        <w:t xml:space="preserve"> Valamely megtakarítási formával kombinált </w:t>
      </w:r>
      <w:r w:rsidR="005F433E" w:rsidRPr="00EF2A61">
        <w:rPr>
          <w:rFonts w:asciiTheme="minorHAnsi" w:hAnsiTheme="minorHAnsi" w:cstheme="minorHAnsi"/>
        </w:rPr>
        <w:t xml:space="preserve">hitel esetén, ahol a </w:t>
      </w:r>
      <w:r w:rsidR="00FC6B3B" w:rsidRPr="00EF2A61">
        <w:rPr>
          <w:rFonts w:asciiTheme="minorHAnsi" w:hAnsiTheme="minorHAnsi" w:cstheme="minorHAnsi"/>
        </w:rPr>
        <w:t>folyamatos havi befizetések (</w:t>
      </w:r>
      <w:r w:rsidR="005F433E" w:rsidRPr="00EF2A61">
        <w:rPr>
          <w:rFonts w:asciiTheme="minorHAnsi" w:hAnsiTheme="minorHAnsi" w:cstheme="minorHAnsi"/>
        </w:rPr>
        <w:t>megtakarítás</w:t>
      </w:r>
      <w:r w:rsidR="00FC6B3B" w:rsidRPr="00EF2A61">
        <w:rPr>
          <w:rFonts w:asciiTheme="minorHAnsi" w:hAnsiTheme="minorHAnsi" w:cstheme="minorHAnsi"/>
        </w:rPr>
        <w:t>)</w:t>
      </w:r>
      <w:r w:rsidR="005F433E" w:rsidRPr="00EF2A61">
        <w:rPr>
          <w:rFonts w:asciiTheme="minorHAnsi" w:hAnsiTheme="minorHAnsi" w:cstheme="minorHAnsi"/>
        </w:rPr>
        <w:t xml:space="preserve"> </w:t>
      </w:r>
      <w:r w:rsidR="00FC6B3B" w:rsidRPr="00EF2A61">
        <w:rPr>
          <w:rFonts w:asciiTheme="minorHAnsi" w:hAnsiTheme="minorHAnsi" w:cstheme="minorHAnsi"/>
        </w:rPr>
        <w:t>képezi a megtakarítási időszak végi egyösszegű hiteltörlesztés alapját,</w:t>
      </w:r>
      <w:r w:rsidR="00813372" w:rsidRPr="00EF2A61">
        <w:rPr>
          <w:rFonts w:asciiTheme="minorHAnsi" w:hAnsiTheme="minorHAnsi" w:cstheme="minorHAnsi"/>
        </w:rPr>
        <w:t xml:space="preserve"> illetve lakástakarékpénztári formában működő adatszolgáltatók által nyújtott áthidaló hitel esetén</w:t>
      </w:r>
      <w:r w:rsidR="005F433E" w:rsidRPr="00EF2A61">
        <w:rPr>
          <w:rFonts w:asciiTheme="minorHAnsi" w:hAnsiTheme="minorHAnsi" w:cstheme="minorHAnsi"/>
        </w:rPr>
        <w:t xml:space="preserve"> </w:t>
      </w:r>
      <w:r w:rsidR="002058EC" w:rsidRPr="00EF2A61">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EF2A61">
        <w:rPr>
          <w:rFonts w:asciiTheme="minorHAnsi" w:hAnsiTheme="minorHAnsi" w:cstheme="minorHAnsi"/>
        </w:rPr>
        <w:t>.</w:t>
      </w:r>
    </w:p>
    <w:p w14:paraId="050C001C" w14:textId="6FD828C0" w:rsidR="00491EE1" w:rsidRPr="00EF2A61" w:rsidRDefault="00E35477" w:rsidP="00491EE1">
      <w:pPr>
        <w:rPr>
          <w:rFonts w:asciiTheme="minorHAnsi" w:hAnsiTheme="minorHAnsi" w:cstheme="minorHAnsi"/>
        </w:rPr>
      </w:pPr>
      <w:r w:rsidRPr="00EF2A61">
        <w:rPr>
          <w:rFonts w:asciiTheme="minorHAnsi" w:hAnsiTheme="minorHAnsi" w:cstheme="minorHAnsi"/>
        </w:rPr>
        <w:t>„</w:t>
      </w:r>
      <w:r w:rsidR="00491EE1" w:rsidRPr="00EF2A61">
        <w:rPr>
          <w:rFonts w:asciiTheme="minorHAnsi" w:hAnsiTheme="minorHAnsi" w:cstheme="minorHAnsi"/>
        </w:rPr>
        <w:t>Következő kamat</w:t>
      </w:r>
      <w:r w:rsidR="008E1B23" w:rsidRPr="00EF2A61">
        <w:rPr>
          <w:rFonts w:asciiTheme="minorHAnsi" w:hAnsiTheme="minorHAnsi" w:cstheme="minorHAnsi"/>
        </w:rPr>
        <w:t>felár változás időpontja</w:t>
      </w:r>
      <w:r w:rsidRPr="00EF2A61">
        <w:rPr>
          <w:rFonts w:asciiTheme="minorHAnsi" w:hAnsiTheme="minorHAnsi" w:cstheme="minorHAnsi"/>
        </w:rPr>
        <w:t>”</w:t>
      </w:r>
      <w:r w:rsidR="008E1B23" w:rsidRPr="00EF2A61">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EF2A61">
        <w:rPr>
          <w:rFonts w:asciiTheme="minorHAnsi" w:hAnsiTheme="minorHAnsi" w:cstheme="minorHAnsi"/>
        </w:rPr>
        <w:t>- ’RF’ kód</w:t>
      </w:r>
      <w:r w:rsidR="008E1B23" w:rsidRPr="00EF2A61">
        <w:rPr>
          <w:rFonts w:asciiTheme="minorHAnsi" w:hAnsiTheme="minorHAnsi" w:cstheme="minorHAnsi"/>
        </w:rPr>
        <w:t>).</w:t>
      </w:r>
    </w:p>
    <w:p w14:paraId="101C4DA5" w14:textId="4C751EDC" w:rsidR="00C40AB9" w:rsidRPr="00EF2A61" w:rsidRDefault="00F41100" w:rsidP="00C40AB9">
      <w:pPr>
        <w:rPr>
          <w:rFonts w:asciiTheme="minorHAnsi" w:hAnsiTheme="minorHAnsi" w:cstheme="minorHAnsi"/>
        </w:rPr>
      </w:pPr>
      <w:r w:rsidRPr="00EF2A61">
        <w:rPr>
          <w:rFonts w:asciiTheme="minorHAnsi" w:hAnsiTheme="minorHAnsi" w:cstheme="minorHAnsi"/>
        </w:rPr>
        <w:t xml:space="preserve">A </w:t>
      </w:r>
      <w:r w:rsidR="0065651A" w:rsidRPr="00EF2A61">
        <w:rPr>
          <w:rFonts w:asciiTheme="minorHAnsi" w:hAnsiTheme="minorHAnsi" w:cstheme="minorHAnsi"/>
        </w:rPr>
        <w:t>„T</w:t>
      </w:r>
      <w:r w:rsidRPr="00EF2A61">
        <w:rPr>
          <w:rFonts w:asciiTheme="minorHAnsi" w:hAnsiTheme="minorHAnsi" w:cstheme="minorHAnsi"/>
        </w:rPr>
        <w:t xml:space="preserve">örlesztés </w:t>
      </w:r>
      <w:proofErr w:type="gramStart"/>
      <w:r w:rsidRPr="00EF2A61">
        <w:rPr>
          <w:rFonts w:asciiTheme="minorHAnsi" w:hAnsiTheme="minorHAnsi" w:cstheme="minorHAnsi"/>
        </w:rPr>
        <w:t>összege</w:t>
      </w:r>
      <w:r w:rsidR="0065651A" w:rsidRPr="00EF2A61">
        <w:rPr>
          <w:rFonts w:asciiTheme="minorHAnsi" w:hAnsiTheme="minorHAnsi" w:cstheme="minorHAnsi"/>
        </w:rPr>
        <w:t>”-</w:t>
      </w:r>
      <w:proofErr w:type="gramEnd"/>
      <w:r w:rsidR="00AA6AF6" w:rsidRPr="00EF2A61">
        <w:rPr>
          <w:rFonts w:asciiTheme="minorHAnsi" w:hAnsiTheme="minorHAnsi" w:cstheme="minorHAnsi"/>
        </w:rPr>
        <w:t>ként</w:t>
      </w:r>
      <w:r w:rsidRPr="00EF2A61">
        <w:rPr>
          <w:rFonts w:asciiTheme="minorHAnsi" w:hAnsiTheme="minorHAnsi" w:cstheme="minorHAnsi"/>
        </w:rPr>
        <w:t xml:space="preserve"> a következő időszakban esedékes (várható) törlesztés összege</w:t>
      </w:r>
      <w:r w:rsidR="00203C99" w:rsidRPr="00EF2A61">
        <w:rPr>
          <w:rFonts w:asciiTheme="minorHAnsi" w:hAnsiTheme="minorHAnsi" w:cstheme="minorHAnsi"/>
        </w:rPr>
        <w:t xml:space="preserve"> jelentendő</w:t>
      </w:r>
      <w:r w:rsidRPr="00EF2A61">
        <w:rPr>
          <w:rFonts w:asciiTheme="minorHAnsi" w:hAnsiTheme="minorHAnsi" w:cstheme="minorHAnsi"/>
        </w:rPr>
        <w:t xml:space="preserve"> (tőke, kamat, díj együtt)</w:t>
      </w:r>
      <w:r w:rsidR="00203C99" w:rsidRPr="00EF2A61">
        <w:rPr>
          <w:rFonts w:asciiTheme="minorHAnsi" w:hAnsiTheme="minorHAnsi" w:cstheme="minorHAnsi"/>
        </w:rPr>
        <w:t xml:space="preserve">  </w:t>
      </w:r>
      <w:r w:rsidR="003C2E22" w:rsidRPr="00EF2A61">
        <w:rPr>
          <w:rFonts w:asciiTheme="minorHAnsi" w:hAnsiTheme="minorHAnsi" w:cstheme="minorHAnsi"/>
        </w:rPr>
        <w:t>azon szerződések esetén, amelyek</w:t>
      </w:r>
      <w:r w:rsidR="00203C99" w:rsidRPr="00EF2A61">
        <w:rPr>
          <w:rFonts w:asciiTheme="minorHAnsi" w:hAnsiTheme="minorHAnsi" w:cstheme="minorHAnsi"/>
        </w:rPr>
        <w:t xml:space="preserve"> szerepel</w:t>
      </w:r>
      <w:r w:rsidR="003C2E22" w:rsidRPr="00EF2A61">
        <w:rPr>
          <w:rFonts w:asciiTheme="minorHAnsi" w:hAnsiTheme="minorHAnsi" w:cstheme="minorHAnsi"/>
        </w:rPr>
        <w:t>nek</w:t>
      </w:r>
      <w:r w:rsidR="00203C99" w:rsidRPr="00EF2A61">
        <w:rPr>
          <w:rFonts w:asciiTheme="minorHAnsi" w:hAnsiTheme="minorHAnsi" w:cstheme="minorHAnsi"/>
        </w:rPr>
        <w:t xml:space="preserve"> a </w:t>
      </w:r>
      <w:proofErr w:type="spellStart"/>
      <w:r w:rsidR="00203C99" w:rsidRPr="00EF2A61">
        <w:rPr>
          <w:rFonts w:asciiTheme="minorHAnsi" w:hAnsiTheme="minorHAnsi" w:cstheme="minorHAnsi"/>
        </w:rPr>
        <w:t>KHR</w:t>
      </w:r>
      <w:proofErr w:type="spellEnd"/>
      <w:r w:rsidR="00203C99" w:rsidRPr="00EF2A61">
        <w:rPr>
          <w:rFonts w:asciiTheme="minorHAnsi" w:hAnsiTheme="minorHAnsi" w:cstheme="minorHAnsi"/>
        </w:rPr>
        <w:t>-ben</w:t>
      </w:r>
      <w:r w:rsidR="003C2E22" w:rsidRPr="00EF2A61">
        <w:rPr>
          <w:rFonts w:asciiTheme="minorHAnsi" w:hAnsiTheme="minorHAnsi" w:cstheme="minorHAnsi"/>
        </w:rPr>
        <w:t>.</w:t>
      </w:r>
      <w:r w:rsidR="00203C99" w:rsidRPr="00EF2A61">
        <w:rPr>
          <w:rFonts w:asciiTheme="minorHAnsi" w:hAnsiTheme="minorHAnsi" w:cstheme="minorHAnsi"/>
        </w:rPr>
        <w:t xml:space="preserve"> </w:t>
      </w:r>
      <w:r w:rsidR="003C2E22" w:rsidRPr="00EF2A61">
        <w:rPr>
          <w:rFonts w:asciiTheme="minorHAnsi" w:hAnsiTheme="minorHAnsi" w:cstheme="minorHAnsi"/>
        </w:rPr>
        <w:t>E</w:t>
      </w:r>
      <w:r w:rsidR="00203C99" w:rsidRPr="00EF2A61">
        <w:rPr>
          <w:rFonts w:asciiTheme="minorHAnsi" w:hAnsiTheme="minorHAnsi" w:cstheme="minorHAnsi"/>
        </w:rPr>
        <w:t xml:space="preserve">kkor </w:t>
      </w:r>
      <w:r w:rsidR="00AA6AF6" w:rsidRPr="00EF2A61">
        <w:rPr>
          <w:rFonts w:asciiTheme="minorHAnsi" w:hAnsiTheme="minorHAnsi" w:cstheme="minorHAnsi"/>
        </w:rPr>
        <w:t xml:space="preserve">a </w:t>
      </w:r>
      <w:proofErr w:type="spellStart"/>
      <w:r w:rsidR="00AA6AF6" w:rsidRPr="00EF2A61">
        <w:rPr>
          <w:rFonts w:asciiTheme="minorHAnsi" w:hAnsiTheme="minorHAnsi" w:cstheme="minorHAnsi"/>
        </w:rPr>
        <w:t>KHR-rel</w:t>
      </w:r>
      <w:proofErr w:type="spellEnd"/>
      <w:r w:rsidR="00AA6AF6" w:rsidRPr="00EF2A61">
        <w:rPr>
          <w:rFonts w:asciiTheme="minorHAnsi" w:hAnsiTheme="minorHAnsi" w:cstheme="minorHAnsi"/>
        </w:rPr>
        <w:t xml:space="preserve"> egyező </w:t>
      </w:r>
      <w:r w:rsidR="00203C99" w:rsidRPr="00EF2A61">
        <w:rPr>
          <w:rFonts w:asciiTheme="minorHAnsi" w:hAnsiTheme="minorHAnsi" w:cstheme="minorHAnsi"/>
        </w:rPr>
        <w:t>adatokat kell megadni esedékes törlesztés összegeként</w:t>
      </w:r>
      <w:r w:rsidR="003C2E22" w:rsidRPr="00EF2A61">
        <w:rPr>
          <w:rFonts w:asciiTheme="minorHAnsi" w:hAnsiTheme="minorHAnsi" w:cstheme="minorHAnsi"/>
        </w:rPr>
        <w:t xml:space="preserve">, illetve a </w:t>
      </w:r>
      <w:proofErr w:type="spellStart"/>
      <w:r w:rsidR="003C2E22" w:rsidRPr="00EF2A61">
        <w:rPr>
          <w:rFonts w:asciiTheme="minorHAnsi" w:hAnsiTheme="minorHAnsi" w:cstheme="minorHAnsi"/>
        </w:rPr>
        <w:t>KHR</w:t>
      </w:r>
      <w:proofErr w:type="spellEnd"/>
      <w:r w:rsidR="003C2E22" w:rsidRPr="00EF2A61">
        <w:rPr>
          <w:rFonts w:asciiTheme="minorHAnsi" w:hAnsiTheme="minorHAnsi" w:cstheme="minorHAnsi"/>
        </w:rPr>
        <w:t>-ben szereplő devizanemben kell az attribútumot jelenteni</w:t>
      </w:r>
      <w:r w:rsidR="00AA6AF6" w:rsidRPr="00EF2A61">
        <w:rPr>
          <w:rFonts w:asciiTheme="minorHAnsi" w:hAnsiTheme="minorHAnsi" w:cstheme="minorHAnsi"/>
        </w:rPr>
        <w:t>.</w:t>
      </w:r>
      <w:r w:rsidR="0065651A" w:rsidRPr="00EF2A61">
        <w:rPr>
          <w:rFonts w:asciiTheme="minorHAnsi" w:hAnsiTheme="minorHAnsi" w:cstheme="minorHAnsi"/>
        </w:rPr>
        <w:t xml:space="preserve"> Mivel a </w:t>
      </w:r>
      <w:proofErr w:type="spellStart"/>
      <w:r w:rsidR="0065651A" w:rsidRPr="00EF2A61">
        <w:rPr>
          <w:rFonts w:asciiTheme="minorHAnsi" w:hAnsiTheme="minorHAnsi" w:cstheme="minorHAnsi"/>
        </w:rPr>
        <w:t>KHR</w:t>
      </w:r>
      <w:proofErr w:type="spellEnd"/>
      <w:r w:rsidR="0065651A" w:rsidRPr="00EF2A61">
        <w:rPr>
          <w:rFonts w:asciiTheme="minorHAnsi" w:hAnsiTheme="minorHAnsi" w:cstheme="minorHAnsi"/>
        </w:rPr>
        <w:t xml:space="preserve"> szerződés szintű nyilvántartás, minden adott szerződéshez tartozó, </w:t>
      </w:r>
      <w:proofErr w:type="spellStart"/>
      <w:r w:rsidR="0065651A" w:rsidRPr="00EF2A61">
        <w:rPr>
          <w:rFonts w:asciiTheme="minorHAnsi" w:hAnsiTheme="minorHAnsi" w:cstheme="minorHAnsi"/>
        </w:rPr>
        <w:t>INSTR</w:t>
      </w:r>
      <w:proofErr w:type="spellEnd"/>
      <w:r w:rsidR="0065651A" w:rsidRPr="00EF2A61">
        <w:rPr>
          <w:rFonts w:asciiTheme="minorHAnsi" w:hAnsiTheme="minorHAnsi" w:cstheme="minorHAnsi"/>
        </w:rPr>
        <w:t xml:space="preserve">-ben szereplő instrumentum esetén ugyanaz a törlesztőrészlet szerepeltetendő a </w:t>
      </w:r>
      <w:proofErr w:type="spellStart"/>
      <w:r w:rsidR="0065651A" w:rsidRPr="00EF2A61">
        <w:rPr>
          <w:rFonts w:asciiTheme="minorHAnsi" w:hAnsiTheme="minorHAnsi" w:cstheme="minorHAnsi"/>
        </w:rPr>
        <w:t>KHR-rel</w:t>
      </w:r>
      <w:proofErr w:type="spellEnd"/>
      <w:r w:rsidR="0065651A" w:rsidRPr="00EF2A61">
        <w:rPr>
          <w:rFonts w:asciiTheme="minorHAnsi" w:hAnsiTheme="minorHAnsi" w:cstheme="minorHAnsi"/>
        </w:rPr>
        <w:t xml:space="preserve"> egyezően.</w:t>
      </w:r>
      <w:r w:rsidR="000266B4" w:rsidRPr="00EF2A61">
        <w:rPr>
          <w:rFonts w:asciiTheme="minorHAnsi" w:hAnsiTheme="minorHAnsi" w:cstheme="minorHAnsi"/>
        </w:rPr>
        <w:t xml:space="preserve"> </w:t>
      </w:r>
      <w:r w:rsidR="00C40AB9" w:rsidRPr="00EF2A61">
        <w:rPr>
          <w:rFonts w:asciiTheme="minorHAnsi" w:hAnsiTheme="minorHAnsi" w:cstheme="minorHAnsi"/>
        </w:rPr>
        <w:t xml:space="preserve">Amennyiben adott szerződés nem szerepel a </w:t>
      </w:r>
      <w:proofErr w:type="spellStart"/>
      <w:r w:rsidR="00C40AB9" w:rsidRPr="00EF2A61">
        <w:rPr>
          <w:rFonts w:asciiTheme="minorHAnsi" w:hAnsiTheme="minorHAnsi" w:cstheme="minorHAnsi"/>
        </w:rPr>
        <w:t>KHR</w:t>
      </w:r>
      <w:proofErr w:type="spellEnd"/>
      <w:r w:rsidR="00C40AB9" w:rsidRPr="00EF2A61">
        <w:rPr>
          <w:rFonts w:asciiTheme="minorHAnsi" w:hAnsiTheme="minorHAnsi" w:cstheme="minorHAnsi"/>
        </w:rPr>
        <w:t>-ben, akkor az attribútum nem töltendő.</w:t>
      </w:r>
      <w:r w:rsidR="00203340" w:rsidRPr="00EF2A61">
        <w:rPr>
          <w:rFonts w:asciiTheme="minorHAnsi" w:hAnsiTheme="minorHAnsi" w:cstheme="minorHAnsi"/>
        </w:rPr>
        <w:t xml:space="preserve"> Nyílt végű pénzügyi lízing esetén az áfát nem tartalmazó, nettó összeg </w:t>
      </w:r>
      <w:r w:rsidR="00952EAF" w:rsidRPr="00EF2A61">
        <w:rPr>
          <w:rFonts w:asciiTheme="minorHAnsi" w:hAnsiTheme="minorHAnsi" w:cstheme="minorHAnsi"/>
        </w:rPr>
        <w:t>jelentendő.</w:t>
      </w:r>
    </w:p>
    <w:p w14:paraId="7FFCA6D7" w14:textId="3E52621A" w:rsidR="00FC204D" w:rsidRPr="00EF2A61" w:rsidRDefault="005278B3" w:rsidP="005847F9">
      <w:pPr>
        <w:rPr>
          <w:rFonts w:asciiTheme="minorHAnsi" w:eastAsia="Times New Roman" w:hAnsiTheme="minorHAnsi" w:cstheme="minorHAnsi"/>
        </w:rPr>
      </w:pPr>
      <w:r w:rsidRPr="00EF2A61">
        <w:rPr>
          <w:rFonts w:asciiTheme="minorHAnsi" w:hAnsiTheme="minorHAnsi" w:cstheme="minorHAnsi"/>
        </w:rPr>
        <w:t>Ezen adatkörön belül jelentendők az esetleges moratóriumra vonatkozó adatok is</w:t>
      </w:r>
      <w:r w:rsidR="001643D0" w:rsidRPr="00EF2A61">
        <w:rPr>
          <w:rFonts w:asciiTheme="minorHAnsi" w:hAnsiTheme="minorHAnsi" w:cstheme="minorHAnsi"/>
        </w:rPr>
        <w:t xml:space="preserve"> a következő módon: </w:t>
      </w:r>
      <w:r w:rsidR="00B83238" w:rsidRPr="00EF2A61">
        <w:rPr>
          <w:rFonts w:asciiTheme="minorHAnsi" w:hAnsiTheme="minorHAnsi" w:cstheme="minorHAnsi"/>
          <w:b/>
        </w:rPr>
        <w:t xml:space="preserve">csak az ügyfél fizetési nehézsége miatt adott moratóriumot </w:t>
      </w:r>
      <w:r w:rsidR="00B83238" w:rsidRPr="00EF2A61">
        <w:rPr>
          <w:rFonts w:asciiTheme="minorHAnsi" w:hAnsiTheme="minorHAnsi" w:cstheme="minorHAnsi"/>
        </w:rPr>
        <w:t>kell jelenteni</w:t>
      </w:r>
      <w:r w:rsidR="006F0C08" w:rsidRPr="00EF2A61">
        <w:rPr>
          <w:rFonts w:asciiTheme="minorHAnsi" w:hAnsiTheme="minorHAnsi" w:cstheme="minorHAnsi"/>
        </w:rPr>
        <w:t xml:space="preserve"> 2022. május </w:t>
      </w:r>
      <w:proofErr w:type="spellStart"/>
      <w:r w:rsidR="006F0C08" w:rsidRPr="00EF2A61">
        <w:rPr>
          <w:rFonts w:asciiTheme="minorHAnsi" w:hAnsiTheme="minorHAnsi" w:cstheme="minorHAnsi"/>
        </w:rPr>
        <w:t>vonakozási</w:t>
      </w:r>
      <w:proofErr w:type="spellEnd"/>
      <w:r w:rsidR="006F0C08" w:rsidRPr="00EF2A61">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EF2A61">
        <w:rPr>
          <w:rFonts w:asciiTheme="minorHAnsi" w:hAnsiTheme="minorHAnsi" w:cstheme="minorHAnsi"/>
        </w:rPr>
        <w:t>. A</w:t>
      </w:r>
      <w:r w:rsidR="001643D0" w:rsidRPr="00EF2A61">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EF2A61">
        <w:rPr>
          <w:rFonts w:asciiTheme="minorHAnsi" w:hAnsiTheme="minorHAnsi" w:cstheme="minorHAnsi"/>
        </w:rPr>
        <w:t xml:space="preserve">fizetési nehézség miatti </w:t>
      </w:r>
      <w:r w:rsidRPr="00EF2A61">
        <w:rPr>
          <w:rFonts w:asciiTheme="minorHAnsi" w:hAnsiTheme="minorHAnsi" w:cstheme="minorHAnsi"/>
        </w:rPr>
        <w:t xml:space="preserve">átstrukturálás, újratárgyalás esetén </w:t>
      </w:r>
      <w:r w:rsidR="00C67974" w:rsidRPr="00EF2A61">
        <w:rPr>
          <w:rFonts w:asciiTheme="minorHAnsi" w:hAnsiTheme="minorHAnsi" w:cstheme="minorHAnsi"/>
        </w:rPr>
        <w:t xml:space="preserve">(amennyiben moratóriummal is jár az átstrukturálás/újratárgyalás) </w:t>
      </w:r>
      <w:r w:rsidR="00B83238" w:rsidRPr="00EF2A61">
        <w:rPr>
          <w:rFonts w:asciiTheme="minorHAnsi" w:hAnsiTheme="minorHAnsi" w:cstheme="minorHAnsi"/>
        </w:rPr>
        <w:t xml:space="preserve">megegyezik </w:t>
      </w:r>
      <w:r w:rsidRPr="00EF2A61">
        <w:rPr>
          <w:rFonts w:asciiTheme="minorHAnsi" w:hAnsiTheme="minorHAnsi" w:cstheme="minorHAnsi"/>
        </w:rPr>
        <w:t xml:space="preserve">az átstrukturálás, újratárgyalás időpontjával. </w:t>
      </w:r>
      <w:r w:rsidR="001643D0" w:rsidRPr="00EF2A61">
        <w:rPr>
          <w:rFonts w:asciiTheme="minorHAnsi" w:hAnsiTheme="minorHAnsi" w:cstheme="minorHAnsi"/>
        </w:rPr>
        <w:t>Jelenteni kell továbbá a moratórium végének időpontját is.</w:t>
      </w:r>
      <w:r w:rsidR="009F39BD" w:rsidRPr="00EF2A61">
        <w:rPr>
          <w:rFonts w:asciiTheme="minorHAnsi" w:hAnsiTheme="minorHAnsi" w:cstheme="minorHAnsi"/>
        </w:rPr>
        <w:t xml:space="preserve"> </w:t>
      </w:r>
      <w:r w:rsidR="00057A84" w:rsidRPr="00EF2A61">
        <w:rPr>
          <w:rFonts w:asciiTheme="minorHAnsi" w:eastAsia="Times New Roman" w:hAnsiTheme="minorHAnsi" w:cstheme="minorHAnsi"/>
        </w:rPr>
        <w:t>F</w:t>
      </w:r>
      <w:r w:rsidR="00847414" w:rsidRPr="00EF2A61">
        <w:rPr>
          <w:rFonts w:asciiTheme="minorHAnsi" w:eastAsia="Times New Roman" w:hAnsiTheme="minorHAnsi" w:cstheme="minorHAnsi"/>
        </w:rPr>
        <w:t>izetési nehézség miatt adott türelmi idő jelentendő akkor is, ha azt jogszabály biztosítja.</w:t>
      </w:r>
      <w:r w:rsidR="00C33E8E" w:rsidRPr="00EF2A61">
        <w:rPr>
          <w:rFonts w:asciiTheme="minorHAnsi" w:eastAsia="Times New Roman" w:hAnsiTheme="minorHAnsi" w:cstheme="minorHAnsi"/>
        </w:rPr>
        <w:t xml:space="preserve"> </w:t>
      </w:r>
      <w:r w:rsidR="009163F6" w:rsidRPr="00EF2A61">
        <w:rPr>
          <w:rFonts w:asciiTheme="minorHAnsi" w:eastAsia="Times New Roman" w:hAnsiTheme="minorHAnsi" w:cstheme="minorHAnsi"/>
        </w:rPr>
        <w:t>Babaváró hitelek esetén a „Moratórium tárgya” mezőben ’</w:t>
      </w:r>
      <w:proofErr w:type="spellStart"/>
      <w:r w:rsidR="009163F6" w:rsidRPr="00EF2A61">
        <w:rPr>
          <w:rFonts w:asciiTheme="minorHAnsi" w:eastAsia="Times New Roman" w:hAnsiTheme="minorHAnsi" w:cstheme="minorHAnsi"/>
        </w:rPr>
        <w:t>TOKE</w:t>
      </w:r>
      <w:proofErr w:type="spellEnd"/>
      <w:r w:rsidR="009163F6" w:rsidRPr="00EF2A61">
        <w:rPr>
          <w:rFonts w:asciiTheme="minorHAnsi" w:eastAsia="Times New Roman" w:hAnsiTheme="minorHAnsi" w:cstheme="minorHAnsi"/>
        </w:rPr>
        <w:t>’ jelentendő.</w:t>
      </w:r>
    </w:p>
    <w:p w14:paraId="798A5D07" w14:textId="115D5CC3" w:rsidR="00882744" w:rsidRPr="00EF2A61" w:rsidRDefault="00882744" w:rsidP="005847F9">
      <w:pPr>
        <w:rPr>
          <w:rFonts w:asciiTheme="minorHAnsi" w:eastAsia="Times New Roman" w:hAnsiTheme="minorHAnsi" w:cstheme="minorHAnsi"/>
        </w:rPr>
      </w:pPr>
      <w:r w:rsidRPr="00EF2A61">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EF2A61" w:rsidRDefault="00721502" w:rsidP="00721502">
      <w:pPr>
        <w:rPr>
          <w:rFonts w:asciiTheme="minorHAnsi" w:hAnsiTheme="minorHAnsi" w:cstheme="minorHAnsi"/>
        </w:rPr>
      </w:pPr>
      <w:r w:rsidRPr="00EF2A61">
        <w:rPr>
          <w:rFonts w:asciiTheme="minorHAnsi" w:hAnsiTheme="minorHAnsi" w:cstheme="minorHAnsi"/>
        </w:rPr>
        <w:t xml:space="preserve">Amennyiben egy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alatt két, vagy több folyósítás ügyleti és állományi </w:t>
      </w:r>
      <w:proofErr w:type="spellStart"/>
      <w:r w:rsidRPr="00EF2A61">
        <w:rPr>
          <w:rFonts w:asciiTheme="minorHAnsi" w:hAnsiTheme="minorHAnsi" w:cstheme="minorHAnsi"/>
        </w:rPr>
        <w:t>kamatai</w:t>
      </w:r>
      <w:proofErr w:type="spellEnd"/>
      <w:r w:rsidRPr="00EF2A61">
        <w:rPr>
          <w:rFonts w:asciiTheme="minorHAnsi" w:hAnsiTheme="minorHAnsi" w:cstheme="minorHAnsi"/>
        </w:rPr>
        <w:t xml:space="preserve"> eltérőek, akkor az adott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instrumentumhoz az egyes folyósítások </w:t>
      </w:r>
      <w:proofErr w:type="spellStart"/>
      <w:r w:rsidRPr="00EF2A61">
        <w:rPr>
          <w:rFonts w:asciiTheme="minorHAnsi" w:hAnsiTheme="minorHAnsi" w:cstheme="minorHAnsi"/>
        </w:rPr>
        <w:t>kamatainak</w:t>
      </w:r>
      <w:proofErr w:type="spellEnd"/>
      <w:r w:rsidRPr="00EF2A61">
        <w:rPr>
          <w:rFonts w:asciiTheme="minorHAnsi" w:hAnsiTheme="minorHAnsi" w:cstheme="minorHAnsi"/>
        </w:rPr>
        <w:t xml:space="preserve"> súlyozott átlaga jelentendő, az M-es jelentéssel konzisztens módon.</w:t>
      </w:r>
    </w:p>
    <w:p w14:paraId="63DFCE0F" w14:textId="77777777" w:rsidR="009379E1" w:rsidRPr="00EF2A61" w:rsidRDefault="009379E1" w:rsidP="009379E1">
      <w:pPr>
        <w:rPr>
          <w:rFonts w:asciiTheme="minorHAnsi" w:hAnsiTheme="minorHAnsi" w:cstheme="minorHAnsi"/>
          <w:b/>
        </w:rPr>
      </w:pPr>
      <w:r w:rsidRPr="00EF2A61">
        <w:rPr>
          <w:rFonts w:asciiTheme="minorHAnsi" w:hAnsiTheme="minorHAnsi" w:cstheme="minorHAnsi"/>
          <w:b/>
        </w:rPr>
        <w:t>0%-os kamatozású és nem kamatozó hitelek jelentése</w:t>
      </w:r>
    </w:p>
    <w:p w14:paraId="1BF10C83" w14:textId="77777777"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 0%-os kamatozású hiteleknél az új szerződéses és az állományi kamatlábakként is 0% jelentendő. </w:t>
      </w:r>
    </w:p>
    <w:p w14:paraId="20256156" w14:textId="0D18FD63"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EF2A61">
        <w:rPr>
          <w:rFonts w:asciiTheme="minorHAnsi" w:hAnsiTheme="minorHAnsi" w:cstheme="minorHAnsi"/>
        </w:rPr>
        <w:t>’</w:t>
      </w:r>
      <w:proofErr w:type="spellStart"/>
      <w:r w:rsidRPr="00EF2A61">
        <w:rPr>
          <w:rFonts w:asciiTheme="minorHAnsi" w:hAnsiTheme="minorHAnsi" w:cstheme="minorHAnsi"/>
        </w:rPr>
        <w:t>NK</w:t>
      </w:r>
      <w:proofErr w:type="spellEnd"/>
      <w:r w:rsidR="000266B4" w:rsidRPr="00EF2A61">
        <w:rPr>
          <w:rFonts w:asciiTheme="minorHAnsi" w:hAnsiTheme="minorHAnsi" w:cstheme="minorHAnsi"/>
        </w:rPr>
        <w:t>’ érték</w:t>
      </w:r>
      <w:r w:rsidRPr="00EF2A61">
        <w:rPr>
          <w:rFonts w:asciiTheme="minorHAnsi" w:hAnsiTheme="minorHAnsi" w:cstheme="minorHAnsi"/>
        </w:rPr>
        <w:t xml:space="preserve"> töltendő. </w:t>
      </w:r>
    </w:p>
    <w:p w14:paraId="71A69ACE" w14:textId="609A94CC" w:rsidR="0081333D" w:rsidRPr="00EF2A61" w:rsidRDefault="009379E1" w:rsidP="0081333D">
      <w:r w:rsidRPr="00EF2A61">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89" w:name="_Hlk77686273"/>
      <w:r w:rsidR="0081333D" w:rsidRPr="00EF2A61">
        <w:rPr>
          <w:rFonts w:eastAsia="Times New Roman"/>
        </w:rPr>
        <w:t>A kamatmentes periódusban lévő hitelkártyák esetén a kamatozás módja mező üres vagy ’</w:t>
      </w:r>
      <w:proofErr w:type="spellStart"/>
      <w:r w:rsidR="0081333D" w:rsidRPr="00EF2A61">
        <w:rPr>
          <w:rFonts w:eastAsia="Times New Roman"/>
        </w:rPr>
        <w:t>NK</w:t>
      </w:r>
      <w:proofErr w:type="spellEnd"/>
      <w:r w:rsidR="0081333D" w:rsidRPr="00EF2A61">
        <w:rPr>
          <w:rFonts w:eastAsia="Times New Roman"/>
        </w:rPr>
        <w:t xml:space="preserve">’ (nem kamatozó) kódértékkel </w:t>
      </w:r>
      <w:r w:rsidR="0024633E" w:rsidRPr="00EF2A61">
        <w:rPr>
          <w:rFonts w:eastAsia="Times New Roman"/>
        </w:rPr>
        <w:t>töltendő</w:t>
      </w:r>
      <w:r w:rsidR="0081333D" w:rsidRPr="00EF2A61">
        <w:rPr>
          <w:rFonts w:eastAsia="Times New Roman"/>
        </w:rPr>
        <w:t xml:space="preserve"> és üresen </w:t>
      </w:r>
      <w:r w:rsidR="0024633E" w:rsidRPr="00EF2A61">
        <w:rPr>
          <w:rFonts w:eastAsia="Times New Roman"/>
        </w:rPr>
        <w:t>hagyandó</w:t>
      </w:r>
      <w:r w:rsidR="0081333D" w:rsidRPr="00EF2A61">
        <w:rPr>
          <w:rFonts w:eastAsia="Times New Roman"/>
        </w:rPr>
        <w:t xml:space="preserve"> az ügyleti kamat mező.</w:t>
      </w:r>
      <w:bookmarkEnd w:id="189"/>
    </w:p>
    <w:p w14:paraId="77968A04" w14:textId="1494F748"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 kamatozó hitelkártya követelés esetében és a folyószámlahitelek közé sorolt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EF2A61">
        <w:rPr>
          <w:rFonts w:asciiTheme="minorHAnsi" w:hAnsiTheme="minorHAnsi" w:cstheme="minorHAnsi"/>
        </w:rPr>
        <w:t xml:space="preserve"> (kivéve a kamatláb alsó és felső korlát, valamint a moratóriumra vonatkozó mezőket)</w:t>
      </w:r>
      <w:r w:rsidRPr="00EF2A61">
        <w:rPr>
          <w:rFonts w:asciiTheme="minorHAnsi" w:hAnsiTheme="minorHAnsi" w:cstheme="minorHAnsi"/>
        </w:rPr>
        <w:t xml:space="preserve">. </w:t>
      </w:r>
    </w:p>
    <w:p w14:paraId="42DD5891" w14:textId="16EB730F" w:rsidR="009379E1" w:rsidRPr="00EF2A61" w:rsidRDefault="009379E1" w:rsidP="009379E1">
      <w:pPr>
        <w:rPr>
          <w:rFonts w:asciiTheme="minorHAnsi" w:hAnsiTheme="minorHAnsi" w:cstheme="minorHAnsi"/>
        </w:rPr>
      </w:pPr>
      <w:r w:rsidRPr="00EF2A61">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EF2A61">
        <w:rPr>
          <w:rFonts w:asciiTheme="minorHAnsi" w:hAnsiTheme="minorHAnsi" w:cstheme="minorHAnsi"/>
        </w:rPr>
        <w:t>’</w:t>
      </w:r>
      <w:proofErr w:type="spellStart"/>
      <w:r w:rsidRPr="00EF2A61">
        <w:rPr>
          <w:rFonts w:asciiTheme="minorHAnsi" w:hAnsiTheme="minorHAnsi" w:cstheme="minorHAnsi"/>
        </w:rPr>
        <w:t>NK</w:t>
      </w:r>
      <w:proofErr w:type="spellEnd"/>
      <w:r w:rsidR="000266B4" w:rsidRPr="00EF2A61">
        <w:rPr>
          <w:rFonts w:asciiTheme="minorHAnsi" w:hAnsiTheme="minorHAnsi" w:cstheme="minorHAnsi"/>
        </w:rPr>
        <w:t>’</w:t>
      </w:r>
      <w:r w:rsidRPr="00EF2A61">
        <w:rPr>
          <w:rFonts w:asciiTheme="minorHAnsi" w:hAnsiTheme="minorHAnsi" w:cstheme="minorHAnsi"/>
        </w:rPr>
        <w:t xml:space="preserve"> </w:t>
      </w:r>
      <w:r w:rsidR="000266B4" w:rsidRPr="00EF2A61">
        <w:rPr>
          <w:rFonts w:asciiTheme="minorHAnsi" w:hAnsiTheme="minorHAnsi" w:cstheme="minorHAnsi"/>
        </w:rPr>
        <w:t xml:space="preserve">érték </w:t>
      </w:r>
      <w:r w:rsidRPr="00EF2A61">
        <w:rPr>
          <w:rFonts w:asciiTheme="minorHAnsi" w:hAnsiTheme="minorHAnsi" w:cstheme="minorHAnsi"/>
        </w:rPr>
        <w:t>töltendő.</w:t>
      </w:r>
    </w:p>
    <w:p w14:paraId="61A9C457" w14:textId="77777777" w:rsidR="00523AB5" w:rsidRPr="00EF2A61" w:rsidRDefault="00523AB5" w:rsidP="009379E1">
      <w:pPr>
        <w:rPr>
          <w:rFonts w:asciiTheme="minorHAnsi" w:hAnsiTheme="minorHAnsi" w:cstheme="minorHAnsi"/>
        </w:rPr>
      </w:pPr>
    </w:p>
    <w:p w14:paraId="1741D28D" w14:textId="3F6F02CB" w:rsidR="008B3416" w:rsidRPr="00EF2A61" w:rsidRDefault="0040664A" w:rsidP="00AE27AF">
      <w:pPr>
        <w:pStyle w:val="Cmsor4"/>
      </w:pPr>
      <w:bookmarkStart w:id="190" w:name="_Toc149902004"/>
      <w:bookmarkStart w:id="191" w:name="_Toc206686145"/>
      <w:bookmarkStart w:id="192" w:name="_Toc188019074"/>
      <w:r w:rsidRPr="00EF2A61">
        <w:t>K</w:t>
      </w:r>
      <w:r w:rsidR="008B3416" w:rsidRPr="00EF2A61">
        <w:t>ésedelem / nemteljesítés</w:t>
      </w:r>
      <w:bookmarkEnd w:id="190"/>
      <w:bookmarkEnd w:id="191"/>
      <w:bookmarkEnd w:id="192"/>
    </w:p>
    <w:p w14:paraId="29C57A61" w14:textId="1FE3EC9D" w:rsidR="008B3416" w:rsidRPr="00EF2A61" w:rsidRDefault="008B3416" w:rsidP="00C32852">
      <w:pPr>
        <w:pStyle w:val="Listaszerbekezds"/>
        <w:numPr>
          <w:ilvl w:val="0"/>
          <w:numId w:val="0"/>
        </w:numPr>
        <w:ind w:left="720"/>
        <w:rPr>
          <w:rFonts w:asciiTheme="minorHAnsi" w:hAnsiTheme="minorHAnsi" w:cstheme="minorHAnsi"/>
        </w:rPr>
      </w:pPr>
    </w:p>
    <w:p w14:paraId="444C2D0F" w14:textId="2FEC7491" w:rsidR="006361A1" w:rsidRPr="00EF2A61" w:rsidRDefault="00FF2E2E" w:rsidP="00076A06">
      <w:pPr>
        <w:rPr>
          <w:rFonts w:asciiTheme="minorHAnsi" w:hAnsiTheme="minorHAnsi" w:cstheme="minorHAnsi"/>
        </w:rPr>
      </w:pPr>
      <w:r w:rsidRPr="00EF2A61">
        <w:rPr>
          <w:rFonts w:asciiTheme="minorHAnsi" w:hAnsiTheme="minorHAnsi" w:cstheme="minorHAnsi"/>
        </w:rPr>
        <w:t xml:space="preserve">A </w:t>
      </w:r>
      <w:r w:rsidR="006361A1" w:rsidRPr="00EF2A61">
        <w:rPr>
          <w:rFonts w:asciiTheme="minorHAnsi" w:hAnsiTheme="minorHAnsi" w:cstheme="minorHAnsi"/>
        </w:rPr>
        <w:t>„N</w:t>
      </w:r>
      <w:r w:rsidRPr="00EF2A61">
        <w:rPr>
          <w:rFonts w:asciiTheme="minorHAnsi" w:hAnsiTheme="minorHAnsi" w:cstheme="minorHAnsi"/>
        </w:rPr>
        <w:t xml:space="preserve">emteljesítő </w:t>
      </w:r>
      <w:proofErr w:type="spellStart"/>
      <w:r w:rsidR="006361A1" w:rsidRPr="00EF2A61">
        <w:rPr>
          <w:rFonts w:asciiTheme="minorHAnsi" w:hAnsiTheme="minorHAnsi" w:cstheme="minorHAnsi"/>
        </w:rPr>
        <w:t>NPL</w:t>
      </w:r>
      <w:proofErr w:type="spellEnd"/>
      <w:r w:rsidR="006361A1" w:rsidRPr="00EF2A61">
        <w:rPr>
          <w:rFonts w:asciiTheme="minorHAnsi" w:hAnsiTheme="minorHAnsi" w:cstheme="minorHAnsi"/>
        </w:rPr>
        <w:t xml:space="preserve"> jelölés” és a „Nemteljesítés oka” mezők esetében a 3</w:t>
      </w:r>
      <w:r w:rsidR="00330178" w:rsidRPr="00EF2A61">
        <w:rPr>
          <w:rFonts w:asciiTheme="minorHAnsi" w:hAnsiTheme="minorHAnsi" w:cstheme="minorHAnsi"/>
        </w:rPr>
        <w:t>9/2016-os</w:t>
      </w:r>
      <w:r w:rsidR="00374A85" w:rsidRPr="00EF2A61">
        <w:rPr>
          <w:rFonts w:asciiTheme="minorHAnsi" w:hAnsiTheme="minorHAnsi" w:cstheme="minorHAnsi"/>
        </w:rPr>
        <w:t xml:space="preserve"> </w:t>
      </w:r>
      <w:r w:rsidRPr="00EF2A61">
        <w:rPr>
          <w:rFonts w:asciiTheme="minorHAnsi" w:hAnsiTheme="minorHAnsi" w:cstheme="minorHAnsi"/>
        </w:rPr>
        <w:t>MNB rendelet</w:t>
      </w:r>
      <w:r w:rsidR="00330178" w:rsidRPr="00EF2A61">
        <w:rPr>
          <w:rStyle w:val="Lbjegyzet-hivatkozs"/>
          <w:rFonts w:asciiTheme="minorHAnsi" w:hAnsiTheme="minorHAnsi" w:cstheme="minorHAnsi"/>
        </w:rPr>
        <w:footnoteReference w:id="4"/>
      </w:r>
      <w:r w:rsidR="006361A1" w:rsidRPr="00EF2A61">
        <w:rPr>
          <w:rFonts w:asciiTheme="minorHAnsi" w:hAnsiTheme="minorHAnsi" w:cstheme="minorHAnsi"/>
        </w:rPr>
        <w:t xml:space="preserve"> szerinti nemteljesítő státuszt és annak okát kell megjelölni, a „</w:t>
      </w:r>
      <w:proofErr w:type="spellStart"/>
      <w:r w:rsidR="006361A1" w:rsidRPr="00EF2A61">
        <w:rPr>
          <w:rFonts w:asciiTheme="minorHAnsi" w:hAnsiTheme="minorHAnsi" w:cstheme="minorHAnsi"/>
        </w:rPr>
        <w:t>Default</w:t>
      </w:r>
      <w:proofErr w:type="spellEnd"/>
      <w:r w:rsidR="006361A1" w:rsidRPr="00EF2A61">
        <w:rPr>
          <w:rFonts w:asciiTheme="minorHAnsi" w:hAnsiTheme="minorHAnsi" w:cstheme="minorHAnsi"/>
        </w:rPr>
        <w:t xml:space="preserve"> jelző” és </w:t>
      </w:r>
      <w:proofErr w:type="spellStart"/>
      <w:r w:rsidR="006361A1" w:rsidRPr="00EF2A61">
        <w:rPr>
          <w:rFonts w:asciiTheme="minorHAnsi" w:hAnsiTheme="minorHAnsi" w:cstheme="minorHAnsi"/>
        </w:rPr>
        <w:t>Default</w:t>
      </w:r>
      <w:proofErr w:type="spellEnd"/>
      <w:r w:rsidR="006361A1" w:rsidRPr="00EF2A61">
        <w:rPr>
          <w:rFonts w:asciiTheme="minorHAnsi" w:hAnsiTheme="minorHAnsi" w:cstheme="minorHAnsi"/>
        </w:rPr>
        <w:t xml:space="preserve"> státusz</w:t>
      </w:r>
      <w:r w:rsidR="00EB69A3" w:rsidRPr="00EF2A61">
        <w:rPr>
          <w:rFonts w:asciiTheme="minorHAnsi" w:hAnsiTheme="minorHAnsi" w:cstheme="minorHAnsi"/>
        </w:rPr>
        <w:t>”</w:t>
      </w:r>
      <w:r w:rsidR="006361A1" w:rsidRPr="00EF2A61">
        <w:rPr>
          <w:rFonts w:asciiTheme="minorHAnsi" w:hAnsiTheme="minorHAnsi" w:cstheme="minorHAnsi"/>
        </w:rPr>
        <w:t xml:space="preserve"> esetében pedig a </w:t>
      </w:r>
      <w:proofErr w:type="spellStart"/>
      <w:r w:rsidR="006361A1" w:rsidRPr="00EF2A61">
        <w:rPr>
          <w:rFonts w:asciiTheme="minorHAnsi" w:hAnsiTheme="minorHAnsi" w:cstheme="minorHAnsi"/>
        </w:rPr>
        <w:t>CRR</w:t>
      </w:r>
      <w:proofErr w:type="spellEnd"/>
      <w:r w:rsidR="006361A1" w:rsidRPr="00EF2A61">
        <w:rPr>
          <w:rFonts w:asciiTheme="minorHAnsi" w:hAnsiTheme="minorHAnsi" w:cstheme="minorHAnsi"/>
        </w:rPr>
        <w:t xml:space="preserve"> nemteljesítésre vonatkozó rendelkezései az irányadók.</w:t>
      </w:r>
      <w:r w:rsidR="00076A06" w:rsidRPr="00EF2A61">
        <w:rPr>
          <w:rFonts w:asciiTheme="minorHAnsi" w:hAnsiTheme="minorHAnsi" w:cstheme="minorHAnsi"/>
        </w:rPr>
        <w:t xml:space="preserve"> </w:t>
      </w:r>
    </w:p>
    <w:p w14:paraId="763BD19D" w14:textId="4925228C" w:rsidR="00076A06" w:rsidRPr="00EF2A61" w:rsidRDefault="006361A1" w:rsidP="00076A06">
      <w:pPr>
        <w:rPr>
          <w:rFonts w:asciiTheme="minorHAnsi" w:hAnsiTheme="minorHAnsi" w:cstheme="minorHAnsi"/>
        </w:rPr>
      </w:pPr>
      <w:r w:rsidRPr="00EF2A61">
        <w:rPr>
          <w:rFonts w:asciiTheme="minorHAnsi" w:hAnsiTheme="minorHAnsi" w:cstheme="minorHAnsi"/>
        </w:rPr>
        <w:t xml:space="preserve">A „Nemteljesítés oka” mezőnél az </w:t>
      </w:r>
      <w:r w:rsidR="00076A06" w:rsidRPr="00EF2A61">
        <w:rPr>
          <w:rFonts w:asciiTheme="minorHAnsi" w:hAnsiTheme="minorHAnsi" w:cstheme="minorHAnsi"/>
        </w:rPr>
        <w:t>egyes kódértékek a következők szerint értelmezendők:</w:t>
      </w:r>
    </w:p>
    <w:p w14:paraId="2AB4A52B" w14:textId="7ADF589D" w:rsidR="00076A06" w:rsidRPr="00EF2A61" w:rsidRDefault="008D5A94" w:rsidP="00FE4455">
      <w:pPr>
        <w:pStyle w:val="Listaszerbekezds"/>
        <w:numPr>
          <w:ilvl w:val="0"/>
          <w:numId w:val="22"/>
        </w:numPr>
        <w:rPr>
          <w:rFonts w:asciiTheme="minorHAnsi" w:hAnsiTheme="minorHAnsi" w:cstheme="minorHAnsi"/>
        </w:rPr>
      </w:pPr>
      <w:bookmarkStart w:id="193" w:name="_Hlk536632354"/>
      <w:r w:rsidRPr="00EF2A61">
        <w:rPr>
          <w:rFonts w:asciiTheme="minorHAnsi" w:hAnsiTheme="minorHAnsi" w:cstheme="minorHAnsi"/>
        </w:rPr>
        <w:t>’</w:t>
      </w:r>
      <w:proofErr w:type="spellStart"/>
      <w:r w:rsidR="00076A06" w:rsidRPr="00EF2A61">
        <w:rPr>
          <w:rFonts w:asciiTheme="minorHAnsi" w:hAnsiTheme="minorHAnsi" w:cstheme="minorHAnsi"/>
        </w:rPr>
        <w:t>DEFAULT</w:t>
      </w:r>
      <w:proofErr w:type="spellEnd"/>
      <w:r w:rsidRPr="00EF2A61">
        <w:rPr>
          <w:rFonts w:asciiTheme="minorHAnsi" w:hAnsiTheme="minorHAnsi" w:cstheme="minorHAnsi"/>
        </w:rPr>
        <w:t>’</w:t>
      </w:r>
      <w:r w:rsidR="00076A06" w:rsidRPr="00EF2A61">
        <w:rPr>
          <w:rFonts w:asciiTheme="minorHAnsi" w:hAnsiTheme="minorHAnsi" w:cstheme="minorHAnsi"/>
        </w:rPr>
        <w:t xml:space="preserve"> (</w:t>
      </w:r>
      <w:proofErr w:type="spellStart"/>
      <w:r w:rsidR="00076A06" w:rsidRPr="00EF2A61">
        <w:rPr>
          <w:rFonts w:asciiTheme="minorHAnsi" w:hAnsiTheme="minorHAnsi" w:cstheme="minorHAnsi"/>
        </w:rPr>
        <w:t>default</w:t>
      </w:r>
      <w:proofErr w:type="spellEnd"/>
      <w:r w:rsidR="00076A06" w:rsidRPr="00EF2A61">
        <w:rPr>
          <w:rFonts w:asciiTheme="minorHAnsi" w:hAnsiTheme="minorHAnsi" w:cstheme="minorHAnsi"/>
        </w:rPr>
        <w:t>-os</w:t>
      </w:r>
      <w:r w:rsidR="00B77BCD" w:rsidRPr="00EF2A61">
        <w:rPr>
          <w:rFonts w:asciiTheme="minorHAnsi" w:hAnsiTheme="minorHAnsi" w:cstheme="minorHAnsi"/>
        </w:rPr>
        <w:t xml:space="preserve">) - a </w:t>
      </w:r>
      <w:r w:rsidR="00B77BCD" w:rsidRPr="00EF2A61">
        <w:rPr>
          <w:rFonts w:asciiTheme="minorHAnsi" w:hAnsiTheme="minorHAnsi" w:cstheme="minorHAnsi"/>
          <w:color w:val="000000"/>
        </w:rPr>
        <w:t xml:space="preserve">39/2016-os MNB rendelet 5§ (1) c) pontja alapján: </w:t>
      </w:r>
      <w:r w:rsidR="00B77BCD" w:rsidRPr="00EF2A61">
        <w:rPr>
          <w:rFonts w:asciiTheme="minorHAnsi" w:hAnsiTheme="minorHAnsi" w:cstheme="minorHAnsi"/>
        </w:rPr>
        <w:t xml:space="preserve">575/2013/EU európai parlamenti és tanácsi rendelet (a továbbiakban: </w:t>
      </w:r>
      <w:proofErr w:type="spellStart"/>
      <w:r w:rsidR="00B77BCD" w:rsidRPr="00EF2A61">
        <w:rPr>
          <w:rFonts w:asciiTheme="minorHAnsi" w:hAnsiTheme="minorHAnsi" w:cstheme="minorHAnsi"/>
        </w:rPr>
        <w:t>CRR</w:t>
      </w:r>
      <w:proofErr w:type="spellEnd"/>
      <w:r w:rsidR="00B77BCD" w:rsidRPr="00EF2A61">
        <w:rPr>
          <w:rFonts w:asciiTheme="minorHAnsi" w:hAnsiTheme="minorHAnsi" w:cstheme="minorHAnsi"/>
        </w:rPr>
        <w:t>) 178. cikke szerint nem teljesítő követelésnek (</w:t>
      </w:r>
      <w:proofErr w:type="spellStart"/>
      <w:r w:rsidR="00B77BCD" w:rsidRPr="00EF2A61">
        <w:rPr>
          <w:rFonts w:asciiTheme="minorHAnsi" w:hAnsiTheme="minorHAnsi" w:cstheme="minorHAnsi"/>
        </w:rPr>
        <w:t>defaulted</w:t>
      </w:r>
      <w:proofErr w:type="spellEnd"/>
      <w:r w:rsidR="00B77BCD" w:rsidRPr="00EF2A61">
        <w:rPr>
          <w:rFonts w:asciiTheme="minorHAnsi" w:hAnsiTheme="minorHAnsi" w:cstheme="minorHAnsi"/>
        </w:rPr>
        <w:t>) minősül</w:t>
      </w:r>
    </w:p>
    <w:p w14:paraId="71153940" w14:textId="5A3560C0" w:rsidR="00B77BCD" w:rsidRPr="00EF2A61" w:rsidRDefault="008D5A94" w:rsidP="00FE4455">
      <w:pPr>
        <w:pStyle w:val="Listaszerbekezds"/>
        <w:numPr>
          <w:ilvl w:val="0"/>
          <w:numId w:val="22"/>
        </w:numPr>
        <w:rPr>
          <w:rFonts w:asciiTheme="minorHAnsi" w:hAnsiTheme="minorHAnsi" w:cstheme="minorHAnsi"/>
        </w:rPr>
      </w:pPr>
      <w:bookmarkStart w:id="194" w:name="_Hlk536632401"/>
      <w:bookmarkEnd w:id="193"/>
      <w:r w:rsidRPr="00EF2A61">
        <w:rPr>
          <w:rFonts w:asciiTheme="minorHAnsi" w:hAnsiTheme="minorHAnsi" w:cstheme="minorHAnsi"/>
        </w:rPr>
        <w:t>’</w:t>
      </w:r>
      <w:proofErr w:type="spellStart"/>
      <w:r w:rsidR="00B77BCD" w:rsidRPr="00EF2A61">
        <w:rPr>
          <w:rFonts w:asciiTheme="minorHAnsi" w:hAnsiTheme="minorHAnsi" w:cstheme="minorHAnsi"/>
        </w:rPr>
        <w:t>ERTEKVESZT</w:t>
      </w:r>
      <w:proofErr w:type="spellEnd"/>
      <w:r w:rsidRPr="00EF2A61">
        <w:rPr>
          <w:rFonts w:asciiTheme="minorHAnsi" w:hAnsiTheme="minorHAnsi" w:cstheme="minorHAnsi"/>
        </w:rPr>
        <w:t>’</w:t>
      </w:r>
      <w:r w:rsidR="00B77BCD" w:rsidRPr="00EF2A61">
        <w:rPr>
          <w:rFonts w:asciiTheme="minorHAnsi" w:hAnsiTheme="minorHAnsi" w:cstheme="minorHAnsi"/>
        </w:rPr>
        <w:t xml:space="preserve"> (értékvesztett) </w:t>
      </w:r>
      <w:bookmarkEnd w:id="194"/>
      <w:r w:rsidR="00B77BCD" w:rsidRPr="00EF2A61">
        <w:rPr>
          <w:rFonts w:asciiTheme="minorHAnsi" w:hAnsiTheme="minorHAnsi" w:cstheme="minorHAnsi"/>
        </w:rPr>
        <w:t xml:space="preserve">- </w:t>
      </w:r>
      <w:bookmarkStart w:id="195" w:name="_Hlk528676375"/>
      <w:r w:rsidR="00EB69A3" w:rsidRPr="00EF2A61">
        <w:rPr>
          <w:rFonts w:asciiTheme="minorHAnsi" w:hAnsiTheme="minorHAnsi" w:cstheme="minorHAnsi"/>
        </w:rPr>
        <w:t xml:space="preserve">A 39/2016. (X. 11.) MNB rendelet 5. §-a egyértelműen meghatározza, hogy mit kell értékvesztett pénzügyi eszköznek </w:t>
      </w:r>
      <w:proofErr w:type="spellStart"/>
      <w:r w:rsidR="00EB69A3" w:rsidRPr="00EF2A61">
        <w:rPr>
          <w:rFonts w:asciiTheme="minorHAnsi" w:hAnsiTheme="minorHAnsi" w:cstheme="minorHAnsi"/>
        </w:rPr>
        <w:t>tekintetni</w:t>
      </w:r>
      <w:proofErr w:type="spellEnd"/>
      <w:r w:rsidR="00EB69A3" w:rsidRPr="00EF2A61">
        <w:rPr>
          <w:rFonts w:asciiTheme="minorHAnsi" w:hAnsiTheme="minorHAnsi" w:cstheme="minorHAnsi"/>
        </w:rPr>
        <w:t>.</w:t>
      </w:r>
      <w:r w:rsidR="00EB69A3" w:rsidRPr="00EF2A61" w:rsidDel="00EB69A3">
        <w:rPr>
          <w:rFonts w:asciiTheme="minorHAnsi" w:hAnsiTheme="minorHAnsi" w:cstheme="minorHAnsi"/>
        </w:rPr>
        <w:t xml:space="preserve"> </w:t>
      </w:r>
      <w:r w:rsidR="00EB69A3" w:rsidRPr="00EF2A61">
        <w:rPr>
          <w:rFonts w:asciiTheme="minorHAnsi" w:hAnsiTheme="minorHAnsi" w:cstheme="minorHAnsi"/>
        </w:rPr>
        <w:t xml:space="preserve">Az </w:t>
      </w:r>
      <w:proofErr w:type="spellStart"/>
      <w:r w:rsidR="00EB69A3" w:rsidRPr="00EF2A61">
        <w:rPr>
          <w:rFonts w:asciiTheme="minorHAnsi" w:hAnsiTheme="minorHAnsi" w:cstheme="minorHAnsi"/>
        </w:rPr>
        <w:t>IFRS</w:t>
      </w:r>
      <w:proofErr w:type="spellEnd"/>
      <w:r w:rsidR="00EB69A3" w:rsidRPr="00EF2A61">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EF2A61">
        <w:rPr>
          <w:rFonts w:asciiTheme="minorHAnsi" w:hAnsiTheme="minorHAnsi" w:cstheme="minorHAnsi"/>
        </w:rPr>
        <w:t>NPL-nek</w:t>
      </w:r>
      <w:proofErr w:type="spellEnd"/>
      <w:r w:rsidR="00EB69A3" w:rsidRPr="00EF2A61">
        <w:rPr>
          <w:rFonts w:asciiTheme="minorHAnsi" w:hAnsiTheme="minorHAnsi" w:cstheme="minorHAnsi"/>
        </w:rPr>
        <w:t xml:space="preserve"> tekinteni. </w:t>
      </w:r>
      <w:bookmarkEnd w:id="195"/>
    </w:p>
    <w:p w14:paraId="6D3EAB29" w14:textId="64E96B1C" w:rsidR="00EB69A3" w:rsidRPr="00EF2A61" w:rsidRDefault="008D5A94" w:rsidP="00FE4455">
      <w:pPr>
        <w:pStyle w:val="Listaszerbekezds"/>
        <w:numPr>
          <w:ilvl w:val="0"/>
          <w:numId w:val="23"/>
        </w:numPr>
        <w:rPr>
          <w:rFonts w:asciiTheme="minorHAnsi" w:hAnsiTheme="minorHAnsi" w:cstheme="minorHAnsi"/>
        </w:rPr>
      </w:pPr>
      <w:bookmarkStart w:id="196" w:name="_Hlk536632310"/>
      <w:r w:rsidRPr="00EF2A61">
        <w:rPr>
          <w:rFonts w:asciiTheme="minorHAnsi" w:hAnsiTheme="minorHAnsi" w:cstheme="minorHAnsi"/>
        </w:rPr>
        <w:t>’</w:t>
      </w:r>
      <w:proofErr w:type="spellStart"/>
      <w:r w:rsidR="00592507" w:rsidRPr="00EF2A61">
        <w:rPr>
          <w:rFonts w:asciiTheme="minorHAnsi" w:hAnsiTheme="minorHAnsi" w:cstheme="minorHAnsi"/>
        </w:rPr>
        <w:t>NEMFIZETO</w:t>
      </w:r>
      <w:proofErr w:type="spellEnd"/>
      <w:r w:rsidRPr="00EF2A61">
        <w:rPr>
          <w:rFonts w:asciiTheme="minorHAnsi" w:hAnsiTheme="minorHAnsi" w:cstheme="minorHAnsi"/>
        </w:rPr>
        <w:t>’</w:t>
      </w:r>
      <w:r w:rsidR="00592507" w:rsidRPr="00EF2A61">
        <w:rPr>
          <w:rFonts w:asciiTheme="minorHAnsi" w:hAnsiTheme="minorHAnsi" w:cstheme="minorHAnsi"/>
        </w:rPr>
        <w:t xml:space="preserve"> (várható nemfizetés, de nem </w:t>
      </w:r>
      <w:proofErr w:type="spellStart"/>
      <w:r w:rsidR="00592507" w:rsidRPr="00EF2A61">
        <w:rPr>
          <w:rFonts w:asciiTheme="minorHAnsi" w:hAnsiTheme="minorHAnsi" w:cstheme="minorHAnsi"/>
        </w:rPr>
        <w:t>default</w:t>
      </w:r>
      <w:proofErr w:type="spellEnd"/>
      <w:r w:rsidR="00592507" w:rsidRPr="00EF2A61">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EF2A61" w:rsidRDefault="00FD4D47" w:rsidP="00FE4455">
      <w:pPr>
        <w:pStyle w:val="Listaszerbekezds"/>
        <w:numPr>
          <w:ilvl w:val="0"/>
          <w:numId w:val="23"/>
        </w:numPr>
        <w:rPr>
          <w:rFonts w:asciiTheme="minorHAnsi" w:hAnsiTheme="minorHAnsi" w:cstheme="minorHAnsi"/>
        </w:rPr>
      </w:pPr>
      <w:r w:rsidRPr="00EF2A61">
        <w:rPr>
          <w:rFonts w:asciiTheme="minorHAnsi" w:hAnsiTheme="minorHAnsi" w:cstheme="minorHAnsi"/>
        </w:rPr>
        <w:t>’90KESD’ - a 90 napon túli késedelemben lévő kitettséget, ha a késedelmes rész jelentős</w:t>
      </w:r>
    </w:p>
    <w:bookmarkEnd w:id="196"/>
    <w:p w14:paraId="52CCC32A" w14:textId="4CA4EF70" w:rsidR="00374A85" w:rsidRPr="00EF2A61" w:rsidRDefault="008D5A94" w:rsidP="00FE4455">
      <w:pPr>
        <w:pStyle w:val="Listaszerbekezds"/>
        <w:numPr>
          <w:ilvl w:val="0"/>
          <w:numId w:val="23"/>
        </w:numPr>
        <w:rPr>
          <w:rFonts w:asciiTheme="minorHAnsi" w:hAnsiTheme="minorHAnsi" w:cstheme="minorHAnsi"/>
        </w:rPr>
      </w:pPr>
      <w:r w:rsidRPr="00EF2A61">
        <w:rPr>
          <w:rFonts w:asciiTheme="minorHAnsi" w:hAnsiTheme="minorHAnsi" w:cstheme="minorHAnsi"/>
        </w:rPr>
        <w:t>’</w:t>
      </w:r>
      <w:proofErr w:type="spellStart"/>
      <w:r w:rsidR="00592507" w:rsidRPr="00EF2A61">
        <w:rPr>
          <w:rFonts w:asciiTheme="minorHAnsi" w:hAnsiTheme="minorHAnsi" w:cstheme="minorHAnsi"/>
        </w:rPr>
        <w:t>OSSZETETT</w:t>
      </w:r>
      <w:proofErr w:type="spellEnd"/>
      <w:r w:rsidRPr="00EF2A61">
        <w:rPr>
          <w:rFonts w:asciiTheme="minorHAnsi" w:hAnsiTheme="minorHAnsi" w:cstheme="minorHAnsi"/>
        </w:rPr>
        <w:t>’</w:t>
      </w:r>
      <w:r w:rsidR="00592507" w:rsidRPr="00EF2A61">
        <w:rPr>
          <w:rFonts w:asciiTheme="minorHAnsi" w:hAnsiTheme="minorHAnsi" w:cstheme="minorHAnsi"/>
        </w:rPr>
        <w:t xml:space="preserve"> </w:t>
      </w:r>
      <w:bookmarkStart w:id="197" w:name="_Hlk536632493"/>
      <w:r w:rsidR="00592507" w:rsidRPr="00EF2A61">
        <w:rPr>
          <w:rFonts w:asciiTheme="minorHAnsi" w:hAnsiTheme="minorHAnsi" w:cstheme="minorHAnsi"/>
        </w:rPr>
        <w:t>(több ok együtt) - több feltétel együttes fennállása esetén</w:t>
      </w:r>
      <w:r w:rsidR="00EB69A3" w:rsidRPr="00EF2A61">
        <w:rPr>
          <w:rFonts w:asciiTheme="minorHAnsi" w:hAnsiTheme="minorHAnsi" w:cstheme="minorHAnsi"/>
        </w:rPr>
        <w:t xml:space="preserve"> – pl. értékvesztett pénzügyi eszköz és </w:t>
      </w:r>
      <w:proofErr w:type="spellStart"/>
      <w:r w:rsidR="00EB69A3" w:rsidRPr="00EF2A61">
        <w:rPr>
          <w:rFonts w:asciiTheme="minorHAnsi" w:hAnsiTheme="minorHAnsi" w:cstheme="minorHAnsi"/>
        </w:rPr>
        <w:t>default</w:t>
      </w:r>
      <w:proofErr w:type="spellEnd"/>
      <w:r w:rsidR="00EB69A3" w:rsidRPr="00EF2A61">
        <w:rPr>
          <w:rFonts w:asciiTheme="minorHAnsi" w:hAnsiTheme="minorHAnsi" w:cstheme="minorHAnsi"/>
        </w:rPr>
        <w:t xml:space="preserve">-os is. </w:t>
      </w:r>
      <w:bookmarkEnd w:id="197"/>
    </w:p>
    <w:p w14:paraId="6E828063" w14:textId="1B2C9F3A" w:rsidR="00443B18" w:rsidRPr="00EF2A61" w:rsidRDefault="00443B18" w:rsidP="00FE4455">
      <w:pPr>
        <w:pStyle w:val="Listaszerbekezds"/>
        <w:numPr>
          <w:ilvl w:val="0"/>
          <w:numId w:val="23"/>
        </w:numPr>
        <w:rPr>
          <w:rFonts w:asciiTheme="minorHAnsi" w:hAnsiTheme="minorHAnsi" w:cstheme="minorHAnsi"/>
        </w:rPr>
      </w:pPr>
      <w:r w:rsidRPr="00EF2A61">
        <w:rPr>
          <w:rFonts w:asciiTheme="minorHAnsi" w:hAnsiTheme="minorHAnsi" w:cstheme="minorHAnsi"/>
        </w:rPr>
        <w:t>’</w:t>
      </w:r>
      <w:proofErr w:type="spellStart"/>
      <w:r w:rsidRPr="00EF2A61">
        <w:rPr>
          <w:rFonts w:asciiTheme="minorHAnsi" w:hAnsiTheme="minorHAnsi" w:cstheme="minorHAnsi"/>
        </w:rPr>
        <w:t>EGYEB</w:t>
      </w:r>
      <w:proofErr w:type="spellEnd"/>
      <w:r w:rsidRPr="00EF2A61">
        <w:rPr>
          <w:rFonts w:asciiTheme="minorHAnsi" w:hAnsiTheme="minorHAnsi" w:cstheme="minorHAnsi"/>
        </w:rPr>
        <w:t xml:space="preserve">’ – </w:t>
      </w:r>
      <w:bookmarkStart w:id="198" w:name="_Hlk536632524"/>
      <w:r w:rsidRPr="00EF2A61">
        <w:rPr>
          <w:rFonts w:asciiTheme="minorHAnsi" w:hAnsiTheme="minorHAnsi" w:cstheme="minorHAnsi"/>
        </w:rPr>
        <w:t>fenti okok közé nem sorolható nemteljesítési ok</w:t>
      </w:r>
      <w:bookmarkEnd w:id="198"/>
      <w:r w:rsidR="00A53AF9" w:rsidRPr="00EF2A61">
        <w:rPr>
          <w:rFonts w:asciiTheme="minorHAnsi" w:hAnsiTheme="minorHAnsi" w:cstheme="minorHAnsi"/>
        </w:rPr>
        <w:t>. I</w:t>
      </w:r>
      <w:r w:rsidR="008C4A53" w:rsidRPr="00EF2A61">
        <w:rPr>
          <w:rFonts w:asciiTheme="minorHAnsi" w:hAnsiTheme="minorHAnsi" w:cstheme="minorHAnsi"/>
        </w:rPr>
        <w:t xml:space="preserve">detartozik például a </w:t>
      </w:r>
      <w:proofErr w:type="spellStart"/>
      <w:r w:rsidR="008C4A53" w:rsidRPr="00EF2A61">
        <w:rPr>
          <w:rFonts w:asciiTheme="minorHAnsi" w:hAnsiTheme="minorHAnsi" w:cstheme="minorHAnsi"/>
        </w:rPr>
        <w:t>cross-default</w:t>
      </w:r>
      <w:proofErr w:type="spellEnd"/>
      <w:r w:rsidR="008C4A53" w:rsidRPr="00EF2A61">
        <w:rPr>
          <w:rFonts w:asciiTheme="minorHAnsi" w:hAnsiTheme="minorHAnsi" w:cstheme="minorHAnsi"/>
        </w:rPr>
        <w:t xml:space="preserve"> miatti nemteljesítő státusz</w:t>
      </w:r>
      <w:r w:rsidR="00A53AF9" w:rsidRPr="00EF2A61">
        <w:rPr>
          <w:rFonts w:asciiTheme="minorHAnsi" w:hAnsiTheme="minorHAnsi" w:cstheme="minorHAnsi"/>
        </w:rPr>
        <w:t xml:space="preserve"> (39/2016 MNB rendelet 6.§</w:t>
      </w:r>
      <w:proofErr w:type="gramStart"/>
      <w:r w:rsidR="00A53AF9" w:rsidRPr="00EF2A61">
        <w:rPr>
          <w:rFonts w:asciiTheme="minorHAnsi" w:hAnsiTheme="minorHAnsi" w:cstheme="minorHAnsi"/>
        </w:rPr>
        <w:t>/(</w:t>
      </w:r>
      <w:proofErr w:type="gramEnd"/>
      <w:r w:rsidR="00A53AF9" w:rsidRPr="00EF2A61">
        <w:rPr>
          <w:rFonts w:asciiTheme="minorHAnsi" w:hAnsiTheme="minorHAnsi" w:cstheme="minorHAnsi"/>
        </w:rPr>
        <w:t xml:space="preserve">2)), illetve a mérleg alatti tételek nemteljesítő státusza (39/2016 MNB rendelet 5.§/(4)-(5)) </w:t>
      </w:r>
      <w:r w:rsidRPr="00EF2A61">
        <w:rPr>
          <w:rFonts w:asciiTheme="minorHAnsi" w:hAnsiTheme="minorHAnsi" w:cstheme="minorHAnsi"/>
        </w:rPr>
        <w:t>.</w:t>
      </w:r>
    </w:p>
    <w:p w14:paraId="501D7DB1" w14:textId="39E64AB5" w:rsidR="00EE3885" w:rsidRPr="00EF2A61" w:rsidRDefault="00EE3885" w:rsidP="00374A85">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okaként </w:t>
      </w:r>
      <w:r w:rsidR="009148B7" w:rsidRPr="00EF2A61">
        <w:rPr>
          <w:rFonts w:asciiTheme="minorHAnsi" w:hAnsiTheme="minorHAnsi" w:cstheme="minorHAnsi"/>
        </w:rPr>
        <w:t>(</w:t>
      </w:r>
      <w:proofErr w:type="spellStart"/>
      <w:r w:rsidR="009148B7" w:rsidRPr="00EF2A61">
        <w:rPr>
          <w:rFonts w:asciiTheme="minorHAnsi" w:hAnsiTheme="minorHAnsi" w:cstheme="minorHAnsi"/>
        </w:rPr>
        <w:t>Default</w:t>
      </w:r>
      <w:proofErr w:type="spellEnd"/>
      <w:r w:rsidR="009148B7" w:rsidRPr="00EF2A61">
        <w:rPr>
          <w:rFonts w:asciiTheme="minorHAnsi" w:hAnsiTheme="minorHAnsi" w:cstheme="minorHAnsi"/>
        </w:rPr>
        <w:t xml:space="preserve"> státusz) pedig a </w:t>
      </w:r>
      <w:proofErr w:type="spellStart"/>
      <w:r w:rsidR="009148B7" w:rsidRPr="00EF2A61">
        <w:rPr>
          <w:rFonts w:asciiTheme="minorHAnsi" w:hAnsiTheme="minorHAnsi" w:cstheme="minorHAnsi"/>
        </w:rPr>
        <w:t>CRR</w:t>
      </w:r>
      <w:proofErr w:type="spellEnd"/>
      <w:r w:rsidR="009148B7" w:rsidRPr="00EF2A61">
        <w:rPr>
          <w:rFonts w:asciiTheme="minorHAnsi" w:hAnsiTheme="minorHAnsi" w:cstheme="minorHAnsi"/>
        </w:rPr>
        <w:t xml:space="preserve">-ben megfogalmazott </w:t>
      </w:r>
      <w:proofErr w:type="spellStart"/>
      <w:r w:rsidR="009148B7" w:rsidRPr="00EF2A61">
        <w:rPr>
          <w:rFonts w:asciiTheme="minorHAnsi" w:hAnsiTheme="minorHAnsi" w:cstheme="minorHAnsi"/>
        </w:rPr>
        <w:t>default</w:t>
      </w:r>
      <w:proofErr w:type="spellEnd"/>
      <w:r w:rsidR="009148B7" w:rsidRPr="00EF2A61">
        <w:rPr>
          <w:rFonts w:asciiTheme="minorHAnsi" w:hAnsiTheme="minorHAnsi" w:cstheme="minorHAnsi"/>
        </w:rPr>
        <w:t xml:space="preserve"> okok jelentendők (nem valószínű, hogy fizet, 90/180 napot meghaladó késedelem, mindkettő). </w:t>
      </w:r>
    </w:p>
    <w:p w14:paraId="39EE9CA5" w14:textId="6588B5C2" w:rsidR="009148B7" w:rsidRPr="00EF2A61" w:rsidRDefault="00206C2D" w:rsidP="00076A06">
      <w:pPr>
        <w:rPr>
          <w:rFonts w:asciiTheme="minorHAnsi" w:hAnsiTheme="minorHAnsi" w:cstheme="minorHAnsi"/>
        </w:rPr>
      </w:pPr>
      <w:r w:rsidRPr="00EF2A61">
        <w:rPr>
          <w:rFonts w:asciiTheme="minorHAnsi" w:hAnsiTheme="minorHAnsi" w:cstheme="minorHAnsi"/>
        </w:rPr>
        <w:t xml:space="preserve">A </w:t>
      </w:r>
      <w:r w:rsidR="009148B7" w:rsidRPr="00EF2A61">
        <w:rPr>
          <w:rFonts w:asciiTheme="minorHAnsi" w:hAnsiTheme="minorHAnsi" w:cstheme="minorHAnsi"/>
        </w:rPr>
        <w:t>nemteljesítés</w:t>
      </w:r>
      <w:r w:rsidRPr="00EF2A61">
        <w:rPr>
          <w:rFonts w:asciiTheme="minorHAnsi" w:hAnsiTheme="minorHAnsi" w:cstheme="minorHAnsi"/>
        </w:rPr>
        <w:t>/</w:t>
      </w:r>
      <w:proofErr w:type="spellStart"/>
      <w:r w:rsidR="009148B7" w:rsidRPr="00EF2A61">
        <w:rPr>
          <w:rFonts w:asciiTheme="minorHAnsi" w:hAnsiTheme="minorHAnsi" w:cstheme="minorHAnsi"/>
        </w:rPr>
        <w:t>default</w:t>
      </w:r>
      <w:proofErr w:type="spellEnd"/>
      <w:r w:rsidR="009148B7" w:rsidRPr="00EF2A61">
        <w:rPr>
          <w:rFonts w:asciiTheme="minorHAnsi" w:hAnsiTheme="minorHAnsi" w:cstheme="minorHAnsi"/>
        </w:rPr>
        <w:t xml:space="preserve"> is értelmezhető</w:t>
      </w:r>
    </w:p>
    <w:p w14:paraId="2787FBA0" w14:textId="08AF7195"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ügyletszinten</w:t>
      </w:r>
      <w:r w:rsidR="002C1CE0" w:rsidRPr="00EF2A61">
        <w:rPr>
          <w:rFonts w:asciiTheme="minorHAnsi" w:hAnsiTheme="minorHAnsi" w:cstheme="minorHAnsi"/>
        </w:rPr>
        <w:t xml:space="preserve"> – az ügyfélszintű </w:t>
      </w:r>
      <w:proofErr w:type="spellStart"/>
      <w:r w:rsidR="002C1CE0" w:rsidRPr="00EF2A61">
        <w:rPr>
          <w:rFonts w:asciiTheme="minorHAnsi" w:hAnsiTheme="minorHAnsi" w:cstheme="minorHAnsi"/>
        </w:rPr>
        <w:t>default</w:t>
      </w:r>
      <w:proofErr w:type="spellEnd"/>
      <w:r w:rsidR="002C1CE0" w:rsidRPr="00EF2A61">
        <w:rPr>
          <w:rFonts w:asciiTheme="minorHAnsi" w:hAnsiTheme="minorHAnsi" w:cstheme="minorHAnsi"/>
        </w:rPr>
        <w:t xml:space="preserve">, nemteljesítő státusz az </w:t>
      </w:r>
      <w:proofErr w:type="spellStart"/>
      <w:r w:rsidR="002C1CE0" w:rsidRPr="00EF2A61">
        <w:rPr>
          <w:rFonts w:asciiTheme="minorHAnsi" w:hAnsiTheme="minorHAnsi" w:cstheme="minorHAnsi"/>
        </w:rPr>
        <w:t>UGYFM</w:t>
      </w:r>
      <w:proofErr w:type="spellEnd"/>
      <w:r w:rsidR="002C1CE0" w:rsidRPr="00EF2A61">
        <w:rPr>
          <w:rFonts w:asciiTheme="minorHAnsi" w:hAnsiTheme="minorHAnsi" w:cstheme="minorHAnsi"/>
        </w:rPr>
        <w:t xml:space="preserve"> táblában teljesítő, csak azon ügyletek nemteljesítők/</w:t>
      </w:r>
      <w:proofErr w:type="spellStart"/>
      <w:r w:rsidR="002C1CE0" w:rsidRPr="00EF2A61">
        <w:rPr>
          <w:rFonts w:asciiTheme="minorHAnsi" w:hAnsiTheme="minorHAnsi" w:cstheme="minorHAnsi"/>
        </w:rPr>
        <w:t>default-osak</w:t>
      </w:r>
      <w:proofErr w:type="spellEnd"/>
      <w:r w:rsidR="002C1CE0" w:rsidRPr="00EF2A61">
        <w:rPr>
          <w:rFonts w:asciiTheme="minorHAnsi" w:hAnsiTheme="minorHAnsi" w:cstheme="minorHAnsi"/>
        </w:rPr>
        <w:t>, amelyek ügyletszinten nemteljesítők/</w:t>
      </w:r>
      <w:proofErr w:type="spellStart"/>
      <w:r w:rsidR="002C1CE0" w:rsidRPr="00EF2A61">
        <w:rPr>
          <w:rFonts w:asciiTheme="minorHAnsi" w:hAnsiTheme="minorHAnsi" w:cstheme="minorHAnsi"/>
        </w:rPr>
        <w:t>default-osak</w:t>
      </w:r>
      <w:proofErr w:type="spellEnd"/>
      <w:r w:rsidR="002C1CE0" w:rsidRPr="00EF2A61">
        <w:rPr>
          <w:rFonts w:asciiTheme="minorHAnsi" w:hAnsiTheme="minorHAnsi" w:cstheme="minorHAnsi"/>
        </w:rPr>
        <w:t xml:space="preserve">. </w:t>
      </w:r>
    </w:p>
    <w:p w14:paraId="34BC1E52" w14:textId="4CEDCA9E"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ügyfélszinten</w:t>
      </w:r>
      <w:r w:rsidR="002C1CE0" w:rsidRPr="00EF2A61">
        <w:rPr>
          <w:rFonts w:asciiTheme="minorHAnsi" w:hAnsiTheme="minorHAnsi" w:cstheme="minorHAnsi"/>
        </w:rPr>
        <w:t xml:space="preserve"> – Az ügyfél is nemteljesítő/</w:t>
      </w:r>
      <w:proofErr w:type="spellStart"/>
      <w:r w:rsidR="002C1CE0" w:rsidRPr="00EF2A61">
        <w:rPr>
          <w:rFonts w:asciiTheme="minorHAnsi" w:hAnsiTheme="minorHAnsi" w:cstheme="minorHAnsi"/>
        </w:rPr>
        <w:t>default</w:t>
      </w:r>
      <w:proofErr w:type="spellEnd"/>
      <w:r w:rsidR="002C1CE0" w:rsidRPr="00EF2A61">
        <w:rPr>
          <w:rFonts w:asciiTheme="minorHAnsi" w:hAnsiTheme="minorHAnsi" w:cstheme="minorHAnsi"/>
        </w:rPr>
        <w:t xml:space="preserve">-os az </w:t>
      </w:r>
      <w:proofErr w:type="spellStart"/>
      <w:r w:rsidR="002C1CE0" w:rsidRPr="00EF2A61">
        <w:rPr>
          <w:rFonts w:asciiTheme="minorHAnsi" w:hAnsiTheme="minorHAnsi" w:cstheme="minorHAnsi"/>
        </w:rPr>
        <w:t>UGYFM</w:t>
      </w:r>
      <w:proofErr w:type="spellEnd"/>
      <w:r w:rsidR="002C1CE0" w:rsidRPr="00EF2A61">
        <w:rPr>
          <w:rFonts w:asciiTheme="minorHAnsi" w:hAnsiTheme="minorHAnsi" w:cstheme="minorHAnsi"/>
        </w:rPr>
        <w:t xml:space="preserve"> táblában, és az ügyfél összes ügylete nemteljesítő/</w:t>
      </w:r>
      <w:proofErr w:type="spellStart"/>
      <w:r w:rsidR="002C1CE0" w:rsidRPr="00EF2A61">
        <w:rPr>
          <w:rFonts w:asciiTheme="minorHAnsi" w:hAnsiTheme="minorHAnsi" w:cstheme="minorHAnsi"/>
        </w:rPr>
        <w:t>default-osként</w:t>
      </w:r>
      <w:proofErr w:type="spellEnd"/>
      <w:r w:rsidR="002C1CE0" w:rsidRPr="00EF2A61">
        <w:rPr>
          <w:rFonts w:asciiTheme="minorHAnsi" w:hAnsiTheme="minorHAnsi" w:cstheme="minorHAnsi"/>
        </w:rPr>
        <w:t xml:space="preserve"> jelölendő. </w:t>
      </w:r>
    </w:p>
    <w:p w14:paraId="49CEBF0B" w14:textId="67753879" w:rsidR="009148B7" w:rsidRPr="00EF2A61" w:rsidRDefault="009148B7" w:rsidP="00FE4455">
      <w:pPr>
        <w:pStyle w:val="Listaszerbekezds"/>
        <w:numPr>
          <w:ilvl w:val="0"/>
          <w:numId w:val="28"/>
        </w:numPr>
        <w:rPr>
          <w:rFonts w:asciiTheme="minorHAnsi" w:hAnsiTheme="minorHAnsi" w:cstheme="minorHAnsi"/>
        </w:rPr>
      </w:pPr>
      <w:r w:rsidRPr="00EF2A61">
        <w:rPr>
          <w:rFonts w:asciiTheme="minorHAnsi" w:hAnsiTheme="minorHAnsi" w:cstheme="minorHAnsi"/>
        </w:rPr>
        <w:t>ügyfélcsoport-szinten</w:t>
      </w:r>
      <w:r w:rsidR="002C1CE0" w:rsidRPr="00EF2A61">
        <w:rPr>
          <w:rFonts w:asciiTheme="minorHAnsi" w:hAnsiTheme="minorHAnsi" w:cstheme="minorHAnsi"/>
        </w:rPr>
        <w:t xml:space="preserve"> – az ügyfélcsoporthoz tartozó összes ügyfél is nemteljesítő/</w:t>
      </w:r>
      <w:proofErr w:type="spellStart"/>
      <w:r w:rsidR="002C1CE0" w:rsidRPr="00EF2A61">
        <w:rPr>
          <w:rFonts w:asciiTheme="minorHAnsi" w:hAnsiTheme="minorHAnsi" w:cstheme="minorHAnsi"/>
        </w:rPr>
        <w:t>default</w:t>
      </w:r>
      <w:proofErr w:type="spellEnd"/>
      <w:r w:rsidR="002C1CE0" w:rsidRPr="00EF2A61">
        <w:rPr>
          <w:rFonts w:asciiTheme="minorHAnsi" w:hAnsiTheme="minorHAnsi" w:cstheme="minorHAnsi"/>
        </w:rPr>
        <w:t>-os, ezen ügyfelek összes hitele is nemteljesítőként/</w:t>
      </w:r>
      <w:proofErr w:type="spellStart"/>
      <w:r w:rsidR="002C1CE0" w:rsidRPr="00EF2A61">
        <w:rPr>
          <w:rFonts w:asciiTheme="minorHAnsi" w:hAnsiTheme="minorHAnsi" w:cstheme="minorHAnsi"/>
        </w:rPr>
        <w:t>default-osként</w:t>
      </w:r>
      <w:proofErr w:type="spellEnd"/>
      <w:r w:rsidR="002C1CE0" w:rsidRPr="00EF2A61">
        <w:rPr>
          <w:rFonts w:asciiTheme="minorHAnsi" w:hAnsiTheme="minorHAnsi" w:cstheme="minorHAnsi"/>
        </w:rPr>
        <w:t xml:space="preserve"> jelölendő. </w:t>
      </w:r>
    </w:p>
    <w:p w14:paraId="7DA4ED7F" w14:textId="4177BFCE" w:rsidR="009148B7" w:rsidRPr="00EF2A61" w:rsidRDefault="009148B7" w:rsidP="00FE4455">
      <w:pPr>
        <w:pStyle w:val="Listaszerbekezds"/>
        <w:numPr>
          <w:ilvl w:val="0"/>
          <w:numId w:val="28"/>
        </w:numPr>
        <w:rPr>
          <w:rFonts w:asciiTheme="minorHAnsi" w:hAnsiTheme="minorHAnsi" w:cstheme="minorHAnsi"/>
        </w:rPr>
      </w:pPr>
      <w:proofErr w:type="spellStart"/>
      <w:r w:rsidRPr="00EF2A61">
        <w:rPr>
          <w:rFonts w:asciiTheme="minorHAnsi" w:hAnsiTheme="minorHAnsi" w:cstheme="minorHAnsi"/>
        </w:rPr>
        <w:t>cross</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w:t>
      </w:r>
      <w:r w:rsidR="002C1CE0" w:rsidRPr="00EF2A61">
        <w:rPr>
          <w:rFonts w:asciiTheme="minorHAnsi" w:hAnsiTheme="minorHAnsi" w:cstheme="minorHAnsi"/>
        </w:rPr>
        <w:t>–</w:t>
      </w:r>
      <w:r w:rsidRPr="00EF2A61">
        <w:rPr>
          <w:rFonts w:asciiTheme="minorHAnsi" w:hAnsiTheme="minorHAnsi" w:cstheme="minorHAnsi"/>
        </w:rPr>
        <w:t xml:space="preserve"> </w:t>
      </w:r>
      <w:r w:rsidR="002C1CE0" w:rsidRPr="00EF2A61">
        <w:rPr>
          <w:rFonts w:asciiTheme="minorHAnsi" w:hAnsiTheme="minorHAnsi" w:cstheme="minorHAnsi"/>
        </w:rPr>
        <w:t>A 39/2016-os MNB rendelet 6. § (2) alapján a</w:t>
      </w:r>
      <w:r w:rsidR="00B24972" w:rsidRPr="00EF2A61">
        <w:rPr>
          <w:rFonts w:asciiTheme="minorHAnsi" w:hAnsiTheme="minorHAnsi" w:cstheme="minorHAnsi"/>
        </w:rPr>
        <w:t xml:space="preserve"> „</w:t>
      </w:r>
      <w:r w:rsidRPr="00EF2A61">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EF2A61">
        <w:rPr>
          <w:rFonts w:asciiTheme="minorHAnsi" w:hAnsiTheme="minorHAnsi" w:cstheme="minorHAnsi"/>
        </w:rPr>
        <w:t>”</w:t>
      </w:r>
      <w:r w:rsidRPr="00EF2A61">
        <w:rPr>
          <w:rFonts w:asciiTheme="minorHAnsi" w:hAnsiTheme="minorHAnsi" w:cstheme="minorHAnsi"/>
        </w:rPr>
        <w:t>.</w:t>
      </w:r>
      <w:r w:rsidR="002C1CE0" w:rsidRPr="00EF2A61">
        <w:rPr>
          <w:rFonts w:asciiTheme="minorHAnsi" w:hAnsiTheme="minorHAnsi" w:cstheme="minorHAnsi"/>
        </w:rPr>
        <w:t xml:space="preserve"> </w:t>
      </w:r>
      <w:r w:rsidR="00374A85" w:rsidRPr="00EF2A61">
        <w:rPr>
          <w:rFonts w:asciiTheme="minorHAnsi" w:hAnsiTheme="minorHAnsi" w:cstheme="minorHAnsi"/>
        </w:rPr>
        <w:t xml:space="preserve"> </w:t>
      </w:r>
      <w:proofErr w:type="spellStart"/>
      <w:r w:rsidR="002C1CE0" w:rsidRPr="00EF2A61">
        <w:rPr>
          <w:rFonts w:asciiTheme="minorHAnsi" w:hAnsiTheme="minorHAnsi" w:cstheme="minorHAnsi"/>
        </w:rPr>
        <w:t>Cross-default</w:t>
      </w:r>
      <w:proofErr w:type="spellEnd"/>
      <w:r w:rsidR="002C1CE0" w:rsidRPr="00EF2A61">
        <w:rPr>
          <w:rFonts w:asciiTheme="minorHAnsi" w:hAnsiTheme="minorHAnsi" w:cstheme="minorHAnsi"/>
        </w:rPr>
        <w:t xml:space="preserve"> esetében az ügyfél összes hitele nemteljesítőként/</w:t>
      </w:r>
      <w:proofErr w:type="spellStart"/>
      <w:r w:rsidR="002C1CE0" w:rsidRPr="00EF2A61">
        <w:rPr>
          <w:rFonts w:asciiTheme="minorHAnsi" w:hAnsiTheme="minorHAnsi" w:cstheme="minorHAnsi"/>
        </w:rPr>
        <w:t>default-osként</w:t>
      </w:r>
      <w:proofErr w:type="spellEnd"/>
      <w:r w:rsidR="002C1CE0" w:rsidRPr="00EF2A61">
        <w:rPr>
          <w:rFonts w:asciiTheme="minorHAnsi" w:hAnsiTheme="minorHAnsi" w:cstheme="minorHAnsi"/>
        </w:rPr>
        <w:t xml:space="preserve"> jelentendő. </w:t>
      </w:r>
    </w:p>
    <w:p w14:paraId="252DD5FF" w14:textId="347FF2EC" w:rsidR="009148B7" w:rsidRPr="00EF2A61" w:rsidRDefault="00147E16" w:rsidP="00076A06">
      <w:pPr>
        <w:rPr>
          <w:rFonts w:asciiTheme="minorHAnsi" w:hAnsiTheme="minorHAnsi" w:cstheme="minorHAnsi"/>
        </w:rPr>
      </w:pPr>
      <w:r w:rsidRPr="00EF2A61">
        <w:rPr>
          <w:rFonts w:asciiTheme="minorHAnsi" w:hAnsiTheme="minorHAnsi" w:cstheme="minorHAnsi"/>
        </w:rPr>
        <w:t>A nemteljesítéshez kapcsolódó mezők (165.-167. mezők) között a következő összefüggések értelmezettek:</w:t>
      </w:r>
    </w:p>
    <w:p w14:paraId="531D918C" w14:textId="4A70A88B" w:rsidR="00147E16" w:rsidRPr="00EF2A61" w:rsidRDefault="00147E16"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ha a „Nemteljesítő (</w:t>
      </w:r>
      <w:proofErr w:type="spellStart"/>
      <w:r w:rsidRPr="00EF2A61">
        <w:rPr>
          <w:rFonts w:asciiTheme="minorHAnsi" w:hAnsiTheme="minorHAnsi" w:cstheme="minorHAnsi"/>
        </w:rPr>
        <w:t>NPL</w:t>
      </w:r>
      <w:proofErr w:type="spellEnd"/>
      <w:r w:rsidR="00896FE8" w:rsidRPr="00EF2A61">
        <w:rPr>
          <w:rFonts w:asciiTheme="minorHAnsi" w:hAnsiTheme="minorHAnsi" w:cstheme="minorHAnsi"/>
        </w:rPr>
        <w:t>)</w:t>
      </w:r>
      <w:r w:rsidRPr="00EF2A61">
        <w:rPr>
          <w:rFonts w:asciiTheme="minorHAnsi" w:hAnsiTheme="minorHAnsi" w:cstheme="minorHAnsi"/>
        </w:rPr>
        <w:t xml:space="preserve"> jelölés” mező értéke nem „TELJ” (</w:t>
      </w:r>
      <w:r w:rsidR="000D38EB" w:rsidRPr="00EF2A61">
        <w:rPr>
          <w:rFonts w:asciiTheme="minorHAnsi" w:hAnsiTheme="minorHAnsi" w:cstheme="minorHAnsi"/>
        </w:rPr>
        <w:t xml:space="preserve">nem </w:t>
      </w:r>
      <w:r w:rsidR="0042189E" w:rsidRPr="00EF2A61">
        <w:rPr>
          <w:rFonts w:asciiTheme="minorHAnsi" w:hAnsiTheme="minorHAnsi" w:cstheme="minorHAnsi"/>
        </w:rPr>
        <w:t>„</w:t>
      </w:r>
      <w:r w:rsidRPr="00EF2A61">
        <w:rPr>
          <w:rFonts w:asciiTheme="minorHAnsi" w:hAnsiTheme="minorHAnsi" w:cstheme="minorHAnsi"/>
        </w:rPr>
        <w:t>teljesítő</w:t>
      </w:r>
      <w:r w:rsidR="0042189E" w:rsidRPr="00EF2A61">
        <w:rPr>
          <w:rFonts w:asciiTheme="minorHAnsi" w:hAnsiTheme="minorHAnsi" w:cstheme="minorHAnsi"/>
        </w:rPr>
        <w:t>”</w:t>
      </w:r>
      <w:r w:rsidRPr="00EF2A61">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EF2A61" w:rsidRDefault="00147E16"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ha a „Nemteljesítő (</w:t>
      </w:r>
      <w:proofErr w:type="spellStart"/>
      <w:r w:rsidRPr="00EF2A61">
        <w:rPr>
          <w:rFonts w:asciiTheme="minorHAnsi" w:hAnsiTheme="minorHAnsi" w:cstheme="minorHAnsi"/>
        </w:rPr>
        <w:t>NPL</w:t>
      </w:r>
      <w:proofErr w:type="spellEnd"/>
      <w:r w:rsidR="00896FE8" w:rsidRPr="00EF2A61">
        <w:rPr>
          <w:rFonts w:asciiTheme="minorHAnsi" w:hAnsiTheme="minorHAnsi" w:cstheme="minorHAnsi"/>
        </w:rPr>
        <w:t>)</w:t>
      </w:r>
      <w:r w:rsidRPr="00EF2A61">
        <w:rPr>
          <w:rFonts w:asciiTheme="minorHAnsi" w:hAnsiTheme="minorHAnsi" w:cstheme="minorHAnsi"/>
        </w:rPr>
        <w:t xml:space="preserve"> jelölés” mező értéke nem „TELJ” (</w:t>
      </w:r>
      <w:r w:rsidR="0042189E" w:rsidRPr="00EF2A61">
        <w:rPr>
          <w:rFonts w:asciiTheme="minorHAnsi" w:hAnsiTheme="minorHAnsi" w:cstheme="minorHAnsi"/>
        </w:rPr>
        <w:t>nem „</w:t>
      </w:r>
      <w:r w:rsidRPr="00EF2A61">
        <w:rPr>
          <w:rFonts w:asciiTheme="minorHAnsi" w:hAnsiTheme="minorHAnsi" w:cstheme="minorHAnsi"/>
        </w:rPr>
        <w:t>teljesítő</w:t>
      </w:r>
      <w:r w:rsidR="0042189E" w:rsidRPr="00EF2A61">
        <w:rPr>
          <w:rFonts w:asciiTheme="minorHAnsi" w:hAnsiTheme="minorHAnsi" w:cstheme="minorHAnsi"/>
        </w:rPr>
        <w:t>”</w:t>
      </w:r>
      <w:r w:rsidRPr="00EF2A61">
        <w:rPr>
          <w:rFonts w:asciiTheme="minorHAnsi" w:hAnsiTheme="minorHAnsi" w:cstheme="minorHAnsi"/>
        </w:rPr>
        <w:t>), akkor tölteni</w:t>
      </w:r>
      <w:r w:rsidR="000D38EB" w:rsidRPr="00EF2A61">
        <w:rPr>
          <w:rFonts w:asciiTheme="minorHAnsi" w:hAnsiTheme="minorHAnsi" w:cstheme="minorHAnsi"/>
        </w:rPr>
        <w:t xml:space="preserve"> kell</w:t>
      </w:r>
      <w:r w:rsidRPr="00EF2A61">
        <w:rPr>
          <w:rFonts w:asciiTheme="minorHAnsi" w:hAnsiTheme="minorHAnsi" w:cstheme="minorHAnsi"/>
        </w:rPr>
        <w:t xml:space="preserve"> a </w:t>
      </w:r>
      <w:r w:rsidR="000D38EB" w:rsidRPr="00EF2A61">
        <w:rPr>
          <w:rFonts w:asciiTheme="minorHAnsi" w:hAnsiTheme="minorHAnsi" w:cstheme="minorHAnsi"/>
        </w:rPr>
        <w:t>„Nem teljesítő (</w:t>
      </w:r>
      <w:proofErr w:type="spellStart"/>
      <w:r w:rsidR="000D38EB" w:rsidRPr="00EF2A61">
        <w:rPr>
          <w:rFonts w:asciiTheme="minorHAnsi" w:hAnsiTheme="minorHAnsi" w:cstheme="minorHAnsi"/>
        </w:rPr>
        <w:t>NPL</w:t>
      </w:r>
      <w:proofErr w:type="spellEnd"/>
      <w:r w:rsidR="000D38EB" w:rsidRPr="00EF2A61">
        <w:rPr>
          <w:rFonts w:asciiTheme="minorHAnsi" w:hAnsiTheme="minorHAnsi" w:cstheme="minorHAnsi"/>
        </w:rPr>
        <w:t xml:space="preserve">) jelölés státuszváltozás időpontja” </w:t>
      </w:r>
      <w:r w:rsidRPr="00EF2A61">
        <w:rPr>
          <w:rFonts w:asciiTheme="minorHAnsi" w:hAnsiTheme="minorHAnsi" w:cstheme="minorHAnsi"/>
        </w:rPr>
        <w:t>mezőt</w:t>
      </w:r>
      <w:r w:rsidR="000D38EB" w:rsidRPr="00EF2A61">
        <w:rPr>
          <w:rFonts w:asciiTheme="minorHAnsi" w:hAnsiTheme="minorHAnsi" w:cstheme="minorHAnsi"/>
        </w:rPr>
        <w:t>.</w:t>
      </w:r>
      <w:r w:rsidRPr="00EF2A61">
        <w:rPr>
          <w:rFonts w:asciiTheme="minorHAnsi" w:hAnsiTheme="minorHAnsi" w:cstheme="minorHAnsi"/>
        </w:rPr>
        <w:t xml:space="preserve"> </w:t>
      </w:r>
    </w:p>
    <w:p w14:paraId="3AB4D353" w14:textId="321921DE" w:rsidR="000D38EB" w:rsidRPr="00EF2A61" w:rsidRDefault="000D38EB" w:rsidP="000D38EB">
      <w:pPr>
        <w:spacing w:after="0"/>
        <w:rPr>
          <w:rFonts w:asciiTheme="minorHAnsi" w:hAnsiTheme="minorHAnsi" w:cstheme="minorHAnsi"/>
        </w:rPr>
      </w:pPr>
      <w:r w:rsidRPr="00EF2A61">
        <w:rPr>
          <w:rFonts w:asciiTheme="minorHAnsi" w:hAnsiTheme="minorHAnsi" w:cstheme="minorHAnsi"/>
        </w:rPr>
        <w:t>Ez a két összefüggés fordítva is fenn kell álljon.</w:t>
      </w:r>
    </w:p>
    <w:p w14:paraId="2B9718F5" w14:textId="4FD600D1" w:rsidR="00147E16" w:rsidRPr="00EF2A61" w:rsidRDefault="00147E16" w:rsidP="00C32852">
      <w:pPr>
        <w:pStyle w:val="Listaszerbekezds"/>
        <w:numPr>
          <w:ilvl w:val="0"/>
          <w:numId w:val="0"/>
        </w:numPr>
        <w:ind w:left="720"/>
        <w:rPr>
          <w:rFonts w:asciiTheme="minorHAnsi" w:hAnsiTheme="minorHAnsi" w:cstheme="minorHAnsi"/>
        </w:rPr>
      </w:pPr>
    </w:p>
    <w:p w14:paraId="3766DB50" w14:textId="2FE6F2E9" w:rsidR="000D38EB" w:rsidRPr="00EF2A61" w:rsidRDefault="000D38EB" w:rsidP="000D38EB">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besoroláshoz kapcsolódó mezők (170.-172. mezők) között a következő összefüggések értelmezettek:</w:t>
      </w:r>
    </w:p>
    <w:p w14:paraId="7FF86260" w14:textId="2BCE6CA1" w:rsidR="000D38EB" w:rsidRPr="00EF2A61" w:rsidRDefault="000D38EB"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 xml:space="preserve">ha a „A hitelintézetekre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 és a 648/2012/EU rendelet módosításáról szóló 2013. június 26-i 575/2013/EU rendelet (a továbbiakban: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nemteljesítő </w:t>
      </w:r>
      <w:r w:rsidR="00FC347D" w:rsidRPr="00EF2A61">
        <w:rPr>
          <w:rFonts w:asciiTheme="minorHAnsi" w:hAnsiTheme="minorHAnsi" w:cstheme="minorHAnsi"/>
        </w:rPr>
        <w:t>(</w:t>
      </w:r>
      <w:proofErr w:type="spellStart"/>
      <w:r w:rsidR="00FC347D" w:rsidRPr="00EF2A61">
        <w:rPr>
          <w:rFonts w:asciiTheme="minorHAnsi" w:hAnsiTheme="minorHAnsi" w:cstheme="minorHAnsi"/>
        </w:rPr>
        <w:t>default</w:t>
      </w:r>
      <w:proofErr w:type="spellEnd"/>
      <w:r w:rsidR="00FC347D" w:rsidRPr="00EF2A61">
        <w:rPr>
          <w:rFonts w:asciiTheme="minorHAnsi" w:hAnsiTheme="minorHAnsi" w:cstheme="minorHAnsi"/>
        </w:rPr>
        <w:t>)</w:t>
      </w:r>
      <w:r w:rsidRPr="00EF2A61">
        <w:rPr>
          <w:rFonts w:asciiTheme="minorHAnsi" w:hAnsiTheme="minorHAnsi" w:cstheme="minorHAnsi"/>
        </w:rPr>
        <w:t xml:space="preserve"> státusz” mező értéke nem „</w:t>
      </w:r>
      <w:proofErr w:type="spellStart"/>
      <w:r w:rsidRPr="00EF2A61">
        <w:rPr>
          <w:rFonts w:asciiTheme="minorHAnsi" w:hAnsiTheme="minorHAnsi" w:cstheme="minorHAnsi"/>
        </w:rPr>
        <w:t>NEM_DEF</w:t>
      </w:r>
      <w:proofErr w:type="spellEnd"/>
      <w:r w:rsidRPr="00EF2A61">
        <w:rPr>
          <w:rFonts w:asciiTheme="minorHAnsi" w:hAnsiTheme="minorHAnsi" w:cstheme="minorHAnsi"/>
        </w:rPr>
        <w:t xml:space="preserve">” (nem „nem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-os”), akkor meg kell adni, hogy milyen szintű </w:t>
      </w:r>
      <w:proofErr w:type="spellStart"/>
      <w:r w:rsidRPr="00EF2A61">
        <w:rPr>
          <w:rFonts w:asciiTheme="minorHAnsi" w:hAnsiTheme="minorHAnsi" w:cstheme="minorHAnsi"/>
        </w:rPr>
        <w:t>default-ról</w:t>
      </w:r>
      <w:proofErr w:type="spellEnd"/>
      <w:r w:rsidRPr="00EF2A61">
        <w:rPr>
          <w:rFonts w:asciiTheme="minorHAnsi" w:hAnsiTheme="minorHAnsi" w:cstheme="minorHAnsi"/>
        </w:rPr>
        <w:t xml:space="preserve"> van szó, azaz tölteni kell a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nemteljesítés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jelzője” mezőt. Ha a „A hitelintézetekre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 és a 648/2012/EU rendelet módosításáról szóló 2013. június 26-i 575/2013/EU rendelet (a továbbiakban: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nemteljesítő </w:t>
      </w:r>
      <w:r w:rsidR="00FC347D" w:rsidRPr="00EF2A61">
        <w:rPr>
          <w:rFonts w:asciiTheme="minorHAnsi" w:hAnsiTheme="minorHAnsi" w:cstheme="minorHAnsi"/>
        </w:rPr>
        <w:t>(</w:t>
      </w:r>
      <w:proofErr w:type="spellStart"/>
      <w:r w:rsidR="00FC347D" w:rsidRPr="00EF2A61">
        <w:rPr>
          <w:rFonts w:asciiTheme="minorHAnsi" w:hAnsiTheme="minorHAnsi" w:cstheme="minorHAnsi"/>
        </w:rPr>
        <w:t>default</w:t>
      </w:r>
      <w:proofErr w:type="spellEnd"/>
      <w:r w:rsidR="00FC347D" w:rsidRPr="00EF2A61">
        <w:rPr>
          <w:rFonts w:asciiTheme="minorHAnsi" w:hAnsiTheme="minorHAnsi" w:cstheme="minorHAnsi"/>
        </w:rPr>
        <w:t xml:space="preserve">) </w:t>
      </w:r>
      <w:r w:rsidRPr="00EF2A61">
        <w:rPr>
          <w:rFonts w:asciiTheme="minorHAnsi" w:hAnsiTheme="minorHAnsi" w:cstheme="minorHAnsi"/>
        </w:rPr>
        <w:t>státusz” időszakról időszakra változik, akkor a naprakész információt kell jelenteni.</w:t>
      </w:r>
    </w:p>
    <w:p w14:paraId="76E306AA" w14:textId="53CC222D" w:rsidR="000D38EB" w:rsidRPr="00EF2A61" w:rsidRDefault="000D38EB" w:rsidP="00FE4455">
      <w:pPr>
        <w:pStyle w:val="Listaszerbekezds"/>
        <w:numPr>
          <w:ilvl w:val="0"/>
          <w:numId w:val="20"/>
        </w:numPr>
        <w:spacing w:after="0"/>
        <w:rPr>
          <w:rFonts w:asciiTheme="minorHAnsi" w:hAnsiTheme="minorHAnsi" w:cstheme="minorHAnsi"/>
        </w:rPr>
      </w:pPr>
      <w:r w:rsidRPr="00EF2A61">
        <w:rPr>
          <w:rFonts w:asciiTheme="minorHAnsi" w:hAnsiTheme="minorHAnsi" w:cstheme="minorHAnsi"/>
        </w:rPr>
        <w:t xml:space="preserve">ha a „A hitelintézetekre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 és a 648/2012/EU rendelet módosításáról szóló 2013. június 26-i 575/2013/EU rendelet (a továbbiakban: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nemteljesítő </w:t>
      </w:r>
      <w:r w:rsidR="00FC347D" w:rsidRPr="00EF2A61">
        <w:rPr>
          <w:rFonts w:asciiTheme="minorHAnsi" w:hAnsiTheme="minorHAnsi" w:cstheme="minorHAnsi"/>
        </w:rPr>
        <w:t>(</w:t>
      </w:r>
      <w:proofErr w:type="spellStart"/>
      <w:r w:rsidR="00FC347D" w:rsidRPr="00EF2A61">
        <w:rPr>
          <w:rFonts w:asciiTheme="minorHAnsi" w:hAnsiTheme="minorHAnsi" w:cstheme="minorHAnsi"/>
        </w:rPr>
        <w:t>default</w:t>
      </w:r>
      <w:proofErr w:type="spellEnd"/>
      <w:r w:rsidR="00FC347D" w:rsidRPr="00EF2A61">
        <w:rPr>
          <w:rFonts w:asciiTheme="minorHAnsi" w:hAnsiTheme="minorHAnsi" w:cstheme="minorHAnsi"/>
        </w:rPr>
        <w:t xml:space="preserve">) </w:t>
      </w:r>
      <w:r w:rsidRPr="00EF2A61">
        <w:rPr>
          <w:rFonts w:asciiTheme="minorHAnsi" w:hAnsiTheme="minorHAnsi" w:cstheme="minorHAnsi"/>
        </w:rPr>
        <w:t>státusz” mező értéke nem „</w:t>
      </w:r>
      <w:proofErr w:type="spellStart"/>
      <w:r w:rsidRPr="00EF2A61">
        <w:rPr>
          <w:rFonts w:asciiTheme="minorHAnsi" w:hAnsiTheme="minorHAnsi" w:cstheme="minorHAnsi"/>
        </w:rPr>
        <w:t>NEM_DEF</w:t>
      </w:r>
      <w:proofErr w:type="spellEnd"/>
      <w:r w:rsidRPr="00EF2A61">
        <w:rPr>
          <w:rFonts w:asciiTheme="minorHAnsi" w:hAnsiTheme="minorHAnsi" w:cstheme="minorHAnsi"/>
        </w:rPr>
        <w:t xml:space="preserve">” (nem „nem </w:t>
      </w:r>
      <w:proofErr w:type="spellStart"/>
      <w:r w:rsidRPr="00EF2A61">
        <w:rPr>
          <w:rFonts w:asciiTheme="minorHAnsi" w:hAnsiTheme="minorHAnsi" w:cstheme="minorHAnsi"/>
        </w:rPr>
        <w:t>default</w:t>
      </w:r>
      <w:proofErr w:type="spellEnd"/>
      <w:r w:rsidRPr="00EF2A61">
        <w:rPr>
          <w:rFonts w:asciiTheme="minorHAnsi" w:hAnsiTheme="minorHAnsi" w:cstheme="minorHAnsi"/>
        </w:rPr>
        <w:t>-os”), akkor tölteni kell a „</w:t>
      </w:r>
      <w:proofErr w:type="spellStart"/>
      <w:r w:rsidR="00FE4455" w:rsidRPr="00EF2A61">
        <w:rPr>
          <w:rFonts w:asciiTheme="minorHAnsi" w:hAnsiTheme="minorHAnsi" w:cstheme="minorHAnsi"/>
        </w:rPr>
        <w:t>CRR</w:t>
      </w:r>
      <w:proofErr w:type="spellEnd"/>
      <w:r w:rsidR="00FE4455" w:rsidRPr="00EF2A61">
        <w:rPr>
          <w:rFonts w:asciiTheme="minorHAnsi" w:hAnsiTheme="minorHAnsi" w:cstheme="minorHAnsi"/>
        </w:rPr>
        <w:t xml:space="preserve"> szerinti nemteljesítő (</w:t>
      </w:r>
      <w:proofErr w:type="spellStart"/>
      <w:r w:rsidR="00FE4455" w:rsidRPr="00EF2A61">
        <w:rPr>
          <w:rFonts w:asciiTheme="minorHAnsi" w:hAnsiTheme="minorHAnsi" w:cstheme="minorHAnsi"/>
        </w:rPr>
        <w:t>default</w:t>
      </w:r>
      <w:proofErr w:type="spellEnd"/>
      <w:r w:rsidR="00FE4455" w:rsidRPr="00EF2A61">
        <w:rPr>
          <w:rFonts w:asciiTheme="minorHAnsi" w:hAnsiTheme="minorHAnsi" w:cstheme="minorHAnsi"/>
        </w:rPr>
        <w:t>) státusz változásának időpontja</w:t>
      </w:r>
      <w:r w:rsidRPr="00EF2A61">
        <w:rPr>
          <w:rFonts w:asciiTheme="minorHAnsi" w:hAnsiTheme="minorHAnsi" w:cstheme="minorHAnsi"/>
        </w:rPr>
        <w:t xml:space="preserve">” mezőt. </w:t>
      </w:r>
    </w:p>
    <w:p w14:paraId="7E83A975" w14:textId="77777777" w:rsidR="000D38EB" w:rsidRPr="00EF2A61" w:rsidRDefault="000D38EB" w:rsidP="000D38EB">
      <w:pPr>
        <w:spacing w:after="0"/>
        <w:rPr>
          <w:rFonts w:asciiTheme="minorHAnsi" w:hAnsiTheme="minorHAnsi" w:cstheme="minorHAnsi"/>
        </w:rPr>
      </w:pPr>
      <w:r w:rsidRPr="00EF2A61">
        <w:rPr>
          <w:rFonts w:asciiTheme="minorHAnsi" w:hAnsiTheme="minorHAnsi" w:cstheme="minorHAnsi"/>
        </w:rPr>
        <w:t>Ez a két összefüggés fordítva is fenn kell álljon.</w:t>
      </w:r>
    </w:p>
    <w:p w14:paraId="5FEA37AD" w14:textId="0D6990BD" w:rsidR="000D38EB" w:rsidRPr="00EF2A61" w:rsidRDefault="000D38EB" w:rsidP="00C32852">
      <w:pPr>
        <w:pStyle w:val="Listaszerbekezds"/>
        <w:numPr>
          <w:ilvl w:val="0"/>
          <w:numId w:val="0"/>
        </w:numPr>
        <w:ind w:left="720"/>
        <w:rPr>
          <w:rFonts w:asciiTheme="minorHAnsi" w:hAnsiTheme="minorHAnsi" w:cstheme="minorHAnsi"/>
        </w:rPr>
      </w:pPr>
    </w:p>
    <w:p w14:paraId="7529843D" w14:textId="3BEBA187" w:rsidR="00896FE8" w:rsidRPr="00EF2A61" w:rsidRDefault="00896FE8" w:rsidP="00896FE8">
      <w:pPr>
        <w:rPr>
          <w:rFonts w:asciiTheme="minorHAnsi" w:hAnsiTheme="minorHAnsi" w:cstheme="minorHAnsi"/>
        </w:rPr>
      </w:pPr>
      <w:r w:rsidRPr="00EF2A61">
        <w:rPr>
          <w:rFonts w:asciiTheme="minorHAnsi" w:hAnsiTheme="minorHAnsi" w:cstheme="minorHAnsi"/>
        </w:rPr>
        <w:t xml:space="preserve">Ha a „Nemteljesítés oka” mezőben </w:t>
      </w:r>
      <w:proofErr w:type="spellStart"/>
      <w:r w:rsidRPr="00EF2A61">
        <w:rPr>
          <w:rFonts w:asciiTheme="minorHAnsi" w:hAnsiTheme="minorHAnsi" w:cstheme="minorHAnsi"/>
        </w:rPr>
        <w:t>DEFAULT</w:t>
      </w:r>
      <w:proofErr w:type="spellEnd"/>
      <w:r w:rsidRPr="00EF2A61">
        <w:rPr>
          <w:rFonts w:asciiTheme="minorHAnsi" w:hAnsiTheme="minorHAnsi" w:cstheme="minorHAnsi"/>
        </w:rPr>
        <w:t xml:space="preserve"> érték került jelentésre, akkor „A hitelintézetekre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 és a 648/2012/EU rendelet módosításáról szóló 2013. június 26-i 575/2013/EU rendelet (a továbbiakban: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nemteljesítő </w:t>
      </w:r>
      <w:r w:rsidR="00FC347D" w:rsidRPr="00EF2A61">
        <w:rPr>
          <w:rFonts w:asciiTheme="minorHAnsi" w:hAnsiTheme="minorHAnsi" w:cstheme="minorHAnsi"/>
        </w:rPr>
        <w:t>(</w:t>
      </w:r>
      <w:proofErr w:type="spellStart"/>
      <w:r w:rsidR="00FC347D" w:rsidRPr="00EF2A61">
        <w:rPr>
          <w:rFonts w:asciiTheme="minorHAnsi" w:hAnsiTheme="minorHAnsi" w:cstheme="minorHAnsi"/>
        </w:rPr>
        <w:t>default</w:t>
      </w:r>
      <w:proofErr w:type="spellEnd"/>
      <w:r w:rsidR="00FC347D" w:rsidRPr="00EF2A61">
        <w:rPr>
          <w:rFonts w:asciiTheme="minorHAnsi" w:hAnsiTheme="minorHAnsi" w:cstheme="minorHAnsi"/>
        </w:rPr>
        <w:t xml:space="preserve">) </w:t>
      </w:r>
      <w:r w:rsidRPr="00EF2A61">
        <w:rPr>
          <w:rFonts w:asciiTheme="minorHAnsi" w:hAnsiTheme="minorHAnsi" w:cstheme="minorHAnsi"/>
        </w:rPr>
        <w:t xml:space="preserve">státusz” értéke nem lehet </w:t>
      </w:r>
      <w:proofErr w:type="spellStart"/>
      <w:r w:rsidRPr="00EF2A61">
        <w:rPr>
          <w:rFonts w:asciiTheme="minorHAnsi" w:hAnsiTheme="minorHAnsi" w:cstheme="minorHAnsi"/>
        </w:rPr>
        <w:t>NEM_DEF</w:t>
      </w:r>
      <w:proofErr w:type="spellEnd"/>
      <w:r w:rsidRPr="00EF2A61">
        <w:rPr>
          <w:rFonts w:asciiTheme="minorHAnsi" w:hAnsiTheme="minorHAnsi" w:cstheme="minorHAnsi"/>
        </w:rPr>
        <w:t xml:space="preserve">. </w:t>
      </w:r>
    </w:p>
    <w:p w14:paraId="25E2497A" w14:textId="7ED00ADE" w:rsidR="00896FE8" w:rsidRPr="00EF2A61" w:rsidRDefault="00896FE8" w:rsidP="00896FE8">
      <w:pPr>
        <w:rPr>
          <w:rFonts w:asciiTheme="minorHAnsi" w:hAnsiTheme="minorHAnsi" w:cstheme="minorHAnsi"/>
        </w:rPr>
      </w:pPr>
      <w:r w:rsidRPr="00EF2A61">
        <w:rPr>
          <w:rFonts w:asciiTheme="minorHAnsi" w:hAnsiTheme="minorHAnsi" w:cstheme="minorHAnsi"/>
        </w:rPr>
        <w:t>Ha a „Nemteljesítés oka” mezőben 90KESD</w:t>
      </w:r>
      <w:r w:rsidR="008D4D37" w:rsidRPr="00EF2A61">
        <w:rPr>
          <w:rFonts w:asciiTheme="minorHAnsi" w:hAnsiTheme="minorHAnsi" w:cstheme="minorHAnsi"/>
        </w:rPr>
        <w:t xml:space="preserve"> (90 napot meghaladóan késedelmes)</w:t>
      </w:r>
      <w:r w:rsidRPr="00EF2A61">
        <w:rPr>
          <w:rFonts w:asciiTheme="minorHAnsi" w:hAnsiTheme="minorHAnsi" w:cstheme="minorHAnsi"/>
        </w:rPr>
        <w:t xml:space="preserve"> érték került jelentésre és/vagy „A hitelintézetekre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 és a 648/2012/EU rendelet módosításáról szóló 2013. június 26-i 575/2013/EU rendelet (a továbbiakban: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szerinti nemteljesítő </w:t>
      </w:r>
      <w:r w:rsidR="00FC347D" w:rsidRPr="00EF2A61">
        <w:rPr>
          <w:rFonts w:asciiTheme="minorHAnsi" w:hAnsiTheme="minorHAnsi" w:cstheme="minorHAnsi"/>
        </w:rPr>
        <w:t>(</w:t>
      </w:r>
      <w:proofErr w:type="spellStart"/>
      <w:r w:rsidR="00FC347D" w:rsidRPr="00EF2A61">
        <w:rPr>
          <w:rFonts w:asciiTheme="minorHAnsi" w:hAnsiTheme="minorHAnsi" w:cstheme="minorHAnsi"/>
        </w:rPr>
        <w:t>default</w:t>
      </w:r>
      <w:proofErr w:type="spellEnd"/>
      <w:r w:rsidR="00FC347D" w:rsidRPr="00EF2A61">
        <w:rPr>
          <w:rFonts w:asciiTheme="minorHAnsi" w:hAnsiTheme="minorHAnsi" w:cstheme="minorHAnsi"/>
        </w:rPr>
        <w:t xml:space="preserve">) </w:t>
      </w:r>
      <w:r w:rsidRPr="00EF2A61">
        <w:rPr>
          <w:rFonts w:asciiTheme="minorHAnsi" w:hAnsiTheme="minorHAnsi" w:cstheme="minorHAnsi"/>
        </w:rPr>
        <w:t xml:space="preserve">státusz”  mezőben </w:t>
      </w:r>
      <w:proofErr w:type="spellStart"/>
      <w:r w:rsidRPr="00EF2A61">
        <w:rPr>
          <w:rFonts w:asciiTheme="minorHAnsi" w:hAnsiTheme="minorHAnsi" w:cstheme="minorHAnsi"/>
        </w:rPr>
        <w:t>DEF_KES</w:t>
      </w:r>
      <w:proofErr w:type="spellEnd"/>
      <w:r w:rsidR="004118A4" w:rsidRPr="00EF2A61">
        <w:rPr>
          <w:rFonts w:asciiTheme="minorHAnsi" w:hAnsiTheme="minorHAnsi" w:cstheme="minorHAnsi"/>
        </w:rPr>
        <w:t xml:space="preserve"> </w:t>
      </w:r>
      <w:r w:rsidR="00953C3B" w:rsidRPr="00EF2A61">
        <w:rPr>
          <w:rFonts w:asciiTheme="minorHAnsi" w:hAnsiTheme="minorHAnsi" w:cstheme="minorHAnsi"/>
        </w:rPr>
        <w:t>(</w:t>
      </w:r>
      <w:proofErr w:type="spellStart"/>
      <w:r w:rsidR="00953C3B" w:rsidRPr="00EF2A61">
        <w:rPr>
          <w:rFonts w:asciiTheme="minorHAnsi" w:hAnsiTheme="minorHAnsi" w:cstheme="minorHAnsi"/>
        </w:rPr>
        <w:t>Default</w:t>
      </w:r>
      <w:proofErr w:type="spellEnd"/>
      <w:r w:rsidR="00953C3B" w:rsidRPr="00EF2A61">
        <w:rPr>
          <w:rFonts w:asciiTheme="minorHAnsi" w:hAnsiTheme="minorHAnsi" w:cstheme="minorHAnsi"/>
        </w:rPr>
        <w:t xml:space="preserve">-os, mivel 90/180 napot meghaladóan késedelmes) </w:t>
      </w:r>
      <w:r w:rsidR="004118A4" w:rsidRPr="00EF2A61">
        <w:rPr>
          <w:rFonts w:asciiTheme="minorHAnsi" w:hAnsiTheme="minorHAnsi" w:cstheme="minorHAnsi"/>
        </w:rPr>
        <w:t xml:space="preserve">vagy </w:t>
      </w:r>
      <w:proofErr w:type="spellStart"/>
      <w:r w:rsidR="004118A4" w:rsidRPr="00EF2A61">
        <w:rPr>
          <w:rFonts w:asciiTheme="minorHAnsi" w:hAnsiTheme="minorHAnsi" w:cstheme="minorHAnsi"/>
        </w:rPr>
        <w:t>DEF_NEMF_KES</w:t>
      </w:r>
      <w:proofErr w:type="spellEnd"/>
      <w:r w:rsidR="004118A4" w:rsidRPr="00EF2A61">
        <w:rPr>
          <w:rFonts w:asciiTheme="minorHAnsi" w:hAnsiTheme="minorHAnsi" w:cstheme="minorHAnsi"/>
        </w:rPr>
        <w:t xml:space="preserve"> </w:t>
      </w:r>
      <w:r w:rsidR="00953C3B" w:rsidRPr="00EF2A61">
        <w:rPr>
          <w:rFonts w:asciiTheme="minorHAnsi" w:hAnsiTheme="minorHAnsi" w:cstheme="minorHAnsi"/>
        </w:rPr>
        <w:t>(</w:t>
      </w:r>
      <w:proofErr w:type="spellStart"/>
      <w:r w:rsidR="00953C3B" w:rsidRPr="00EF2A61">
        <w:rPr>
          <w:rFonts w:asciiTheme="minorHAnsi" w:hAnsiTheme="minorHAnsi" w:cstheme="minorHAnsi"/>
        </w:rPr>
        <w:t>Default</w:t>
      </w:r>
      <w:proofErr w:type="spellEnd"/>
      <w:r w:rsidR="00953C3B" w:rsidRPr="00EF2A61">
        <w:rPr>
          <w:rFonts w:asciiTheme="minorHAnsi" w:hAnsiTheme="minorHAnsi" w:cstheme="minorHAnsi"/>
        </w:rPr>
        <w:t xml:space="preserve">-os, mivel egyaránt nem valószínű, hogy fizet és 90/180 napot meghaladóan késedelmes) </w:t>
      </w:r>
      <w:r w:rsidR="004118A4" w:rsidRPr="00EF2A61">
        <w:rPr>
          <w:rFonts w:asciiTheme="minorHAnsi" w:hAnsiTheme="minorHAnsi" w:cstheme="minorHAnsi"/>
        </w:rPr>
        <w:t>szerepel</w:t>
      </w:r>
      <w:r w:rsidRPr="00EF2A61">
        <w:rPr>
          <w:rFonts w:asciiTheme="minorHAnsi" w:hAnsiTheme="minorHAnsi" w:cstheme="minorHAnsi"/>
        </w:rPr>
        <w:t xml:space="preserve">, akkor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táblában kell szerepeltetni aggregált tőke vagy kamat összeget.</w:t>
      </w:r>
    </w:p>
    <w:p w14:paraId="08D3CE22" w14:textId="22B73894" w:rsidR="00F06DD5" w:rsidRPr="00EF2A61" w:rsidRDefault="0063114E" w:rsidP="00076A06">
      <w:pPr>
        <w:rPr>
          <w:rFonts w:asciiTheme="minorHAnsi" w:hAnsiTheme="minorHAnsi" w:cstheme="minorHAnsi"/>
        </w:rPr>
      </w:pPr>
      <w:bookmarkStart w:id="199" w:name="_Hlk124517736"/>
      <w:r w:rsidRPr="00EF2A61">
        <w:rPr>
          <w:rFonts w:asciiTheme="minorHAnsi" w:hAnsiTheme="minorHAnsi" w:cstheme="minorHAnsi"/>
        </w:rPr>
        <w:t xml:space="preserve"> </w:t>
      </w:r>
      <w:r w:rsidR="00051B46" w:rsidRPr="00EF2A61">
        <w:rPr>
          <w:rFonts w:asciiTheme="minorHAnsi" w:hAnsiTheme="minorHAnsi" w:cstheme="minorHAnsi"/>
        </w:rPr>
        <w:t>„</w:t>
      </w:r>
      <w:r w:rsidR="00FF2E2E" w:rsidRPr="00EF2A61">
        <w:rPr>
          <w:rFonts w:asciiTheme="minorHAnsi" w:hAnsiTheme="minorHAnsi" w:cstheme="minorHAnsi"/>
          <w:b/>
        </w:rPr>
        <w:t>Behajtási kezelés</w:t>
      </w:r>
      <w:r w:rsidR="00164F2F" w:rsidRPr="00EF2A61">
        <w:rPr>
          <w:rFonts w:asciiTheme="minorHAnsi" w:hAnsiTheme="minorHAnsi" w:cstheme="minorHAnsi"/>
          <w:b/>
        </w:rPr>
        <w:t xml:space="preserve"> státusza</w:t>
      </w:r>
      <w:r w:rsidR="00051B46" w:rsidRPr="00EF2A61">
        <w:rPr>
          <w:rFonts w:asciiTheme="minorHAnsi" w:hAnsiTheme="minorHAnsi" w:cstheme="minorHAnsi"/>
        </w:rPr>
        <w:t>”</w:t>
      </w:r>
      <w:r w:rsidR="00164F2F" w:rsidRPr="00EF2A61">
        <w:rPr>
          <w:rFonts w:asciiTheme="minorHAnsi" w:hAnsiTheme="minorHAnsi" w:cstheme="minorHAnsi"/>
        </w:rPr>
        <w:t xml:space="preserve"> tekintetében, amennyiben több szintje is van az adott hitelintézetnél a folyamatnak (pl. </w:t>
      </w:r>
      <w:proofErr w:type="spellStart"/>
      <w:r w:rsidR="00164F2F" w:rsidRPr="00EF2A61">
        <w:rPr>
          <w:rFonts w:asciiTheme="minorHAnsi" w:hAnsiTheme="minorHAnsi" w:cstheme="minorHAnsi"/>
        </w:rPr>
        <w:t>soft</w:t>
      </w:r>
      <w:proofErr w:type="spellEnd"/>
      <w:r w:rsidR="00164F2F" w:rsidRPr="00EF2A61">
        <w:rPr>
          <w:rFonts w:asciiTheme="minorHAnsi" w:hAnsiTheme="minorHAnsi" w:cstheme="minorHAnsi"/>
        </w:rPr>
        <w:t>/</w:t>
      </w:r>
      <w:proofErr w:type="spellStart"/>
      <w:r w:rsidR="00164F2F" w:rsidRPr="00EF2A61">
        <w:rPr>
          <w:rFonts w:asciiTheme="minorHAnsi" w:hAnsiTheme="minorHAnsi" w:cstheme="minorHAnsi"/>
        </w:rPr>
        <w:t>hard</w:t>
      </w:r>
      <w:proofErr w:type="spellEnd"/>
      <w:r w:rsidR="00164F2F" w:rsidRPr="00EF2A61">
        <w:rPr>
          <w:rFonts w:asciiTheme="minorHAnsi" w:hAnsiTheme="minorHAnsi" w:cstheme="minorHAnsi"/>
        </w:rPr>
        <w:t xml:space="preserve">), az ún. </w:t>
      </w:r>
      <w:proofErr w:type="spellStart"/>
      <w:r w:rsidR="00164F2F" w:rsidRPr="00EF2A61">
        <w:rPr>
          <w:rFonts w:asciiTheme="minorHAnsi" w:hAnsiTheme="minorHAnsi" w:cstheme="minorHAnsi"/>
        </w:rPr>
        <w:t>hard</w:t>
      </w:r>
      <w:proofErr w:type="spellEnd"/>
      <w:r w:rsidR="00164F2F" w:rsidRPr="00EF2A61">
        <w:rPr>
          <w:rFonts w:asciiTheme="minorHAnsi" w:hAnsiTheme="minorHAnsi" w:cstheme="minorHAnsi"/>
        </w:rPr>
        <w:t xml:space="preserve"> </w:t>
      </w:r>
      <w:proofErr w:type="spellStart"/>
      <w:r w:rsidR="00164F2F" w:rsidRPr="00EF2A61">
        <w:rPr>
          <w:rFonts w:asciiTheme="minorHAnsi" w:hAnsiTheme="minorHAnsi" w:cstheme="minorHAnsi"/>
        </w:rPr>
        <w:t>collection</w:t>
      </w:r>
      <w:proofErr w:type="spellEnd"/>
      <w:r w:rsidR="00164F2F" w:rsidRPr="00EF2A61">
        <w:rPr>
          <w:rFonts w:asciiTheme="minorHAnsi" w:hAnsiTheme="minorHAnsi" w:cstheme="minorHAnsi"/>
        </w:rPr>
        <w:t xml:space="preserve"> számít, azaz </w:t>
      </w:r>
      <w:r w:rsidR="00E14007" w:rsidRPr="00EF2A61">
        <w:rPr>
          <w:rFonts w:asciiTheme="minorHAnsi" w:hAnsiTheme="minorHAnsi" w:cstheme="minorHAnsi"/>
        </w:rPr>
        <w:t xml:space="preserve">jellemzően </w:t>
      </w:r>
      <w:r w:rsidR="00164F2F" w:rsidRPr="00EF2A61">
        <w:rPr>
          <w:rFonts w:asciiTheme="minorHAnsi" w:hAnsiTheme="minorHAnsi" w:cstheme="minorHAnsi"/>
        </w:rPr>
        <w:t>a felmondást követően induló szakasz</w:t>
      </w:r>
      <w:r w:rsidR="00E14007" w:rsidRPr="00EF2A61">
        <w:rPr>
          <w:rFonts w:asciiTheme="minorHAnsi" w:hAnsiTheme="minorHAnsi" w:cstheme="minorHAnsi"/>
        </w:rPr>
        <w:t>, azonban nem kell feltétlenül felmondottnak lennie a hitelnek ahhoz, hogy behajtási kezelés alá kerüljön</w:t>
      </w:r>
      <w:r w:rsidR="007430F7" w:rsidRPr="00EF2A61">
        <w:rPr>
          <w:rFonts w:asciiTheme="minorHAnsi" w:hAnsiTheme="minorHAnsi" w:cstheme="minorHAnsi"/>
        </w:rPr>
        <w:t>.</w:t>
      </w:r>
      <w:r w:rsidR="00920A77" w:rsidRPr="00EF2A61">
        <w:t xml:space="preserve"> </w:t>
      </w:r>
      <w:r w:rsidR="00920A77" w:rsidRPr="00EF2A61">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EF2A61" w:rsidRDefault="00104FCF" w:rsidP="00BE2120">
      <w:pPr>
        <w:spacing w:after="0"/>
        <w:rPr>
          <w:rFonts w:asciiTheme="minorHAnsi" w:hAnsiTheme="minorHAnsi" w:cstheme="minorHAnsi"/>
        </w:rPr>
      </w:pPr>
      <w:bookmarkStart w:id="200" w:name="_Hlk9598940"/>
      <w:bookmarkEnd w:id="199"/>
      <w:r w:rsidRPr="00EF2A61">
        <w:rPr>
          <w:rFonts w:asciiTheme="minorHAnsi" w:hAnsiTheme="minorHAnsi" w:cstheme="minorHAnsi"/>
        </w:rPr>
        <w:t>A „Kombinált termék esetén a nem hiteltermék késedelmes-e?” mezőben a megtakarítási rész késedelmes napjainak száma jelentendő</w:t>
      </w:r>
      <w:r w:rsidR="00B97D58" w:rsidRPr="00EF2A61">
        <w:rPr>
          <w:rFonts w:asciiTheme="minorHAnsi" w:hAnsiTheme="minorHAnsi" w:cstheme="minorHAnsi"/>
        </w:rPr>
        <w:t>, a mező 2021. szeptemberi vonatkozási időtől kezdődően átnevezésre kerül „</w:t>
      </w:r>
      <w:r w:rsidR="00B97D58" w:rsidRPr="00EF2A61">
        <w:rPr>
          <w:rFonts w:asciiTheme="minorHAnsi" w:hAnsiTheme="minorHAnsi" w:cstheme="minorHAnsi"/>
          <w:b/>
        </w:rPr>
        <w:t>A megtakarítási rész késedelmes napjainak száma (kombinált termék esetén</w:t>
      </w:r>
      <w:proofErr w:type="gramStart"/>
      <w:r w:rsidR="00B97D58" w:rsidRPr="00EF2A61">
        <w:rPr>
          <w:rFonts w:asciiTheme="minorHAnsi" w:hAnsiTheme="minorHAnsi" w:cstheme="minorHAnsi"/>
          <w:b/>
        </w:rPr>
        <w:t>)</w:t>
      </w:r>
      <w:r w:rsidR="00B97D58" w:rsidRPr="00EF2A61">
        <w:rPr>
          <w:rFonts w:asciiTheme="minorHAnsi" w:hAnsiTheme="minorHAnsi" w:cstheme="minorHAnsi"/>
        </w:rPr>
        <w:t>”-</w:t>
      </w:r>
      <w:proofErr w:type="spellStart"/>
      <w:proofErr w:type="gramEnd"/>
      <w:r w:rsidR="00B97D58" w:rsidRPr="00EF2A61">
        <w:rPr>
          <w:rFonts w:asciiTheme="minorHAnsi" w:hAnsiTheme="minorHAnsi" w:cstheme="minorHAnsi"/>
        </w:rPr>
        <w:t>vé</w:t>
      </w:r>
      <w:proofErr w:type="spellEnd"/>
      <w:r w:rsidR="00B97D58" w:rsidRPr="00EF2A61">
        <w:rPr>
          <w:rFonts w:asciiTheme="minorHAnsi" w:hAnsiTheme="minorHAnsi" w:cstheme="minorHAnsi"/>
        </w:rPr>
        <w:t>.</w:t>
      </w:r>
    </w:p>
    <w:p w14:paraId="0067A85A" w14:textId="000882B8" w:rsidR="00F06DD5" w:rsidRPr="00EF2A61" w:rsidRDefault="00104FCF" w:rsidP="00076A06">
      <w:pPr>
        <w:rPr>
          <w:rFonts w:asciiTheme="minorHAnsi" w:hAnsiTheme="minorHAnsi" w:cstheme="minorHAnsi"/>
        </w:rPr>
      </w:pPr>
      <w:r w:rsidRPr="00EF2A61">
        <w:rPr>
          <w:rFonts w:asciiTheme="minorHAnsi" w:hAnsiTheme="minorHAnsi" w:cstheme="minorHAnsi"/>
        </w:rPr>
        <w:t>.</w:t>
      </w:r>
    </w:p>
    <w:p w14:paraId="53372B83" w14:textId="6B8EAE3E" w:rsidR="008B3416" w:rsidRPr="00EF2A61" w:rsidRDefault="003D4565" w:rsidP="00AE27AF">
      <w:pPr>
        <w:pStyle w:val="Cmsor4"/>
      </w:pPr>
      <w:bookmarkStart w:id="201" w:name="_Toc149902005"/>
      <w:bookmarkStart w:id="202" w:name="_Toc206686146"/>
      <w:bookmarkStart w:id="203" w:name="_Toc188019075"/>
      <w:bookmarkEnd w:id="200"/>
      <w:r w:rsidRPr="00EF2A61">
        <w:t>P</w:t>
      </w:r>
      <w:r w:rsidR="008B3416" w:rsidRPr="00EF2A61">
        <w:t>énzügyi jellemző</w:t>
      </w:r>
      <w:r w:rsidR="00853342" w:rsidRPr="00EF2A61">
        <w:t>k</w:t>
      </w:r>
      <w:r w:rsidR="008B3416" w:rsidRPr="00EF2A61">
        <w:t xml:space="preserve"> / mérleg</w:t>
      </w:r>
      <w:bookmarkEnd w:id="201"/>
      <w:bookmarkEnd w:id="202"/>
      <w:bookmarkEnd w:id="203"/>
    </w:p>
    <w:p w14:paraId="038327A1" w14:textId="3918D37F" w:rsidR="008B3416" w:rsidRPr="00EF2A61"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EF2A61" w:rsidRDefault="008B3416" w:rsidP="00D448D8">
      <w:pPr>
        <w:keepNext/>
        <w:rPr>
          <w:rFonts w:asciiTheme="minorHAnsi" w:hAnsiTheme="minorHAnsi" w:cstheme="minorHAnsi"/>
        </w:rPr>
      </w:pPr>
      <w:r w:rsidRPr="00EF2A61">
        <w:rPr>
          <w:rFonts w:asciiTheme="minorHAnsi" w:hAnsiTheme="minorHAnsi" w:cstheme="minorHAnsi"/>
        </w:rPr>
        <w:t>Ezen adatkörhöz tartozó mezők mind vállalati, mind lakossági ügyfelek esetében jelentendők.</w:t>
      </w:r>
      <w:r w:rsidR="00163BE8" w:rsidRPr="00EF2A61">
        <w:rPr>
          <w:rFonts w:asciiTheme="minorHAnsi" w:hAnsiTheme="minorHAnsi" w:cstheme="minorHAnsi"/>
        </w:rPr>
        <w:t xml:space="preserve"> Az adatkörben főként az instrumentumhoz kapcsolódó aktuális kitettséghez köthető adatok </w:t>
      </w:r>
      <w:r w:rsidR="00B546CF" w:rsidRPr="00EF2A61">
        <w:rPr>
          <w:rFonts w:asciiTheme="minorHAnsi" w:hAnsiTheme="minorHAnsi" w:cstheme="minorHAnsi"/>
        </w:rPr>
        <w:t>jelente</w:t>
      </w:r>
      <w:r w:rsidR="00051B46" w:rsidRPr="00EF2A61">
        <w:rPr>
          <w:rFonts w:asciiTheme="minorHAnsi" w:hAnsiTheme="minorHAnsi" w:cstheme="minorHAnsi"/>
        </w:rPr>
        <w:t>n</w:t>
      </w:r>
      <w:r w:rsidR="00B546CF" w:rsidRPr="00EF2A61">
        <w:rPr>
          <w:rFonts w:asciiTheme="minorHAnsi" w:hAnsiTheme="minorHAnsi" w:cstheme="minorHAnsi"/>
        </w:rPr>
        <w:t>dők.</w:t>
      </w:r>
      <w:r w:rsidR="00163BE8" w:rsidRPr="00EF2A61">
        <w:rPr>
          <w:rFonts w:asciiTheme="minorHAnsi" w:hAnsiTheme="minorHAnsi" w:cstheme="minorHAnsi"/>
        </w:rPr>
        <w:t xml:space="preserve"> </w:t>
      </w:r>
    </w:p>
    <w:p w14:paraId="0FCBEFD2" w14:textId="7B02FF03" w:rsidR="006B1FE3" w:rsidRPr="00EF2A61" w:rsidRDefault="0085166F" w:rsidP="005847F9">
      <w:pPr>
        <w:rPr>
          <w:rFonts w:asciiTheme="minorHAnsi" w:hAnsiTheme="minorHAnsi" w:cstheme="minorHAnsi"/>
        </w:rPr>
      </w:pPr>
      <w:r w:rsidRPr="00EF2A61">
        <w:rPr>
          <w:rFonts w:asciiTheme="minorHAnsi" w:hAnsiTheme="minorHAnsi" w:cstheme="minorHAnsi"/>
        </w:rPr>
        <w:t xml:space="preserve">Az </w:t>
      </w:r>
      <w:r w:rsidR="000B36E6" w:rsidRPr="00EF2A61">
        <w:rPr>
          <w:rFonts w:asciiTheme="minorHAnsi" w:hAnsiTheme="minorHAnsi" w:cstheme="minorHAnsi"/>
        </w:rPr>
        <w:t>„</w:t>
      </w:r>
      <w:r w:rsidR="000B36E6" w:rsidRPr="00EF2A61">
        <w:rPr>
          <w:rFonts w:asciiTheme="minorHAnsi" w:hAnsiTheme="minorHAnsi" w:cstheme="minorHAnsi"/>
          <w:b/>
        </w:rPr>
        <w:t>I</w:t>
      </w:r>
      <w:r w:rsidRPr="00EF2A61">
        <w:rPr>
          <w:rFonts w:asciiTheme="minorHAnsi" w:hAnsiTheme="minorHAnsi" w:cstheme="minorHAnsi"/>
          <w:b/>
        </w:rPr>
        <w:t>nstrumentum összege</w:t>
      </w:r>
      <w:r w:rsidR="000B36E6" w:rsidRPr="00EF2A61">
        <w:rPr>
          <w:rFonts w:asciiTheme="minorHAnsi" w:hAnsiTheme="minorHAnsi" w:cstheme="minorHAnsi"/>
        </w:rPr>
        <w:t>”</w:t>
      </w:r>
      <w:r w:rsidRPr="00EF2A61">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EF2A61">
        <w:rPr>
          <w:rFonts w:asciiTheme="minorHAnsi" w:hAnsiTheme="minorHAnsi" w:cstheme="minorHAnsi"/>
        </w:rPr>
        <w:t xml:space="preserve"> (</w:t>
      </w:r>
      <w:r w:rsidRPr="00EF2A61">
        <w:rPr>
          <w:rFonts w:asciiTheme="minorHAnsi" w:hAnsiTheme="minorHAnsi" w:cstheme="minorHAnsi"/>
        </w:rPr>
        <w:t>átvett, vásárolt hitelek esetén</w:t>
      </w:r>
      <w:r w:rsidR="00843DAB" w:rsidRPr="00EF2A61">
        <w:rPr>
          <w:rFonts w:asciiTheme="minorHAnsi" w:hAnsiTheme="minorHAnsi" w:cstheme="minorHAnsi"/>
        </w:rPr>
        <w:t xml:space="preserve"> is).</w:t>
      </w:r>
      <w:r w:rsidRPr="00EF2A61">
        <w:rPr>
          <w:rFonts w:asciiTheme="minorHAnsi" w:hAnsiTheme="minorHAnsi" w:cstheme="minorHAnsi"/>
        </w:rPr>
        <w:t xml:space="preserve"> </w:t>
      </w:r>
      <w:r w:rsidR="00851ACB" w:rsidRPr="00EF2A61">
        <w:rPr>
          <w:rFonts w:asciiTheme="minorHAnsi" w:hAnsiTheme="minorHAnsi" w:cstheme="minorHAnsi"/>
        </w:rPr>
        <w:t xml:space="preserve">Az instrumentum összege időben állandó, csak </w:t>
      </w:r>
      <w:r w:rsidR="006B1FE3" w:rsidRPr="00EF2A61">
        <w:rPr>
          <w:rFonts w:asciiTheme="minorHAnsi" w:hAnsiTheme="minorHAnsi" w:cstheme="minorHAnsi"/>
        </w:rPr>
        <w:t>az alábbi esetekben változhat:</w:t>
      </w:r>
    </w:p>
    <w:p w14:paraId="2B28647A" w14:textId="46FD69BE" w:rsidR="00523AB5" w:rsidRPr="00EF2A61" w:rsidRDefault="00851ACB" w:rsidP="00523AB5">
      <w:pPr>
        <w:pStyle w:val="Listaszerbekezds"/>
        <w:numPr>
          <w:ilvl w:val="0"/>
          <w:numId w:val="20"/>
        </w:numPr>
        <w:rPr>
          <w:rFonts w:asciiTheme="minorHAnsi" w:hAnsiTheme="minorHAnsi" w:cstheme="minorHAnsi"/>
        </w:rPr>
      </w:pPr>
      <w:r w:rsidRPr="00EF2A61">
        <w:rPr>
          <w:rFonts w:asciiTheme="minorHAnsi" w:hAnsiTheme="minorHAnsi" w:cstheme="minorHAnsi"/>
        </w:rPr>
        <w:t>ha újratárgyalás/átstrukturálás történik, azonban nem keletkezik új instrumentum (azaz az átstrukturált/</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értéke „I”)</w:t>
      </w:r>
      <w:r w:rsidR="006B1FE3" w:rsidRPr="00EF2A61">
        <w:rPr>
          <w:rFonts w:asciiTheme="minorHAnsi" w:hAnsiTheme="minorHAnsi" w:cstheme="minorHAnsi"/>
        </w:rPr>
        <w:t>,</w:t>
      </w:r>
    </w:p>
    <w:p w14:paraId="6BFB3F62" w14:textId="6080E70F" w:rsidR="0085166F" w:rsidRPr="00EF2A61" w:rsidRDefault="006B1FE3"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 is. </w:t>
      </w:r>
      <w:r w:rsidR="00785FC6" w:rsidRPr="00EF2A61">
        <w:rPr>
          <w:rFonts w:asciiTheme="minorHAnsi" w:hAnsiTheme="minorHAnsi" w:cstheme="minorHAnsi"/>
        </w:rPr>
        <w:t xml:space="preserve">Ekkor a lehívott összeg lesz az instrumentum összege, ami </w:t>
      </w:r>
      <w:proofErr w:type="spellStart"/>
      <w:r w:rsidR="00785FC6" w:rsidRPr="00EF2A61">
        <w:rPr>
          <w:rFonts w:asciiTheme="minorHAnsi" w:hAnsiTheme="minorHAnsi" w:cstheme="minorHAnsi"/>
        </w:rPr>
        <w:t>rulírozó</w:t>
      </w:r>
      <w:proofErr w:type="spellEnd"/>
      <w:r w:rsidR="00785FC6" w:rsidRPr="00EF2A61">
        <w:rPr>
          <w:rFonts w:asciiTheme="minorHAnsi" w:hAnsiTheme="minorHAnsi" w:cstheme="minorHAnsi"/>
        </w:rPr>
        <w:t xml:space="preserve"> hitelek esetén hónapról hónapra változhat</w:t>
      </w:r>
      <w:r w:rsidR="00717486" w:rsidRPr="00EF2A61">
        <w:rPr>
          <w:rFonts w:asciiTheme="minorHAnsi" w:hAnsiTheme="minorHAnsi" w:cstheme="minorHAnsi"/>
        </w:rPr>
        <w:t xml:space="preserve"> (azaz </w:t>
      </w:r>
      <w:r w:rsidR="00785FC6" w:rsidRPr="00EF2A61">
        <w:rPr>
          <w:rFonts w:asciiTheme="minorHAnsi" w:hAnsiTheme="minorHAnsi" w:cstheme="minorHAnsi"/>
        </w:rPr>
        <w:t xml:space="preserve">új </w:t>
      </w:r>
      <w:proofErr w:type="spellStart"/>
      <w:r w:rsidR="00785FC6" w:rsidRPr="00EF2A61">
        <w:rPr>
          <w:rFonts w:asciiTheme="minorHAnsi" w:hAnsiTheme="minorHAnsi" w:cstheme="minorHAnsi"/>
        </w:rPr>
        <w:t>rulírozó</w:t>
      </w:r>
      <w:proofErr w:type="spellEnd"/>
      <w:r w:rsidR="00785FC6" w:rsidRPr="00EF2A61">
        <w:rPr>
          <w:rFonts w:asciiTheme="minorHAnsi" w:hAnsiTheme="minorHAnsi" w:cstheme="minorHAnsi"/>
        </w:rPr>
        <w:t xml:space="preserve"> hitel lehívása esetén nem</w:t>
      </w:r>
      <w:r w:rsidR="00EF0CB9" w:rsidRPr="00EF2A61">
        <w:rPr>
          <w:rFonts w:asciiTheme="minorHAnsi" w:hAnsiTheme="minorHAnsi" w:cstheme="minorHAnsi"/>
        </w:rPr>
        <w:t xml:space="preserve"> </w:t>
      </w:r>
      <w:r w:rsidR="00717486" w:rsidRPr="00EF2A61">
        <w:rPr>
          <w:rFonts w:asciiTheme="minorHAnsi" w:hAnsiTheme="minorHAnsi" w:cstheme="minorHAnsi"/>
        </w:rPr>
        <w:t>kell</w:t>
      </w:r>
      <w:r w:rsidR="00EF0CB9" w:rsidRPr="00EF2A61">
        <w:rPr>
          <w:rFonts w:asciiTheme="minorHAnsi" w:hAnsiTheme="minorHAnsi" w:cstheme="minorHAnsi"/>
        </w:rPr>
        <w:t xml:space="preserve"> új instrumentumot képezni</w:t>
      </w:r>
      <w:r w:rsidR="00717486" w:rsidRPr="00EF2A61">
        <w:rPr>
          <w:rFonts w:asciiTheme="minorHAnsi" w:hAnsiTheme="minorHAnsi" w:cstheme="minorHAnsi"/>
        </w:rPr>
        <w:t>)</w:t>
      </w:r>
      <w:r w:rsidR="00EF0CB9" w:rsidRPr="00EF2A61">
        <w:rPr>
          <w:rFonts w:asciiTheme="minorHAnsi" w:hAnsiTheme="minorHAnsi" w:cstheme="minorHAnsi"/>
        </w:rPr>
        <w:t>.</w:t>
      </w:r>
    </w:p>
    <w:p w14:paraId="10721845" w14:textId="34083E48" w:rsidR="00B23954" w:rsidRPr="00EF2A61" w:rsidRDefault="00B23954"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keretinstrumentum nyílik és a keret összege változik (pl. keretemelés történik).</w:t>
      </w:r>
    </w:p>
    <w:p w14:paraId="21A0A634" w14:textId="7CD5E9AE" w:rsidR="0085166F" w:rsidRPr="00EF2A61" w:rsidRDefault="0085166F" w:rsidP="005847F9">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Bekerülési érték (vételár)</w:t>
      </w:r>
      <w:r w:rsidRPr="00EF2A61">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EF2A61" w:rsidRDefault="0085166F" w:rsidP="005847F9">
      <w:pPr>
        <w:rPr>
          <w:rFonts w:asciiTheme="minorHAnsi" w:hAnsiTheme="minorHAnsi" w:cstheme="minorHAnsi"/>
        </w:rPr>
      </w:pPr>
      <w:r w:rsidRPr="00EF2A61">
        <w:rPr>
          <w:rFonts w:asciiTheme="minorHAnsi" w:hAnsiTheme="minorHAnsi" w:cstheme="minorHAnsi"/>
        </w:rPr>
        <w:t xml:space="preserve">Jelenteni kell, hogy a </w:t>
      </w:r>
      <w:r w:rsidR="000B36E6" w:rsidRPr="00EF2A61">
        <w:rPr>
          <w:rFonts w:asciiTheme="minorHAnsi" w:hAnsiTheme="minorHAnsi" w:cstheme="minorHAnsi"/>
        </w:rPr>
        <w:t>„</w:t>
      </w:r>
      <w:r w:rsidR="000B36E6" w:rsidRPr="00EF2A61">
        <w:rPr>
          <w:rFonts w:asciiTheme="minorHAnsi" w:hAnsiTheme="minorHAnsi" w:cstheme="minorHAnsi"/>
          <w:b/>
        </w:rPr>
        <w:t>B</w:t>
      </w:r>
      <w:r w:rsidRPr="00EF2A61">
        <w:rPr>
          <w:rFonts w:asciiTheme="minorHAnsi" w:hAnsiTheme="minorHAnsi" w:cstheme="minorHAnsi"/>
          <w:b/>
        </w:rPr>
        <w:t>ekerülési érték egyedi-e</w:t>
      </w:r>
      <w:r w:rsidR="008D5A94" w:rsidRPr="00EF2A61">
        <w:rPr>
          <w:rFonts w:asciiTheme="minorHAnsi" w:hAnsiTheme="minorHAnsi" w:cstheme="minorHAnsi"/>
          <w:b/>
        </w:rPr>
        <w:t>?”</w:t>
      </w:r>
      <w:r w:rsidR="00D85BA9" w:rsidRPr="00EF2A61">
        <w:rPr>
          <w:rFonts w:asciiTheme="minorHAnsi" w:hAnsiTheme="minorHAnsi" w:cstheme="minorHAnsi"/>
        </w:rPr>
        <w:t>, amennyiben vásárolt hitelről van szó</w:t>
      </w:r>
      <w:r w:rsidRPr="00EF2A61">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EF2A61" w:rsidRDefault="0085166F" w:rsidP="005847F9">
      <w:pPr>
        <w:rPr>
          <w:rFonts w:asciiTheme="minorHAnsi" w:hAnsiTheme="minorHAnsi" w:cstheme="minorHAnsi"/>
        </w:rPr>
      </w:pPr>
      <w:r w:rsidRPr="00EF2A61">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EF2A61" w:rsidRDefault="0085166F" w:rsidP="00680A3E">
      <w:pPr>
        <w:rPr>
          <w:rFonts w:asciiTheme="minorHAnsi" w:hAnsiTheme="minorHAnsi" w:cstheme="minorHAnsi"/>
        </w:rPr>
      </w:pPr>
      <w:r w:rsidRPr="00EF2A61">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EF2A61">
        <w:rPr>
          <w:rFonts w:asciiTheme="minorHAnsi" w:hAnsiTheme="minorHAnsi" w:cstheme="minorHAnsi"/>
        </w:rPr>
        <w:t>az egyes attribútumok között:</w:t>
      </w:r>
    </w:p>
    <w:p w14:paraId="1EEF6959" w14:textId="3A3C7617" w:rsidR="00680A3E" w:rsidRPr="00EF2A61" w:rsidRDefault="00680A3E" w:rsidP="00FE4455">
      <w:pPr>
        <w:numPr>
          <w:ilvl w:val="0"/>
          <w:numId w:val="26"/>
        </w:numPr>
        <w:spacing w:after="0"/>
        <w:rPr>
          <w:rFonts w:asciiTheme="minorHAnsi" w:eastAsia="Times New Roman" w:hAnsiTheme="minorHAnsi" w:cstheme="minorHAnsi"/>
        </w:rPr>
      </w:pPr>
      <w:r w:rsidRPr="00EF2A61">
        <w:rPr>
          <w:rFonts w:asciiTheme="minorHAnsi" w:eastAsia="Times New Roman" w:hAnsiTheme="minorHAnsi" w:cstheme="minorHAnsi"/>
        </w:rPr>
        <w:t>fennálló tőketartozás – értékvesztés</w:t>
      </w:r>
      <w:r w:rsidR="003E0618" w:rsidRPr="00EF2A61">
        <w:rPr>
          <w:rFonts w:asciiTheme="minorHAnsi" w:eastAsia="Times New Roman" w:hAnsiTheme="minorHAnsi" w:cstheme="minorHAnsi"/>
        </w:rPr>
        <w:t xml:space="preserve"> (</w:t>
      </w:r>
      <w:r w:rsidR="00854B26" w:rsidRPr="00EF2A61">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EF2A61">
        <w:rPr>
          <w:rFonts w:asciiTheme="minorHAnsi" w:eastAsia="Times New Roman" w:hAnsiTheme="minorHAnsi" w:cstheme="minorHAnsi"/>
        </w:rPr>
        <w:t>, ami nem jelentendő értékvesztésként a HITREG-ben</w:t>
      </w:r>
      <w:r w:rsidR="003E0618" w:rsidRPr="00EF2A61">
        <w:rPr>
          <w:rFonts w:asciiTheme="minorHAnsi" w:eastAsia="Times New Roman" w:hAnsiTheme="minorHAnsi" w:cstheme="minorHAnsi"/>
        </w:rPr>
        <w:t>)</w:t>
      </w:r>
      <w:r w:rsidRPr="00EF2A61">
        <w:rPr>
          <w:rFonts w:asciiTheme="minorHAnsi" w:eastAsia="Times New Roman" w:hAnsiTheme="minorHAnsi" w:cstheme="minorHAnsi"/>
        </w:rPr>
        <w:t xml:space="preserve"> + felhalmozott kamat + értékelési különbözet = nettó könyv szerinti érték</w:t>
      </w:r>
      <w:r w:rsidR="008B7AB6" w:rsidRPr="00EF2A61">
        <w:rPr>
          <w:rFonts w:asciiTheme="minorHAnsi" w:eastAsia="Times New Roman" w:hAnsiTheme="minorHAnsi" w:cstheme="minorHAnsi"/>
        </w:rPr>
        <w:t xml:space="preserve"> </w:t>
      </w:r>
    </w:p>
    <w:p w14:paraId="62FA11D0" w14:textId="72332607" w:rsidR="00680A3E" w:rsidRPr="00EF2A61" w:rsidRDefault="00680A3E" w:rsidP="00FE4455">
      <w:pPr>
        <w:numPr>
          <w:ilvl w:val="0"/>
          <w:numId w:val="26"/>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bruttó könyv szerinti érték </w:t>
      </w:r>
      <w:r w:rsidR="000934B7" w:rsidRPr="00EF2A61">
        <w:rPr>
          <w:rFonts w:asciiTheme="minorHAnsi" w:eastAsia="Times New Roman" w:hAnsiTheme="minorHAnsi" w:cstheme="minorHAnsi"/>
        </w:rPr>
        <w:t>=</w:t>
      </w:r>
      <w:r w:rsidR="008B7AB6" w:rsidRPr="00EF2A61">
        <w:rPr>
          <w:rFonts w:asciiTheme="minorHAnsi" w:eastAsia="Times New Roman" w:hAnsiTheme="minorHAnsi" w:cstheme="minorHAnsi"/>
        </w:rPr>
        <w:t>&gt;</w:t>
      </w:r>
      <w:r w:rsidRPr="00EF2A61">
        <w:rPr>
          <w:rFonts w:asciiTheme="minorHAnsi" w:eastAsia="Times New Roman" w:hAnsiTheme="minorHAnsi" w:cstheme="minorHAnsi"/>
        </w:rPr>
        <w:t xml:space="preserve"> nettó könyv szerinti érték</w:t>
      </w:r>
      <w:r w:rsidR="008B7AB6" w:rsidRPr="00EF2A61">
        <w:rPr>
          <w:rFonts w:asciiTheme="minorHAnsi" w:eastAsia="Times New Roman" w:hAnsiTheme="minorHAnsi" w:cstheme="minorHAnsi"/>
        </w:rPr>
        <w:t xml:space="preserve"> </w:t>
      </w:r>
    </w:p>
    <w:p w14:paraId="2F46DCEB" w14:textId="4C95FF4F" w:rsidR="00E04294" w:rsidRPr="00EF2A61" w:rsidRDefault="00E04294" w:rsidP="00E04294">
      <w:pPr>
        <w:spacing w:after="0"/>
        <w:rPr>
          <w:rFonts w:asciiTheme="minorHAnsi" w:eastAsia="Times New Roman" w:hAnsiTheme="minorHAnsi" w:cstheme="minorHAnsi"/>
        </w:rPr>
      </w:pPr>
    </w:p>
    <w:p w14:paraId="31704EAB" w14:textId="44504124" w:rsidR="00E04294" w:rsidRPr="00EF2A61" w:rsidRDefault="00E04294" w:rsidP="00F10223">
      <w:pPr>
        <w:spacing w:after="0"/>
        <w:rPr>
          <w:rFonts w:asciiTheme="minorHAnsi" w:eastAsia="Times New Roman" w:hAnsiTheme="minorHAnsi" w:cstheme="minorHAnsi"/>
        </w:rPr>
      </w:pPr>
      <w:r w:rsidRPr="00EF2A61">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EF2A61" w:rsidRDefault="00680A3E" w:rsidP="00680A3E">
      <w:pPr>
        <w:spacing w:after="0" w:line="240" w:lineRule="auto"/>
        <w:rPr>
          <w:rFonts w:asciiTheme="minorHAnsi" w:eastAsia="Times New Roman" w:hAnsiTheme="minorHAnsi" w:cstheme="minorHAnsi"/>
        </w:rPr>
      </w:pPr>
    </w:p>
    <w:p w14:paraId="283F2442" w14:textId="198DA499" w:rsidR="005C4A72" w:rsidRPr="00EF2A61" w:rsidRDefault="005C4A72" w:rsidP="008772C9">
      <w:pPr>
        <w:spacing w:after="0"/>
        <w:rPr>
          <w:rFonts w:asciiTheme="minorHAnsi" w:hAnsiTheme="minorHAnsi" w:cstheme="minorHAnsi"/>
        </w:rPr>
      </w:pPr>
      <w:r w:rsidRPr="00EF2A61">
        <w:rPr>
          <w:rFonts w:asciiTheme="minorHAnsi" w:hAnsiTheme="minorHAnsi" w:cstheme="minorHAnsi"/>
        </w:rPr>
        <w:t xml:space="preserve">Annak érdekében, hogy a mérlegállományok felépítésre kerülhessenek,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tábláva</w:t>
      </w:r>
      <w:r w:rsidR="00C52A39" w:rsidRPr="00EF2A61">
        <w:rPr>
          <w:rFonts w:asciiTheme="minorHAnsi" w:hAnsiTheme="minorHAnsi" w:cstheme="minorHAnsi"/>
        </w:rPr>
        <w:t>l</w:t>
      </w:r>
      <w:r w:rsidRPr="00EF2A61">
        <w:rPr>
          <w:rFonts w:asciiTheme="minorHAnsi" w:hAnsiTheme="minorHAnsi" w:cstheme="minorHAnsi"/>
        </w:rPr>
        <w:t xml:space="preserve"> konzisztens módon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is jelentendők azok a mérlegben megjelenő tételek (pl. rendel</w:t>
      </w:r>
      <w:r w:rsidR="00C52A39" w:rsidRPr="00EF2A61">
        <w:rPr>
          <w:rFonts w:asciiTheme="minorHAnsi" w:hAnsiTheme="minorHAnsi" w:cstheme="minorHAnsi"/>
        </w:rPr>
        <w:t>k</w:t>
      </w:r>
      <w:r w:rsidRPr="00EF2A61">
        <w:rPr>
          <w:rFonts w:asciiTheme="minorHAnsi" w:hAnsiTheme="minorHAnsi" w:cstheme="minorHAnsi"/>
        </w:rPr>
        <w:t>e</w:t>
      </w:r>
      <w:r w:rsidR="008772C9" w:rsidRPr="00EF2A61">
        <w:rPr>
          <w:rFonts w:asciiTheme="minorHAnsi" w:hAnsiTheme="minorHAnsi" w:cstheme="minorHAnsi"/>
        </w:rPr>
        <w:t>z</w:t>
      </w:r>
      <w:r w:rsidRPr="00EF2A61">
        <w:rPr>
          <w:rFonts w:asciiTheme="minorHAnsi" w:hAnsiTheme="minorHAnsi" w:cstheme="minorHAnsi"/>
        </w:rPr>
        <w:t xml:space="preserve">ésre tartási jutalék), amelyek a kerethez kapcsolódnak még folyósítás előtt, amennyiben </w:t>
      </w:r>
      <w:r w:rsidR="000F3D03" w:rsidRPr="00EF2A61">
        <w:rPr>
          <w:rFonts w:asciiTheme="minorHAnsi" w:hAnsiTheme="minorHAnsi" w:cstheme="minorHAnsi"/>
        </w:rPr>
        <w:t xml:space="preserve">a keret az </w:t>
      </w:r>
      <w:proofErr w:type="spellStart"/>
      <w:r w:rsidR="000F3D03" w:rsidRPr="00EF2A61">
        <w:rPr>
          <w:rFonts w:asciiTheme="minorHAnsi" w:hAnsiTheme="minorHAnsi" w:cstheme="minorHAnsi"/>
        </w:rPr>
        <w:t>INSTR</w:t>
      </w:r>
      <w:proofErr w:type="spellEnd"/>
      <w:r w:rsidR="000F3D03" w:rsidRPr="00EF2A61">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EF2A61">
        <w:rPr>
          <w:rFonts w:asciiTheme="minorHAnsi" w:hAnsiTheme="minorHAnsi" w:cstheme="minorHAnsi"/>
        </w:rPr>
        <w:t xml:space="preserve">Abban az esetben, ha a hitelintézet azt a módszert alkalmazza, hogy minden vállalati keretet megnyit az </w:t>
      </w:r>
      <w:proofErr w:type="spellStart"/>
      <w:r w:rsidR="00235E6D" w:rsidRPr="00EF2A61">
        <w:rPr>
          <w:rFonts w:asciiTheme="minorHAnsi" w:hAnsiTheme="minorHAnsi" w:cstheme="minorHAnsi"/>
        </w:rPr>
        <w:t>INSTK</w:t>
      </w:r>
      <w:proofErr w:type="spellEnd"/>
      <w:r w:rsidR="00235E6D" w:rsidRPr="00EF2A61">
        <w:rPr>
          <w:rFonts w:asciiTheme="minorHAnsi" w:hAnsiTheme="minorHAnsi" w:cstheme="minorHAnsi"/>
        </w:rPr>
        <w:t xml:space="preserve"> táblában 1:1 kapcsolat esetén is, azaz rögtön nyit hozzá egy </w:t>
      </w:r>
      <w:proofErr w:type="spellStart"/>
      <w:r w:rsidR="00235E6D" w:rsidRPr="00EF2A61">
        <w:rPr>
          <w:rFonts w:asciiTheme="minorHAnsi" w:hAnsiTheme="minorHAnsi" w:cstheme="minorHAnsi"/>
        </w:rPr>
        <w:t>INSTR</w:t>
      </w:r>
      <w:proofErr w:type="spellEnd"/>
      <w:r w:rsidR="00235E6D" w:rsidRPr="00EF2A61">
        <w:rPr>
          <w:rFonts w:asciiTheme="minorHAnsi" w:hAnsiTheme="minorHAnsi" w:cstheme="minorHAnsi"/>
        </w:rPr>
        <w:t xml:space="preserve"> instrumentumot, ahol az instrumentum összege a keret összege (azaz megegyezik az </w:t>
      </w:r>
      <w:proofErr w:type="spellStart"/>
      <w:r w:rsidR="00235E6D" w:rsidRPr="00EF2A61">
        <w:rPr>
          <w:rFonts w:asciiTheme="minorHAnsi" w:hAnsiTheme="minorHAnsi" w:cstheme="minorHAnsi"/>
        </w:rPr>
        <w:t>INSTK</w:t>
      </w:r>
      <w:proofErr w:type="spellEnd"/>
      <w:r w:rsidR="00235E6D" w:rsidRPr="00EF2A61">
        <w:rPr>
          <w:rFonts w:asciiTheme="minorHAnsi" w:hAnsiTheme="minorHAnsi" w:cstheme="minorHAnsi"/>
        </w:rPr>
        <w:t xml:space="preserve"> keret összegével), akkor ezek a mérlegtételek csak az egyik táblában jelentendők, nem </w:t>
      </w:r>
      <w:proofErr w:type="spellStart"/>
      <w:r w:rsidR="00235E6D" w:rsidRPr="00EF2A61">
        <w:rPr>
          <w:rFonts w:asciiTheme="minorHAnsi" w:hAnsiTheme="minorHAnsi" w:cstheme="minorHAnsi"/>
        </w:rPr>
        <w:t>duplikálódhatnak</w:t>
      </w:r>
      <w:proofErr w:type="spellEnd"/>
      <w:r w:rsidR="00235E6D" w:rsidRPr="00EF2A61">
        <w:rPr>
          <w:rFonts w:asciiTheme="minorHAnsi" w:hAnsiTheme="minorHAnsi" w:cstheme="minorHAnsi"/>
        </w:rPr>
        <w:t>.</w:t>
      </w:r>
    </w:p>
    <w:p w14:paraId="2EEBF4AC" w14:textId="77777777" w:rsidR="000F3D03" w:rsidRPr="00EF2A61" w:rsidRDefault="000F3D03" w:rsidP="00680A3E">
      <w:pPr>
        <w:spacing w:after="0" w:line="240" w:lineRule="auto"/>
        <w:rPr>
          <w:rFonts w:asciiTheme="minorHAnsi" w:eastAsia="Times New Roman" w:hAnsiTheme="minorHAnsi" w:cstheme="minorHAnsi"/>
        </w:rPr>
      </w:pPr>
    </w:p>
    <w:p w14:paraId="1BF04733" w14:textId="7911DF5B" w:rsidR="008C1131" w:rsidRPr="00EF2A61" w:rsidRDefault="008C1131" w:rsidP="008C1131">
      <w:pPr>
        <w:rPr>
          <w:rFonts w:asciiTheme="minorHAnsi" w:hAnsiTheme="minorHAnsi" w:cstheme="minorHAnsi"/>
        </w:rPr>
      </w:pPr>
      <w:bookmarkStart w:id="204" w:name="_Hlk24621599"/>
      <w:bookmarkStart w:id="205" w:name="_Hlk24622485"/>
      <w:r w:rsidRPr="00EF2A61">
        <w:rPr>
          <w:rFonts w:asciiTheme="minorHAnsi" w:hAnsiTheme="minorHAnsi" w:cstheme="minorHAnsi"/>
        </w:rPr>
        <w:t xml:space="preserve">Az értékvesztés összege </w:t>
      </w:r>
      <w:r w:rsidR="00B900C9" w:rsidRPr="00EF2A61">
        <w:rPr>
          <w:rFonts w:asciiTheme="minorHAnsi" w:hAnsiTheme="minorHAnsi" w:cstheme="minorHAnsi"/>
        </w:rPr>
        <w:t xml:space="preserve">alapvetően </w:t>
      </w:r>
      <w:r w:rsidRPr="00EF2A61">
        <w:rPr>
          <w:rFonts w:asciiTheme="minorHAnsi" w:hAnsiTheme="minorHAnsi" w:cstheme="minorHAnsi"/>
        </w:rPr>
        <w:t xml:space="preserve">pozitív számmal jelentendő. </w:t>
      </w:r>
      <w:bookmarkStart w:id="206" w:name="_Hlk107489637"/>
      <w:r w:rsidR="0034708C" w:rsidRPr="00EF2A61">
        <w:rPr>
          <w:rFonts w:asciiTheme="minorHAnsi" w:hAnsiTheme="minorHAnsi" w:cstheme="minorHAnsi"/>
        </w:rPr>
        <w:t>A POCI instrumentumok esetén a felügyeleti jelentésekben követett jelentési móddal konzisztensen kell eljárni a HITREG-ben is:</w:t>
      </w:r>
      <w:bookmarkEnd w:id="206"/>
      <w:r w:rsidR="0034708C" w:rsidRPr="00EF2A61">
        <w:rPr>
          <w:rFonts w:asciiTheme="minorHAnsi" w:hAnsiTheme="minorHAnsi" w:cstheme="minorHAnsi"/>
        </w:rPr>
        <w:t xml:space="preserve"> a</w:t>
      </w:r>
      <w:r w:rsidRPr="00EF2A61">
        <w:rPr>
          <w:rFonts w:asciiTheme="minorHAnsi" w:hAnsiTheme="minorHAnsi" w:cstheme="minorHAnsi"/>
        </w:rPr>
        <w:t xml:space="preserve">mennyiben POCI instrumentumok esetében az értékvesztés </w:t>
      </w:r>
      <w:r w:rsidR="0034708C" w:rsidRPr="00EF2A61">
        <w:rPr>
          <w:rFonts w:asciiTheme="minorHAnsi" w:hAnsiTheme="minorHAnsi" w:cstheme="minorHAnsi"/>
        </w:rPr>
        <w:t xml:space="preserve">a felügyeleti táblákban </w:t>
      </w:r>
      <w:r w:rsidRPr="00EF2A61">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207" w:name="_Hlk107489732"/>
      <w:r w:rsidR="0034708C" w:rsidRPr="00EF2A61">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207"/>
    <w:p w14:paraId="621C83B1" w14:textId="3DB29028" w:rsidR="008C1131" w:rsidRPr="00EF2A61" w:rsidRDefault="008C1131" w:rsidP="00C000F0">
      <w:pPr>
        <w:spacing w:after="0"/>
        <w:rPr>
          <w:rFonts w:asciiTheme="minorHAnsi" w:hAnsiTheme="minorHAnsi" w:cstheme="minorHAnsi"/>
        </w:rPr>
      </w:pPr>
      <w:r w:rsidRPr="00EF2A61">
        <w:rPr>
          <w:rFonts w:asciiTheme="minorHAnsi" w:hAnsiTheme="minorHAnsi" w:cstheme="minorHAnsi"/>
        </w:rPr>
        <w:t xml:space="preserve">Mindazon instrumentumok esetén, amelyek az értékvesztés képzés hatálya alá tartoznak az </w:t>
      </w:r>
      <w:proofErr w:type="spellStart"/>
      <w:r w:rsidRPr="00EF2A61">
        <w:rPr>
          <w:rFonts w:asciiTheme="minorHAnsi" w:hAnsiTheme="minorHAnsi" w:cstheme="minorHAnsi"/>
        </w:rPr>
        <w:t>IFRS</w:t>
      </w:r>
      <w:proofErr w:type="spellEnd"/>
      <w:r w:rsidRPr="00EF2A61">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EF2A61">
        <w:rPr>
          <w:rFonts w:asciiTheme="minorHAnsi" w:hAnsiTheme="minorHAnsi" w:cstheme="minorHAnsi"/>
        </w:rPr>
        <w:t>NEM_ERT</w:t>
      </w:r>
      <w:proofErr w:type="spellEnd"/>
      <w:r w:rsidRPr="00EF2A61">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EF2A61">
        <w:rPr>
          <w:rFonts w:asciiTheme="minorHAnsi" w:hAnsiTheme="minorHAnsi" w:cstheme="minorHAnsi"/>
        </w:rPr>
        <w:t>VALOS_ERTEK</w:t>
      </w:r>
      <w:proofErr w:type="spellEnd"/>
      <w:r w:rsidRPr="00EF2A61">
        <w:rPr>
          <w:rFonts w:asciiTheme="minorHAnsi" w:hAnsiTheme="minorHAnsi" w:cstheme="minorHAnsi"/>
        </w:rPr>
        <w:t xml:space="preserve"> kód nem alkalmazható (hiszen üresen marad </w:t>
      </w:r>
      <w:proofErr w:type="spellStart"/>
      <w:r w:rsidRPr="00EF2A61">
        <w:rPr>
          <w:rFonts w:asciiTheme="minorHAnsi" w:hAnsiTheme="minorHAnsi" w:cstheme="minorHAnsi"/>
        </w:rPr>
        <w:t>NEM_ERT</w:t>
      </w:r>
      <w:proofErr w:type="spellEnd"/>
      <w:r w:rsidRPr="00EF2A61">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EF2A61">
        <w:rPr>
          <w:rFonts w:asciiTheme="minorHAnsi" w:hAnsiTheme="minorHAnsi" w:cstheme="minorHAnsi"/>
        </w:rPr>
        <w:t>NEM_ERT</w:t>
      </w:r>
      <w:proofErr w:type="spellEnd"/>
      <w:r w:rsidRPr="00EF2A61">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EF2A61">
        <w:rPr>
          <w:rFonts w:asciiTheme="minorHAnsi" w:hAnsiTheme="minorHAnsi" w:cstheme="minorHAnsi"/>
        </w:rPr>
        <w:t xml:space="preserve">de </w:t>
      </w:r>
      <w:r w:rsidRPr="00EF2A61">
        <w:rPr>
          <w:rFonts w:asciiTheme="minorHAnsi" w:hAnsiTheme="minorHAnsi" w:cstheme="minorHAnsi"/>
        </w:rPr>
        <w:t>a</w:t>
      </w:r>
      <w:r w:rsidR="0034708C" w:rsidRPr="00EF2A61">
        <w:rPr>
          <w:rFonts w:asciiTheme="minorHAnsi" w:hAnsiTheme="minorHAnsi" w:cstheme="minorHAnsi"/>
        </w:rPr>
        <w:t xml:space="preserve"> felügyeleti táblákban a bruttó könyv szerinti értéket korrigálja, mert ebben az esetben a</w:t>
      </w:r>
      <w:r w:rsidRPr="00EF2A61">
        <w:rPr>
          <w:rFonts w:asciiTheme="minorHAnsi" w:hAnsiTheme="minorHAnsi" w:cstheme="minorHAnsi"/>
        </w:rPr>
        <w:t xml:space="preserve"> HITREG-ben azzal </w:t>
      </w:r>
      <w:r w:rsidR="0034708C" w:rsidRPr="00EF2A61">
        <w:rPr>
          <w:rFonts w:asciiTheme="minorHAnsi" w:hAnsiTheme="minorHAnsi" w:cstheme="minorHAnsi"/>
        </w:rPr>
        <w:t xml:space="preserve">szintén </w:t>
      </w:r>
      <w:r w:rsidRPr="00EF2A61">
        <w:rPr>
          <w:rFonts w:asciiTheme="minorHAnsi" w:hAnsiTheme="minorHAnsi" w:cstheme="minorHAnsi"/>
        </w:rPr>
        <w:t>a bruttó könyv szerinti érték korrigálandó.</w:t>
      </w:r>
    </w:p>
    <w:p w14:paraId="2021ABE5" w14:textId="285275CB" w:rsidR="00540064" w:rsidRPr="00EF2A61" w:rsidRDefault="00540064" w:rsidP="00C000F0">
      <w:pPr>
        <w:spacing w:after="0"/>
        <w:rPr>
          <w:rFonts w:asciiTheme="minorHAnsi" w:hAnsiTheme="minorHAnsi" w:cstheme="minorHAnsi"/>
        </w:rPr>
      </w:pPr>
    </w:p>
    <w:p w14:paraId="7E7DC562" w14:textId="669C0553" w:rsidR="00540064" w:rsidRPr="00EF2A61" w:rsidRDefault="002B4D73" w:rsidP="00C000F0">
      <w:pPr>
        <w:spacing w:after="0"/>
        <w:rPr>
          <w:rFonts w:asciiTheme="minorHAnsi" w:eastAsia="Times New Roman" w:hAnsiTheme="minorHAnsi" w:cstheme="minorHAnsi"/>
        </w:rPr>
      </w:pPr>
      <w:r w:rsidRPr="00EF2A61">
        <w:rPr>
          <w:rFonts w:asciiTheme="minorHAnsi" w:hAnsiTheme="minorHAnsi" w:cstheme="minorHAnsi"/>
        </w:rPr>
        <w:t>A</w:t>
      </w:r>
      <w:r w:rsidR="00540064" w:rsidRPr="00EF2A61">
        <w:rPr>
          <w:rFonts w:asciiTheme="minorHAnsi" w:hAnsiTheme="minorHAnsi" w:cstheme="minorHAnsi"/>
        </w:rPr>
        <w:t xml:space="preserve"> bruttó könyv szerinti érték egyezik a </w:t>
      </w:r>
      <w:proofErr w:type="spellStart"/>
      <w:r w:rsidR="00540064" w:rsidRPr="00EF2A61">
        <w:rPr>
          <w:rFonts w:asciiTheme="minorHAnsi" w:hAnsiTheme="minorHAnsi" w:cstheme="minorHAnsi"/>
        </w:rPr>
        <w:t>FINREP</w:t>
      </w:r>
      <w:proofErr w:type="spellEnd"/>
      <w:r w:rsidR="00540064" w:rsidRPr="00EF2A61">
        <w:rPr>
          <w:rFonts w:asciiTheme="minorHAnsi" w:hAnsiTheme="minorHAnsi" w:cstheme="minorHAnsi"/>
        </w:rPr>
        <w:t xml:space="preserve"> </w:t>
      </w:r>
      <w:r w:rsidR="00F10C37" w:rsidRPr="00EF2A61">
        <w:rPr>
          <w:rFonts w:asciiTheme="minorHAnsi" w:hAnsiTheme="minorHAnsi" w:cstheme="minorHAnsi"/>
        </w:rPr>
        <w:t>táblákban</w:t>
      </w:r>
      <w:r w:rsidR="00540064" w:rsidRPr="00EF2A61">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EF2A61">
        <w:rPr>
          <w:rFonts w:asciiTheme="minorHAnsi" w:hAnsiTheme="minorHAnsi" w:cstheme="minorHAnsi"/>
        </w:rPr>
        <w:t>FINREP</w:t>
      </w:r>
      <w:proofErr w:type="spellEnd"/>
      <w:r w:rsidR="00540064" w:rsidRPr="00EF2A61">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EF2A61">
        <w:rPr>
          <w:rFonts w:asciiTheme="minorHAnsi" w:hAnsiTheme="minorHAnsi" w:cstheme="minorHAnsi"/>
        </w:rPr>
        <w:t>FINREP</w:t>
      </w:r>
      <w:proofErr w:type="spellEnd"/>
      <w:r w:rsidR="00540064" w:rsidRPr="00EF2A61">
        <w:rPr>
          <w:rFonts w:asciiTheme="minorHAnsi" w:hAnsiTheme="minorHAnsi" w:cstheme="minorHAnsi"/>
        </w:rPr>
        <w:t xml:space="preserve"> táblákban </w:t>
      </w:r>
      <w:r w:rsidR="00F10C37" w:rsidRPr="00EF2A61">
        <w:t xml:space="preserve">„értékvesztés és hitelkockázat változásából származó negatív valósérték-változás halmozott </w:t>
      </w:r>
      <w:proofErr w:type="gramStart"/>
      <w:r w:rsidR="00F10C37" w:rsidRPr="00EF2A61">
        <w:t>összege”-</w:t>
      </w:r>
      <w:proofErr w:type="gramEnd"/>
      <w:r w:rsidR="00F10C37" w:rsidRPr="00EF2A61">
        <w:t xml:space="preserve">ként </w:t>
      </w:r>
      <w:r w:rsidR="00540064" w:rsidRPr="00EF2A61">
        <w:rPr>
          <w:rFonts w:asciiTheme="minorHAnsi" w:hAnsiTheme="minorHAnsi" w:cstheme="minorHAnsi"/>
        </w:rPr>
        <w:t xml:space="preserve">jelentett összegtől </w:t>
      </w:r>
      <w:r w:rsidR="00540064" w:rsidRPr="00EF2A61">
        <w:rPr>
          <w:rFonts w:asciiTheme="minorHAnsi" w:eastAsia="Times New Roman" w:hAnsiTheme="minorHAnsi" w:cstheme="minorHAnsi"/>
        </w:rPr>
        <w:t>eredménnyel szemben valós</w:t>
      </w:r>
      <w:r w:rsidR="00F10C37" w:rsidRPr="00EF2A61">
        <w:rPr>
          <w:rFonts w:asciiTheme="minorHAnsi" w:eastAsia="Times New Roman" w:hAnsiTheme="minorHAnsi" w:cstheme="minorHAnsi"/>
        </w:rPr>
        <w:t xml:space="preserve"> értéken</w:t>
      </w:r>
      <w:r w:rsidR="00540064" w:rsidRPr="00EF2A61">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EF2A61">
        <w:rPr>
          <w:rFonts w:asciiTheme="minorHAnsi" w:eastAsia="Times New Roman" w:hAnsiTheme="minorHAnsi" w:cstheme="minorHAnsi"/>
        </w:rPr>
        <w:t>adott eredménnyel szemben valós</w:t>
      </w:r>
      <w:r w:rsidR="00F10C37" w:rsidRPr="00EF2A61">
        <w:rPr>
          <w:rFonts w:asciiTheme="minorHAnsi" w:eastAsia="Times New Roman" w:hAnsiTheme="minorHAnsi" w:cstheme="minorHAnsi"/>
        </w:rPr>
        <w:t xml:space="preserve"> értéken</w:t>
      </w:r>
      <w:r w:rsidR="00DA324E" w:rsidRPr="00EF2A61">
        <w:rPr>
          <w:rFonts w:asciiTheme="minorHAnsi" w:eastAsia="Times New Roman" w:hAnsiTheme="minorHAnsi" w:cstheme="minorHAnsi"/>
        </w:rPr>
        <w:t xml:space="preserve"> értékelt</w:t>
      </w:r>
      <w:r w:rsidR="00F10C37" w:rsidRPr="00EF2A61">
        <w:rPr>
          <w:rFonts w:asciiTheme="minorHAnsi" w:eastAsia="Times New Roman" w:hAnsiTheme="minorHAnsi" w:cstheme="minorHAnsi"/>
        </w:rPr>
        <w:t>, nemteljesítő</w:t>
      </w:r>
      <w:r w:rsidR="00DA324E" w:rsidRPr="00EF2A61">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EF2A61">
        <w:rPr>
          <w:rFonts w:asciiTheme="minorHAnsi" w:eastAsia="Times New Roman" w:hAnsiTheme="minorHAnsi" w:cstheme="minorHAnsi"/>
        </w:rPr>
        <w:t>ből</w:t>
      </w:r>
      <w:proofErr w:type="spellEnd"/>
      <w:r w:rsidR="00DA324E" w:rsidRPr="00EF2A61">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EF2A61">
        <w:rPr>
          <w:rFonts w:asciiTheme="minorHAnsi" w:eastAsia="Times New Roman" w:hAnsiTheme="minorHAnsi" w:cstheme="minorHAnsi"/>
        </w:rPr>
        <w:t>FINREP</w:t>
      </w:r>
      <w:proofErr w:type="spellEnd"/>
      <w:r w:rsidR="00DA324E" w:rsidRPr="00EF2A61">
        <w:rPr>
          <w:rFonts w:asciiTheme="minorHAnsi" w:eastAsia="Times New Roman" w:hAnsiTheme="minorHAnsi" w:cstheme="minorHAnsi"/>
        </w:rPr>
        <w:t xml:space="preserve"> </w:t>
      </w:r>
      <w:r w:rsidR="00F10C37" w:rsidRPr="00EF2A61">
        <w:rPr>
          <w:rFonts w:asciiTheme="minorHAnsi" w:eastAsia="Times New Roman" w:hAnsiTheme="minorHAnsi" w:cstheme="minorHAnsi"/>
        </w:rPr>
        <w:t>táblákkal</w:t>
      </w:r>
      <w:r w:rsidR="00DA324E" w:rsidRPr="00EF2A61">
        <w:rPr>
          <w:rFonts w:asciiTheme="minorHAnsi" w:eastAsia="Times New Roman" w:hAnsiTheme="minorHAnsi" w:cstheme="minorHAnsi"/>
        </w:rPr>
        <w:t xml:space="preserve"> egyezően jelentendő.</w:t>
      </w:r>
    </w:p>
    <w:p w14:paraId="23D1206C" w14:textId="53DD3A0A" w:rsidR="002B4D73" w:rsidRPr="00EF2A61" w:rsidRDefault="002B4D73" w:rsidP="00C000F0">
      <w:pPr>
        <w:spacing w:after="0"/>
        <w:rPr>
          <w:rFonts w:asciiTheme="minorHAnsi" w:eastAsia="Times New Roman" w:hAnsiTheme="minorHAnsi" w:cstheme="minorHAnsi"/>
        </w:rPr>
      </w:pPr>
    </w:p>
    <w:p w14:paraId="680B94D0" w14:textId="77777777" w:rsidR="002B4D73" w:rsidRPr="00EF2A61" w:rsidRDefault="002B4D73" w:rsidP="00C000F0">
      <w:pPr>
        <w:spacing w:after="0"/>
        <w:rPr>
          <w:rFonts w:asciiTheme="minorHAnsi" w:eastAsia="Times New Roman" w:hAnsiTheme="minorHAnsi" w:cstheme="minorHAnsi"/>
        </w:rPr>
      </w:pPr>
      <w:r w:rsidRPr="00EF2A61">
        <w:rPr>
          <w:rFonts w:asciiTheme="minorHAnsi" w:eastAsia="Times New Roman" w:hAnsiTheme="minorHAnsi" w:cstheme="minorHAnsi"/>
        </w:rPr>
        <w:t xml:space="preserve">Példa az egyes jelentési módokra a HITREG-ben, az M03-ban és az </w:t>
      </w:r>
      <w:proofErr w:type="spellStart"/>
      <w:r w:rsidRPr="00EF2A61">
        <w:rPr>
          <w:rFonts w:asciiTheme="minorHAnsi" w:eastAsia="Times New Roman" w:hAnsiTheme="minorHAnsi" w:cstheme="minorHAnsi"/>
        </w:rPr>
        <w:t>SF</w:t>
      </w:r>
      <w:proofErr w:type="spellEnd"/>
      <w:r w:rsidRPr="00EF2A61">
        <w:rPr>
          <w:rFonts w:asciiTheme="minorHAnsi" w:eastAsia="Times New Roman" w:hAnsiTheme="minorHAnsi" w:cstheme="minorHAnsi"/>
        </w:rPr>
        <w:t xml:space="preserve"> táblákban:</w:t>
      </w:r>
    </w:p>
    <w:p w14:paraId="2E8C0B10" w14:textId="77777777" w:rsidR="002B4D73" w:rsidRPr="00EF2A61" w:rsidRDefault="002B4D73" w:rsidP="00C000F0">
      <w:pPr>
        <w:spacing w:after="0"/>
        <w:rPr>
          <w:rFonts w:asciiTheme="minorHAnsi" w:eastAsia="Times New Roman" w:hAnsiTheme="minorHAnsi" w:cstheme="minorHAnsi"/>
        </w:rPr>
      </w:pPr>
    </w:p>
    <w:p w14:paraId="1002DB72" w14:textId="73A09C0D" w:rsidR="002B4D73" w:rsidRPr="00EF2A61" w:rsidRDefault="002B4D73" w:rsidP="00C000F0">
      <w:pPr>
        <w:spacing w:after="0"/>
        <w:rPr>
          <w:rFonts w:asciiTheme="minorHAnsi" w:eastAsia="Times New Roman" w:hAnsiTheme="minorHAnsi" w:cstheme="minorHAnsi"/>
        </w:rPr>
      </w:pPr>
    </w:p>
    <w:p w14:paraId="6908755C" w14:textId="62D816C8" w:rsidR="002B4D73" w:rsidRPr="00EF2A61" w:rsidRDefault="00A22CAF" w:rsidP="00C000F0">
      <w:pPr>
        <w:spacing w:after="0"/>
        <w:rPr>
          <w:rFonts w:asciiTheme="minorHAnsi" w:hAnsiTheme="minorHAnsi" w:cstheme="minorHAnsi"/>
        </w:rPr>
      </w:pPr>
      <w:r w:rsidRPr="00EF2A61">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EF2A61">
        <w:rPr>
          <w:rFonts w:asciiTheme="minorHAnsi" w:eastAsia="Times New Roman" w:hAnsiTheme="minorHAnsi" w:cstheme="minorHAnsi"/>
        </w:rPr>
        <w:t xml:space="preserve"> </w:t>
      </w:r>
    </w:p>
    <w:bookmarkEnd w:id="204"/>
    <w:bookmarkEnd w:id="205"/>
    <w:p w14:paraId="542C0596" w14:textId="77777777" w:rsidR="00680A3E" w:rsidRPr="00EF2A61" w:rsidRDefault="00680A3E" w:rsidP="00680A3E">
      <w:pPr>
        <w:spacing w:after="0" w:line="240" w:lineRule="auto"/>
        <w:rPr>
          <w:rFonts w:asciiTheme="minorHAnsi" w:hAnsiTheme="minorHAnsi" w:cstheme="minorHAnsi"/>
        </w:rPr>
      </w:pPr>
    </w:p>
    <w:p w14:paraId="32F69814" w14:textId="24345F50" w:rsidR="008B3416" w:rsidRPr="00EF2A61" w:rsidRDefault="00163BE8" w:rsidP="005847F9">
      <w:pPr>
        <w:rPr>
          <w:rFonts w:asciiTheme="minorHAnsi" w:hAnsiTheme="minorHAnsi" w:cstheme="minorHAnsi"/>
        </w:rPr>
      </w:pPr>
      <w:r w:rsidRPr="00EF2A61">
        <w:rPr>
          <w:rFonts w:asciiTheme="minorHAnsi" w:hAnsiTheme="minorHAnsi" w:cstheme="minorHAnsi"/>
        </w:rPr>
        <w:t>„</w:t>
      </w:r>
      <w:r w:rsidR="008B3416" w:rsidRPr="00EF2A61">
        <w:rPr>
          <w:rFonts w:asciiTheme="minorHAnsi" w:hAnsiTheme="minorHAnsi" w:cstheme="minorHAnsi"/>
          <w:b/>
        </w:rPr>
        <w:t>Nem kamatozó tőketartozás összege</w:t>
      </w:r>
      <w:r w:rsidRPr="00EF2A61">
        <w:rPr>
          <w:rFonts w:asciiTheme="minorHAnsi" w:hAnsiTheme="minorHAnsi" w:cstheme="minorHAnsi"/>
        </w:rPr>
        <w:t>”</w:t>
      </w:r>
      <w:r w:rsidR="00BE2120" w:rsidRPr="00EF2A61">
        <w:rPr>
          <w:rFonts w:asciiTheme="minorHAnsi" w:hAnsiTheme="minorHAnsi" w:cstheme="minorHAnsi"/>
        </w:rPr>
        <w:t>,</w:t>
      </w:r>
      <w:r w:rsidR="008B3416" w:rsidRPr="00EF2A61">
        <w:rPr>
          <w:rFonts w:asciiTheme="minorHAnsi" w:hAnsiTheme="minorHAnsi" w:cstheme="minorHAnsi"/>
        </w:rPr>
        <w:t xml:space="preserve"> illetve a </w:t>
      </w:r>
      <w:r w:rsidRPr="00EF2A61">
        <w:rPr>
          <w:rFonts w:asciiTheme="minorHAnsi" w:hAnsiTheme="minorHAnsi" w:cstheme="minorHAnsi"/>
        </w:rPr>
        <w:t>„</w:t>
      </w:r>
      <w:r w:rsidR="008B3416" w:rsidRPr="00EF2A61">
        <w:rPr>
          <w:rFonts w:asciiTheme="minorHAnsi" w:hAnsiTheme="minorHAnsi" w:cstheme="minorHAnsi"/>
          <w:b/>
        </w:rPr>
        <w:t>Kamatozó tőketartozás összege</w:t>
      </w:r>
      <w:r w:rsidRPr="00EF2A61">
        <w:rPr>
          <w:rFonts w:asciiTheme="minorHAnsi" w:hAnsiTheme="minorHAnsi" w:cstheme="minorHAnsi"/>
        </w:rPr>
        <w:t>”</w:t>
      </w:r>
      <w:r w:rsidR="008B3416" w:rsidRPr="00EF2A61">
        <w:rPr>
          <w:rFonts w:asciiTheme="minorHAnsi" w:hAnsiTheme="minorHAnsi" w:cstheme="minorHAnsi"/>
        </w:rPr>
        <w:t xml:space="preserve"> mezők </w:t>
      </w:r>
      <w:r w:rsidRPr="00EF2A61">
        <w:rPr>
          <w:rFonts w:asciiTheme="minorHAnsi" w:hAnsiTheme="minorHAnsi" w:cstheme="minorHAnsi"/>
        </w:rPr>
        <w:t>(és a hozzájuk kapcsolódó devizanem mezők)</w:t>
      </w:r>
      <w:r w:rsidR="008B3416" w:rsidRPr="00EF2A61">
        <w:rPr>
          <w:rFonts w:asciiTheme="minorHAnsi" w:hAnsiTheme="minorHAnsi" w:cstheme="minorHAnsi"/>
        </w:rPr>
        <w:t xml:space="preserve"> </w:t>
      </w:r>
      <w:r w:rsidRPr="00EF2A61">
        <w:rPr>
          <w:rFonts w:asciiTheme="minorHAnsi" w:hAnsiTheme="minorHAnsi" w:cstheme="minorHAnsi"/>
        </w:rPr>
        <w:t>csak és kizárólag Hitelkártya konstrukciónál (instrumentum típusa = "Kamatmentes periódust biztosító hitelkártya követelés") töltendő.</w:t>
      </w:r>
    </w:p>
    <w:p w14:paraId="0684DDEA" w14:textId="63BF7BE3" w:rsidR="00207782" w:rsidRPr="00EF2A61" w:rsidRDefault="00207782" w:rsidP="005847F9">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szereplő </w:t>
      </w:r>
      <w:r w:rsidR="000B36E6" w:rsidRPr="00EF2A61">
        <w:rPr>
          <w:rFonts w:asciiTheme="minorHAnsi" w:hAnsiTheme="minorHAnsi" w:cstheme="minorHAnsi"/>
        </w:rPr>
        <w:t>„</w:t>
      </w:r>
      <w:r w:rsidR="000B36E6" w:rsidRPr="00EF2A61">
        <w:rPr>
          <w:rFonts w:asciiTheme="minorHAnsi" w:hAnsiTheme="minorHAnsi" w:cstheme="minorHAnsi"/>
          <w:b/>
        </w:rPr>
        <w:t>L</w:t>
      </w:r>
      <w:r w:rsidRPr="00EF2A61">
        <w:rPr>
          <w:rFonts w:asciiTheme="minorHAnsi" w:hAnsiTheme="minorHAnsi" w:cstheme="minorHAnsi"/>
          <w:b/>
        </w:rPr>
        <w:t>e nem hívott hitelkeret</w:t>
      </w:r>
      <w:r w:rsidR="000B36E6" w:rsidRPr="00EF2A61">
        <w:rPr>
          <w:rFonts w:asciiTheme="minorHAnsi" w:hAnsiTheme="minorHAnsi" w:cstheme="minorHAnsi"/>
        </w:rPr>
        <w:t>”</w:t>
      </w:r>
      <w:r w:rsidRPr="00EF2A61">
        <w:rPr>
          <w:rFonts w:asciiTheme="minorHAnsi" w:hAnsiTheme="minorHAnsi" w:cstheme="minorHAnsi"/>
        </w:rPr>
        <w:t xml:space="preserve"> </w:t>
      </w:r>
      <w:r w:rsidRPr="00EF2A61">
        <w:rPr>
          <w:rFonts w:asciiTheme="minorHAnsi" w:hAnsiTheme="minorHAnsi" w:cstheme="minorHAnsi"/>
          <w:i/>
          <w:iCs/>
        </w:rPr>
        <w:t>instrumentum szinten</w:t>
      </w:r>
      <w:r w:rsidRPr="00EF2A61">
        <w:rPr>
          <w:rFonts w:asciiTheme="minorHAnsi" w:hAnsiTheme="minorHAnsi" w:cstheme="minorHAnsi"/>
        </w:rPr>
        <w:t xml:space="preserve"> értelmezendő.</w:t>
      </w:r>
      <w:r w:rsidR="008F2B54" w:rsidRPr="00EF2A61">
        <w:rPr>
          <w:rFonts w:asciiTheme="minorHAnsi" w:hAnsiTheme="minorHAnsi" w:cstheme="minorHAnsi"/>
        </w:rPr>
        <w:t xml:space="preserve"> Amennyiben van az </w:t>
      </w:r>
      <w:proofErr w:type="spellStart"/>
      <w:r w:rsidR="008F2B54" w:rsidRPr="00EF2A61">
        <w:rPr>
          <w:rFonts w:asciiTheme="minorHAnsi" w:hAnsiTheme="minorHAnsi" w:cstheme="minorHAnsi"/>
        </w:rPr>
        <w:t>INSTK</w:t>
      </w:r>
      <w:proofErr w:type="spellEnd"/>
      <w:r w:rsidR="008F2B54" w:rsidRPr="00EF2A61">
        <w:rPr>
          <w:rFonts w:asciiTheme="minorHAnsi" w:hAnsiTheme="minorHAnsi" w:cstheme="minorHAnsi"/>
        </w:rPr>
        <w:t xml:space="preserve">-ban keret az adott instrumentumhoz kapcsolódóan, akkor csak abban az esetben töltendő, ha az </w:t>
      </w:r>
      <w:proofErr w:type="spellStart"/>
      <w:r w:rsidR="008F2B54" w:rsidRPr="00EF2A61">
        <w:rPr>
          <w:rFonts w:asciiTheme="minorHAnsi" w:hAnsiTheme="minorHAnsi" w:cstheme="minorHAnsi"/>
        </w:rPr>
        <w:t>INSTR</w:t>
      </w:r>
      <w:proofErr w:type="spellEnd"/>
      <w:r w:rsidR="008F2B54" w:rsidRPr="00EF2A61">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EF2A61">
        <w:rPr>
          <w:rFonts w:asciiTheme="minorHAnsi" w:hAnsiTheme="minorHAnsi" w:cstheme="minorHAnsi"/>
        </w:rPr>
        <w:t>INSTR</w:t>
      </w:r>
      <w:proofErr w:type="spellEnd"/>
      <w:r w:rsidR="008F2B54" w:rsidRPr="00EF2A61">
        <w:rPr>
          <w:rFonts w:asciiTheme="minorHAnsi" w:hAnsiTheme="minorHAnsi" w:cstheme="minorHAnsi"/>
        </w:rPr>
        <w:t xml:space="preserve">-ben nyílik (azaz nincs </w:t>
      </w:r>
      <w:proofErr w:type="spellStart"/>
      <w:r w:rsidR="008F2B54" w:rsidRPr="00EF2A61">
        <w:rPr>
          <w:rFonts w:asciiTheme="minorHAnsi" w:hAnsiTheme="minorHAnsi" w:cstheme="minorHAnsi"/>
        </w:rPr>
        <w:t>INSTK</w:t>
      </w:r>
      <w:proofErr w:type="spellEnd"/>
      <w:r w:rsidR="008F2B54" w:rsidRPr="00EF2A61">
        <w:rPr>
          <w:rFonts w:asciiTheme="minorHAnsi" w:hAnsiTheme="minorHAnsi" w:cstheme="minorHAnsi"/>
        </w:rPr>
        <w:t xml:space="preserve"> keret). </w:t>
      </w:r>
      <w:r w:rsidR="0002139B" w:rsidRPr="00EF2A61">
        <w:rPr>
          <w:rFonts w:cs="Arial"/>
        </w:rPr>
        <w:t xml:space="preserve">Az </w:t>
      </w:r>
      <w:proofErr w:type="spellStart"/>
      <w:r w:rsidR="0002139B" w:rsidRPr="00EF2A61">
        <w:rPr>
          <w:rFonts w:cs="Arial"/>
        </w:rPr>
        <w:t>INSTK</w:t>
      </w:r>
      <w:proofErr w:type="spellEnd"/>
      <w:r w:rsidR="0002139B" w:rsidRPr="00EF2A61">
        <w:rPr>
          <w:rFonts w:cs="Arial"/>
        </w:rPr>
        <w:t xml:space="preserve">-ban és az </w:t>
      </w:r>
      <w:proofErr w:type="spellStart"/>
      <w:r w:rsidR="0002139B" w:rsidRPr="00EF2A61">
        <w:rPr>
          <w:rFonts w:cs="Arial"/>
        </w:rPr>
        <w:t>INSTR</w:t>
      </w:r>
      <w:proofErr w:type="spellEnd"/>
      <w:r w:rsidR="0002139B" w:rsidRPr="00EF2A61">
        <w:rPr>
          <w:rFonts w:cs="Arial"/>
        </w:rPr>
        <w:t>-ben jelentett le nem hívott keretek összesített összegének</w:t>
      </w:r>
      <w:del w:id="208" w:author="MNB" w:date="2025-08-29T10:22:00Z" w16du:dateUtc="2025-08-29T08:22:00Z">
        <w:r w:rsidR="0002139B" w:rsidRPr="006C72EB">
          <w:rPr>
            <w:rFonts w:cs="Arial"/>
          </w:rPr>
          <w:delText xml:space="preserve"> </w:delText>
        </w:r>
      </w:del>
      <w:r w:rsidR="0002139B" w:rsidRPr="00EF2A61">
        <w:rPr>
          <w:rFonts w:cs="Arial"/>
        </w:rPr>
        <w:t xml:space="preserve"> meg kell egyeznie a szerződésszintű le nem hívott keretösszeggel (az nem sokszorozódhat).</w:t>
      </w:r>
      <w:r w:rsidR="008F2B54" w:rsidRPr="00EF2A61">
        <w:rPr>
          <w:rFonts w:asciiTheme="minorHAnsi" w:hAnsiTheme="minorHAnsi" w:cstheme="minorHAnsi"/>
        </w:rPr>
        <w:t xml:space="preserve"> </w:t>
      </w:r>
      <w:r w:rsidRPr="00EF2A61">
        <w:rPr>
          <w:rFonts w:asciiTheme="minorHAnsi" w:hAnsiTheme="minorHAnsi" w:cstheme="minorHAnsi"/>
        </w:rPr>
        <w:t xml:space="preserve"> Az instrumentum összege abban az esetben, ha nem diszkont jellegről és nem visszkereset nélküli </w:t>
      </w:r>
      <w:proofErr w:type="spellStart"/>
      <w:r w:rsidRPr="00EF2A61">
        <w:rPr>
          <w:rFonts w:asciiTheme="minorHAnsi" w:hAnsiTheme="minorHAnsi" w:cstheme="minorHAnsi"/>
        </w:rPr>
        <w:t>faktoringról</w:t>
      </w:r>
      <w:proofErr w:type="spellEnd"/>
      <w:r w:rsidRPr="00EF2A61">
        <w:rPr>
          <w:rFonts w:asciiTheme="minorHAnsi" w:hAnsiTheme="minorHAnsi" w:cstheme="minorHAnsi"/>
        </w:rPr>
        <w:t xml:space="preserve"> van szó, megegyezik a következővel: le nem hívott hitelkeret + fennálló tőketartozás + </w:t>
      </w:r>
      <w:r w:rsidR="00041882" w:rsidRPr="00EF2A61">
        <w:rPr>
          <w:rFonts w:asciiTheme="minorHAnsi" w:hAnsiTheme="minorHAnsi" w:cstheme="minorHAnsi"/>
        </w:rPr>
        <w:t>tőke</w:t>
      </w:r>
      <w:r w:rsidRPr="00EF2A61">
        <w:rPr>
          <w:rFonts w:asciiTheme="minorHAnsi" w:hAnsiTheme="minorHAnsi" w:cstheme="minorHAnsi"/>
        </w:rPr>
        <w:t xml:space="preserve">törlesztések halmozott összege. Folyószámlahitelnél a </w:t>
      </w:r>
      <w:r w:rsidR="00EC105B" w:rsidRPr="00EF2A61">
        <w:rPr>
          <w:rFonts w:asciiTheme="minorHAnsi" w:hAnsiTheme="minorHAnsi" w:cstheme="minorHAnsi"/>
        </w:rPr>
        <w:t xml:space="preserve">hitel </w:t>
      </w:r>
      <w:r w:rsidRPr="00EF2A61">
        <w:rPr>
          <w:rFonts w:asciiTheme="minorHAnsi" w:hAnsiTheme="minorHAnsi" w:cstheme="minorHAnsi"/>
        </w:rPr>
        <w:t>problémássá válás</w:t>
      </w:r>
      <w:r w:rsidR="00EC105B" w:rsidRPr="00EF2A61">
        <w:rPr>
          <w:rFonts w:asciiTheme="minorHAnsi" w:hAnsiTheme="minorHAnsi" w:cstheme="minorHAnsi"/>
        </w:rPr>
        <w:t xml:space="preserve">akor a hitellel kapcsolatos </w:t>
      </w:r>
      <w:proofErr w:type="spellStart"/>
      <w:r w:rsidR="00EC105B" w:rsidRPr="00EF2A61">
        <w:rPr>
          <w:rFonts w:asciiTheme="minorHAnsi" w:hAnsiTheme="minorHAnsi" w:cstheme="minorHAnsi"/>
        </w:rPr>
        <w:t>megtérülések</w:t>
      </w:r>
      <w:proofErr w:type="spellEnd"/>
      <w:r w:rsidR="00EC105B" w:rsidRPr="00EF2A61">
        <w:rPr>
          <w:rFonts w:asciiTheme="minorHAnsi" w:hAnsiTheme="minorHAnsi" w:cstheme="minorHAnsi"/>
        </w:rPr>
        <w:t xml:space="preserve"> a törlesztés táblában </w:t>
      </w:r>
      <w:r w:rsidRPr="00EF2A61">
        <w:rPr>
          <w:rFonts w:asciiTheme="minorHAnsi" w:hAnsiTheme="minorHAnsi" w:cstheme="minorHAnsi"/>
        </w:rPr>
        <w:t xml:space="preserve">jelentendők, azonban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EF2A61" w:rsidRDefault="00372A12" w:rsidP="00AA1C82">
      <w:pPr>
        <w:rPr>
          <w:rFonts w:asciiTheme="minorHAnsi" w:hAnsiTheme="minorHAnsi" w:cstheme="minorHAnsi"/>
        </w:rPr>
      </w:pPr>
      <w:bookmarkStart w:id="209" w:name="_Hlk164418039"/>
      <w:bookmarkStart w:id="210" w:name="_Hlk9266872"/>
      <w:r w:rsidRPr="00EF2A61">
        <w:rPr>
          <w:rFonts w:asciiTheme="minorHAnsi" w:hAnsiTheme="minorHAnsi" w:cstheme="minorHAnsi"/>
        </w:rPr>
        <w:t xml:space="preserve">Az </w:t>
      </w:r>
      <w:r w:rsidR="000B36E6" w:rsidRPr="00EF2A61">
        <w:rPr>
          <w:rFonts w:asciiTheme="minorHAnsi" w:hAnsiTheme="minorHAnsi" w:cstheme="minorHAnsi"/>
        </w:rPr>
        <w:t>„</w:t>
      </w:r>
      <w:r w:rsidR="000B36E6" w:rsidRPr="00EF2A61">
        <w:rPr>
          <w:rFonts w:asciiTheme="minorHAnsi" w:hAnsiTheme="minorHAnsi" w:cstheme="minorHAnsi"/>
          <w:b/>
        </w:rPr>
        <w:t>A</w:t>
      </w:r>
      <w:r w:rsidRPr="00EF2A61">
        <w:rPr>
          <w:rFonts w:asciiTheme="minorHAnsi" w:hAnsiTheme="minorHAnsi" w:cstheme="minorHAnsi"/>
          <w:b/>
        </w:rPr>
        <w:t>ktuális (mérlegen belüli) kitettségérték</w:t>
      </w:r>
      <w:r w:rsidR="000B36E6" w:rsidRPr="00EF2A61">
        <w:rPr>
          <w:rFonts w:asciiTheme="minorHAnsi" w:hAnsiTheme="minorHAnsi" w:cstheme="minorHAnsi"/>
        </w:rPr>
        <w:t>”</w:t>
      </w:r>
      <w:r w:rsidR="00AA1C82" w:rsidRPr="00EF2A61">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EF2A61">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EF2A61">
        <w:rPr>
          <w:rFonts w:asciiTheme="minorHAnsi" w:hAnsiTheme="minorHAnsi" w:cstheme="minorHAnsi"/>
        </w:rPr>
        <w:t xml:space="preserve">, amennyiben nem nyílik konkrét garanciakeret az </w:t>
      </w:r>
      <w:proofErr w:type="spellStart"/>
      <w:r w:rsidR="00F65D7B" w:rsidRPr="00EF2A61">
        <w:rPr>
          <w:rFonts w:asciiTheme="minorHAnsi" w:hAnsiTheme="minorHAnsi" w:cstheme="minorHAnsi"/>
        </w:rPr>
        <w:t>INSTK</w:t>
      </w:r>
      <w:proofErr w:type="spellEnd"/>
      <w:r w:rsidR="00F65D7B" w:rsidRPr="00EF2A61">
        <w:rPr>
          <w:rFonts w:asciiTheme="minorHAnsi" w:hAnsiTheme="minorHAnsi" w:cstheme="minorHAnsi"/>
        </w:rPr>
        <w:t>-ban jelentett főkeret alá, tehát amennyiben nem definiált a garanciakeret összege</w:t>
      </w:r>
      <w:r w:rsidR="00721502" w:rsidRPr="00EF2A61">
        <w:rPr>
          <w:rFonts w:asciiTheme="minorHAnsi" w:hAnsiTheme="minorHAnsi" w:cstheme="minorHAnsi"/>
        </w:rPr>
        <w:t xml:space="preserve">. </w:t>
      </w:r>
      <w:r w:rsidR="00AA1C82" w:rsidRPr="00EF2A61">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EF2A61" w:rsidRDefault="00AA1C82" w:rsidP="00AA1C82">
      <w:pPr>
        <w:rPr>
          <w:rFonts w:asciiTheme="minorHAnsi" w:hAnsiTheme="minorHAnsi" w:cstheme="minorHAnsi"/>
        </w:rPr>
      </w:pPr>
      <w:r w:rsidRPr="00EF2A61">
        <w:rPr>
          <w:rFonts w:asciiTheme="minorHAnsi" w:hAnsiTheme="minorHAnsi" w:cstheme="minorHAnsi"/>
        </w:rPr>
        <w:t xml:space="preserve">Ez azt jelenti, hogy 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keret alá nyílt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EF2A61" w:rsidRDefault="00AA1C82" w:rsidP="00AA1C82">
      <w:pPr>
        <w:pStyle w:val="Listaszerbekezds"/>
        <w:numPr>
          <w:ilvl w:val="0"/>
          <w:numId w:val="54"/>
        </w:numPr>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alkeret nyílása esetén a le nem hívott szerződéses összeg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jelentett instrumentum szintű le nem hívott keret +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EF2A61"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EF2A61">
        <w:rPr>
          <w:rFonts w:asciiTheme="minorHAnsi" w:eastAsia="Times New Roman" w:hAnsiTheme="minorHAnsi" w:cstheme="minorHAnsi"/>
        </w:rPr>
        <w:t>lehívásonkénti</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instrumentum képzés esetén a le nem hívott szerződéses összeg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táblában az instrumentum szintű le nem hívott keret értéke 0).</w:t>
      </w:r>
    </w:p>
    <w:p w14:paraId="26F11767" w14:textId="61EA0833" w:rsidR="00AA1C82" w:rsidRPr="00EF2A61" w:rsidRDefault="00AA1C82" w:rsidP="00AA1C82">
      <w:pPr>
        <w:rPr>
          <w:rFonts w:asciiTheme="minorHAnsi" w:hAnsiTheme="minorHAnsi" w:cstheme="minorHAnsi"/>
        </w:rPr>
      </w:pPr>
      <w:r w:rsidRPr="00EF2A61">
        <w:rPr>
          <w:rFonts w:asciiTheme="minorHAnsi" w:hAnsiTheme="minorHAnsi" w:cstheme="minorHAnsi"/>
        </w:rPr>
        <w:t xml:space="preserve">A mérlegen kívüli kitettség allokálása során figyelmen kívül kell hagyni a garancialehívási lehetőséget is tartalmazó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szerződések esetén a garanciakeret le nem hívott összegét</w:t>
      </w:r>
      <w:r w:rsidR="00F65D7B" w:rsidRPr="00EF2A61">
        <w:rPr>
          <w:rFonts w:asciiTheme="minorHAnsi" w:hAnsiTheme="minorHAnsi" w:cstheme="minorHAnsi"/>
        </w:rPr>
        <w:t xml:space="preserve">, amennyiben nem nyílik konkrét garanciakeret az </w:t>
      </w:r>
      <w:proofErr w:type="spellStart"/>
      <w:r w:rsidR="00F65D7B" w:rsidRPr="00EF2A61">
        <w:rPr>
          <w:rFonts w:asciiTheme="minorHAnsi" w:hAnsiTheme="minorHAnsi" w:cstheme="minorHAnsi"/>
        </w:rPr>
        <w:t>INSTK</w:t>
      </w:r>
      <w:proofErr w:type="spellEnd"/>
      <w:r w:rsidR="00F65D7B" w:rsidRPr="00EF2A61">
        <w:rPr>
          <w:rFonts w:asciiTheme="minorHAnsi" w:hAnsiTheme="minorHAnsi" w:cstheme="minorHAnsi"/>
        </w:rPr>
        <w:t>-ban jelentett főkeret alá, tehát amennyiben nem definiált a garanciakeret összege</w:t>
      </w:r>
      <w:r w:rsidRPr="00EF2A61">
        <w:rPr>
          <w:rFonts w:asciiTheme="minorHAnsi" w:hAnsiTheme="minorHAnsi" w:cstheme="minorHAnsi"/>
        </w:rPr>
        <w:t>.</w:t>
      </w:r>
      <w:r w:rsidR="00F65D7B" w:rsidRPr="00EF2A61">
        <w:rPr>
          <w:rFonts w:asciiTheme="minorHAnsi" w:hAnsiTheme="minorHAnsi" w:cstheme="minorHAnsi"/>
        </w:rPr>
        <w:t xml:space="preserve"> Amennyiben nyílik garanciakeret, azzal is kalkulálni kell a le nem hívott keretek tekintetében.</w:t>
      </w:r>
    </w:p>
    <w:p w14:paraId="3C58BB8D" w14:textId="040B2579" w:rsidR="0008043B" w:rsidRPr="00EF2A61" w:rsidRDefault="0008043B" w:rsidP="00AA1C82">
      <w:pPr>
        <w:rPr>
          <w:rFonts w:asciiTheme="minorHAnsi" w:hAnsiTheme="minorHAnsi" w:cstheme="minorHAnsi"/>
        </w:rPr>
      </w:pPr>
      <w:r w:rsidRPr="00EF2A61">
        <w:rPr>
          <w:rFonts w:asciiTheme="minorHAnsi" w:hAnsiTheme="minorHAnsi" w:cstheme="minorHAnsi"/>
        </w:rPr>
        <w:t xml:space="preserve">Ha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garanciakeret nyílik, akkor az ott jelentett rendelkezésre álló hitelkeret leallokálandó az alá nyíló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instrumentumok aktuális kitettségértékébe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jelentett le nem hívott keretek arányában</w:t>
      </w:r>
      <w:r w:rsidR="00EE4E1F" w:rsidRPr="00EF2A61">
        <w:rPr>
          <w:rFonts w:asciiTheme="minorHAnsi" w:hAnsiTheme="minorHAnsi" w:cstheme="minorHAnsi"/>
        </w:rPr>
        <w:t xml:space="preserve">, az így allokált és a le nem hívott keret összege szorzandó a </w:t>
      </w:r>
      <w:r w:rsidR="003246B3" w:rsidRPr="00EF2A61">
        <w:rPr>
          <w:rFonts w:asciiTheme="minorHAnsi" w:hAnsiTheme="minorHAnsi" w:cstheme="minorHAnsi"/>
        </w:rPr>
        <w:t>tőkeszámítás során alkalmazott hitelegyenértékesítési tényező</w:t>
      </w:r>
      <w:r w:rsidR="00EE4E1F" w:rsidRPr="00EF2A61">
        <w:rPr>
          <w:rFonts w:asciiTheme="minorHAnsi" w:hAnsiTheme="minorHAnsi" w:cstheme="minorHAnsi"/>
        </w:rPr>
        <w:t>vel.</w:t>
      </w:r>
    </w:p>
    <w:p w14:paraId="5E1CD930" w14:textId="440099BE" w:rsidR="001746C4" w:rsidRPr="00EF2A61" w:rsidRDefault="001746C4" w:rsidP="00AA1C82">
      <w:pPr>
        <w:rPr>
          <w:rFonts w:asciiTheme="minorHAnsi" w:hAnsiTheme="minorHAnsi" w:cstheme="minorHAnsi"/>
        </w:rPr>
      </w:pPr>
      <w:r w:rsidRPr="00EF2A61">
        <w:rPr>
          <w:rFonts w:asciiTheme="minorHAnsi" w:hAnsiTheme="minorHAnsi" w:cstheme="minorHAnsi"/>
        </w:rPr>
        <w:t xml:space="preserve">A mező 2021. szeptemberi vonatkozási időtől kezdődően átnevezésre </w:t>
      </w:r>
      <w:del w:id="211" w:author="MNB" w:date="2025-08-29T10:22:00Z" w16du:dateUtc="2025-08-29T08:22:00Z">
        <w:r w:rsidRPr="006C72EB">
          <w:rPr>
            <w:rFonts w:asciiTheme="minorHAnsi" w:hAnsiTheme="minorHAnsi" w:cstheme="minorHAnsi"/>
          </w:rPr>
          <w:delText>kerül</w:delText>
        </w:r>
      </w:del>
      <w:ins w:id="212" w:author="MNB" w:date="2025-08-29T10:22:00Z" w16du:dateUtc="2025-08-29T08:22:00Z">
        <w:r w:rsidRPr="00EF2A61">
          <w:rPr>
            <w:rFonts w:asciiTheme="minorHAnsi" w:hAnsiTheme="minorHAnsi" w:cstheme="minorHAnsi"/>
          </w:rPr>
          <w:t>kerül</w:t>
        </w:r>
        <w:r w:rsidR="0036622C" w:rsidRPr="00EF2A61">
          <w:rPr>
            <w:rFonts w:asciiTheme="minorHAnsi" w:hAnsiTheme="minorHAnsi" w:cstheme="minorHAnsi"/>
          </w:rPr>
          <w:t>t</w:t>
        </w:r>
      </w:ins>
      <w:r w:rsidRPr="00EF2A61">
        <w:rPr>
          <w:rFonts w:asciiTheme="minorHAnsi" w:hAnsiTheme="minorHAnsi" w:cstheme="minorHAnsi"/>
        </w:rPr>
        <w:t xml:space="preserve"> „Aktuális </w:t>
      </w:r>
      <w:proofErr w:type="gramStart"/>
      <w:r w:rsidRPr="00EF2A61">
        <w:rPr>
          <w:rFonts w:asciiTheme="minorHAnsi" w:hAnsiTheme="minorHAnsi" w:cstheme="minorHAnsi"/>
        </w:rPr>
        <w:t>kitettségérték”-</w:t>
      </w:r>
      <w:proofErr w:type="gramEnd"/>
      <w:r w:rsidRPr="00EF2A61">
        <w:rPr>
          <w:rFonts w:asciiTheme="minorHAnsi" w:hAnsiTheme="minorHAnsi" w:cstheme="minorHAnsi"/>
        </w:rPr>
        <w:t>re.</w:t>
      </w:r>
    </w:p>
    <w:p w14:paraId="49839515" w14:textId="7170D643" w:rsidR="00555A10" w:rsidRPr="00EF2A61" w:rsidRDefault="002C61F2" w:rsidP="00484F64">
      <w:pPr>
        <w:rPr>
          <w:rFonts w:asciiTheme="minorHAnsi" w:hAnsiTheme="minorHAnsi" w:cstheme="minorHAnsi"/>
          <w:b/>
        </w:rPr>
      </w:pPr>
      <w:bookmarkStart w:id="213" w:name="_Hlk64621178"/>
      <w:bookmarkStart w:id="214" w:name="_Hlk9267489"/>
      <w:bookmarkEnd w:id="209"/>
      <w:r w:rsidRPr="00EF2A61">
        <w:rPr>
          <w:rFonts w:asciiTheme="minorHAnsi" w:hAnsiTheme="minorHAnsi" w:cstheme="minorHAnsi"/>
        </w:rPr>
        <w:t xml:space="preserve">A </w:t>
      </w:r>
      <w:r w:rsidRPr="00EF2A61">
        <w:rPr>
          <w:rFonts w:asciiTheme="minorHAnsi" w:hAnsiTheme="minorHAnsi" w:cstheme="minorHAnsi"/>
          <w:b/>
        </w:rPr>
        <w:t>„Mérlegen kívüli kitettségérték”</w:t>
      </w:r>
      <w:r w:rsidRPr="00EF2A61">
        <w:rPr>
          <w:rFonts w:asciiTheme="minorHAnsi" w:hAnsiTheme="minorHAnsi" w:cstheme="minorHAnsi"/>
        </w:rPr>
        <w:t xml:space="preserve"> mező</w:t>
      </w:r>
      <w:r w:rsidR="001746C4" w:rsidRPr="00EF2A61">
        <w:rPr>
          <w:rFonts w:asciiTheme="minorHAnsi" w:hAnsiTheme="minorHAnsi" w:cstheme="minorHAnsi"/>
        </w:rPr>
        <w:t>, mely korábban</w:t>
      </w:r>
      <w:r w:rsidR="0097449A" w:rsidRPr="00EF2A61">
        <w:rPr>
          <w:rFonts w:asciiTheme="minorHAnsi" w:hAnsiTheme="minorHAnsi" w:cstheme="minorHAnsi"/>
        </w:rPr>
        <w:t xml:space="preserve"> tilos mező</w:t>
      </w:r>
      <w:r w:rsidR="001746C4" w:rsidRPr="00EF2A61">
        <w:rPr>
          <w:rFonts w:asciiTheme="minorHAnsi" w:hAnsiTheme="minorHAnsi" w:cstheme="minorHAnsi"/>
        </w:rPr>
        <w:t xml:space="preserve"> volt, jelentendő mezővé válik 2021. szeptemberi vonatkozási időtől kezdődően </w:t>
      </w:r>
      <w:r w:rsidR="001746C4" w:rsidRPr="00EF2A61">
        <w:rPr>
          <w:rFonts w:asciiTheme="minorHAnsi" w:hAnsiTheme="minorHAnsi" w:cstheme="minorHAnsi"/>
          <w:b/>
        </w:rPr>
        <w:t>„</w:t>
      </w:r>
      <w:bookmarkStart w:id="215" w:name="_Hlk48738873"/>
      <w:r w:rsidR="001746C4" w:rsidRPr="00EF2A61">
        <w:rPr>
          <w:rFonts w:asciiTheme="minorHAnsi" w:hAnsiTheme="minorHAnsi" w:cstheme="minorHAnsi"/>
          <w:b/>
        </w:rPr>
        <w:t>Várható hitelezési veszteség alapján származtatott kitettségérték</w:t>
      </w:r>
      <w:bookmarkEnd w:id="215"/>
      <w:r w:rsidR="001746C4" w:rsidRPr="00EF2A61">
        <w:rPr>
          <w:rFonts w:asciiTheme="minorHAnsi" w:hAnsiTheme="minorHAnsi" w:cstheme="minorHAnsi"/>
          <w:b/>
        </w:rPr>
        <w:t>”</w:t>
      </w:r>
      <w:r w:rsidR="001746C4" w:rsidRPr="00EF2A61">
        <w:rPr>
          <w:rFonts w:asciiTheme="minorHAnsi" w:hAnsiTheme="minorHAnsi" w:cstheme="minorHAnsi"/>
        </w:rPr>
        <w:t xml:space="preserve"> megnevezéssel</w:t>
      </w:r>
      <w:r w:rsidR="00555A10" w:rsidRPr="00EF2A61">
        <w:rPr>
          <w:rFonts w:asciiTheme="minorHAnsi" w:hAnsiTheme="minorHAnsi" w:cstheme="minorHAnsi"/>
        </w:rPr>
        <w:t>, tartalma szerint a mezőben jelentendő</w:t>
      </w:r>
      <w:r w:rsidR="006671D8" w:rsidRPr="00EF2A61">
        <w:rPr>
          <w:rFonts w:asciiTheme="minorHAnsi" w:hAnsiTheme="minorHAnsi" w:cstheme="minorHAnsi"/>
        </w:rPr>
        <w:t xml:space="preserve"> 2021. decemberi vonatkozási időtől kezdődően</w:t>
      </w:r>
      <w:r w:rsidR="00555A10" w:rsidRPr="00EF2A61">
        <w:rPr>
          <w:rFonts w:asciiTheme="minorHAnsi" w:hAnsiTheme="minorHAnsi" w:cstheme="minorHAnsi"/>
        </w:rPr>
        <w:t xml:space="preserve"> a  kitettség lejáratig tartó várható értéke</w:t>
      </w:r>
      <w:r w:rsidR="00224915" w:rsidRPr="00EF2A61">
        <w:rPr>
          <w:rFonts w:asciiTheme="minorHAnsi" w:hAnsiTheme="minorHAnsi" w:cstheme="minorHAnsi"/>
        </w:rPr>
        <w:t xml:space="preserve"> instrumentum szinten</w:t>
      </w:r>
      <w:r w:rsidR="00555A10" w:rsidRPr="00EF2A61">
        <w:rPr>
          <w:rFonts w:asciiTheme="minorHAnsi" w:hAnsiTheme="minorHAnsi" w:cstheme="minorHAnsi"/>
        </w:rPr>
        <w:t xml:space="preserve">, azaz a jövőbeli </w:t>
      </w:r>
      <w:r w:rsidR="00555A10" w:rsidRPr="00EF2A61">
        <w:rPr>
          <w:rFonts w:asciiTheme="minorHAnsi" w:hAnsiTheme="minorHAnsi" w:cstheme="minorHAnsi"/>
          <w:u w:val="single"/>
        </w:rPr>
        <w:t>amortizált bekerülési értékek</w:t>
      </w:r>
      <w:r w:rsidR="00555A10" w:rsidRPr="00EF2A61">
        <w:rPr>
          <w:rFonts w:asciiTheme="minorHAnsi" w:hAnsiTheme="minorHAnsi" w:cstheme="minorHAnsi"/>
        </w:rPr>
        <w:t xml:space="preserve"> átlagos nagysága</w:t>
      </w:r>
      <w:r w:rsidR="00041098" w:rsidRPr="00EF2A61">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EF2A61">
        <w:rPr>
          <w:rFonts w:asciiTheme="minorHAnsi" w:hAnsiTheme="minorHAnsi" w:cstheme="minorHAnsi"/>
        </w:rPr>
        <w:t>.</w:t>
      </w:r>
    </w:p>
    <w:p w14:paraId="57FB23B0" w14:textId="39857015" w:rsidR="00555A10" w:rsidRPr="00EF2A61" w:rsidRDefault="00555A10" w:rsidP="00484F64">
      <w:pPr>
        <w:rPr>
          <w:rFonts w:asciiTheme="minorHAnsi" w:hAnsiTheme="minorHAnsi" w:cstheme="minorHAnsi"/>
        </w:rPr>
      </w:pPr>
      <w:r w:rsidRPr="00EF2A61">
        <w:rPr>
          <w:rFonts w:ascii="Cambria Math" w:hAnsi="Cambria Math" w:cs="Cambria Math"/>
        </w:rPr>
        <w:t>𝑬</w:t>
      </w:r>
      <w:r w:rsidRPr="00EF2A61">
        <w:rPr>
          <w:rFonts w:asciiTheme="minorHAnsi" w:hAnsiTheme="minorHAnsi" w:cstheme="minorHAnsi"/>
        </w:rPr>
        <w:t>(</w:t>
      </w:r>
      <w:r w:rsidRPr="00EF2A61">
        <w:rPr>
          <w:rFonts w:ascii="Cambria Math" w:hAnsi="Cambria Math" w:cs="Cambria Math"/>
        </w:rPr>
        <w:t>𝐸𝑥𝑝</w:t>
      </w:r>
      <w:r w:rsidRPr="00EF2A61">
        <w:rPr>
          <w:rFonts w:asciiTheme="minorHAnsi" w:hAnsiTheme="minorHAnsi" w:cstheme="minorHAnsi"/>
        </w:rPr>
        <w:t>)=∑</w:t>
      </w:r>
      <w:r w:rsidRPr="00EF2A61">
        <w:rPr>
          <w:rFonts w:ascii="Cambria Math" w:hAnsi="Cambria Math" w:cs="Cambria Math"/>
          <w:vertAlign w:val="subscript"/>
        </w:rPr>
        <w:t>𝑖</w:t>
      </w:r>
      <w:r w:rsidRPr="00EF2A61">
        <w:rPr>
          <w:rFonts w:ascii="Cambria Math" w:hAnsi="Cambria Math" w:cs="Cambria Math"/>
        </w:rPr>
        <w:t>𝑃𝑉</w:t>
      </w:r>
      <w:r w:rsidRPr="00EF2A61">
        <w:rPr>
          <w:rFonts w:asciiTheme="minorHAnsi" w:hAnsiTheme="minorHAnsi" w:cstheme="minorHAnsi"/>
        </w:rPr>
        <w:t>(</w:t>
      </w:r>
      <w:r w:rsidRPr="00EF2A61">
        <w:rPr>
          <w:rFonts w:ascii="Cambria Math" w:hAnsi="Cambria Math" w:cs="Cambria Math"/>
        </w:rPr>
        <w:t>𝐸𝐴𝐷</w:t>
      </w:r>
      <w:r w:rsidRPr="00EF2A61">
        <w:rPr>
          <w:rFonts w:ascii="Cambria Math" w:hAnsi="Cambria Math" w:cs="Cambria Math"/>
          <w:vertAlign w:val="subscript"/>
        </w:rPr>
        <w:t>𝑖</w:t>
      </w:r>
      <w:r w:rsidRPr="00EF2A61">
        <w:rPr>
          <w:rFonts w:asciiTheme="minorHAnsi" w:hAnsiTheme="minorHAnsi" w:cstheme="minorHAnsi"/>
        </w:rPr>
        <w:t>)/(</w:t>
      </w:r>
      <w:r w:rsidRPr="00EF2A61">
        <w:rPr>
          <w:rFonts w:ascii="Cambria Math" w:hAnsi="Cambria Math" w:cs="Cambria Math"/>
        </w:rPr>
        <w:t>𝑇</w:t>
      </w:r>
      <w:r w:rsidRPr="00EF2A61">
        <w:rPr>
          <w:rFonts w:asciiTheme="minorHAnsi" w:hAnsiTheme="minorHAnsi" w:cstheme="minorHAnsi"/>
        </w:rPr>
        <w:t>−</w:t>
      </w:r>
      <w:r w:rsidRPr="00EF2A61">
        <w:rPr>
          <w:rFonts w:ascii="Cambria Math" w:hAnsi="Cambria Math" w:cs="Cambria Math"/>
        </w:rPr>
        <w:t>𝑡</w:t>
      </w:r>
      <w:r w:rsidRPr="00EF2A61">
        <w:rPr>
          <w:rFonts w:asciiTheme="minorHAnsi" w:hAnsiTheme="minorHAnsi" w:cstheme="minorHAnsi"/>
        </w:rPr>
        <w:t>), ahol (T-t) a hátralévő periódusok számát jelöli</w:t>
      </w:r>
      <w:r w:rsidR="00D67956" w:rsidRPr="00EF2A61">
        <w:rPr>
          <w:rFonts w:asciiTheme="minorHAnsi" w:hAnsiTheme="minorHAnsi" w:cstheme="minorHAnsi"/>
        </w:rPr>
        <w:t xml:space="preserve"> az IFRS9 értékvesztési </w:t>
      </w:r>
      <w:proofErr w:type="spellStart"/>
      <w:r w:rsidR="00D67956" w:rsidRPr="00EF2A61">
        <w:rPr>
          <w:rFonts w:asciiTheme="minorHAnsi" w:hAnsiTheme="minorHAnsi" w:cstheme="minorHAnsi"/>
        </w:rPr>
        <w:t>stage</w:t>
      </w:r>
      <w:proofErr w:type="spellEnd"/>
      <w:r w:rsidR="00D67956" w:rsidRPr="00EF2A61">
        <w:rPr>
          <w:rFonts w:asciiTheme="minorHAnsi" w:hAnsiTheme="minorHAnsi" w:cstheme="minorHAnsi"/>
        </w:rPr>
        <w:t>-besorolásokkal összhangban</w:t>
      </w:r>
      <w:r w:rsidRPr="00EF2A61">
        <w:rPr>
          <w:rFonts w:asciiTheme="minorHAnsi" w:hAnsiTheme="minorHAnsi" w:cstheme="minorHAnsi"/>
        </w:rPr>
        <w:t>,</w:t>
      </w:r>
    </w:p>
    <w:p w14:paraId="68556C64" w14:textId="5E436302" w:rsidR="00555A10" w:rsidRPr="00EF2A61" w:rsidRDefault="00D67956">
      <w:pPr>
        <w:rPr>
          <w:rFonts w:asciiTheme="minorHAnsi" w:hAnsiTheme="minorHAnsi" w:cstheme="minorHAnsi"/>
        </w:rPr>
      </w:pPr>
      <w:r w:rsidRPr="00EF2A61">
        <w:rPr>
          <w:rFonts w:asciiTheme="minorHAnsi" w:hAnsiTheme="minorHAnsi" w:cstheme="minorHAnsi"/>
        </w:rPr>
        <w:t xml:space="preserve">továbbá </w:t>
      </w:r>
      <w:r w:rsidR="00555A10" w:rsidRPr="00EF2A61">
        <w:rPr>
          <w:rFonts w:asciiTheme="minorHAnsi" w:hAnsiTheme="minorHAnsi" w:cstheme="minorHAnsi"/>
        </w:rPr>
        <w:t xml:space="preserve">ahol </w:t>
      </w:r>
      <w:proofErr w:type="spellStart"/>
      <w:r w:rsidR="00555A10" w:rsidRPr="00EF2A61">
        <w:rPr>
          <w:rFonts w:asciiTheme="minorHAnsi" w:hAnsiTheme="minorHAnsi" w:cstheme="minorHAnsi"/>
        </w:rPr>
        <w:t>EADi</w:t>
      </w:r>
      <w:proofErr w:type="spellEnd"/>
      <w:r w:rsidR="00555A10" w:rsidRPr="00EF2A61">
        <w:rPr>
          <w:rFonts w:asciiTheme="minorHAnsi" w:hAnsiTheme="minorHAnsi" w:cstheme="minorHAnsi"/>
        </w:rPr>
        <w:t xml:space="preserve"> az ügylet i időpontban mérlegen belüli amortizált bekerülési értékének összege és </w:t>
      </w:r>
      <w:proofErr w:type="spellStart"/>
      <w:r w:rsidR="00555A10" w:rsidRPr="00EF2A61">
        <w:rPr>
          <w:rFonts w:asciiTheme="minorHAnsi" w:hAnsiTheme="minorHAnsi" w:cstheme="minorHAnsi"/>
        </w:rPr>
        <w:t>PV</w:t>
      </w:r>
      <w:proofErr w:type="spellEnd"/>
      <w:r w:rsidR="00555A10" w:rsidRPr="00EF2A61">
        <w:rPr>
          <w:rFonts w:asciiTheme="minorHAnsi" w:hAnsiTheme="minorHAnsi" w:cstheme="minorHAnsi"/>
        </w:rPr>
        <w:t xml:space="preserve"> jelöli a jelenértéket, T a lejárati időpont, t az aktuális időpont.</w:t>
      </w:r>
      <w:r w:rsidR="00041098" w:rsidRPr="00EF2A61">
        <w:rPr>
          <w:rFonts w:asciiTheme="minorHAnsi" w:hAnsiTheme="minorHAnsi" w:cstheme="minorHAnsi"/>
        </w:rPr>
        <w:t xml:space="preserve"> </w:t>
      </w:r>
    </w:p>
    <w:p w14:paraId="5A3A3219" w14:textId="2D742099" w:rsidR="00D62390" w:rsidRPr="00EF2A61" w:rsidRDefault="00D62390">
      <w:pPr>
        <w:rPr>
          <w:rFonts w:asciiTheme="minorHAnsi" w:hAnsiTheme="minorHAnsi" w:cstheme="minorHAnsi"/>
        </w:rPr>
      </w:pPr>
      <w:r w:rsidRPr="00EF2A61">
        <w:rPr>
          <w:rFonts w:asciiTheme="minorHAnsi" w:hAnsiTheme="minorHAnsi" w:cstheme="minorHAnsi"/>
        </w:rPr>
        <w:t>Lejárt instrumentumok esetén, amennyiben egyéb feltevéssel nem él az intézmény az értékvesztésszámításkor, akkor E(</w:t>
      </w:r>
      <w:proofErr w:type="spellStart"/>
      <w:r w:rsidRPr="00EF2A61">
        <w:rPr>
          <w:rFonts w:asciiTheme="minorHAnsi" w:hAnsiTheme="minorHAnsi" w:cstheme="minorHAnsi"/>
        </w:rPr>
        <w:t>Exp</w:t>
      </w:r>
      <w:proofErr w:type="spellEnd"/>
      <w:r w:rsidRPr="00EF2A61">
        <w:rPr>
          <w:rFonts w:asciiTheme="minorHAnsi" w:hAnsiTheme="minorHAnsi" w:cstheme="minorHAnsi"/>
        </w:rPr>
        <w:t>) -ben az aktuális, értékvesztésképzés során alkalmazott kitettségérték jelentendő.</w:t>
      </w:r>
    </w:p>
    <w:p w14:paraId="38E4CBC1" w14:textId="6722BAA3" w:rsidR="00B61E70" w:rsidRPr="00EF2A61" w:rsidRDefault="00B61E70" w:rsidP="00484F64">
      <w:pPr>
        <w:rPr>
          <w:rFonts w:asciiTheme="minorHAnsi" w:hAnsiTheme="minorHAnsi" w:cstheme="minorHAnsi"/>
        </w:rPr>
      </w:pPr>
      <w:r w:rsidRPr="00EF2A61">
        <w:rPr>
          <w:rFonts w:asciiTheme="minorHAnsi" w:hAnsiTheme="minorHAnsi" w:cstheme="minorHAnsi"/>
        </w:rPr>
        <w:t xml:space="preserve">Amennyiben az instrumentum a mérlegben még nem szerepel, mert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EF2A61">
        <w:rPr>
          <w:rFonts w:asciiTheme="minorHAnsi" w:hAnsiTheme="minorHAnsi" w:cstheme="minorHAnsi"/>
        </w:rPr>
        <w:t>EAD-ból</w:t>
      </w:r>
      <w:proofErr w:type="spellEnd"/>
      <w:r w:rsidRPr="00EF2A61">
        <w:rPr>
          <w:rFonts w:asciiTheme="minorHAnsi" w:hAnsiTheme="minorHAnsi" w:cstheme="minorHAnsi"/>
        </w:rPr>
        <w:t xml:space="preserve"> kell kiindulni a fenti képlettel történő számolás során.</w:t>
      </w:r>
      <w:r w:rsidR="00450D13" w:rsidRPr="00EF2A61">
        <w:rPr>
          <w:rFonts w:asciiTheme="minorHAnsi" w:hAnsiTheme="minorHAnsi" w:cstheme="minorHAnsi"/>
        </w:rPr>
        <w:t xml:space="preserve"> A mezőt minden </w:t>
      </w:r>
      <w:proofErr w:type="spellStart"/>
      <w:r w:rsidR="00450D13" w:rsidRPr="00EF2A61">
        <w:rPr>
          <w:rFonts w:asciiTheme="minorHAnsi" w:hAnsiTheme="minorHAnsi" w:cstheme="minorHAnsi"/>
        </w:rPr>
        <w:t>IFRS</w:t>
      </w:r>
      <w:proofErr w:type="spellEnd"/>
      <w:r w:rsidR="00450D13" w:rsidRPr="00EF2A61">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EF2A61" w:rsidRDefault="002E50AD" w:rsidP="00484F64">
      <w:pPr>
        <w:rPr>
          <w:rFonts w:asciiTheme="minorHAnsi" w:hAnsiTheme="minorHAnsi" w:cstheme="minorHAnsi"/>
        </w:rPr>
      </w:pPr>
      <w:bookmarkStart w:id="216" w:name="_Hlk79608610"/>
      <w:r w:rsidRPr="00EF2A61">
        <w:rPr>
          <w:rFonts w:asciiTheme="minorHAnsi" w:hAnsiTheme="minorHAnsi" w:cstheme="minorHAnsi"/>
        </w:rPr>
        <w:t>„</w:t>
      </w:r>
      <w:r w:rsidRPr="00EF2A61">
        <w:rPr>
          <w:rFonts w:asciiTheme="minorHAnsi" w:hAnsiTheme="minorHAnsi" w:cstheme="minorHAnsi"/>
          <w:b/>
          <w:bCs/>
        </w:rPr>
        <w:t>A mérlegen kívüli kitettségekhez kapcsolódó céltartalékok</w:t>
      </w:r>
      <w:r w:rsidRPr="00EF2A61">
        <w:rPr>
          <w:rFonts w:asciiTheme="minorHAnsi" w:hAnsiTheme="minorHAnsi" w:cstheme="minorHAnsi"/>
        </w:rPr>
        <w:t xml:space="preserve">” mezőben kizárólag a </w:t>
      </w:r>
      <w:proofErr w:type="spellStart"/>
      <w:r w:rsidRPr="00EF2A61">
        <w:rPr>
          <w:rFonts w:asciiTheme="minorHAnsi" w:hAnsiTheme="minorHAnsi" w:cstheme="minorHAnsi"/>
        </w:rPr>
        <w:t>INSTR.LNH_KERET_TOKE_OSSZEG</w:t>
      </w:r>
      <w:proofErr w:type="spellEnd"/>
      <w:r w:rsidRPr="00EF2A61">
        <w:rPr>
          <w:rFonts w:asciiTheme="minorHAnsi" w:hAnsiTheme="minorHAnsi" w:cstheme="minorHAnsi"/>
        </w:rPr>
        <w:t xml:space="preserve"> mezőben jelentett le nem hívott hitelkerethez</w:t>
      </w:r>
      <w:r w:rsidR="000F7355" w:rsidRPr="00EF2A61">
        <w:rPr>
          <w:rFonts w:asciiTheme="minorHAnsi" w:hAnsiTheme="minorHAnsi" w:cstheme="minorHAnsi"/>
        </w:rPr>
        <w:t>/garanciához/egyéb mérlegen kívüli kötelezettséghez</w:t>
      </w:r>
      <w:r w:rsidRPr="00EF2A61">
        <w:rPr>
          <w:rFonts w:asciiTheme="minorHAnsi" w:hAnsiTheme="minorHAnsi" w:cstheme="minorHAnsi"/>
        </w:rPr>
        <w:t xml:space="preserve"> kapcsolódó céltartalék összege jelentendő. Amennyiben nem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kerül jelentésre a </w:t>
      </w:r>
      <w:r w:rsidR="000F7355" w:rsidRPr="00EF2A61">
        <w:rPr>
          <w:rFonts w:asciiTheme="minorHAnsi" w:hAnsiTheme="minorHAnsi" w:cstheme="minorHAnsi"/>
        </w:rPr>
        <w:t>mérlegen kívüli rész</w:t>
      </w:r>
      <w:r w:rsidRPr="00EF2A61">
        <w:rPr>
          <w:rFonts w:asciiTheme="minorHAnsi" w:hAnsiTheme="minorHAnsi" w:cstheme="minorHAnsi"/>
        </w:rPr>
        <w:t xml:space="preserve">, akkor ebben a mezőben nem szerepeltetendő adat, amennyiben megbontásra kerül </w:t>
      </w:r>
      <w:r w:rsidR="000F7355" w:rsidRPr="00EF2A61">
        <w:rPr>
          <w:rFonts w:asciiTheme="minorHAnsi" w:hAnsiTheme="minorHAnsi" w:cstheme="minorHAnsi"/>
        </w:rPr>
        <w:t xml:space="preserve">például </w:t>
      </w:r>
      <w:r w:rsidRPr="00EF2A61">
        <w:rPr>
          <w:rFonts w:asciiTheme="minorHAnsi" w:hAnsiTheme="minorHAnsi" w:cstheme="minorHAnsi"/>
        </w:rPr>
        <w:t xml:space="preserve">a le nem hívott keret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között, akkor a céltartalék összegét is meg kell bontani.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-ban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-ben jelentett céltartalék összegeket összesítve az így kalkulált összeg ki kell adja a szerződésszintű céltartalékot (az nem sokszorozódhat).</w:t>
      </w:r>
    </w:p>
    <w:bookmarkEnd w:id="210"/>
    <w:bookmarkEnd w:id="213"/>
    <w:bookmarkEnd w:id="214"/>
    <w:bookmarkEnd w:id="216"/>
    <w:p w14:paraId="408B82A0" w14:textId="7C3198DF" w:rsidR="00AF1B31" w:rsidRPr="00EF2A61" w:rsidRDefault="00AF1B31" w:rsidP="00372A12">
      <w:pPr>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rPr>
        <w:t>Tárgyhavi leírás</w:t>
      </w:r>
      <w:r w:rsidRPr="00EF2A61">
        <w:rPr>
          <w:rFonts w:asciiTheme="minorHAnsi" w:hAnsiTheme="minorHAnsi" w:cstheme="minorHAnsi"/>
        </w:rPr>
        <w:t xml:space="preserve">” </w:t>
      </w:r>
      <w:r w:rsidR="001D0F29" w:rsidRPr="00EF2A61">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EF2A61">
        <w:rPr>
          <w:rFonts w:asciiTheme="minorHAnsi" w:hAnsiTheme="minorHAnsi" w:cstheme="minorHAnsi"/>
        </w:rPr>
        <w:t>INSTM</w:t>
      </w:r>
      <w:proofErr w:type="spellEnd"/>
      <w:r w:rsidR="001D0F29" w:rsidRPr="00EF2A61">
        <w:rPr>
          <w:rFonts w:asciiTheme="minorHAnsi" w:hAnsiTheme="minorHAnsi" w:cstheme="minorHAnsi"/>
        </w:rPr>
        <w:t xml:space="preserve"> táblában kell jelenteni.</w:t>
      </w:r>
      <w:r w:rsidR="00AC745D" w:rsidRPr="00EF2A61">
        <w:rPr>
          <w:rFonts w:asciiTheme="minorHAnsi" w:hAnsiTheme="minorHAnsi" w:cstheme="minorHAnsi"/>
        </w:rPr>
        <w:t xml:space="preserve"> </w:t>
      </w:r>
      <w:r w:rsidR="00813155" w:rsidRPr="00EF2A61">
        <w:rPr>
          <w:rFonts w:asciiTheme="minorHAnsi" w:hAnsiTheme="minorHAnsi" w:cstheme="minorHAnsi"/>
        </w:rPr>
        <w:t xml:space="preserve">Ebben az esetben az </w:t>
      </w:r>
      <w:proofErr w:type="spellStart"/>
      <w:r w:rsidR="00813155" w:rsidRPr="00EF2A61">
        <w:rPr>
          <w:rFonts w:asciiTheme="minorHAnsi" w:hAnsiTheme="minorHAnsi" w:cstheme="minorHAnsi"/>
        </w:rPr>
        <w:t>INSTR</w:t>
      </w:r>
      <w:proofErr w:type="spellEnd"/>
      <w:r w:rsidR="00813155" w:rsidRPr="00EF2A61">
        <w:rPr>
          <w:rFonts w:asciiTheme="minorHAnsi" w:hAnsiTheme="minorHAnsi" w:cstheme="minorHAnsi"/>
        </w:rPr>
        <w:t xml:space="preserve"> táblában a tárgyhavi leírás mezőben adat nem jelenthető.</w:t>
      </w:r>
      <w:r w:rsidR="00770A0F" w:rsidRPr="00EF2A61">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EF2A61" w:rsidRDefault="00FD6AA3" w:rsidP="00484F64">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rPr>
        <w:t>„Hitelbírálatkori hitelfedezeti arány (</w:t>
      </w:r>
      <w:proofErr w:type="spellStart"/>
      <w:r w:rsidRPr="00EF2A61">
        <w:rPr>
          <w:rFonts w:asciiTheme="minorHAnsi" w:hAnsiTheme="minorHAnsi" w:cstheme="minorHAnsi"/>
          <w:b/>
        </w:rPr>
        <w:t>LTV</w:t>
      </w:r>
      <w:proofErr w:type="spellEnd"/>
      <w:r w:rsidRPr="00EF2A61">
        <w:rPr>
          <w:rFonts w:asciiTheme="minorHAnsi" w:hAnsiTheme="minorHAnsi" w:cstheme="minorHAnsi"/>
          <w:b/>
        </w:rPr>
        <w:t xml:space="preserve">)” </w:t>
      </w:r>
      <w:r w:rsidRPr="00EF2A61">
        <w:rPr>
          <w:rFonts w:asciiTheme="minorHAnsi" w:hAnsiTheme="minorHAnsi" w:cstheme="minorHAnsi"/>
        </w:rPr>
        <w:t xml:space="preserve">mezőben mind vállalati, mind lakossági </w:t>
      </w:r>
      <w:r w:rsidR="00920C9E" w:rsidRPr="00EF2A61">
        <w:rPr>
          <w:rFonts w:asciiTheme="minorHAnsi" w:hAnsiTheme="minorHAnsi" w:cstheme="minorHAnsi"/>
        </w:rPr>
        <w:t xml:space="preserve">ügyletek </w:t>
      </w:r>
      <w:r w:rsidRPr="00EF2A61">
        <w:rPr>
          <w:rFonts w:asciiTheme="minorHAnsi" w:hAnsiTheme="minorHAnsi" w:cstheme="minorHAnsi"/>
        </w:rPr>
        <w:t>esetén meg kell adni az ingatlanfedezetű és a gépjárművásárlási hitelek esetén a hitel és a fedezet értékének arányát</w:t>
      </w:r>
      <w:r w:rsidR="002B2EEA" w:rsidRPr="00EF2A61">
        <w:rPr>
          <w:rFonts w:asciiTheme="minorHAnsi" w:hAnsiTheme="minorHAnsi" w:cstheme="minorHAnsi"/>
        </w:rPr>
        <w:t xml:space="preserve"> </w:t>
      </w:r>
      <w:bookmarkStart w:id="217" w:name="_Hlk63935419"/>
      <w:r w:rsidR="002B2EEA" w:rsidRPr="00EF2A61">
        <w:rPr>
          <w:rFonts w:asciiTheme="minorHAnsi" w:hAnsiTheme="minorHAnsi" w:cstheme="minorHAnsi"/>
        </w:rPr>
        <w:t>a következő képlet alapján: szerződéses összeg/fedezet allokált piaci értéke.</w:t>
      </w:r>
      <w:bookmarkEnd w:id="217"/>
      <w:r w:rsidR="002B2EEA" w:rsidRPr="00EF2A61">
        <w:rPr>
          <w:rFonts w:asciiTheme="minorHAnsi" w:hAnsiTheme="minorHAnsi" w:cstheme="minorHAnsi"/>
        </w:rPr>
        <w:t xml:space="preserve"> </w:t>
      </w:r>
      <w:r w:rsidR="00AB21A3" w:rsidRPr="00EF2A61">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EF2A61">
        <w:rPr>
          <w:rFonts w:asciiTheme="minorHAnsi" w:hAnsiTheme="minorHAnsi" w:cstheme="minorHAnsi"/>
        </w:rPr>
        <w:t>A mutató kalkulációja során az alábbi előírások figyelembe veendők:</w:t>
      </w:r>
    </w:p>
    <w:p w14:paraId="35800FFF" w14:textId="77777777" w:rsidR="002B2EEA"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Amennyiben az adatszolgáltató ingatlanfedezet esetén </w:t>
      </w:r>
      <w:r w:rsidRPr="00EF2A61">
        <w:rPr>
          <w:rFonts w:asciiTheme="minorHAnsi" w:hAnsiTheme="minorHAnsi" w:cstheme="minorHAnsi"/>
          <w:i/>
        </w:rPr>
        <w:t>az első ranghelyen</w:t>
      </w:r>
      <w:r w:rsidRPr="00EF2A61">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Amennyiben </w:t>
      </w:r>
      <w:r w:rsidRPr="00EF2A61">
        <w:rPr>
          <w:rFonts w:asciiTheme="minorHAnsi" w:hAnsiTheme="minorHAnsi" w:cstheme="minorHAnsi"/>
          <w:i/>
        </w:rPr>
        <w:t>nem első ranghelyű</w:t>
      </w:r>
      <w:r w:rsidRPr="00EF2A61">
        <w:rPr>
          <w:rFonts w:asciiTheme="minorHAnsi" w:hAnsiTheme="minorHAnsi" w:cstheme="minorHAnsi"/>
        </w:rPr>
        <w:t xml:space="preserve"> jelzálogjog tartozik a hitelintézethez, akkor az ingatlan nem vehető figyelembe az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 mutató kalkulációjánál. Kivétel</w:t>
      </w:r>
      <w:r w:rsidR="00155EC0" w:rsidRPr="00EF2A61">
        <w:rPr>
          <w:rFonts w:asciiTheme="minorHAnsi" w:hAnsiTheme="minorHAnsi" w:cstheme="minorHAnsi"/>
        </w:rPr>
        <w:t>t képeznek</w:t>
      </w:r>
      <w:r w:rsidRPr="00EF2A61">
        <w:rPr>
          <w:rFonts w:asciiTheme="minorHAnsi" w:hAnsiTheme="minorHAnsi" w:cstheme="minorHAnsi"/>
        </w:rPr>
        <w:t xml:space="preserve"> ez alól</w:t>
      </w:r>
      <w:r w:rsidR="00155EC0" w:rsidRPr="00EF2A61">
        <w:rPr>
          <w:rFonts w:asciiTheme="minorHAnsi" w:hAnsiTheme="minorHAnsi" w:cstheme="minorHAnsi"/>
        </w:rPr>
        <w:t xml:space="preserve"> a következő esetek:</w:t>
      </w:r>
    </w:p>
    <w:p w14:paraId="6AA2140B" w14:textId="195A2F42" w:rsidR="00155EC0" w:rsidRPr="00EF2A61" w:rsidRDefault="002B2EEA" w:rsidP="00705221">
      <w:pPr>
        <w:pStyle w:val="Listaszerbekezds"/>
        <w:numPr>
          <w:ilvl w:val="1"/>
          <w:numId w:val="56"/>
        </w:numPr>
        <w:ind w:left="1276"/>
        <w:rPr>
          <w:rFonts w:asciiTheme="minorHAnsi" w:hAnsiTheme="minorHAnsi" w:cstheme="minorHAnsi"/>
        </w:rPr>
      </w:pPr>
      <w:r w:rsidRPr="00EF2A61">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EF2A61">
        <w:rPr>
          <w:rFonts w:asciiTheme="minorHAnsi" w:hAnsiTheme="minorHAnsi" w:cstheme="minorHAnsi"/>
        </w:rPr>
        <w:t xml:space="preserve">allokált </w:t>
      </w:r>
      <w:r w:rsidRPr="00EF2A61">
        <w:rPr>
          <w:rFonts w:asciiTheme="minorHAnsi" w:hAnsiTheme="minorHAnsi" w:cstheme="minorHAnsi"/>
        </w:rPr>
        <w:t xml:space="preserve">piaci érték figyelembe vehető az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 mutató számításakor.</w:t>
      </w:r>
    </w:p>
    <w:p w14:paraId="389B0AE1" w14:textId="77777777" w:rsidR="00155EC0" w:rsidRPr="00EF2A61" w:rsidRDefault="00155EC0" w:rsidP="00C32852">
      <w:pPr>
        <w:pStyle w:val="Listaszerbekezds"/>
        <w:numPr>
          <w:ilvl w:val="1"/>
          <w:numId w:val="56"/>
        </w:numPr>
        <w:ind w:left="1276"/>
        <w:rPr>
          <w:rFonts w:cs="Calibri"/>
          <w:color w:val="000000" w:themeColor="text1"/>
        </w:rPr>
      </w:pPr>
      <w:r w:rsidRPr="00EF2A61">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EF2A61">
        <w:rPr>
          <w:rFonts w:cs="Calibri"/>
          <w:color w:val="000000" w:themeColor="text1"/>
        </w:rPr>
        <w:t>LTV</w:t>
      </w:r>
      <w:proofErr w:type="spellEnd"/>
      <w:r w:rsidRPr="00EF2A61">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EF2A61">
        <w:rPr>
          <w:rFonts w:cs="Calibri"/>
        </w:rPr>
        <w:t xml:space="preserve">teherként </w:t>
      </w:r>
      <w:r w:rsidRPr="00EF2A61">
        <w:t>az adatszolgáltatón kívül</w:t>
      </w:r>
      <w:r w:rsidRPr="00EF2A61">
        <w:rPr>
          <w:i/>
          <w:iCs/>
        </w:rPr>
        <w:t xml:space="preserve"> </w:t>
      </w:r>
      <w:r w:rsidRPr="00EF2A61">
        <w:rPr>
          <w:rFonts w:cs="Calibri"/>
        </w:rPr>
        <w:t xml:space="preserve">kizárólag a Magyar Állam jelzálogjoga szerepeljen a tulajdoni lapon, </w:t>
      </w:r>
      <w:r w:rsidRPr="00EF2A61">
        <w:t>és az ingatlanérték allokáció során figyelembevételre is kerüljön</w:t>
      </w:r>
      <w:r w:rsidRPr="00EF2A61">
        <w:rPr>
          <w:rFonts w:cs="Calibri"/>
        </w:rPr>
        <w:t xml:space="preserve">. Más hitelintézet megelőző jelzálogjoga esetén a módszer nem alkalmazható, az </w:t>
      </w:r>
      <w:proofErr w:type="spellStart"/>
      <w:r w:rsidRPr="00EF2A61">
        <w:rPr>
          <w:rFonts w:cs="Calibri"/>
        </w:rPr>
        <w:t>LTV</w:t>
      </w:r>
      <w:proofErr w:type="spellEnd"/>
      <w:r w:rsidRPr="00EF2A61">
        <w:rPr>
          <w:rFonts w:cs="Calibri"/>
        </w:rPr>
        <w:t xml:space="preserve"> 0-ként jelentendő </w:t>
      </w:r>
      <w:r w:rsidRPr="00EF2A61">
        <w:rPr>
          <w:rFonts w:cs="Calibri"/>
          <w:color w:val="000000" w:themeColor="text1"/>
        </w:rPr>
        <w:t>ebben az esetben a későbbi ranghelyekhez kapcsolódóan.</w:t>
      </w:r>
    </w:p>
    <w:p w14:paraId="0CF28547" w14:textId="6EE73035" w:rsidR="002B2EEA" w:rsidRPr="00EF2A61" w:rsidRDefault="002B2EEA" w:rsidP="00C32852">
      <w:pPr>
        <w:pStyle w:val="Listaszerbekezds"/>
        <w:numPr>
          <w:ilvl w:val="0"/>
          <w:numId w:val="0"/>
        </w:numPr>
        <w:ind w:left="720"/>
        <w:rPr>
          <w:rFonts w:asciiTheme="minorHAnsi" w:hAnsiTheme="minorHAnsi" w:cstheme="minorHAnsi"/>
        </w:rPr>
      </w:pPr>
    </w:p>
    <w:p w14:paraId="4EEFADE3" w14:textId="5AE58BCE" w:rsidR="002B2EEA" w:rsidRPr="00EF2A61" w:rsidRDefault="002B2EEA" w:rsidP="00484F64">
      <w:pPr>
        <w:pStyle w:val="Listaszerbekezds"/>
        <w:numPr>
          <w:ilvl w:val="0"/>
          <w:numId w:val="56"/>
        </w:numPr>
        <w:ind w:left="720"/>
        <w:rPr>
          <w:rFonts w:asciiTheme="minorHAnsi" w:hAnsiTheme="minorHAnsi" w:cstheme="minorHAnsi"/>
        </w:rPr>
      </w:pPr>
      <w:r w:rsidRPr="00EF2A61">
        <w:rPr>
          <w:rFonts w:asciiTheme="minorHAnsi" w:hAnsiTheme="minorHAnsi" w:cstheme="minorHAnsi"/>
          <w:i/>
        </w:rPr>
        <w:t>Fejlesztés</w:t>
      </w:r>
      <w:r w:rsidR="001576DB" w:rsidRPr="00EF2A61">
        <w:rPr>
          <w:rFonts w:asciiTheme="minorHAnsi" w:hAnsiTheme="minorHAnsi" w:cstheme="minorHAnsi"/>
          <w:i/>
        </w:rPr>
        <w:t>/bővítés/felújítás</w:t>
      </w:r>
      <w:r w:rsidRPr="00EF2A61">
        <w:rPr>
          <w:rFonts w:asciiTheme="minorHAnsi" w:hAnsiTheme="minorHAnsi" w:cstheme="minorHAnsi"/>
          <w:i/>
        </w:rPr>
        <w:t xml:space="preserve"> alatt álló ingatlanok</w:t>
      </w:r>
      <w:r w:rsidRPr="00EF2A61">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EF2A61">
        <w:rPr>
          <w:rFonts w:asciiTheme="minorHAnsi" w:hAnsiTheme="minorHAnsi" w:cstheme="minorHAnsi"/>
        </w:rPr>
        <w:t xml:space="preserve">Fejlesztés alatt álló ingatlanok esetén </w:t>
      </w: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táblában azonban továbbra is a fedezet </w:t>
      </w:r>
      <w:r w:rsidR="000B456D" w:rsidRPr="00EF2A61">
        <w:rPr>
          <w:rFonts w:asciiTheme="minorHAnsi" w:hAnsiTheme="minorHAnsi" w:cstheme="minorHAnsi"/>
        </w:rPr>
        <w:t xml:space="preserve">befogadáskori aktuális </w:t>
      </w:r>
      <w:r w:rsidRPr="00EF2A61">
        <w:rPr>
          <w:rFonts w:asciiTheme="minorHAnsi" w:hAnsiTheme="minorHAnsi" w:cstheme="minorHAnsi"/>
        </w:rPr>
        <w:t xml:space="preserve">értéke jelentendő (pl. a telek értéke), </w:t>
      </w:r>
      <w:r w:rsidR="000B456D" w:rsidRPr="00EF2A61">
        <w:rPr>
          <w:rFonts w:asciiTheme="minorHAnsi" w:hAnsiTheme="minorHAnsi" w:cstheme="minorHAnsi"/>
        </w:rPr>
        <w:t xml:space="preserve">a </w:t>
      </w:r>
      <w:proofErr w:type="spellStart"/>
      <w:r w:rsidR="000B456D" w:rsidRPr="00EF2A61">
        <w:rPr>
          <w:rFonts w:asciiTheme="minorHAnsi" w:hAnsiTheme="minorHAnsi" w:cstheme="minorHAnsi"/>
        </w:rPr>
        <w:t>FEDA</w:t>
      </w:r>
      <w:proofErr w:type="spellEnd"/>
      <w:r w:rsidR="000B456D" w:rsidRPr="00EF2A61">
        <w:rPr>
          <w:rFonts w:asciiTheme="minorHAnsi" w:hAnsiTheme="minorHAnsi" w:cstheme="minorHAnsi"/>
        </w:rPr>
        <w:t xml:space="preserve"> táblában pedig a legutolsó értékelés/műszaki szakértői jelentés/</w:t>
      </w:r>
      <w:proofErr w:type="spellStart"/>
      <w:r w:rsidR="000B456D" w:rsidRPr="00EF2A61">
        <w:rPr>
          <w:rFonts w:asciiTheme="minorHAnsi" w:hAnsiTheme="minorHAnsi" w:cstheme="minorHAnsi"/>
        </w:rPr>
        <w:t>stb</w:t>
      </w:r>
      <w:proofErr w:type="spellEnd"/>
      <w:r w:rsidR="000B456D" w:rsidRPr="00EF2A61">
        <w:rPr>
          <w:rFonts w:asciiTheme="minorHAnsi" w:hAnsiTheme="minorHAnsi" w:cstheme="minorHAnsi"/>
        </w:rPr>
        <w:t xml:space="preserve"> alapján meghatározott aktuális érték szerepeltetendő, </w:t>
      </w:r>
      <w:r w:rsidRPr="00EF2A61">
        <w:rPr>
          <w:rFonts w:asciiTheme="minorHAnsi" w:hAnsiTheme="minorHAnsi" w:cstheme="minorHAnsi"/>
        </w:rPr>
        <w:t xml:space="preserve">nem a jövőbeli érték. </w:t>
      </w:r>
    </w:p>
    <w:p w14:paraId="48872BD9" w14:textId="77777777" w:rsidR="00155EC0" w:rsidRPr="00EF2A61" w:rsidRDefault="002B2EEA" w:rsidP="00155EC0">
      <w:pPr>
        <w:pStyle w:val="Listaszerbekezds"/>
        <w:numPr>
          <w:ilvl w:val="0"/>
          <w:numId w:val="56"/>
        </w:numPr>
        <w:ind w:left="720"/>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 mutató kalkulálandó </w:t>
      </w:r>
      <w:proofErr w:type="spellStart"/>
      <w:r w:rsidRPr="00EF2A61">
        <w:rPr>
          <w:rFonts w:asciiTheme="minorHAnsi" w:hAnsiTheme="minorHAnsi" w:cstheme="minorHAnsi"/>
          <w:i/>
        </w:rPr>
        <w:t>rulírozó</w:t>
      </w:r>
      <w:proofErr w:type="spellEnd"/>
      <w:r w:rsidRPr="00EF2A61">
        <w:rPr>
          <w:rFonts w:asciiTheme="minorHAnsi" w:hAnsiTheme="minorHAnsi" w:cstheme="minorHAnsi"/>
          <w:i/>
        </w:rPr>
        <w:t xml:space="preserve"> folyószámlahitelek és forgóeszközhitelek</w:t>
      </w:r>
      <w:r w:rsidRPr="00EF2A61">
        <w:rPr>
          <w:rFonts w:asciiTheme="minorHAnsi" w:hAnsiTheme="minorHAnsi" w:cstheme="minorHAnsi"/>
        </w:rPr>
        <w:t xml:space="preserve"> esetén is az általános képlet szerint (ahol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folyószámlahiteleknél a szerződéses összeg a hitelkeret), amennyiben áll mögöttük ingatlanfedezet.</w:t>
      </w:r>
      <w:r w:rsidR="00155EC0" w:rsidRPr="00EF2A61">
        <w:rPr>
          <w:rFonts w:asciiTheme="minorHAnsi" w:hAnsiTheme="minorHAnsi" w:cstheme="minorHAnsi"/>
        </w:rPr>
        <w:t xml:space="preserve"> </w:t>
      </w:r>
    </w:p>
    <w:p w14:paraId="68FCE168" w14:textId="2F937F4B" w:rsidR="00155EC0" w:rsidRPr="00EF2A61" w:rsidRDefault="00155EC0" w:rsidP="00155EC0">
      <w:pPr>
        <w:pStyle w:val="Listaszerbekezds"/>
        <w:numPr>
          <w:ilvl w:val="0"/>
          <w:numId w:val="56"/>
        </w:numPr>
        <w:ind w:left="720"/>
        <w:rPr>
          <w:rFonts w:asciiTheme="minorHAnsi" w:hAnsiTheme="minorHAnsi" w:cstheme="minorHAnsi"/>
        </w:rPr>
      </w:pPr>
      <w:r w:rsidRPr="00EF2A61">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EF2A61" w:rsidRDefault="00155EC0" w:rsidP="00C32852">
      <w:pPr>
        <w:pStyle w:val="Listaszerbekezds"/>
        <w:numPr>
          <w:ilvl w:val="0"/>
          <w:numId w:val="0"/>
        </w:numPr>
        <w:ind w:left="720"/>
        <w:rPr>
          <w:rFonts w:asciiTheme="minorHAnsi" w:hAnsiTheme="minorHAnsi" w:cstheme="minorHAnsi"/>
        </w:rPr>
      </w:pPr>
    </w:p>
    <w:p w14:paraId="769A7C64" w14:textId="5B4A49C9" w:rsidR="00701BDE" w:rsidRPr="00EF2A61" w:rsidRDefault="000D4B65" w:rsidP="00372A12">
      <w:pPr>
        <w:rPr>
          <w:rFonts w:asciiTheme="minorHAnsi" w:hAnsiTheme="minorHAnsi" w:cstheme="minorHAnsi"/>
        </w:rPr>
      </w:pPr>
      <w:bookmarkStart w:id="218" w:name="_Hlk71706653"/>
      <w:r w:rsidRPr="00EF2A61">
        <w:rPr>
          <w:rFonts w:asciiTheme="minorHAnsi" w:hAnsiTheme="minorHAnsi" w:cstheme="minorHAnsi"/>
        </w:rPr>
        <w:t>Tárgyidőszakban megszűnő, ingatlanfedezettel rendelkező instrumentumok esetén a mező 0 értékkel töltendő.</w:t>
      </w:r>
    </w:p>
    <w:bookmarkEnd w:id="218"/>
    <w:p w14:paraId="6AF94FC5" w14:textId="7B894795" w:rsidR="00FD6AA3" w:rsidRPr="00EF2A61" w:rsidRDefault="00FD6AA3" w:rsidP="00372A12">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rPr>
        <w:t>„Hitelfedezeti mutató”</w:t>
      </w:r>
      <w:r w:rsidRPr="00EF2A61">
        <w:rPr>
          <w:rFonts w:asciiTheme="minorHAnsi" w:hAnsiTheme="minorHAnsi" w:cstheme="minorHAnsi"/>
        </w:rPr>
        <w:t xml:space="preserve"> mezőt csak lakossági ügyfelek esetén kell kitölteni, a 32/2014</w:t>
      </w:r>
      <w:r w:rsidR="000F3B14" w:rsidRPr="00EF2A61">
        <w:rPr>
          <w:rFonts w:asciiTheme="minorHAnsi" w:hAnsiTheme="minorHAnsi" w:cstheme="minorHAnsi"/>
        </w:rPr>
        <w:t>.</w:t>
      </w:r>
      <w:r w:rsidRPr="00EF2A61">
        <w:rPr>
          <w:rFonts w:asciiTheme="minorHAnsi" w:hAnsiTheme="minorHAnsi" w:cstheme="minorHAnsi"/>
        </w:rPr>
        <w:t xml:space="preserve"> (</w:t>
      </w:r>
      <w:r w:rsidR="000F3B14" w:rsidRPr="00EF2A61">
        <w:rPr>
          <w:rFonts w:asciiTheme="minorHAnsi" w:hAnsiTheme="minorHAnsi" w:cstheme="minorHAnsi"/>
        </w:rPr>
        <w:t>I</w:t>
      </w:r>
      <w:r w:rsidRPr="00EF2A61">
        <w:rPr>
          <w:rFonts w:asciiTheme="minorHAnsi" w:hAnsiTheme="minorHAnsi" w:cstheme="minorHAnsi"/>
        </w:rPr>
        <w:t>X.10.) MNB rendeletben meghatározott hitelek tekintetében, az ott meghatározott szűkítésekkel.</w:t>
      </w:r>
    </w:p>
    <w:p w14:paraId="41BD09FD" w14:textId="77777777" w:rsidR="00FD6AA3" w:rsidRPr="00EF2A61" w:rsidRDefault="00FD6AA3" w:rsidP="00372A12">
      <w:pPr>
        <w:rPr>
          <w:rFonts w:asciiTheme="minorHAnsi" w:hAnsiTheme="minorHAnsi" w:cstheme="minorHAnsi"/>
        </w:rPr>
      </w:pPr>
    </w:p>
    <w:p w14:paraId="068D1497" w14:textId="3E72590F" w:rsidR="008B3416" w:rsidRPr="00EF2A61" w:rsidRDefault="008B3416" w:rsidP="00AE27AF">
      <w:pPr>
        <w:pStyle w:val="Cmsor4"/>
      </w:pPr>
      <w:bookmarkStart w:id="219" w:name="_Toc149902006"/>
      <w:bookmarkStart w:id="220" w:name="_Toc206686147"/>
      <w:bookmarkStart w:id="221" w:name="_Toc188019076"/>
      <w:proofErr w:type="spellStart"/>
      <w:r w:rsidRPr="00EF2A61">
        <w:t>JTM</w:t>
      </w:r>
      <w:bookmarkEnd w:id="219"/>
      <w:bookmarkEnd w:id="220"/>
      <w:bookmarkEnd w:id="221"/>
      <w:proofErr w:type="spellEnd"/>
    </w:p>
    <w:p w14:paraId="0C66F78D" w14:textId="64827273" w:rsidR="008B3416" w:rsidRPr="00EF2A61" w:rsidRDefault="008B3416" w:rsidP="00C32852">
      <w:pPr>
        <w:pStyle w:val="Listaszerbekezds"/>
        <w:numPr>
          <w:ilvl w:val="0"/>
          <w:numId w:val="0"/>
        </w:numPr>
        <w:ind w:left="720"/>
        <w:rPr>
          <w:rFonts w:asciiTheme="minorHAnsi" w:hAnsiTheme="minorHAnsi" w:cstheme="minorHAnsi"/>
        </w:rPr>
      </w:pPr>
    </w:p>
    <w:p w14:paraId="3B0AE020" w14:textId="35BE6BE3" w:rsidR="008B3416" w:rsidRPr="00EF2A61" w:rsidRDefault="008B3416" w:rsidP="005847F9">
      <w:pPr>
        <w:rPr>
          <w:rFonts w:asciiTheme="minorHAnsi" w:hAnsiTheme="minorHAnsi" w:cstheme="minorHAnsi"/>
        </w:rPr>
      </w:pPr>
      <w:r w:rsidRPr="00EF2A61">
        <w:rPr>
          <w:rFonts w:asciiTheme="minorHAnsi" w:hAnsiTheme="minorHAnsi" w:cstheme="minorHAnsi"/>
        </w:rPr>
        <w:t xml:space="preserve">Ezen adatkörhöz tartozó mezők csak lakossági ügyfelek esetében, a 32/2014. MNB rendelet (továbbiakban </w:t>
      </w:r>
      <w:r w:rsidR="00E079C1" w:rsidRPr="00EF2A61">
        <w:rPr>
          <w:rFonts w:asciiTheme="minorHAnsi" w:hAnsiTheme="minorHAnsi" w:cstheme="minorHAnsi"/>
        </w:rPr>
        <w:t>Adósságfék rendelet</w:t>
      </w:r>
      <w:r w:rsidRPr="00EF2A61">
        <w:rPr>
          <w:rFonts w:asciiTheme="minorHAnsi" w:hAnsiTheme="minorHAnsi" w:cstheme="minorHAnsi"/>
        </w:rPr>
        <w:t xml:space="preserve">) hatálya alá tartozó háztartási hitelek esetében jelentendők.  </w:t>
      </w:r>
      <w:r w:rsidR="001B0505" w:rsidRPr="00EF2A61">
        <w:rPr>
          <w:rFonts w:asciiTheme="minorHAnsi" w:hAnsiTheme="minorHAnsi" w:cstheme="minorHAnsi"/>
        </w:rPr>
        <w:t xml:space="preserve">Jelentendő a </w:t>
      </w:r>
      <w:proofErr w:type="spellStart"/>
      <w:r w:rsidR="001B0505" w:rsidRPr="00EF2A61">
        <w:rPr>
          <w:rFonts w:asciiTheme="minorHAnsi" w:hAnsiTheme="minorHAnsi" w:cstheme="minorHAnsi"/>
        </w:rPr>
        <w:t>HFM</w:t>
      </w:r>
      <w:proofErr w:type="spellEnd"/>
      <w:r w:rsidR="001B0505" w:rsidRPr="00EF2A61">
        <w:rPr>
          <w:rFonts w:asciiTheme="minorHAnsi" w:hAnsiTheme="minorHAnsi" w:cstheme="minorHAnsi"/>
        </w:rPr>
        <w:t xml:space="preserve">-mutató, ami </w:t>
      </w:r>
      <w:r w:rsidR="00E079C1" w:rsidRPr="00EF2A61">
        <w:rPr>
          <w:rFonts w:asciiTheme="minorHAnsi" w:hAnsiTheme="minorHAnsi" w:cstheme="minorHAnsi"/>
        </w:rPr>
        <w:t>Adósságfék rendelet</w:t>
      </w:r>
      <w:r w:rsidR="001B0505" w:rsidRPr="00EF2A61">
        <w:rPr>
          <w:rFonts w:asciiTheme="minorHAnsi" w:hAnsiTheme="minorHAnsi" w:cstheme="minorHAnsi"/>
        </w:rPr>
        <w:t xml:space="preserve"> alá tartozó hitelek esetén töltendő </w:t>
      </w:r>
      <w:r w:rsidR="00DB635C" w:rsidRPr="00EF2A61">
        <w:rPr>
          <w:rFonts w:asciiTheme="minorHAnsi" w:hAnsiTheme="minorHAnsi" w:cstheme="minorHAnsi"/>
        </w:rPr>
        <w:t xml:space="preserve">(a hitelbírálatkori </w:t>
      </w:r>
      <w:proofErr w:type="spellStart"/>
      <w:r w:rsidR="00DB635C" w:rsidRPr="00EF2A61">
        <w:rPr>
          <w:rFonts w:asciiTheme="minorHAnsi" w:hAnsiTheme="minorHAnsi" w:cstheme="minorHAnsi"/>
        </w:rPr>
        <w:t>LTV</w:t>
      </w:r>
      <w:proofErr w:type="spellEnd"/>
      <w:r w:rsidR="00DB635C" w:rsidRPr="00EF2A61">
        <w:rPr>
          <w:rFonts w:asciiTheme="minorHAnsi" w:hAnsiTheme="minorHAnsi" w:cstheme="minorHAnsi"/>
        </w:rPr>
        <w:t xml:space="preserve"> minden ingatlan</w:t>
      </w:r>
      <w:r w:rsidR="00155EFB" w:rsidRPr="00EF2A61">
        <w:rPr>
          <w:rFonts w:asciiTheme="minorHAnsi" w:hAnsiTheme="minorHAnsi" w:cstheme="minorHAnsi"/>
        </w:rPr>
        <w:t>fedezetű</w:t>
      </w:r>
      <w:r w:rsidR="00DB635C" w:rsidRPr="00EF2A61">
        <w:rPr>
          <w:rFonts w:asciiTheme="minorHAnsi" w:hAnsiTheme="minorHAnsi" w:cstheme="minorHAnsi"/>
        </w:rPr>
        <w:t xml:space="preserve"> és gépjármű</w:t>
      </w:r>
      <w:r w:rsidR="00155EFB" w:rsidRPr="00EF2A61">
        <w:rPr>
          <w:rFonts w:asciiTheme="minorHAnsi" w:hAnsiTheme="minorHAnsi" w:cstheme="minorHAnsi"/>
        </w:rPr>
        <w:t xml:space="preserve">vásárlási </w:t>
      </w:r>
      <w:r w:rsidR="00DB635C" w:rsidRPr="00EF2A61">
        <w:rPr>
          <w:rFonts w:asciiTheme="minorHAnsi" w:hAnsiTheme="minorHAnsi" w:cstheme="minorHAnsi"/>
        </w:rPr>
        <w:t>hitel esetén töltendő).</w:t>
      </w:r>
      <w:r w:rsidR="003E4C50" w:rsidRPr="00EF2A61">
        <w:rPr>
          <w:rFonts w:asciiTheme="minorHAnsi" w:hAnsiTheme="minorHAnsi" w:cstheme="minorHAnsi"/>
        </w:rPr>
        <w:t xml:space="preserve"> Mind az </w:t>
      </w:r>
      <w:proofErr w:type="spellStart"/>
      <w:r w:rsidR="003E4C50" w:rsidRPr="00EF2A61">
        <w:rPr>
          <w:rFonts w:asciiTheme="minorHAnsi" w:hAnsiTheme="minorHAnsi" w:cstheme="minorHAnsi"/>
        </w:rPr>
        <w:t>HFM</w:t>
      </w:r>
      <w:proofErr w:type="spellEnd"/>
      <w:r w:rsidR="003E4C50" w:rsidRPr="00EF2A61">
        <w:rPr>
          <w:rFonts w:asciiTheme="minorHAnsi" w:hAnsiTheme="minorHAnsi" w:cstheme="minorHAnsi"/>
        </w:rPr>
        <w:t xml:space="preserve">, mind az </w:t>
      </w:r>
      <w:proofErr w:type="spellStart"/>
      <w:r w:rsidR="003E4C50" w:rsidRPr="00EF2A61">
        <w:rPr>
          <w:rFonts w:asciiTheme="minorHAnsi" w:hAnsiTheme="minorHAnsi" w:cstheme="minorHAnsi"/>
        </w:rPr>
        <w:t>LTV</w:t>
      </w:r>
      <w:proofErr w:type="spellEnd"/>
      <w:r w:rsidR="003E4C50" w:rsidRPr="00EF2A61">
        <w:rPr>
          <w:rFonts w:asciiTheme="minorHAnsi" w:hAnsiTheme="minorHAnsi" w:cstheme="minorHAnsi"/>
        </w:rPr>
        <w:t xml:space="preserve"> mutatók tekintetében üresen kell hagyni a mezőt fedezetlen hitelek esetén</w:t>
      </w:r>
      <w:r w:rsidR="00F105BC" w:rsidRPr="00EF2A61">
        <w:rPr>
          <w:rFonts w:asciiTheme="minorHAnsi" w:hAnsiTheme="minorHAnsi" w:cstheme="minorHAnsi"/>
        </w:rPr>
        <w:t xml:space="preserve"> (azaz</w:t>
      </w:r>
      <w:r w:rsidR="00EE07D5" w:rsidRPr="00EF2A61">
        <w:rPr>
          <w:rFonts w:asciiTheme="minorHAnsi" w:hAnsiTheme="minorHAnsi" w:cstheme="minorHAnsi"/>
        </w:rPr>
        <w:t>,</w:t>
      </w:r>
      <w:r w:rsidR="00F105BC" w:rsidRPr="00EF2A61">
        <w:rPr>
          <w:rFonts w:asciiTheme="minorHAnsi" w:hAnsiTheme="minorHAnsi" w:cstheme="minorHAnsi"/>
        </w:rPr>
        <w:t xml:space="preserve"> ha nem kapcsolódik fedezet az instrumentumhoz)</w:t>
      </w:r>
      <w:r w:rsidR="003E4C50" w:rsidRPr="00EF2A61">
        <w:rPr>
          <w:rFonts w:asciiTheme="minorHAnsi" w:hAnsiTheme="minorHAnsi" w:cstheme="minorHAnsi"/>
        </w:rPr>
        <w:t>, nem 0 jelentendő.</w:t>
      </w:r>
    </w:p>
    <w:p w14:paraId="1F5EB03A" w14:textId="77777777" w:rsidR="00D612D3" w:rsidRPr="00EF2A61" w:rsidRDefault="00D612D3" w:rsidP="00D612D3">
      <w:pPr>
        <w:spacing w:after="0" w:line="240" w:lineRule="auto"/>
        <w:ind w:left="720"/>
        <w:jc w:val="left"/>
        <w:rPr>
          <w:rFonts w:asciiTheme="minorHAnsi" w:hAnsiTheme="minorHAnsi" w:cstheme="minorHAnsi"/>
        </w:rPr>
      </w:pPr>
    </w:p>
    <w:p w14:paraId="2749CC9B" w14:textId="653DA9AC" w:rsidR="00D612D3" w:rsidRPr="00EF2A61" w:rsidRDefault="009E0B1D" w:rsidP="00D47A9D">
      <w:pPr>
        <w:spacing w:after="0"/>
        <w:rPr>
          <w:rFonts w:asciiTheme="minorHAnsi" w:hAnsiTheme="minorHAnsi" w:cstheme="minorHAnsi"/>
        </w:rPr>
      </w:pPr>
      <w:r w:rsidRPr="00EF2A61">
        <w:rPr>
          <w:rFonts w:asciiTheme="minorHAnsi" w:hAnsiTheme="minorHAnsi" w:cstheme="minorHAnsi"/>
        </w:rPr>
        <w:t xml:space="preserve">A </w:t>
      </w:r>
      <w:r w:rsidR="00D612D3" w:rsidRPr="00EF2A61">
        <w:rPr>
          <w:rFonts w:asciiTheme="minorHAnsi" w:hAnsiTheme="minorHAnsi" w:cstheme="minorHAnsi"/>
          <w:b/>
          <w:bCs/>
        </w:rPr>
        <w:t xml:space="preserve">„Kitöltetlen </w:t>
      </w:r>
      <w:proofErr w:type="spellStart"/>
      <w:r w:rsidR="00D612D3" w:rsidRPr="00EF2A61">
        <w:rPr>
          <w:rFonts w:asciiTheme="minorHAnsi" w:hAnsiTheme="minorHAnsi" w:cstheme="minorHAnsi"/>
          <w:b/>
          <w:bCs/>
        </w:rPr>
        <w:t>JTM</w:t>
      </w:r>
      <w:proofErr w:type="spellEnd"/>
      <w:r w:rsidR="00D612D3" w:rsidRPr="00EF2A61">
        <w:rPr>
          <w:rFonts w:asciiTheme="minorHAnsi" w:hAnsiTheme="minorHAnsi" w:cstheme="minorHAnsi"/>
          <w:b/>
          <w:bCs/>
        </w:rPr>
        <w:t xml:space="preserve"> oka”</w:t>
      </w:r>
      <w:r w:rsidR="00D612D3" w:rsidRPr="00EF2A61">
        <w:rPr>
          <w:rFonts w:asciiTheme="minorHAnsi" w:hAnsiTheme="minorHAnsi" w:cstheme="minorHAnsi"/>
        </w:rPr>
        <w:t xml:space="preserve"> mező csak a </w:t>
      </w:r>
      <w:r w:rsidR="00E079C1" w:rsidRPr="00EF2A61">
        <w:rPr>
          <w:rFonts w:asciiTheme="minorHAnsi" w:hAnsiTheme="minorHAnsi" w:cstheme="minorHAnsi"/>
        </w:rPr>
        <w:t xml:space="preserve">Adósságfék rendelet </w:t>
      </w:r>
      <w:r w:rsidR="00D612D3" w:rsidRPr="00EF2A61">
        <w:rPr>
          <w:rFonts w:asciiTheme="minorHAnsi" w:hAnsiTheme="minorHAnsi" w:cstheme="minorHAnsi"/>
        </w:rPr>
        <w:t>hatálya alá tartozó, 2015.01.01 után lakossági ügyfél</w:t>
      </w:r>
      <w:r w:rsidRPr="00EF2A61">
        <w:rPr>
          <w:rFonts w:asciiTheme="minorHAnsi" w:hAnsiTheme="minorHAnsi" w:cstheme="minorHAnsi"/>
        </w:rPr>
        <w:t>lel kötött</w:t>
      </w:r>
      <w:r w:rsidR="00D612D3" w:rsidRPr="00EF2A61">
        <w:rPr>
          <w:rFonts w:asciiTheme="minorHAnsi" w:hAnsiTheme="minorHAnsi" w:cstheme="minorHAnsi"/>
        </w:rPr>
        <w:t xml:space="preserve"> olyan instrumentum</w:t>
      </w:r>
      <w:r w:rsidRPr="00EF2A61">
        <w:rPr>
          <w:rFonts w:asciiTheme="minorHAnsi" w:hAnsiTheme="minorHAnsi" w:cstheme="minorHAnsi"/>
        </w:rPr>
        <w:t>okr</w:t>
      </w:r>
      <w:r w:rsidR="00D612D3" w:rsidRPr="00EF2A61">
        <w:rPr>
          <w:rFonts w:asciiTheme="minorHAnsi" w:hAnsiTheme="minorHAnsi" w:cstheme="minorHAnsi"/>
        </w:rPr>
        <w:t>a vonatkozóan töltendő kötelezően, ahol nincs megadva</w:t>
      </w:r>
      <w:r w:rsidRPr="00EF2A61">
        <w:rPr>
          <w:rFonts w:asciiTheme="minorHAnsi" w:hAnsiTheme="minorHAnsi" w:cstheme="minorHAnsi"/>
        </w:rPr>
        <w:t xml:space="preserve"> érték a</w:t>
      </w:r>
      <w:r w:rsidR="00D612D3" w:rsidRPr="00EF2A61">
        <w:rPr>
          <w:rFonts w:asciiTheme="minorHAnsi" w:hAnsiTheme="minorHAnsi" w:cstheme="minorHAnsi"/>
        </w:rPr>
        <w:t xml:space="preserve"> </w:t>
      </w:r>
      <w:proofErr w:type="spellStart"/>
      <w:r w:rsidR="00D612D3" w:rsidRPr="00EF2A61">
        <w:rPr>
          <w:rFonts w:asciiTheme="minorHAnsi" w:hAnsiTheme="minorHAnsi" w:cstheme="minorHAnsi"/>
        </w:rPr>
        <w:t>JTM</w:t>
      </w:r>
      <w:proofErr w:type="spellEnd"/>
      <w:r w:rsidR="00D612D3" w:rsidRPr="00EF2A61">
        <w:rPr>
          <w:rFonts w:asciiTheme="minorHAnsi" w:hAnsiTheme="minorHAnsi" w:cstheme="minorHAnsi"/>
        </w:rPr>
        <w:t xml:space="preserve"> mezőben. Nem csak új instrumentumokra értelmezendő.</w:t>
      </w:r>
    </w:p>
    <w:p w14:paraId="7B2A2D6A" w14:textId="77777777" w:rsidR="00D612D3" w:rsidRPr="00EF2A61" w:rsidRDefault="00D612D3" w:rsidP="00D47A9D">
      <w:pPr>
        <w:spacing w:after="0"/>
        <w:rPr>
          <w:rFonts w:asciiTheme="minorHAnsi" w:hAnsiTheme="minorHAnsi" w:cstheme="minorHAnsi"/>
        </w:rPr>
      </w:pPr>
    </w:p>
    <w:p w14:paraId="4E9226D0" w14:textId="09A30CE5" w:rsidR="00D612D3" w:rsidRPr="00EF2A61" w:rsidRDefault="00D612D3" w:rsidP="00D47A9D">
      <w:pPr>
        <w:spacing w:after="0"/>
        <w:rPr>
          <w:rFonts w:asciiTheme="minorHAnsi" w:hAnsiTheme="minorHAnsi" w:cstheme="minorHAnsi"/>
        </w:rPr>
      </w:pPr>
      <w:r w:rsidRPr="00EF2A61">
        <w:rPr>
          <w:rFonts w:asciiTheme="minorHAnsi" w:hAnsiTheme="minorHAnsi" w:cstheme="minorHAnsi"/>
        </w:rPr>
        <w:t xml:space="preserve">A mezőben a </w:t>
      </w:r>
      <w:r w:rsidR="00E079C1" w:rsidRPr="00EF2A61">
        <w:rPr>
          <w:rFonts w:asciiTheme="minorHAnsi" w:hAnsiTheme="minorHAnsi" w:cstheme="minorHAnsi"/>
        </w:rPr>
        <w:t>Adósságfék rendelet</w:t>
      </w:r>
      <w:r w:rsidRPr="00EF2A61">
        <w:rPr>
          <w:rFonts w:asciiTheme="minorHAnsi" w:hAnsiTheme="minorHAnsi" w:cstheme="minorHAnsi"/>
        </w:rPr>
        <w:t xml:space="preserve"> 1.§/</w:t>
      </w:r>
      <w:r w:rsidR="0047638A" w:rsidRPr="00EF2A61">
        <w:rPr>
          <w:rFonts w:asciiTheme="minorHAnsi" w:hAnsiTheme="minorHAnsi" w:cstheme="minorHAnsi"/>
        </w:rPr>
        <w:t xml:space="preserve"> </w:t>
      </w:r>
      <w:r w:rsidRPr="00EF2A61">
        <w:rPr>
          <w:rFonts w:asciiTheme="minorHAnsi" w:hAnsiTheme="minorHAnsi" w:cstheme="minorHAnsi"/>
        </w:rPr>
        <w:t>(3)-(4) pontjaiban foglalt kivételeknek megfelelően kell megadni az okokat, azaz</w:t>
      </w:r>
      <w:r w:rsidR="00E079C1" w:rsidRPr="00EF2A61">
        <w:rPr>
          <w:rFonts w:asciiTheme="minorHAnsi" w:hAnsiTheme="minorHAnsi" w:cstheme="minorHAnsi"/>
        </w:rPr>
        <w:t>,</w:t>
      </w:r>
      <w:r w:rsidRPr="00EF2A61">
        <w:rPr>
          <w:rFonts w:asciiTheme="minorHAnsi" w:hAnsiTheme="minorHAnsi" w:cstheme="minorHAnsi"/>
        </w:rPr>
        <w:t xml:space="preserve"> ha a rendeletben foglaltak alapján nem kell kalkulálni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-mutatót, akkor meg kell adni, hogy miért nem. Önmagában az átstrukturálás ténye nem jelenti azt, hogy nem kell </w:t>
      </w:r>
      <w:proofErr w:type="spellStart"/>
      <w:r w:rsidRPr="00EF2A61">
        <w:rPr>
          <w:rFonts w:asciiTheme="minorHAnsi" w:hAnsiTheme="minorHAnsi" w:cstheme="minorHAnsi"/>
        </w:rPr>
        <w:t>JTM-et</w:t>
      </w:r>
      <w:proofErr w:type="spellEnd"/>
      <w:r w:rsidRPr="00EF2A61">
        <w:rPr>
          <w:rFonts w:asciiTheme="minorHAnsi" w:hAnsiTheme="minorHAnsi" w:cstheme="minorHAnsi"/>
        </w:rPr>
        <w:t xml:space="preserve"> kalkulálni, csak a rendeletben foglalt feltételekkel történt átstrukturálás esetén engedhető meg a </w:t>
      </w:r>
      <w:proofErr w:type="spellStart"/>
      <w:r w:rsidRPr="00EF2A61">
        <w:rPr>
          <w:rFonts w:asciiTheme="minorHAnsi" w:hAnsiTheme="minorHAnsi" w:cstheme="minorHAnsi"/>
        </w:rPr>
        <w:t>JTM</w:t>
      </w:r>
      <w:proofErr w:type="spellEnd"/>
      <w:r w:rsidRPr="00EF2A61">
        <w:rPr>
          <w:rFonts w:asciiTheme="minorHAnsi" w:hAnsiTheme="minorHAnsi" w:cstheme="minorHAnsi"/>
        </w:rPr>
        <w:t>-mutató számításának elhagyása. Ugyanez igaz a hitelkiváltásra is.</w:t>
      </w:r>
    </w:p>
    <w:p w14:paraId="1A99F1CD" w14:textId="05A6AA6E" w:rsidR="00553D96" w:rsidRPr="00EF2A61" w:rsidRDefault="00553D96" w:rsidP="00D47A9D">
      <w:pPr>
        <w:spacing w:after="0"/>
        <w:rPr>
          <w:rFonts w:asciiTheme="minorHAnsi" w:hAnsiTheme="minorHAnsi" w:cstheme="minorHAnsi"/>
        </w:rPr>
      </w:pPr>
    </w:p>
    <w:p w14:paraId="65E4FE53" w14:textId="6A26271C" w:rsidR="00553D96" w:rsidRPr="00EF2A61" w:rsidRDefault="00553D96" w:rsidP="00D47A9D">
      <w:pPr>
        <w:spacing w:after="0"/>
        <w:rPr>
          <w:rFonts w:asciiTheme="minorHAnsi" w:hAnsiTheme="minorHAnsi" w:cstheme="minorHAnsi"/>
        </w:rPr>
      </w:pPr>
      <w:r w:rsidRPr="00EF2A61">
        <w:rPr>
          <w:rFonts w:asciiTheme="minorHAnsi" w:hAnsiTheme="minorHAnsi" w:cstheme="minorHAnsi"/>
        </w:rPr>
        <w:t>A ’</w:t>
      </w:r>
      <w:proofErr w:type="spellStart"/>
      <w:r w:rsidRPr="00EF2A61">
        <w:rPr>
          <w:rFonts w:asciiTheme="minorHAnsi" w:hAnsiTheme="minorHAnsi" w:cstheme="minorHAnsi"/>
        </w:rPr>
        <w:t>DOLG</w:t>
      </w:r>
      <w:proofErr w:type="spellEnd"/>
      <w:r w:rsidRPr="00EF2A61">
        <w:rPr>
          <w:rFonts w:asciiTheme="minorHAnsi" w:hAnsiTheme="minorHAnsi" w:cstheme="minorHAnsi"/>
        </w:rPr>
        <w:t>’ kódérték a Hpt. 6.§</w:t>
      </w:r>
      <w:r w:rsidR="0047638A" w:rsidRPr="00EF2A61">
        <w:rPr>
          <w:rFonts w:asciiTheme="minorHAnsi" w:hAnsiTheme="minorHAnsi" w:cstheme="minorHAnsi"/>
        </w:rPr>
        <w:t xml:space="preserve"> </w:t>
      </w:r>
      <w:r w:rsidRPr="00EF2A61">
        <w:rPr>
          <w:rFonts w:asciiTheme="minorHAnsi" w:hAnsiTheme="minorHAnsi" w:cstheme="minorHAnsi"/>
        </w:rPr>
        <w:t>(5) pontjában a kölcsönnyújtás fogalma alól kivett munkáltatói hitelek nyújtása esetén alkalmazandó.</w:t>
      </w:r>
    </w:p>
    <w:p w14:paraId="5F24E1AF" w14:textId="77777777" w:rsidR="001260EB" w:rsidRPr="00EF2A61" w:rsidRDefault="001260EB" w:rsidP="001260EB">
      <w:pPr>
        <w:spacing w:after="0"/>
        <w:rPr>
          <w:rFonts w:asciiTheme="minorHAnsi" w:hAnsiTheme="minorHAnsi" w:cstheme="minorHAnsi"/>
        </w:rPr>
      </w:pPr>
    </w:p>
    <w:p w14:paraId="218CF3C8" w14:textId="1CD9808A" w:rsidR="001260EB" w:rsidRPr="00EF2A61" w:rsidRDefault="001260EB" w:rsidP="001260EB">
      <w:pPr>
        <w:spacing w:after="0"/>
        <w:rPr>
          <w:rFonts w:asciiTheme="minorHAnsi" w:hAnsiTheme="minorHAnsi" w:cstheme="minorHAnsi"/>
        </w:rPr>
      </w:pPr>
      <w:r w:rsidRPr="00EF2A61">
        <w:rPr>
          <w:rFonts w:asciiTheme="minorHAnsi" w:hAnsiTheme="minorHAnsi" w:cstheme="minorHAnsi"/>
        </w:rPr>
        <w:t>A ’</w:t>
      </w:r>
      <w:proofErr w:type="spellStart"/>
      <w:r w:rsidRPr="00EF2A61">
        <w:rPr>
          <w:rFonts w:asciiTheme="minorHAnsi" w:hAnsiTheme="minorHAnsi" w:cstheme="minorHAnsi"/>
        </w:rPr>
        <w:t>LIMIT_ALATT</w:t>
      </w:r>
      <w:proofErr w:type="spellEnd"/>
      <w:r w:rsidRPr="00EF2A61">
        <w:rPr>
          <w:rFonts w:asciiTheme="minorHAnsi" w:hAnsiTheme="minorHAnsi" w:cstheme="minorHAnsi"/>
        </w:rPr>
        <w:t>’ kódérték tekintetében az Adósságfék rendeletben foglalt, hitelbírálatkor aktuális limitet kell figyelembe venni.</w:t>
      </w:r>
    </w:p>
    <w:p w14:paraId="0A132BAB" w14:textId="51C40F57" w:rsidR="00280B01" w:rsidRPr="00EF2A61" w:rsidRDefault="00280B01" w:rsidP="00D47A9D">
      <w:pPr>
        <w:spacing w:after="0"/>
        <w:rPr>
          <w:rFonts w:asciiTheme="minorHAnsi" w:hAnsiTheme="minorHAnsi" w:cstheme="minorHAnsi"/>
        </w:rPr>
      </w:pPr>
    </w:p>
    <w:p w14:paraId="698D4FA0" w14:textId="4F3265C3" w:rsidR="00280B01" w:rsidRPr="00EF2A61" w:rsidRDefault="00280B01" w:rsidP="00D47A9D">
      <w:pPr>
        <w:spacing w:after="0"/>
        <w:rPr>
          <w:rFonts w:asciiTheme="minorHAnsi" w:hAnsiTheme="minorHAnsi" w:cstheme="minorHAnsi"/>
        </w:rPr>
      </w:pPr>
      <w:r w:rsidRPr="00EF2A61">
        <w:rPr>
          <w:rFonts w:asciiTheme="minorHAnsi" w:hAnsiTheme="minorHAnsi" w:cstheme="minorHAnsi"/>
        </w:rPr>
        <w:t xml:space="preserve">Amennyiben az instrumentum a </w:t>
      </w:r>
      <w:r w:rsidR="00E079C1" w:rsidRPr="00EF2A61">
        <w:rPr>
          <w:rFonts w:asciiTheme="minorHAnsi" w:hAnsiTheme="minorHAnsi" w:cstheme="minorHAnsi"/>
        </w:rPr>
        <w:t>Adósságfék rendelet</w:t>
      </w:r>
      <w:r w:rsidRPr="00EF2A61">
        <w:rPr>
          <w:rFonts w:asciiTheme="minorHAnsi" w:hAnsiTheme="minorHAnsi" w:cstheme="minorHAnsi"/>
        </w:rPr>
        <w:t xml:space="preserve">ben foglaltak alapján nem tartozik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számítás hatálya alá,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mezőket üresen kell hagyni (ideértve „A </w:t>
      </w:r>
      <w:proofErr w:type="spellStart"/>
      <w:r w:rsidRPr="00EF2A61">
        <w:rPr>
          <w:rFonts w:asciiTheme="minorHAnsi" w:hAnsiTheme="minorHAnsi" w:cstheme="minorHAnsi"/>
        </w:rPr>
        <w:t>JTM</w:t>
      </w:r>
      <w:proofErr w:type="spellEnd"/>
      <w:r w:rsidRPr="00EF2A61">
        <w:rPr>
          <w:rFonts w:asciiTheme="minorHAnsi" w:hAnsiTheme="minorHAnsi" w:cstheme="minorHAnsi"/>
        </w:rPr>
        <w:t xml:space="preserve"> számítás során figyelembe vett jövedelem összege” mezőt is).</w:t>
      </w:r>
    </w:p>
    <w:p w14:paraId="7B6D92B8" w14:textId="77777777" w:rsidR="00470C1A" w:rsidRPr="00EF2A61" w:rsidRDefault="00470C1A" w:rsidP="00D612D3">
      <w:pPr>
        <w:rPr>
          <w:rFonts w:asciiTheme="minorHAnsi" w:hAnsiTheme="minorHAnsi" w:cstheme="minorHAnsi"/>
        </w:rPr>
      </w:pPr>
    </w:p>
    <w:p w14:paraId="6D5B89B8" w14:textId="42740478" w:rsidR="008B3416" w:rsidRPr="00EF2A61" w:rsidRDefault="00D14C41" w:rsidP="00AE27AF">
      <w:pPr>
        <w:pStyle w:val="Cmsor4"/>
      </w:pPr>
      <w:bookmarkStart w:id="222" w:name="_Toc149902007"/>
      <w:bookmarkStart w:id="223" w:name="_Toc206686148"/>
      <w:bookmarkStart w:id="224" w:name="_Toc188019077"/>
      <w:r w:rsidRPr="00EF2A61">
        <w:t>P</w:t>
      </w:r>
      <w:r w:rsidR="008B3416" w:rsidRPr="00EF2A61">
        <w:t>rojekthitelek</w:t>
      </w:r>
      <w:bookmarkEnd w:id="222"/>
      <w:bookmarkEnd w:id="223"/>
      <w:bookmarkEnd w:id="224"/>
    </w:p>
    <w:p w14:paraId="43EB5FE9" w14:textId="6758D983" w:rsidR="008B3416" w:rsidRPr="00EF2A61" w:rsidRDefault="004B01B3" w:rsidP="005847F9">
      <w:pPr>
        <w:rPr>
          <w:rFonts w:asciiTheme="minorHAnsi" w:hAnsiTheme="minorHAnsi" w:cstheme="minorHAnsi"/>
        </w:rPr>
      </w:pPr>
      <w:r w:rsidRPr="00EF2A61">
        <w:rPr>
          <w:rFonts w:asciiTheme="minorHAnsi" w:hAnsiTheme="minorHAnsi" w:cstheme="minorHAnsi"/>
        </w:rPr>
        <w:t xml:space="preserve">A projekthitelekre vonatkozó módszertani előírások jelen módszertani segédlet </w:t>
      </w:r>
      <w:r w:rsidR="00147962" w:rsidRPr="00EF2A61">
        <w:rPr>
          <w:rFonts w:asciiTheme="minorHAnsi" w:hAnsiTheme="minorHAnsi" w:cstheme="minorHAnsi"/>
        </w:rPr>
        <w:t>1.10.8</w:t>
      </w:r>
      <w:r w:rsidR="006B7CA0" w:rsidRPr="00EF2A61">
        <w:rPr>
          <w:rFonts w:asciiTheme="minorHAnsi" w:hAnsiTheme="minorHAnsi" w:cstheme="minorHAnsi"/>
        </w:rPr>
        <w:t>.</w:t>
      </w:r>
      <w:r w:rsidRPr="00EF2A61">
        <w:rPr>
          <w:rFonts w:asciiTheme="minorHAnsi" w:hAnsiTheme="minorHAnsi" w:cstheme="minorHAnsi"/>
        </w:rPr>
        <w:t xml:space="preserve"> pontjában, a speciális instrumentumokra vonatkozó részben találhatók.</w:t>
      </w:r>
      <w:r w:rsidR="008B3416" w:rsidRPr="00EF2A61">
        <w:rPr>
          <w:rFonts w:asciiTheme="minorHAnsi" w:hAnsiTheme="minorHAnsi" w:cstheme="minorHAnsi"/>
        </w:rPr>
        <w:t xml:space="preserve">  </w:t>
      </w:r>
    </w:p>
    <w:p w14:paraId="1A247954" w14:textId="77777777" w:rsidR="00853342" w:rsidRPr="00EF2A61" w:rsidRDefault="00853342" w:rsidP="005847F9">
      <w:pPr>
        <w:rPr>
          <w:rFonts w:asciiTheme="minorHAnsi" w:hAnsiTheme="minorHAnsi" w:cstheme="minorHAnsi"/>
        </w:rPr>
      </w:pPr>
    </w:p>
    <w:p w14:paraId="1FD6FD0D" w14:textId="0CEAF056" w:rsidR="0022291A" w:rsidRPr="00EF2A61" w:rsidRDefault="0022291A" w:rsidP="00AE27AF">
      <w:pPr>
        <w:pStyle w:val="Cmsor4"/>
      </w:pPr>
      <w:bookmarkStart w:id="225" w:name="_Toc149902008"/>
      <w:bookmarkStart w:id="226" w:name="_Toc206686149"/>
      <w:bookmarkStart w:id="227" w:name="_Toc188019078"/>
      <w:r w:rsidRPr="00EF2A61">
        <w:t>2022. június vonatkozási időtől hatályos új mezőkre vonatkozó módszertani előírások:</w:t>
      </w:r>
      <w:bookmarkEnd w:id="225"/>
      <w:bookmarkEnd w:id="226"/>
      <w:bookmarkEnd w:id="227"/>
    </w:p>
    <w:p w14:paraId="7B4D4136" w14:textId="0F3C9520" w:rsidR="005C26D0" w:rsidRPr="00EF2A61" w:rsidRDefault="00E96476" w:rsidP="00C32852">
      <w:pPr>
        <w:rPr>
          <w:rFonts w:asciiTheme="minorHAnsi" w:hAnsiTheme="minorHAnsi" w:cstheme="minorHAnsi"/>
        </w:rPr>
      </w:pPr>
      <w:r w:rsidRPr="00EF2A61">
        <w:rPr>
          <w:rFonts w:asciiTheme="minorHAnsi" w:hAnsiTheme="minorHAnsi" w:cstheme="minorHAnsi"/>
        </w:rPr>
        <w:t xml:space="preserve"> </w:t>
      </w:r>
      <w:r w:rsidR="001A1E06" w:rsidRPr="00EF2A61">
        <w:rPr>
          <w:rFonts w:asciiTheme="minorHAnsi" w:hAnsiTheme="minorHAnsi" w:cstheme="minorHAnsi"/>
        </w:rPr>
        <w:t xml:space="preserve">2022. június vonatkozási időtől kezdődően az </w:t>
      </w:r>
      <w:proofErr w:type="spellStart"/>
      <w:r w:rsidR="001A1E06" w:rsidRPr="00EF2A61">
        <w:rPr>
          <w:rFonts w:asciiTheme="minorHAnsi" w:hAnsiTheme="minorHAnsi" w:cstheme="minorHAnsi"/>
        </w:rPr>
        <w:t>INSTR</w:t>
      </w:r>
      <w:proofErr w:type="spellEnd"/>
      <w:r w:rsidR="001A1E06" w:rsidRPr="00EF2A61">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EF2A61">
        <w:rPr>
          <w:rFonts w:asciiTheme="minorHAnsi" w:hAnsiTheme="minorHAnsi" w:cstheme="minorHAnsi"/>
        </w:rPr>
        <w:t>A k</w:t>
      </w:r>
      <w:r w:rsidR="001A1E06" w:rsidRPr="00EF2A61">
        <w:rPr>
          <w:rFonts w:asciiTheme="minorHAnsi" w:hAnsiTheme="minorHAnsi" w:cstheme="minorHAnsi"/>
        </w:rPr>
        <w:t>eret értékvesztésének típusa” mező abban az esetben töltendő, amennyiben „</w:t>
      </w:r>
      <w:r w:rsidR="004146E6" w:rsidRPr="00EF2A61">
        <w:rPr>
          <w:rFonts w:asciiTheme="minorHAnsi" w:hAnsiTheme="minorHAnsi" w:cstheme="minorHAnsi"/>
        </w:rPr>
        <w:t>A k</w:t>
      </w:r>
      <w:r w:rsidR="001A1E06" w:rsidRPr="00EF2A61">
        <w:rPr>
          <w:rFonts w:asciiTheme="minorHAnsi" w:hAnsiTheme="minorHAnsi" w:cstheme="minorHAnsi"/>
        </w:rPr>
        <w:t xml:space="preserve">eret értékvesztése értékelésének módja” mezőben </w:t>
      </w:r>
      <w:r w:rsidR="00A3764C" w:rsidRPr="00EF2A61">
        <w:rPr>
          <w:rFonts w:asciiTheme="minorHAnsi" w:hAnsiTheme="minorHAnsi" w:cstheme="minorHAnsi"/>
        </w:rPr>
        <w:t>’</w:t>
      </w:r>
      <w:r w:rsidR="001A1E06" w:rsidRPr="00EF2A61">
        <w:rPr>
          <w:rFonts w:asciiTheme="minorHAnsi" w:hAnsiTheme="minorHAnsi" w:cstheme="minorHAnsi"/>
        </w:rPr>
        <w:t>EGYEDI</w:t>
      </w:r>
      <w:r w:rsidR="00A3764C" w:rsidRPr="00EF2A61">
        <w:rPr>
          <w:rFonts w:asciiTheme="minorHAnsi" w:hAnsiTheme="minorHAnsi" w:cstheme="minorHAnsi"/>
        </w:rPr>
        <w:t>’</w:t>
      </w:r>
      <w:r w:rsidR="001A1E06" w:rsidRPr="00EF2A61">
        <w:rPr>
          <w:rFonts w:asciiTheme="minorHAnsi" w:hAnsiTheme="minorHAnsi" w:cstheme="minorHAnsi"/>
        </w:rPr>
        <w:t xml:space="preserve"> vagy </w:t>
      </w:r>
      <w:r w:rsidR="00A3764C" w:rsidRPr="00EF2A61">
        <w:rPr>
          <w:rFonts w:asciiTheme="minorHAnsi" w:hAnsiTheme="minorHAnsi" w:cstheme="minorHAnsi"/>
        </w:rPr>
        <w:t>’</w:t>
      </w:r>
      <w:r w:rsidR="001A1E06" w:rsidRPr="00EF2A61">
        <w:rPr>
          <w:rFonts w:asciiTheme="minorHAnsi" w:hAnsiTheme="minorHAnsi" w:cstheme="minorHAnsi"/>
        </w:rPr>
        <w:t>CSOP</w:t>
      </w:r>
      <w:r w:rsidR="001F79EF" w:rsidRPr="00EF2A61">
        <w:rPr>
          <w:rFonts w:asciiTheme="minorHAnsi" w:hAnsiTheme="minorHAnsi" w:cstheme="minorHAnsi"/>
        </w:rPr>
        <w:t>ORT</w:t>
      </w:r>
      <w:r w:rsidR="00A3764C" w:rsidRPr="00EF2A61">
        <w:rPr>
          <w:rFonts w:asciiTheme="minorHAnsi" w:hAnsiTheme="minorHAnsi" w:cstheme="minorHAnsi"/>
        </w:rPr>
        <w:t>’</w:t>
      </w:r>
      <w:r w:rsidR="001A1E06" w:rsidRPr="00EF2A61">
        <w:rPr>
          <w:rFonts w:asciiTheme="minorHAnsi" w:hAnsiTheme="minorHAnsi" w:cstheme="minorHAnsi"/>
        </w:rPr>
        <w:t xml:space="preserve"> kódérték kerül megadásra (tehát nem </w:t>
      </w:r>
      <w:r w:rsidR="00A3764C" w:rsidRPr="00EF2A61">
        <w:rPr>
          <w:rFonts w:asciiTheme="minorHAnsi" w:hAnsiTheme="minorHAnsi" w:cstheme="minorHAnsi"/>
        </w:rPr>
        <w:t>’</w:t>
      </w:r>
      <w:proofErr w:type="spellStart"/>
      <w:r w:rsidR="001A1E06" w:rsidRPr="00EF2A61">
        <w:rPr>
          <w:rFonts w:asciiTheme="minorHAnsi" w:hAnsiTheme="minorHAnsi" w:cstheme="minorHAnsi"/>
        </w:rPr>
        <w:t>NEM_ERT</w:t>
      </w:r>
      <w:proofErr w:type="spellEnd"/>
      <w:r w:rsidR="00A3764C" w:rsidRPr="00EF2A61">
        <w:rPr>
          <w:rFonts w:asciiTheme="minorHAnsi" w:hAnsiTheme="minorHAnsi" w:cstheme="minorHAnsi"/>
        </w:rPr>
        <w:t>’</w:t>
      </w:r>
      <w:r w:rsidR="001A1E06" w:rsidRPr="00EF2A61">
        <w:rPr>
          <w:rFonts w:asciiTheme="minorHAnsi" w:hAnsiTheme="minorHAnsi" w:cstheme="minorHAnsi"/>
        </w:rPr>
        <w:t>), ezzel jelölve azt, hogy az instrumentum értékvesztésképzés</w:t>
      </w:r>
      <w:r w:rsidR="00DD0902" w:rsidRPr="00EF2A61">
        <w:rPr>
          <w:rFonts w:asciiTheme="minorHAnsi" w:hAnsiTheme="minorHAnsi" w:cstheme="minorHAnsi"/>
        </w:rPr>
        <w:t>/</w:t>
      </w:r>
      <w:proofErr w:type="spellStart"/>
      <w:r w:rsidR="00DD0902" w:rsidRPr="00EF2A61">
        <w:rPr>
          <w:rFonts w:asciiTheme="minorHAnsi" w:hAnsiTheme="minorHAnsi" w:cstheme="minorHAnsi"/>
        </w:rPr>
        <w:t>céltartalékkpézés</w:t>
      </w:r>
      <w:proofErr w:type="spellEnd"/>
      <w:r w:rsidR="001A1E06" w:rsidRPr="00EF2A61">
        <w:rPr>
          <w:rFonts w:asciiTheme="minorHAnsi" w:hAnsiTheme="minorHAnsi" w:cstheme="minorHAnsi"/>
        </w:rPr>
        <w:t xml:space="preserve"> alá tartozik. Tehát a töltési logika megegyezik az </w:t>
      </w:r>
      <w:proofErr w:type="spellStart"/>
      <w:r w:rsidR="001A1E06" w:rsidRPr="00EF2A61">
        <w:rPr>
          <w:rFonts w:asciiTheme="minorHAnsi" w:hAnsiTheme="minorHAnsi" w:cstheme="minorHAnsi"/>
        </w:rPr>
        <w:t>INSTR</w:t>
      </w:r>
      <w:proofErr w:type="spellEnd"/>
      <w:r w:rsidR="001A1E06" w:rsidRPr="00EF2A61">
        <w:rPr>
          <w:rFonts w:asciiTheme="minorHAnsi" w:hAnsiTheme="minorHAnsi" w:cstheme="minorHAnsi"/>
        </w:rPr>
        <w:t xml:space="preserve"> tábla értékvesztésképzésre vonatkozó blokkjának töltésével.</w:t>
      </w:r>
      <w:r w:rsidR="00CD1803" w:rsidRPr="00EF2A61">
        <w:rPr>
          <w:rFonts w:asciiTheme="minorHAnsi" w:hAnsiTheme="minorHAnsi" w:cstheme="minorHAnsi"/>
        </w:rPr>
        <w:t xml:space="preserve"> </w:t>
      </w:r>
      <w:bookmarkStart w:id="228" w:name="_Hlk93320213"/>
    </w:p>
    <w:p w14:paraId="3FA69676" w14:textId="5DCBAA41" w:rsidR="00CD1803" w:rsidRPr="00EF2A61" w:rsidRDefault="00CD1803" w:rsidP="00CD1803">
      <w:pPr>
        <w:ind w:left="360"/>
        <w:rPr>
          <w:rFonts w:asciiTheme="minorHAnsi" w:hAnsiTheme="minorHAnsi" w:cstheme="minorHAnsi"/>
        </w:rPr>
      </w:pPr>
      <w:r w:rsidRPr="00EF2A61">
        <w:rPr>
          <w:rFonts w:asciiTheme="minorHAnsi" w:hAnsiTheme="minorHAnsi" w:cstheme="minorHAnsi"/>
        </w:rPr>
        <w:t>Összefoglalva:</w:t>
      </w:r>
    </w:p>
    <w:bookmarkEnd w:id="228"/>
    <w:p w14:paraId="7255BD6C" w14:textId="77777777" w:rsidR="00FB62F0" w:rsidRPr="00EF2A61" w:rsidRDefault="00FB62F0" w:rsidP="00C32852">
      <w:pPr>
        <w:pStyle w:val="Listaszerbekezds"/>
        <w:numPr>
          <w:ilvl w:val="0"/>
          <w:numId w:val="92"/>
        </w:numPr>
        <w:rPr>
          <w:rFonts w:asciiTheme="minorHAnsi" w:hAnsiTheme="minorHAnsi" w:cstheme="minorHAnsi"/>
        </w:rPr>
      </w:pPr>
      <w:r w:rsidRPr="00EF2A61">
        <w:rPr>
          <w:rFonts w:asciiTheme="minorHAnsi" w:hAnsiTheme="minorHAnsi" w:cstheme="minorHAnsi"/>
        </w:rPr>
        <w:t>céltartalékképzéshez kapcsolódó új attribútumok:</w:t>
      </w:r>
    </w:p>
    <w:p w14:paraId="530455A0" w14:textId="77777777"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A keret értékvesztése értékelésének módja</w:t>
      </w:r>
    </w:p>
    <w:p w14:paraId="6855BDCE" w14:textId="77777777"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A keret értékvesztésének típusa</w:t>
      </w:r>
    </w:p>
    <w:p w14:paraId="3377CCE8" w14:textId="16915A74" w:rsidR="00FB62F0" w:rsidRPr="00EF2A61" w:rsidRDefault="00FB62F0" w:rsidP="00FB62F0">
      <w:pPr>
        <w:pStyle w:val="Listaszerbekezds"/>
        <w:numPr>
          <w:ilvl w:val="0"/>
          <w:numId w:val="91"/>
        </w:numPr>
        <w:spacing w:after="0"/>
        <w:jc w:val="left"/>
        <w:rPr>
          <w:rFonts w:asciiTheme="minorHAnsi" w:hAnsiTheme="minorHAnsi" w:cstheme="minorHAnsi"/>
        </w:rPr>
      </w:pPr>
      <w:r w:rsidRPr="00EF2A61">
        <w:rPr>
          <w:rFonts w:asciiTheme="minorHAnsi" w:hAnsiTheme="minorHAnsi" w:cstheme="minorHAnsi"/>
        </w:rPr>
        <w:t>értékvesztésképzéshez kapcsolódóan jelentendő új attribútum:</w:t>
      </w:r>
    </w:p>
    <w:p w14:paraId="1A9FB2E5" w14:textId="4C0935AA" w:rsidR="00FB62F0" w:rsidRPr="00EF2A61" w:rsidRDefault="00FB62F0" w:rsidP="00C32852">
      <w:pPr>
        <w:pStyle w:val="Listaszerbekezds"/>
        <w:numPr>
          <w:ilvl w:val="0"/>
          <w:numId w:val="93"/>
        </w:numPr>
        <w:spacing w:after="0"/>
        <w:ind w:left="1134"/>
        <w:jc w:val="left"/>
        <w:rPr>
          <w:rFonts w:asciiTheme="minorHAnsi" w:hAnsiTheme="minorHAnsi" w:cstheme="minorHAnsi"/>
        </w:rPr>
      </w:pPr>
      <w:r w:rsidRPr="00EF2A61">
        <w:rPr>
          <w:rFonts w:asciiTheme="minorHAnsi" w:hAnsiTheme="minorHAnsi" w:cstheme="minorHAnsi"/>
        </w:rPr>
        <w:t>Effektív kamatláb (</w:t>
      </w:r>
      <w:proofErr w:type="spellStart"/>
      <w:r w:rsidRPr="00EF2A61">
        <w:rPr>
          <w:rFonts w:asciiTheme="minorHAnsi" w:hAnsiTheme="minorHAnsi" w:cstheme="minorHAnsi"/>
        </w:rPr>
        <w:t>EIR</w:t>
      </w:r>
      <w:proofErr w:type="spellEnd"/>
      <w:r w:rsidRPr="00EF2A61">
        <w:rPr>
          <w:rFonts w:asciiTheme="minorHAnsi" w:hAnsiTheme="minorHAnsi" w:cstheme="minorHAnsi"/>
        </w:rPr>
        <w:t>)</w:t>
      </w:r>
    </w:p>
    <w:p w14:paraId="33AED0F5" w14:textId="77777777" w:rsidR="00E24EBF" w:rsidRPr="00EF2A61" w:rsidRDefault="00E24EBF" w:rsidP="00F570C6">
      <w:pPr>
        <w:spacing w:after="0"/>
        <w:rPr>
          <w:rFonts w:asciiTheme="minorHAnsi" w:hAnsiTheme="minorHAnsi" w:cstheme="minorHAnsi"/>
        </w:rPr>
      </w:pPr>
    </w:p>
    <w:p w14:paraId="354CE86F" w14:textId="341DDB0C" w:rsidR="00FC5F27" w:rsidRPr="00EF2A61" w:rsidRDefault="00B00002" w:rsidP="00A0697E">
      <w:pPr>
        <w:autoSpaceDE w:val="0"/>
        <w:autoSpaceDN w:val="0"/>
        <w:spacing w:before="40" w:after="40"/>
        <w:ind w:left="360"/>
        <w:rPr>
          <w:rFonts w:asciiTheme="minorHAnsi" w:hAnsiTheme="minorHAnsi" w:cstheme="minorHAnsi"/>
        </w:rPr>
      </w:pPr>
      <w:r w:rsidRPr="00EF2A61">
        <w:rPr>
          <w:rFonts w:asciiTheme="minorHAnsi" w:hAnsiTheme="minorHAnsi" w:cstheme="minorHAnsi"/>
        </w:rPr>
        <w:t>Az „Operatív program megnevezése” mezőben a 2022.06.01</w:t>
      </w:r>
      <w:r w:rsidR="000E2B72" w:rsidRPr="00EF2A61">
        <w:rPr>
          <w:rFonts w:asciiTheme="minorHAnsi" w:hAnsiTheme="minorHAnsi" w:cstheme="minorHAnsi"/>
        </w:rPr>
        <w:t>-től kezdődően kötött szerződések esetén kell megadni azt az operatív programot, amelynek keretében a hitelszerződés megkötésre került</w:t>
      </w:r>
      <w:r w:rsidR="00E14A7E" w:rsidRPr="00EF2A61">
        <w:rPr>
          <w:rFonts w:asciiTheme="minorHAnsi" w:hAnsiTheme="minorHAnsi" w:cstheme="minorHAnsi"/>
        </w:rPr>
        <w:t xml:space="preserve"> vállalati és önálló vállalkozó adósokhoz tartozó</w:t>
      </w:r>
      <w:r w:rsidR="00D11F52" w:rsidRPr="00EF2A61">
        <w:rPr>
          <w:rFonts w:asciiTheme="minorHAnsi" w:hAnsiTheme="minorHAnsi" w:cstheme="minorHAnsi"/>
        </w:rPr>
        <w:t>, már folyósított</w:t>
      </w:r>
      <w:r w:rsidR="00E14A7E" w:rsidRPr="00EF2A61">
        <w:rPr>
          <w:rFonts w:asciiTheme="minorHAnsi" w:hAnsiTheme="minorHAnsi" w:cstheme="minorHAnsi"/>
        </w:rPr>
        <w:t xml:space="preserve"> instrumentumok esetén</w:t>
      </w:r>
      <w:bookmarkStart w:id="229" w:name="_Hlk93320331"/>
      <w:r w:rsidR="00E14A7E" w:rsidRPr="00EF2A61">
        <w:rPr>
          <w:rFonts w:asciiTheme="minorHAnsi" w:hAnsiTheme="minorHAnsi" w:cstheme="minorHAnsi"/>
        </w:rPr>
        <w:t>.</w:t>
      </w:r>
      <w:r w:rsidR="00271154" w:rsidRPr="00EF2A61">
        <w:rPr>
          <w:rFonts w:asciiTheme="minorHAnsi" w:hAnsiTheme="minorHAnsi" w:cstheme="minorHAnsi"/>
        </w:rPr>
        <w:t xml:space="preserve"> </w:t>
      </w:r>
      <w:bookmarkStart w:id="230" w:name="_Hlk94127348"/>
      <w:r w:rsidR="00FC5F27" w:rsidRPr="00EF2A61">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30"/>
      <w:r w:rsidR="002C2607" w:rsidRPr="00EF2A61">
        <w:rPr>
          <w:rFonts w:asciiTheme="minorHAnsi" w:hAnsiTheme="minorHAnsi" w:cstheme="minorHAnsi"/>
        </w:rPr>
        <w:t>Amennyiben a 2022.06.01. után kötött szerződések esetén nem kapcsolódik operatív program, akkor a ’</w:t>
      </w:r>
      <w:proofErr w:type="spellStart"/>
      <w:r w:rsidR="002C2607" w:rsidRPr="00EF2A61">
        <w:rPr>
          <w:rFonts w:asciiTheme="minorHAnsi" w:hAnsiTheme="minorHAnsi" w:cstheme="minorHAnsi"/>
        </w:rPr>
        <w:t>NINCS_OP</w:t>
      </w:r>
      <w:proofErr w:type="spellEnd"/>
      <w:r w:rsidR="002C2607" w:rsidRPr="00EF2A61">
        <w:rPr>
          <w:rFonts w:asciiTheme="minorHAnsi" w:hAnsiTheme="minorHAnsi" w:cstheme="minorHAnsi"/>
        </w:rPr>
        <w:t>’ kódérték alkalmazandó. A ’</w:t>
      </w:r>
      <w:proofErr w:type="spellStart"/>
      <w:r w:rsidR="002C2607" w:rsidRPr="00EF2A61">
        <w:rPr>
          <w:rFonts w:asciiTheme="minorHAnsi" w:hAnsiTheme="minorHAnsi" w:cstheme="minorHAnsi"/>
        </w:rPr>
        <w:t>NEM_ISMERT</w:t>
      </w:r>
      <w:proofErr w:type="spellEnd"/>
      <w:r w:rsidR="002C2607" w:rsidRPr="00EF2A61">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EF2A61">
        <w:rPr>
          <w:rFonts w:asciiTheme="minorHAnsi" w:hAnsiTheme="minorHAnsi" w:cstheme="minorHAnsi"/>
        </w:rPr>
        <w:t>NEM_ISMERT</w:t>
      </w:r>
      <w:proofErr w:type="spellEnd"/>
      <w:r w:rsidR="002C2607" w:rsidRPr="00EF2A61">
        <w:rPr>
          <w:rFonts w:asciiTheme="minorHAnsi" w:hAnsiTheme="minorHAnsi" w:cstheme="minorHAnsi"/>
        </w:rPr>
        <w:t>’ kódérték nem alkalmazható 2022.06.01. után kötött szerződések esetén.</w:t>
      </w:r>
    </w:p>
    <w:p w14:paraId="2C12D87A" w14:textId="627DB6F9" w:rsidR="0022291A" w:rsidRPr="00EF2A61" w:rsidRDefault="0022291A" w:rsidP="00F570C6">
      <w:pPr>
        <w:ind w:left="360"/>
        <w:rPr>
          <w:rFonts w:asciiTheme="minorHAnsi" w:hAnsiTheme="minorHAnsi" w:cstheme="minorHAnsi"/>
        </w:rPr>
      </w:pPr>
    </w:p>
    <w:bookmarkEnd w:id="229"/>
    <w:p w14:paraId="401EF244" w14:textId="44920D23" w:rsidR="00E75D39" w:rsidRPr="00EF2A61" w:rsidRDefault="00E75D39" w:rsidP="001A1E06">
      <w:pPr>
        <w:autoSpaceDE w:val="0"/>
        <w:autoSpaceDN w:val="0"/>
        <w:spacing w:after="0"/>
        <w:ind w:left="360"/>
        <w:rPr>
          <w:rFonts w:asciiTheme="minorHAnsi" w:hAnsiTheme="minorHAnsi" w:cstheme="minorHAnsi"/>
        </w:rPr>
      </w:pPr>
      <w:r w:rsidRPr="00EF2A61">
        <w:rPr>
          <w:rFonts w:asciiTheme="minorHAnsi" w:hAnsiTheme="minorHAnsi" w:cstheme="minorHAnsi"/>
        </w:rPr>
        <w:t>A „Moratórium típusa” mezőben az aktuálisan moratórium alatt lévő instrumentumok tekintetében jelentend</w:t>
      </w:r>
      <w:r w:rsidR="00D57260" w:rsidRPr="00EF2A61">
        <w:rPr>
          <w:rFonts w:asciiTheme="minorHAnsi" w:hAnsiTheme="minorHAnsi" w:cstheme="minorHAnsi"/>
        </w:rPr>
        <w:t>ő</w:t>
      </w:r>
      <w:r w:rsidRPr="00EF2A61">
        <w:rPr>
          <w:rFonts w:asciiTheme="minorHAnsi" w:hAnsiTheme="minorHAnsi" w:cstheme="minorHAnsi"/>
        </w:rPr>
        <w:t xml:space="preserve"> az az információ, hogy szerződésen vagy jogszabályon alapuló</w:t>
      </w:r>
      <w:r w:rsidR="00612ABA" w:rsidRPr="00EF2A61">
        <w:rPr>
          <w:rFonts w:asciiTheme="minorHAnsi" w:hAnsiTheme="minorHAnsi" w:cstheme="minorHAnsi"/>
        </w:rPr>
        <w:t xml:space="preserve"> vagy fizetési nehézségből fakadó</w:t>
      </w:r>
      <w:r w:rsidRPr="00EF2A61">
        <w:rPr>
          <w:rFonts w:asciiTheme="minorHAnsi" w:hAnsiTheme="minorHAnsi" w:cstheme="minorHAnsi"/>
        </w:rPr>
        <w:t xml:space="preserve"> moratóriumról van szó. </w:t>
      </w:r>
      <w:r w:rsidR="008A1C06" w:rsidRPr="00EF2A61">
        <w:rPr>
          <w:rFonts w:asciiTheme="minorHAnsi" w:hAnsiTheme="minorHAnsi" w:cstheme="minorHAnsi"/>
        </w:rPr>
        <w:t>2022. június vonatkozási időtől kezdődően</w:t>
      </w:r>
      <w:r w:rsidR="006C72EB" w:rsidRPr="00EF2A61">
        <w:rPr>
          <w:rFonts w:asciiTheme="minorHAnsi" w:hAnsiTheme="minorHAnsi" w:cstheme="minorHAnsi"/>
        </w:rPr>
        <w:t xml:space="preserve"> </w:t>
      </w:r>
      <w:r w:rsidR="008A1C06" w:rsidRPr="00EF2A61">
        <w:rPr>
          <w:rFonts w:asciiTheme="minorHAnsi" w:hAnsiTheme="minorHAnsi" w:cstheme="minorHAnsi"/>
        </w:rPr>
        <w:t>e</w:t>
      </w:r>
      <w:r w:rsidR="00612ABA" w:rsidRPr="00EF2A61">
        <w:rPr>
          <w:rFonts w:asciiTheme="minorHAnsi" w:hAnsiTheme="minorHAnsi" w:cstheme="minorHAnsi"/>
        </w:rPr>
        <w:t xml:space="preserve">lső esetben </w:t>
      </w:r>
      <w:r w:rsidR="00A3764C" w:rsidRPr="00EF2A61">
        <w:rPr>
          <w:rFonts w:asciiTheme="minorHAnsi" w:hAnsiTheme="minorHAnsi" w:cstheme="minorHAnsi"/>
        </w:rPr>
        <w:t>’</w:t>
      </w:r>
      <w:proofErr w:type="spellStart"/>
      <w:r w:rsidRPr="00EF2A61">
        <w:rPr>
          <w:rFonts w:asciiTheme="minorHAnsi" w:hAnsiTheme="minorHAnsi" w:cstheme="minorHAnsi"/>
        </w:rPr>
        <w:t>SZERZ</w:t>
      </w:r>
      <w:proofErr w:type="spellEnd"/>
      <w:r w:rsidR="00A3764C" w:rsidRPr="00EF2A61">
        <w:rPr>
          <w:rFonts w:asciiTheme="minorHAnsi" w:hAnsiTheme="minorHAnsi" w:cstheme="minorHAnsi"/>
        </w:rPr>
        <w:t>’</w:t>
      </w:r>
      <w:r w:rsidRPr="00EF2A61">
        <w:rPr>
          <w:rFonts w:asciiTheme="minorHAnsi" w:hAnsiTheme="minorHAnsi" w:cstheme="minorHAnsi"/>
        </w:rPr>
        <w:t xml:space="preserve">, </w:t>
      </w:r>
      <w:r w:rsidR="00612ABA" w:rsidRPr="00EF2A61">
        <w:rPr>
          <w:rFonts w:asciiTheme="minorHAnsi" w:hAnsiTheme="minorHAnsi" w:cstheme="minorHAnsi"/>
        </w:rPr>
        <w:t>jogszabályon alapuló esetben</w:t>
      </w:r>
      <w:r w:rsidRPr="00EF2A61">
        <w:rPr>
          <w:rFonts w:asciiTheme="minorHAnsi" w:hAnsiTheme="minorHAnsi" w:cstheme="minorHAnsi"/>
        </w:rPr>
        <w:t xml:space="preserve"> attól függően, hogy a világjárványhoz ka</w:t>
      </w:r>
      <w:r w:rsidR="00D57260" w:rsidRPr="00EF2A61">
        <w:rPr>
          <w:rFonts w:asciiTheme="minorHAnsi" w:hAnsiTheme="minorHAnsi" w:cstheme="minorHAnsi"/>
        </w:rPr>
        <w:t>p</w:t>
      </w:r>
      <w:r w:rsidRPr="00EF2A61">
        <w:rPr>
          <w:rFonts w:asciiTheme="minorHAnsi" w:hAnsiTheme="minorHAnsi" w:cstheme="minorHAnsi"/>
        </w:rPr>
        <w:t>csolódó fizetési moratóriumról</w:t>
      </w:r>
      <w:r w:rsidR="00D020C1" w:rsidRPr="00EF2A61">
        <w:rPr>
          <w:rFonts w:asciiTheme="minorHAnsi" w:hAnsiTheme="minorHAnsi" w:cstheme="minorHAnsi"/>
        </w:rPr>
        <w:t>, agrár moratóriumról</w:t>
      </w:r>
      <w:r w:rsidRPr="00EF2A61">
        <w:rPr>
          <w:rFonts w:asciiTheme="minorHAnsi" w:hAnsiTheme="minorHAnsi" w:cstheme="minorHAnsi"/>
        </w:rPr>
        <w:t xml:space="preserve"> vagy egyéb jogszabályi moratóriumról van szó (pl. babaváró hitelek esetén jogszabály </w:t>
      </w:r>
      <w:r w:rsidR="00465994" w:rsidRPr="00EF2A61">
        <w:rPr>
          <w:rFonts w:asciiTheme="minorHAnsi" w:hAnsiTheme="minorHAnsi" w:cstheme="minorHAnsi"/>
        </w:rPr>
        <w:t xml:space="preserve">alapján biztosított törlesztési moratórium), </w:t>
      </w:r>
      <w:r w:rsidR="00A3764C" w:rsidRPr="00EF2A61">
        <w:rPr>
          <w:rFonts w:asciiTheme="minorHAnsi" w:hAnsiTheme="minorHAnsi" w:cstheme="minorHAnsi"/>
        </w:rPr>
        <w:t>’</w:t>
      </w:r>
      <w:proofErr w:type="spellStart"/>
      <w:r w:rsidR="00465994" w:rsidRPr="00EF2A61">
        <w:rPr>
          <w:rFonts w:asciiTheme="minorHAnsi" w:hAnsiTheme="minorHAnsi" w:cstheme="minorHAnsi"/>
        </w:rPr>
        <w:t>JOGI_FIZ</w:t>
      </w:r>
      <w:proofErr w:type="spellEnd"/>
      <w:r w:rsidR="00A3764C" w:rsidRPr="00EF2A61">
        <w:rPr>
          <w:rFonts w:asciiTheme="minorHAnsi" w:hAnsiTheme="minorHAnsi" w:cstheme="minorHAnsi"/>
        </w:rPr>
        <w:t>’</w:t>
      </w:r>
      <w:r w:rsidR="00D020C1" w:rsidRPr="00EF2A61">
        <w:rPr>
          <w:rFonts w:asciiTheme="minorHAnsi" w:hAnsiTheme="minorHAnsi" w:cstheme="minorHAnsi"/>
        </w:rPr>
        <w:t>, ’</w:t>
      </w:r>
      <w:proofErr w:type="spellStart"/>
      <w:r w:rsidR="00D020C1" w:rsidRPr="00EF2A61">
        <w:rPr>
          <w:rFonts w:asciiTheme="minorHAnsi" w:hAnsiTheme="minorHAnsi" w:cstheme="minorHAnsi"/>
        </w:rPr>
        <w:t>JOGI_AGR</w:t>
      </w:r>
      <w:proofErr w:type="spellEnd"/>
      <w:r w:rsidR="00D020C1" w:rsidRPr="00EF2A61">
        <w:rPr>
          <w:rFonts w:asciiTheme="minorHAnsi" w:hAnsiTheme="minorHAnsi" w:cstheme="minorHAnsi"/>
        </w:rPr>
        <w:t>’</w:t>
      </w:r>
      <w:r w:rsidR="00465994" w:rsidRPr="00EF2A61">
        <w:rPr>
          <w:rFonts w:asciiTheme="minorHAnsi" w:hAnsiTheme="minorHAnsi" w:cstheme="minorHAnsi"/>
        </w:rPr>
        <w:t xml:space="preserve"> vagy </w:t>
      </w:r>
      <w:r w:rsidR="00A3764C" w:rsidRPr="00EF2A61">
        <w:rPr>
          <w:rFonts w:asciiTheme="minorHAnsi" w:hAnsiTheme="minorHAnsi" w:cstheme="minorHAnsi"/>
        </w:rPr>
        <w:t>’</w:t>
      </w:r>
      <w:proofErr w:type="spellStart"/>
      <w:r w:rsidR="00465994" w:rsidRPr="00EF2A61">
        <w:rPr>
          <w:rFonts w:asciiTheme="minorHAnsi" w:hAnsiTheme="minorHAnsi" w:cstheme="minorHAnsi"/>
        </w:rPr>
        <w:t>JOGI_EGYEB</w:t>
      </w:r>
      <w:proofErr w:type="spellEnd"/>
      <w:r w:rsidR="00A3764C" w:rsidRPr="00EF2A61">
        <w:rPr>
          <w:rFonts w:asciiTheme="minorHAnsi" w:hAnsiTheme="minorHAnsi" w:cstheme="minorHAnsi"/>
        </w:rPr>
        <w:t>’</w:t>
      </w:r>
      <w:r w:rsidR="00612ABA" w:rsidRPr="00EF2A61">
        <w:rPr>
          <w:rFonts w:asciiTheme="minorHAnsi" w:hAnsiTheme="minorHAnsi" w:cstheme="minorHAnsi"/>
        </w:rPr>
        <w:t>, fizetési nehézségből fakadó moratórium esetén ’</w:t>
      </w:r>
      <w:proofErr w:type="spellStart"/>
      <w:r w:rsidR="00612ABA" w:rsidRPr="00EF2A61">
        <w:rPr>
          <w:rFonts w:asciiTheme="minorHAnsi" w:hAnsiTheme="minorHAnsi" w:cstheme="minorHAnsi"/>
        </w:rPr>
        <w:t>EGYEB</w:t>
      </w:r>
      <w:proofErr w:type="spellEnd"/>
      <w:r w:rsidR="00612ABA" w:rsidRPr="00EF2A61">
        <w:rPr>
          <w:rFonts w:asciiTheme="minorHAnsi" w:hAnsiTheme="minorHAnsi" w:cstheme="minorHAnsi"/>
        </w:rPr>
        <w:t>’</w:t>
      </w:r>
      <w:r w:rsidR="00465994" w:rsidRPr="00EF2A61">
        <w:rPr>
          <w:rFonts w:asciiTheme="minorHAnsi" w:hAnsiTheme="minorHAnsi" w:cstheme="minorHAnsi"/>
        </w:rPr>
        <w:t xml:space="preserve"> kódérték szerepeltetendő.</w:t>
      </w:r>
      <w:r w:rsidR="00612ABA" w:rsidRPr="00EF2A61">
        <w:rPr>
          <w:rFonts w:asciiTheme="minorHAnsi" w:hAnsiTheme="minorHAnsi" w:cstheme="minorHAnsi"/>
        </w:rPr>
        <w:t xml:space="preserve"> </w:t>
      </w:r>
      <w:r w:rsidR="008A1C06" w:rsidRPr="00EF2A61">
        <w:rPr>
          <w:rFonts w:asciiTheme="minorHAnsi" w:hAnsiTheme="minorHAnsi" w:cstheme="minorHAnsi"/>
        </w:rPr>
        <w:t>2022. június vonatkozási időig a jogszabály alapján adott moratóriumon kívüli moratórium típusok ’</w:t>
      </w:r>
      <w:proofErr w:type="spellStart"/>
      <w:r w:rsidR="008A1C06" w:rsidRPr="00EF2A61">
        <w:rPr>
          <w:rFonts w:asciiTheme="minorHAnsi" w:hAnsiTheme="minorHAnsi" w:cstheme="minorHAnsi"/>
        </w:rPr>
        <w:t>SZERZ</w:t>
      </w:r>
      <w:proofErr w:type="spellEnd"/>
      <w:r w:rsidR="008A1C06" w:rsidRPr="00EF2A61">
        <w:rPr>
          <w:rFonts w:asciiTheme="minorHAnsi" w:hAnsiTheme="minorHAnsi" w:cstheme="minorHAnsi"/>
        </w:rPr>
        <w:t>’ kódértéken kellett szerepeljenek.</w:t>
      </w:r>
      <w:r w:rsidR="00D020C1" w:rsidRPr="00EF2A61">
        <w:rPr>
          <w:rFonts w:asciiTheme="minorHAnsi" w:hAnsiTheme="minorHAnsi" w:cstheme="minorHAnsi"/>
        </w:rPr>
        <w:t xml:space="preserve"> ’</w:t>
      </w:r>
      <w:proofErr w:type="spellStart"/>
      <w:r w:rsidR="00D020C1" w:rsidRPr="00EF2A61">
        <w:rPr>
          <w:rFonts w:asciiTheme="minorHAnsi" w:hAnsiTheme="minorHAnsi" w:cstheme="minorHAnsi"/>
        </w:rPr>
        <w:t>JOGI_AGR</w:t>
      </w:r>
      <w:proofErr w:type="spellEnd"/>
      <w:r w:rsidR="00D020C1" w:rsidRPr="00EF2A61">
        <w:rPr>
          <w:rFonts w:asciiTheme="minorHAnsi" w:hAnsiTheme="minorHAnsi" w:cstheme="minorHAnsi"/>
        </w:rPr>
        <w:t>’ kódérték alkalmazása esetén a „Moratórium kezdete” mezőben minden esetben 2022.09.01. jelentendő.</w:t>
      </w:r>
    </w:p>
    <w:p w14:paraId="320EBFA6" w14:textId="77777777" w:rsidR="00882744" w:rsidRPr="00EF2A61" w:rsidRDefault="00882744" w:rsidP="001A1E06">
      <w:pPr>
        <w:autoSpaceDE w:val="0"/>
        <w:autoSpaceDN w:val="0"/>
        <w:spacing w:after="0"/>
        <w:ind w:left="360"/>
        <w:rPr>
          <w:rFonts w:asciiTheme="minorHAnsi" w:hAnsiTheme="minorHAnsi" w:cstheme="minorHAnsi"/>
        </w:rPr>
      </w:pPr>
    </w:p>
    <w:p w14:paraId="64CC3EAE" w14:textId="77777777" w:rsidR="00E75D39" w:rsidRPr="00EF2A61" w:rsidRDefault="00E75D39" w:rsidP="001A1E06">
      <w:pPr>
        <w:autoSpaceDE w:val="0"/>
        <w:autoSpaceDN w:val="0"/>
        <w:spacing w:after="0"/>
        <w:ind w:left="360"/>
        <w:rPr>
          <w:rFonts w:asciiTheme="minorHAnsi" w:hAnsiTheme="minorHAnsi" w:cstheme="minorHAnsi"/>
        </w:rPr>
      </w:pPr>
    </w:p>
    <w:p w14:paraId="520C12BC" w14:textId="41512B1F" w:rsidR="00915BD9" w:rsidRPr="00EF2A61" w:rsidRDefault="00915BD9" w:rsidP="00F570C6">
      <w:pPr>
        <w:autoSpaceDE w:val="0"/>
        <w:autoSpaceDN w:val="0"/>
        <w:spacing w:after="0"/>
        <w:ind w:left="360"/>
        <w:rPr>
          <w:rFonts w:asciiTheme="minorHAnsi" w:hAnsiTheme="minorHAnsi" w:cstheme="minorHAnsi"/>
        </w:rPr>
      </w:pPr>
      <w:r w:rsidRPr="00EF2A61">
        <w:rPr>
          <w:rFonts w:asciiTheme="minorHAnsi" w:hAnsiTheme="minorHAnsi" w:cstheme="minorHAnsi"/>
        </w:rPr>
        <w:t>„Az instrumentum infrastruktúratámogató faktor (</w:t>
      </w:r>
      <w:proofErr w:type="spellStart"/>
      <w:r w:rsidRPr="00EF2A61">
        <w:rPr>
          <w:rFonts w:asciiTheme="minorHAnsi" w:hAnsiTheme="minorHAnsi" w:cstheme="minorHAnsi"/>
        </w:rPr>
        <w:t>ISF</w:t>
      </w:r>
      <w:proofErr w:type="spellEnd"/>
      <w:r w:rsidRPr="00EF2A61">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EF2A61">
        <w:rPr>
          <w:rFonts w:asciiTheme="minorHAnsi" w:hAnsiTheme="minorHAnsi" w:cstheme="minorHAnsi"/>
        </w:rPr>
        <w:t xml:space="preserve">a 2020.06.01. után kötött szerződésekre </w:t>
      </w:r>
      <w:r w:rsidRPr="00EF2A61">
        <w:rPr>
          <w:rFonts w:asciiTheme="minorHAnsi" w:hAnsiTheme="minorHAnsi" w:cstheme="minorHAnsi"/>
        </w:rPr>
        <w:t>vonatkozóan, a vállalati hitelek tekintetében</w:t>
      </w:r>
      <w:r w:rsidR="00000B97" w:rsidRPr="00EF2A61">
        <w:rPr>
          <w:rFonts w:asciiTheme="minorHAnsi" w:hAnsiTheme="minorHAnsi" w:cstheme="minorHAnsi"/>
        </w:rPr>
        <w:t xml:space="preserve"> (belföldi és külföldi egyaránt)</w:t>
      </w:r>
      <w:r w:rsidR="00E75D39" w:rsidRPr="00EF2A61">
        <w:rPr>
          <w:rFonts w:asciiTheme="minorHAnsi" w:hAnsiTheme="minorHAnsi" w:cstheme="minorHAnsi"/>
        </w:rPr>
        <w:t xml:space="preserve">. </w:t>
      </w:r>
    </w:p>
    <w:p w14:paraId="61F02179" w14:textId="12065434" w:rsidR="00D418D3" w:rsidRPr="00EF2A61" w:rsidRDefault="00D418D3" w:rsidP="00012136">
      <w:pPr>
        <w:autoSpaceDE w:val="0"/>
        <w:autoSpaceDN w:val="0"/>
        <w:spacing w:after="0"/>
        <w:ind w:left="360"/>
        <w:rPr>
          <w:rFonts w:asciiTheme="minorHAnsi" w:hAnsiTheme="minorHAnsi" w:cstheme="minorHAnsi"/>
        </w:rPr>
      </w:pPr>
    </w:p>
    <w:p w14:paraId="5F83C76B" w14:textId="43DA9F93" w:rsidR="00D418D3" w:rsidRPr="00EF2A61" w:rsidRDefault="00D418D3" w:rsidP="00AE27AF">
      <w:pPr>
        <w:pStyle w:val="Cmsor4"/>
      </w:pPr>
      <w:bookmarkStart w:id="231" w:name="_Toc149902009"/>
      <w:bookmarkStart w:id="232" w:name="_Toc206686150"/>
      <w:bookmarkStart w:id="233" w:name="_Hlk124499620"/>
      <w:bookmarkStart w:id="234" w:name="_Hlk112415367"/>
      <w:bookmarkStart w:id="235" w:name="_Toc188019079"/>
      <w:r w:rsidRPr="00EF2A61">
        <w:t>2023. március vonatkozási időtől hatályos új mezőkre vonatkozó módszertani előírások:</w:t>
      </w:r>
      <w:bookmarkEnd w:id="231"/>
      <w:bookmarkEnd w:id="232"/>
      <w:bookmarkEnd w:id="235"/>
    </w:p>
    <w:p w14:paraId="17D911E2" w14:textId="55C97AE5" w:rsidR="00D418D3" w:rsidRPr="00EF2A61"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EF2A61" w:rsidRDefault="00096517" w:rsidP="00C46F47">
      <w:pPr>
        <w:autoSpaceDE w:val="0"/>
        <w:autoSpaceDN w:val="0"/>
        <w:spacing w:before="40" w:after="40"/>
        <w:rPr>
          <w:rFonts w:asciiTheme="minorHAnsi" w:hAnsiTheme="minorHAnsi" w:cstheme="minorHAnsi"/>
        </w:rPr>
      </w:pPr>
      <w:r w:rsidRPr="00EF2A61">
        <w:t xml:space="preserve">A taxonómiára vonatkozó mezők tekintetében az </w:t>
      </w:r>
      <w:hyperlink r:id="rId24" w:history="1">
        <w:r w:rsidRPr="00EF2A61">
          <w:rPr>
            <w:rStyle w:val="Hiperhivatkozs"/>
            <w:rFonts w:cstheme="minorHAnsi"/>
            <w:color w:val="044A91"/>
            <w:vertAlign w:val="baseline"/>
          </w:rPr>
          <w:t>EU 2020/852</w:t>
        </w:r>
      </w:hyperlink>
      <w:r w:rsidRPr="00EF2A61">
        <w:rPr>
          <w:color w:val="548235"/>
        </w:rPr>
        <w:t xml:space="preserve"> </w:t>
      </w:r>
      <w:r w:rsidRPr="00EF2A61">
        <w:t>Taxonómia rendelete</w:t>
      </w:r>
      <w:r w:rsidR="001D3C1F" w:rsidRPr="00EF2A61">
        <w:t xml:space="preserve"> (továbbiakban ’Taxonómia rendelet’) </w:t>
      </w:r>
      <w:r w:rsidRPr="00EF2A61">
        <w:t xml:space="preserve">és az azt kiegészítő </w:t>
      </w:r>
      <w:hyperlink r:id="rId25" w:history="1">
        <w:r w:rsidRPr="00EF2A61">
          <w:rPr>
            <w:rStyle w:val="Hiperhivatkozs"/>
            <w:rFonts w:cstheme="minorHAnsi"/>
            <w:color w:val="044A91"/>
            <w:vertAlign w:val="baseline"/>
          </w:rPr>
          <w:t>EU 2021/2139</w:t>
        </w:r>
      </w:hyperlink>
      <w:r w:rsidR="00343573" w:rsidRPr="00EF2A61">
        <w:rPr>
          <w:rStyle w:val="Hiperhivatkozs"/>
          <w:rFonts w:cstheme="minorHAnsi"/>
          <w:color w:val="044A91"/>
          <w:vertAlign w:val="baseline"/>
        </w:rPr>
        <w:t xml:space="preserve">, </w:t>
      </w:r>
      <w:hyperlink r:id="rId26" w:history="1">
        <w:r w:rsidR="00343573" w:rsidRPr="00EF2A61">
          <w:rPr>
            <w:rStyle w:val="Hiperhivatkozs"/>
            <w:rFonts w:cstheme="minorHAnsi"/>
            <w:color w:val="044A91"/>
            <w:vertAlign w:val="baseline"/>
          </w:rPr>
          <w:t>EU 2022/1214</w:t>
        </w:r>
      </w:hyperlink>
      <w:r w:rsidRPr="00EF2A61">
        <w:t xml:space="preserve"> </w:t>
      </w:r>
      <w:r w:rsidR="00B15A57" w:rsidRPr="00EF2A61">
        <w:t xml:space="preserve">és </w:t>
      </w:r>
      <w:hyperlink r:id="rId27" w:history="1">
        <w:r w:rsidR="00B15A57" w:rsidRPr="00EF2A61">
          <w:rPr>
            <w:rStyle w:val="Hiperhivatkozs"/>
            <w:rFonts w:cstheme="minorHAnsi"/>
            <w:color w:val="044A91"/>
            <w:vertAlign w:val="baseline"/>
          </w:rPr>
          <w:t>EU 2023/2486</w:t>
        </w:r>
      </w:hyperlink>
      <w:r w:rsidR="00B15A57" w:rsidRPr="00EF2A61">
        <w:rPr>
          <w:rStyle w:val="Hiperhivatkozs"/>
          <w:rFonts w:cstheme="minorHAnsi"/>
          <w:color w:val="044A91"/>
          <w:vertAlign w:val="baseline"/>
        </w:rPr>
        <w:t xml:space="preserve"> </w:t>
      </w:r>
      <w:r w:rsidRPr="00EF2A61">
        <w:t>rendelete</w:t>
      </w:r>
      <w:r w:rsidR="00343573" w:rsidRPr="00EF2A61">
        <w:t>k (továbbiakban ’Kiegészítő rendeletek’)</w:t>
      </w:r>
      <w:r w:rsidRPr="00EF2A61">
        <w:t xml:space="preserve"> alapján kell eljárni.</w:t>
      </w:r>
      <w:r w:rsidR="00793C46" w:rsidRPr="00EF2A61">
        <w:t xml:space="preserve"> </w:t>
      </w:r>
    </w:p>
    <w:p w14:paraId="1B5EF48B" w14:textId="35B796C4" w:rsidR="001E6CA5" w:rsidRPr="00EF2A61" w:rsidRDefault="00D418D3" w:rsidP="00C46F47">
      <w:pPr>
        <w:autoSpaceDE w:val="0"/>
        <w:autoSpaceDN w:val="0"/>
        <w:spacing w:before="40" w:after="40"/>
        <w:rPr>
          <w:rFonts w:asciiTheme="minorHAnsi" w:hAnsiTheme="minorHAnsi" w:cstheme="minorHAnsi"/>
        </w:rPr>
      </w:pPr>
      <w:r w:rsidRPr="00EF2A61">
        <w:rPr>
          <w:rFonts w:asciiTheme="minorHAnsi" w:hAnsiTheme="minorHAnsi" w:cstheme="minorHAnsi"/>
        </w:rPr>
        <w:t>A teljes hitelállomány tekintetében jelentendő az az információ, hogy "</w:t>
      </w:r>
      <w:r w:rsidRPr="00EF2A61">
        <w:rPr>
          <w:rFonts w:asciiTheme="minorHAnsi" w:hAnsiTheme="minorHAnsi" w:cstheme="minorHAnsi"/>
          <w:b/>
          <w:bCs/>
        </w:rPr>
        <w:t>Taxonómiához igazodó vagy igazítható kitettség-e?</w:t>
      </w:r>
      <w:r w:rsidRPr="00EF2A61">
        <w:rPr>
          <w:rFonts w:asciiTheme="minorHAnsi" w:hAnsiTheme="minorHAnsi" w:cstheme="minorHAnsi"/>
        </w:rPr>
        <w:t>"</w:t>
      </w:r>
      <w:r w:rsidR="00BD5DF6" w:rsidRPr="00EF2A61">
        <w:rPr>
          <w:rFonts w:asciiTheme="minorHAnsi" w:hAnsiTheme="minorHAnsi" w:cstheme="minorHAnsi"/>
        </w:rPr>
        <w:t xml:space="preserve"> (vállalati és háztartási hitelek esetén egyaránt</w:t>
      </w:r>
      <w:r w:rsidR="001E6CA5" w:rsidRPr="00EF2A61">
        <w:rPr>
          <w:rFonts w:asciiTheme="minorHAnsi" w:hAnsiTheme="minorHAnsi" w:cstheme="minorHAnsi"/>
        </w:rPr>
        <w:t>, élő instrumentumok esetén</w:t>
      </w:r>
      <w:r w:rsidR="00BD5DF6" w:rsidRPr="00EF2A61">
        <w:rPr>
          <w:rFonts w:asciiTheme="minorHAnsi" w:hAnsiTheme="minorHAnsi" w:cstheme="minorHAnsi"/>
        </w:rPr>
        <w:t>)</w:t>
      </w:r>
      <w:r w:rsidRPr="00EF2A61">
        <w:rPr>
          <w:rFonts w:asciiTheme="minorHAnsi" w:hAnsiTheme="minorHAnsi" w:cstheme="minorHAnsi"/>
        </w:rPr>
        <w:t xml:space="preserve">. </w:t>
      </w:r>
      <w:r w:rsidR="00171BD0" w:rsidRPr="00EF2A61">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EF2A61" w:rsidRDefault="006A1A67" w:rsidP="00C46F47">
      <w:pPr>
        <w:autoSpaceDE w:val="0"/>
        <w:autoSpaceDN w:val="0"/>
        <w:spacing w:before="40" w:after="40"/>
        <w:rPr>
          <w:rFonts w:asciiTheme="minorHAnsi" w:hAnsiTheme="minorHAnsi" w:cstheme="minorHAnsi"/>
        </w:rPr>
      </w:pPr>
      <w:r w:rsidRPr="00EF2A61">
        <w:rPr>
          <w:rFonts w:asciiTheme="minorHAnsi" w:hAnsiTheme="minorHAnsi" w:cstheme="minorHAnsi"/>
        </w:rPr>
        <w:t>Amennyiben a mezőben ’</w:t>
      </w:r>
      <w:proofErr w:type="spellStart"/>
      <w:r w:rsidR="001E6CA5" w:rsidRPr="00EF2A61">
        <w:rPr>
          <w:rFonts w:asciiTheme="minorHAnsi" w:hAnsiTheme="minorHAnsi" w:cstheme="minorHAnsi"/>
        </w:rPr>
        <w:t>TAX_IGAZODO</w:t>
      </w:r>
      <w:proofErr w:type="spellEnd"/>
      <w:r w:rsidRPr="00EF2A61">
        <w:rPr>
          <w:rFonts w:asciiTheme="minorHAnsi" w:hAnsiTheme="minorHAnsi" w:cstheme="minorHAnsi"/>
        </w:rPr>
        <w:t xml:space="preserve">’ </w:t>
      </w:r>
      <w:r w:rsidR="001E6CA5" w:rsidRPr="00EF2A61">
        <w:rPr>
          <w:rFonts w:asciiTheme="minorHAnsi" w:hAnsiTheme="minorHAnsi" w:cstheme="minorHAnsi"/>
        </w:rPr>
        <w:t>vagy ’</w:t>
      </w:r>
      <w:proofErr w:type="spellStart"/>
      <w:r w:rsidR="001E6CA5" w:rsidRPr="00EF2A61">
        <w:rPr>
          <w:rFonts w:asciiTheme="minorHAnsi" w:hAnsiTheme="minorHAnsi" w:cstheme="minorHAnsi"/>
        </w:rPr>
        <w:t>TAX_IGAZITHATO</w:t>
      </w:r>
      <w:proofErr w:type="spellEnd"/>
      <w:r w:rsidR="001E6CA5" w:rsidRPr="00EF2A61">
        <w:rPr>
          <w:rFonts w:asciiTheme="minorHAnsi" w:hAnsiTheme="minorHAnsi" w:cstheme="minorHAnsi"/>
        </w:rPr>
        <w:t xml:space="preserve">’ </w:t>
      </w:r>
      <w:r w:rsidRPr="00EF2A61">
        <w:rPr>
          <w:rFonts w:asciiTheme="minorHAnsi" w:hAnsiTheme="minorHAnsi" w:cstheme="minorHAnsi"/>
        </w:rPr>
        <w:t>kódérték kerül jelentésre, akkor meg kell adni a „</w:t>
      </w:r>
      <w:r w:rsidRPr="00EF2A61">
        <w:rPr>
          <w:rFonts w:asciiTheme="minorHAnsi" w:hAnsiTheme="minorHAnsi" w:cstheme="minorHAnsi"/>
          <w:b/>
          <w:bCs/>
        </w:rPr>
        <w:t xml:space="preserve">Taxonómia szerinti cél </w:t>
      </w:r>
      <w:proofErr w:type="gramStart"/>
      <w:r w:rsidRPr="00EF2A61">
        <w:rPr>
          <w:rFonts w:asciiTheme="minorHAnsi" w:hAnsiTheme="minorHAnsi" w:cstheme="minorHAnsi"/>
          <w:b/>
          <w:bCs/>
        </w:rPr>
        <w:t>megnevezése</w:t>
      </w:r>
      <w:r w:rsidRPr="00EF2A61">
        <w:rPr>
          <w:rFonts w:asciiTheme="minorHAnsi" w:hAnsiTheme="minorHAnsi" w:cstheme="minorHAnsi"/>
        </w:rPr>
        <w:t>”-</w:t>
      </w:r>
      <w:proofErr w:type="gramEnd"/>
      <w:r w:rsidRPr="00EF2A61">
        <w:rPr>
          <w:rFonts w:asciiTheme="minorHAnsi" w:hAnsiTheme="minorHAnsi" w:cstheme="minorHAnsi"/>
        </w:rPr>
        <w:t>t</w:t>
      </w:r>
      <w:r w:rsidR="001E6CA5" w:rsidRPr="00EF2A61">
        <w:rPr>
          <w:rFonts w:asciiTheme="minorHAnsi" w:hAnsiTheme="minorHAnsi" w:cstheme="minorHAnsi"/>
        </w:rPr>
        <w:t xml:space="preserve">. </w:t>
      </w:r>
      <w:r w:rsidRPr="00EF2A61">
        <w:rPr>
          <w:rFonts w:asciiTheme="minorHAnsi" w:hAnsiTheme="minorHAnsi" w:cstheme="minorHAnsi"/>
        </w:rPr>
        <w:t xml:space="preserve"> </w:t>
      </w:r>
      <w:r w:rsidR="001E6CA5" w:rsidRPr="00EF2A61">
        <w:rPr>
          <w:rFonts w:asciiTheme="minorHAnsi" w:hAnsiTheme="minorHAnsi" w:cstheme="minorHAnsi"/>
        </w:rPr>
        <w:t>Amennyiben a mezőben ’</w:t>
      </w:r>
      <w:proofErr w:type="spellStart"/>
      <w:r w:rsidR="001E6CA5" w:rsidRPr="00EF2A61">
        <w:rPr>
          <w:rFonts w:asciiTheme="minorHAnsi" w:hAnsiTheme="minorHAnsi" w:cstheme="minorHAnsi"/>
        </w:rPr>
        <w:t>TAX_IGAZODO</w:t>
      </w:r>
      <w:proofErr w:type="spellEnd"/>
      <w:r w:rsidR="001E6CA5" w:rsidRPr="00EF2A61">
        <w:rPr>
          <w:rFonts w:asciiTheme="minorHAnsi" w:hAnsiTheme="minorHAnsi" w:cstheme="minorHAnsi"/>
        </w:rPr>
        <w:t>’ kódérték szerepel, töltendő a</w:t>
      </w:r>
      <w:r w:rsidRPr="00EF2A61">
        <w:rPr>
          <w:rFonts w:asciiTheme="minorHAnsi" w:hAnsiTheme="minorHAnsi" w:cstheme="minorHAnsi"/>
        </w:rPr>
        <w:t xml:space="preserve"> „</w:t>
      </w:r>
      <w:r w:rsidRPr="00EF2A61">
        <w:rPr>
          <w:rFonts w:asciiTheme="minorHAnsi" w:hAnsiTheme="minorHAnsi" w:cstheme="minorHAnsi"/>
          <w:b/>
          <w:bCs/>
        </w:rPr>
        <w:t>Taxonómiához igazodó kitettség jellege</w:t>
      </w:r>
      <w:r w:rsidRPr="00EF2A61">
        <w:rPr>
          <w:rFonts w:asciiTheme="minorHAnsi" w:hAnsiTheme="minorHAnsi" w:cstheme="minorHAnsi"/>
        </w:rPr>
        <w:t>”</w:t>
      </w:r>
      <w:r w:rsidR="001E6CA5" w:rsidRPr="00EF2A61">
        <w:rPr>
          <w:rFonts w:asciiTheme="minorHAnsi" w:hAnsiTheme="minorHAnsi" w:cstheme="minorHAnsi"/>
        </w:rPr>
        <w:t xml:space="preserve"> mező</w:t>
      </w:r>
      <w:r w:rsidRPr="00EF2A61">
        <w:rPr>
          <w:rFonts w:asciiTheme="minorHAnsi" w:hAnsiTheme="minorHAnsi" w:cstheme="minorHAnsi"/>
        </w:rPr>
        <w:t>.</w:t>
      </w:r>
      <w:r w:rsidR="003C5DDD" w:rsidRPr="00EF2A61">
        <w:rPr>
          <w:rFonts w:asciiTheme="minorHAnsi" w:hAnsiTheme="minorHAnsi" w:cstheme="minorHAnsi"/>
        </w:rPr>
        <w:t xml:space="preserve"> </w:t>
      </w:r>
    </w:p>
    <w:p w14:paraId="507DEA00" w14:textId="64ABEFCC" w:rsidR="005806E9" w:rsidRPr="00EF2A61" w:rsidRDefault="005806E9" w:rsidP="00C46F47">
      <w:pPr>
        <w:spacing w:after="160" w:line="252" w:lineRule="auto"/>
        <w:rPr>
          <w:rFonts w:asciiTheme="minorHAnsi" w:hAnsiTheme="minorHAnsi" w:cstheme="minorHAnsi"/>
        </w:rPr>
      </w:pPr>
      <w:r w:rsidRPr="00EF2A61">
        <w:t xml:space="preserve">A </w:t>
      </w:r>
      <w:r w:rsidRPr="00EF2A61">
        <w:rPr>
          <w:rFonts w:asciiTheme="minorHAnsi" w:hAnsiTheme="minorHAnsi" w:cstheme="minorHAnsi"/>
        </w:rPr>
        <w:t>"</w:t>
      </w:r>
      <w:r w:rsidRPr="00EF2A61">
        <w:rPr>
          <w:rFonts w:asciiTheme="minorHAnsi" w:hAnsiTheme="minorHAnsi" w:cstheme="minorHAnsi"/>
          <w:b/>
          <w:bCs/>
        </w:rPr>
        <w:t>Taxonómiához igazodó vagy igazítható kitettség-e?</w:t>
      </w:r>
      <w:r w:rsidRPr="00EF2A61">
        <w:rPr>
          <w:rFonts w:asciiTheme="minorHAnsi" w:hAnsiTheme="minorHAnsi" w:cstheme="minorHAnsi"/>
        </w:rPr>
        <w:t xml:space="preserve">" mezőben </w:t>
      </w:r>
      <w:r w:rsidR="00AE57CE" w:rsidRPr="00EF2A61">
        <w:rPr>
          <w:rFonts w:asciiTheme="minorHAnsi" w:hAnsiTheme="minorHAnsi" w:cstheme="minorHAnsi"/>
        </w:rPr>
        <w:t xml:space="preserve">a finanszírozott </w:t>
      </w:r>
      <w:r w:rsidRPr="00EF2A61">
        <w:rPr>
          <w:rFonts w:asciiTheme="minorHAnsi" w:hAnsiTheme="minorHAnsi" w:cstheme="minorHAnsi"/>
        </w:rPr>
        <w:t xml:space="preserve">kitettség </w:t>
      </w:r>
      <w:r w:rsidR="00AE57CE" w:rsidRPr="00EF2A61">
        <w:rPr>
          <w:rFonts w:asciiTheme="minorHAnsi" w:hAnsiTheme="minorHAnsi" w:cstheme="minorHAnsi"/>
        </w:rPr>
        <w:t>esetén</w:t>
      </w:r>
    </w:p>
    <w:p w14:paraId="253DAC03" w14:textId="1D423B10" w:rsidR="00AE57CE" w:rsidRPr="00EF2A61" w:rsidRDefault="00AE57CE" w:rsidP="005806E9">
      <w:pPr>
        <w:pStyle w:val="Listaszerbekezds"/>
        <w:numPr>
          <w:ilvl w:val="0"/>
          <w:numId w:val="104"/>
        </w:numPr>
        <w:spacing w:after="160" w:line="252" w:lineRule="auto"/>
      </w:pPr>
      <w:r w:rsidRPr="00EF2A61">
        <w:t>’</w:t>
      </w:r>
      <w:proofErr w:type="spellStart"/>
      <w:r w:rsidR="005806E9" w:rsidRPr="00EF2A61">
        <w:t>TAX_IGAZODO</w:t>
      </w:r>
      <w:proofErr w:type="spellEnd"/>
      <w:r w:rsidRPr="00EF2A61">
        <w:t>’ kódérték alkalmazandó</w:t>
      </w:r>
      <w:r w:rsidR="005806E9" w:rsidRPr="00EF2A61">
        <w:t xml:space="preserve">, amennyiben </w:t>
      </w:r>
      <w:r w:rsidR="00B15A57" w:rsidRPr="00EF2A61">
        <w:t>a Taxonómia</w:t>
      </w:r>
      <w:r w:rsidRPr="00EF2A61">
        <w:t xml:space="preserve"> rendelet</w:t>
      </w:r>
      <w:r w:rsidR="0056101A" w:rsidRPr="00EF2A61">
        <w:t xml:space="preserve"> </w:t>
      </w:r>
      <w:r w:rsidRPr="00EF2A61">
        <w:t>3. cikkében meghatározott követelményeknek megfelelő gazdasági tevékenységet finanszíroz, tehát</w:t>
      </w:r>
    </w:p>
    <w:p w14:paraId="4812BD79" w14:textId="10E0A8BC" w:rsidR="00AE57CE" w:rsidRPr="00EF2A61" w:rsidRDefault="00AE57CE" w:rsidP="00AE57CE">
      <w:pPr>
        <w:pStyle w:val="Listaszerbekezds"/>
        <w:numPr>
          <w:ilvl w:val="1"/>
          <w:numId w:val="104"/>
        </w:numPr>
        <w:spacing w:after="160" w:line="252" w:lineRule="auto"/>
      </w:pPr>
      <w:r w:rsidRPr="00EF2A61">
        <w:t xml:space="preserve">ezen gazdasági tevékenység a </w:t>
      </w:r>
      <w:r w:rsidR="00416542" w:rsidRPr="00EF2A61">
        <w:t xml:space="preserve">Taxonómia rendelet </w:t>
      </w:r>
      <w:r w:rsidRPr="00EF2A61">
        <w:t xml:space="preserve">10–16. cikknek megfelelően lényegesen hozzájárul a </w:t>
      </w:r>
      <w:r w:rsidR="00416542" w:rsidRPr="00EF2A61">
        <w:t xml:space="preserve">Taxonómia rendelet </w:t>
      </w:r>
      <w:r w:rsidRPr="00EF2A61">
        <w:t>9. cikkben meghatározott egy vagy több környezeti célkitűzéshez;</w:t>
      </w:r>
    </w:p>
    <w:p w14:paraId="11008BC8" w14:textId="15B5F88F" w:rsidR="00AE57CE" w:rsidRPr="00EF2A61" w:rsidRDefault="00AE57CE" w:rsidP="00AE57CE">
      <w:pPr>
        <w:pStyle w:val="Listaszerbekezds"/>
        <w:numPr>
          <w:ilvl w:val="1"/>
          <w:numId w:val="104"/>
        </w:numPr>
        <w:spacing w:after="160" w:line="252" w:lineRule="auto"/>
      </w:pPr>
      <w:r w:rsidRPr="00EF2A61">
        <w:t xml:space="preserve">ezen gazdasági tevékenység a </w:t>
      </w:r>
      <w:r w:rsidR="00416542" w:rsidRPr="00EF2A61">
        <w:t xml:space="preserve">Taxonómia rendelet </w:t>
      </w:r>
      <w:r w:rsidRPr="00EF2A61">
        <w:t>17. cikknek megfelelően nem sérti jelentősen a</w:t>
      </w:r>
      <w:r w:rsidR="00416542" w:rsidRPr="00EF2A61">
        <w:t xml:space="preserve"> Taxonómia rendelet</w:t>
      </w:r>
      <w:r w:rsidR="00416542" w:rsidRPr="00EF2A61" w:rsidDel="00416542">
        <w:t xml:space="preserve"> </w:t>
      </w:r>
      <w:r w:rsidRPr="00EF2A61">
        <w:t>9. cikkben meghatározott egyik környezeti célkitűzést sem (</w:t>
      </w:r>
      <w:proofErr w:type="spellStart"/>
      <w:r w:rsidRPr="00EF2A61">
        <w:t>DNSH</w:t>
      </w:r>
      <w:proofErr w:type="spellEnd"/>
      <w:r w:rsidRPr="00EF2A61">
        <w:t>);</w:t>
      </w:r>
    </w:p>
    <w:p w14:paraId="137BE792" w14:textId="3AA96AFB" w:rsidR="00AE57CE" w:rsidRPr="00EF2A61" w:rsidRDefault="00AE57CE" w:rsidP="00AE57CE">
      <w:pPr>
        <w:pStyle w:val="Listaszerbekezds"/>
        <w:numPr>
          <w:ilvl w:val="1"/>
          <w:numId w:val="104"/>
        </w:numPr>
        <w:spacing w:after="160" w:line="252" w:lineRule="auto"/>
      </w:pPr>
      <w:r w:rsidRPr="00EF2A61">
        <w:t xml:space="preserve">ezen gazdasági tevékenységet a </w:t>
      </w:r>
      <w:r w:rsidR="00416542" w:rsidRPr="00EF2A61">
        <w:t xml:space="preserve">Taxonómia rendelet </w:t>
      </w:r>
      <w:r w:rsidRPr="00EF2A61">
        <w:t>18. cikkben megállapított minimális biztosítékokkal összhangban végzik; és</w:t>
      </w:r>
    </w:p>
    <w:p w14:paraId="6C9C6932" w14:textId="5D62C5DF" w:rsidR="005806E9" w:rsidRPr="00EF2A61" w:rsidRDefault="00AE57CE" w:rsidP="00E71203">
      <w:pPr>
        <w:pStyle w:val="Listaszerbekezds"/>
        <w:numPr>
          <w:ilvl w:val="1"/>
          <w:numId w:val="104"/>
        </w:numPr>
        <w:spacing w:after="160" w:line="252" w:lineRule="auto"/>
      </w:pPr>
      <w:r w:rsidRPr="00EF2A61">
        <w:t xml:space="preserve">ezen gazdasági tevékenység megfelel a Bizottság által a </w:t>
      </w:r>
      <w:r w:rsidR="00416542" w:rsidRPr="00EF2A61">
        <w:t xml:space="preserve">Taxonómia rendelet </w:t>
      </w:r>
      <w:r w:rsidRPr="00EF2A61">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EF2A61" w:rsidRDefault="00416542" w:rsidP="005806E9">
      <w:pPr>
        <w:pStyle w:val="Listaszerbekezds"/>
        <w:numPr>
          <w:ilvl w:val="0"/>
          <w:numId w:val="104"/>
        </w:numPr>
        <w:spacing w:after="160" w:line="252" w:lineRule="auto"/>
      </w:pPr>
      <w:r w:rsidRPr="00EF2A61">
        <w:rPr>
          <w:rFonts w:asciiTheme="minorHAnsi" w:hAnsiTheme="minorHAnsi"/>
        </w:rPr>
        <w:t>’</w:t>
      </w:r>
      <w:proofErr w:type="spellStart"/>
      <w:r w:rsidRPr="00EF2A61">
        <w:rPr>
          <w:rFonts w:asciiTheme="minorHAnsi" w:hAnsiTheme="minorHAnsi"/>
        </w:rPr>
        <w:t>TAX_IGAZITHATO</w:t>
      </w:r>
      <w:proofErr w:type="spellEnd"/>
      <w:r w:rsidRPr="00EF2A61">
        <w:rPr>
          <w:rFonts w:asciiTheme="minorHAnsi" w:hAnsiTheme="minorHAnsi"/>
        </w:rPr>
        <w:t>’</w:t>
      </w:r>
      <w:r w:rsidRPr="00EF2A61">
        <w:t xml:space="preserve"> kódérték alkalmazandó, amennyiben a Taxonómia rendelet</w:t>
      </w:r>
      <w:r w:rsidR="0056101A" w:rsidRPr="00EF2A61">
        <w:t xml:space="preserve"> </w:t>
      </w:r>
      <w:r w:rsidRPr="00EF2A61">
        <w:t>10. cikkének</w:t>
      </w:r>
      <w:r w:rsidR="0056101A" w:rsidRPr="00EF2A61">
        <w:t xml:space="preserve"> </w:t>
      </w:r>
      <w:r w:rsidRPr="00EF2A61">
        <w:t>(3) bekezdése, 11. cikkének</w:t>
      </w:r>
      <w:r w:rsidR="0056101A" w:rsidRPr="00EF2A61">
        <w:t xml:space="preserve"> </w:t>
      </w:r>
      <w:r w:rsidRPr="00EF2A61">
        <w:t>(3) bekezdése, 12. cikkének</w:t>
      </w:r>
      <w:r w:rsidR="0056101A" w:rsidRPr="00EF2A61">
        <w:t xml:space="preserve"> </w:t>
      </w:r>
      <w:r w:rsidRPr="00EF2A61">
        <w:t>(2) bekezdése, 13. cikkének</w:t>
      </w:r>
      <w:r w:rsidR="0056101A" w:rsidRPr="00EF2A61">
        <w:t xml:space="preserve"> </w:t>
      </w:r>
      <w:r w:rsidRPr="00EF2A61">
        <w:t>(2) bekezdése, 14. cikkének</w:t>
      </w:r>
      <w:r w:rsidR="0056101A" w:rsidRPr="00EF2A61">
        <w:t xml:space="preserve"> </w:t>
      </w:r>
      <w:r w:rsidRPr="00EF2A61">
        <w:t>(2) bekezdése és</w:t>
      </w:r>
      <w:r w:rsidR="0056101A" w:rsidRPr="00EF2A61">
        <w:t xml:space="preserve"> </w:t>
      </w:r>
      <w:r w:rsidRPr="00EF2A61">
        <w:t>15. cikkének</w:t>
      </w:r>
      <w:r w:rsidR="0056101A" w:rsidRPr="00EF2A61">
        <w:t xml:space="preserve"> </w:t>
      </w:r>
      <w:r w:rsidRPr="00EF2A61">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EF2A61">
        <w:t>;</w:t>
      </w:r>
    </w:p>
    <w:p w14:paraId="544D7A0A" w14:textId="0901480E" w:rsidR="00AE57CE" w:rsidRPr="00EF2A61" w:rsidRDefault="00AE57CE" w:rsidP="00E71203">
      <w:pPr>
        <w:pStyle w:val="Listaszerbekezds"/>
        <w:numPr>
          <w:ilvl w:val="0"/>
          <w:numId w:val="104"/>
        </w:numPr>
        <w:spacing w:after="160" w:line="252" w:lineRule="auto"/>
      </w:pPr>
      <w:r w:rsidRPr="00EF2A61">
        <w:t>’</w:t>
      </w:r>
      <w:proofErr w:type="spellStart"/>
      <w:r w:rsidRPr="00EF2A61">
        <w:t>NEMTAX</w:t>
      </w:r>
      <w:proofErr w:type="spellEnd"/>
      <w:r w:rsidRPr="00EF2A61">
        <w:t xml:space="preserve">’ kódérték alkalmazandó, amennyiben </w:t>
      </w:r>
      <w:r w:rsidR="00416542" w:rsidRPr="00EF2A61">
        <w:t>a Taxonómia</w:t>
      </w:r>
      <w:r w:rsidRPr="00EF2A61">
        <w:t xml:space="preserve"> rendelet</w:t>
      </w:r>
      <w:r w:rsidR="0056101A" w:rsidRPr="00EF2A61">
        <w:t xml:space="preserve"> </w:t>
      </w:r>
      <w:r w:rsidRPr="00EF2A61">
        <w:t>10. cikkének</w:t>
      </w:r>
      <w:r w:rsidR="0056101A" w:rsidRPr="00EF2A61">
        <w:t xml:space="preserve"> </w:t>
      </w:r>
      <w:r w:rsidRPr="00EF2A61">
        <w:t>(3) bekezdése, 11. cikkének</w:t>
      </w:r>
      <w:r w:rsidR="0056101A" w:rsidRPr="00EF2A61">
        <w:t xml:space="preserve"> </w:t>
      </w:r>
      <w:r w:rsidRPr="00EF2A61">
        <w:t>(3) bekezdése, 12. cikkének</w:t>
      </w:r>
      <w:r w:rsidR="0056101A" w:rsidRPr="00EF2A61">
        <w:t xml:space="preserve"> </w:t>
      </w:r>
      <w:r w:rsidRPr="00EF2A61">
        <w:t>(2) bekezdése, 13. cikkének</w:t>
      </w:r>
      <w:r w:rsidR="0056101A" w:rsidRPr="00EF2A61">
        <w:t xml:space="preserve"> </w:t>
      </w:r>
      <w:r w:rsidRPr="00EF2A61">
        <w:t>(2) bekezdése, 14. cikkének</w:t>
      </w:r>
      <w:r w:rsidR="0056101A" w:rsidRPr="00EF2A61">
        <w:t xml:space="preserve"> </w:t>
      </w:r>
      <w:r w:rsidRPr="00EF2A61">
        <w:t>(2) bekezdése és</w:t>
      </w:r>
      <w:r w:rsidR="0056101A" w:rsidRPr="00EF2A61">
        <w:t xml:space="preserve"> </w:t>
      </w:r>
      <w:r w:rsidRPr="00EF2A61">
        <w:t>15. cikkének</w:t>
      </w:r>
      <w:r w:rsidR="0056101A" w:rsidRPr="00EF2A61">
        <w:t xml:space="preserve"> </w:t>
      </w:r>
      <w:r w:rsidRPr="00EF2A61">
        <w:t>(2) bekezdése alapján elfogadott felhatalmazáson alapuló jogi aktusokban nem ismertetett gazdasági tevékenységet finanszíroz.</w:t>
      </w:r>
    </w:p>
    <w:p w14:paraId="19D3771F" w14:textId="78D08E99" w:rsidR="00C46F47" w:rsidRPr="00EF2A61" w:rsidRDefault="003C5DDD" w:rsidP="00C46F47">
      <w:pPr>
        <w:spacing w:after="160" w:line="252" w:lineRule="auto"/>
        <w:rPr>
          <w:rFonts w:asciiTheme="minorHAnsi" w:hAnsiTheme="minorHAnsi" w:cstheme="minorHAnsi"/>
        </w:rPr>
      </w:pPr>
      <w:r w:rsidRPr="00EF2A61">
        <w:rPr>
          <w:rFonts w:asciiTheme="minorHAnsi" w:hAnsiTheme="minorHAnsi" w:cstheme="minorHAnsi"/>
        </w:rPr>
        <w:t>A jelentési időszak során megszűnő instrumentumok esetén nem jelentendők az adatok.</w:t>
      </w:r>
      <w:r w:rsidR="009F21DD" w:rsidRPr="00EF2A61">
        <w:rPr>
          <w:rFonts w:asciiTheme="minorHAnsi" w:hAnsiTheme="minorHAnsi" w:cstheme="minorHAnsi"/>
        </w:rPr>
        <w:t xml:space="preserve"> Azon adatszolgáltató, aki még nem mérte fel a kitettséget a taxonómia besorolás szempontjából, annak a ’</w:t>
      </w:r>
      <w:proofErr w:type="spellStart"/>
      <w:r w:rsidR="009F21DD" w:rsidRPr="00EF2A61">
        <w:rPr>
          <w:rFonts w:asciiTheme="minorHAnsi" w:hAnsiTheme="minorHAnsi" w:cstheme="minorHAnsi"/>
        </w:rPr>
        <w:t>NEMTAX</w:t>
      </w:r>
      <w:proofErr w:type="spellEnd"/>
      <w:r w:rsidR="009F21DD" w:rsidRPr="00EF2A61">
        <w:rPr>
          <w:rFonts w:asciiTheme="minorHAnsi" w:hAnsiTheme="minorHAnsi" w:cstheme="minorHAnsi"/>
        </w:rPr>
        <w:t xml:space="preserve">’ kódértéket kell jelentenie a </w:t>
      </w:r>
      <w:r w:rsidR="009F21DD" w:rsidRPr="00EF2A61">
        <w:rPr>
          <w:rFonts w:asciiTheme="minorHAnsi" w:hAnsiTheme="minorHAnsi" w:cstheme="minorHAnsi"/>
          <w:b/>
        </w:rPr>
        <w:t>„Taxonómiához igazodó vagy igazítható kitettség-e?”</w:t>
      </w:r>
      <w:r w:rsidR="009F21DD" w:rsidRPr="00EF2A61">
        <w:rPr>
          <w:rFonts w:asciiTheme="minorHAnsi" w:hAnsiTheme="minorHAnsi" w:cstheme="minorHAnsi"/>
        </w:rPr>
        <w:t xml:space="preserve"> mezőben.</w:t>
      </w:r>
      <w:r w:rsidR="00971F6D" w:rsidRPr="00EF2A61">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EF2A61">
        <w:rPr>
          <w:rFonts w:asciiTheme="minorHAnsi" w:hAnsiTheme="minorHAnsi" w:cstheme="minorHAnsi"/>
        </w:rPr>
        <w:t>TAX_IGAZODO</w:t>
      </w:r>
      <w:proofErr w:type="spellEnd"/>
      <w:r w:rsidR="00971F6D" w:rsidRPr="00EF2A61">
        <w:rPr>
          <w:rFonts w:asciiTheme="minorHAnsi" w:hAnsiTheme="minorHAnsi" w:cstheme="minorHAnsi"/>
        </w:rPr>
        <w:t>’/’</w:t>
      </w:r>
      <w:proofErr w:type="spellStart"/>
      <w:r w:rsidR="00971F6D" w:rsidRPr="00EF2A61">
        <w:rPr>
          <w:rFonts w:asciiTheme="minorHAnsi" w:hAnsiTheme="minorHAnsi" w:cstheme="minorHAnsi"/>
        </w:rPr>
        <w:t>TAX_IGAZITHATO</w:t>
      </w:r>
      <w:proofErr w:type="spellEnd"/>
      <w:r w:rsidR="00971F6D" w:rsidRPr="00EF2A61">
        <w:rPr>
          <w:rFonts w:asciiTheme="minorHAnsi" w:hAnsiTheme="minorHAnsi" w:cstheme="minorHAnsi"/>
        </w:rPr>
        <w:t>’ kódérték jelentendő, amennyiben a felülvizsgálat eredménye ezt indokolttá teszi. Ebben az esetben a kapcsolódó mezők is töltendő</w:t>
      </w:r>
      <w:r w:rsidR="00F0577D" w:rsidRPr="00EF2A61">
        <w:rPr>
          <w:rFonts w:asciiTheme="minorHAnsi" w:hAnsiTheme="minorHAnsi" w:cstheme="minorHAnsi"/>
        </w:rPr>
        <w:t>k</w:t>
      </w:r>
      <w:r w:rsidR="00971F6D" w:rsidRPr="00EF2A61">
        <w:rPr>
          <w:rFonts w:asciiTheme="minorHAnsi" w:hAnsiTheme="minorHAnsi" w:cstheme="minorHAnsi"/>
        </w:rPr>
        <w:t xml:space="preserve"> fentiekben részletezetteknek megfelelően.</w:t>
      </w:r>
      <w:r w:rsidR="00C46F47" w:rsidRPr="00EF2A61">
        <w:rPr>
          <w:rFonts w:asciiTheme="minorHAnsi" w:hAnsiTheme="minorHAnsi" w:cstheme="minorHAnsi"/>
        </w:rPr>
        <w:t xml:space="preserve"> </w:t>
      </w:r>
      <w:r w:rsidR="00A322BB" w:rsidRPr="00EF2A61">
        <w:rPr>
          <w:rFonts w:asciiTheme="minorHAnsi" w:hAnsiTheme="minorHAnsi" w:cstheme="minorHAnsi"/>
        </w:rPr>
        <w:t>Amennyiben a felülvizsgálat eredménye azt indokolja, ’</w:t>
      </w:r>
      <w:proofErr w:type="spellStart"/>
      <w:r w:rsidR="00A322BB" w:rsidRPr="00EF2A61">
        <w:rPr>
          <w:rFonts w:asciiTheme="minorHAnsi" w:hAnsiTheme="minorHAnsi" w:cstheme="minorHAnsi"/>
        </w:rPr>
        <w:t>NEMTAX</w:t>
      </w:r>
      <w:proofErr w:type="spellEnd"/>
      <w:r w:rsidR="00A322BB" w:rsidRPr="00EF2A61">
        <w:rPr>
          <w:rFonts w:asciiTheme="minorHAnsi" w:hAnsiTheme="minorHAnsi" w:cstheme="minorHAnsi"/>
        </w:rPr>
        <w:t>’ kódérték jelentendő ebben az esetben is.</w:t>
      </w:r>
    </w:p>
    <w:p w14:paraId="3A86535C" w14:textId="1AA77A36" w:rsidR="00A322BB" w:rsidRPr="00EF2A61" w:rsidRDefault="00A322BB" w:rsidP="00C46F47">
      <w:pPr>
        <w:spacing w:after="160" w:line="252" w:lineRule="auto"/>
        <w:rPr>
          <w:rFonts w:asciiTheme="minorHAnsi" w:hAnsiTheme="minorHAnsi" w:cstheme="minorHAnsi"/>
        </w:rPr>
      </w:pPr>
      <w:r w:rsidRPr="00EF2A61">
        <w:rPr>
          <w:rFonts w:asciiTheme="minorHAnsi" w:hAnsiTheme="minorHAnsi" w:cstheme="minorHAnsi"/>
        </w:rPr>
        <w:t>Tehát két esetben alkalmazható a ’</w:t>
      </w:r>
      <w:proofErr w:type="spellStart"/>
      <w:r w:rsidRPr="00EF2A61">
        <w:rPr>
          <w:rFonts w:asciiTheme="minorHAnsi" w:hAnsiTheme="minorHAnsi" w:cstheme="minorHAnsi"/>
        </w:rPr>
        <w:t>NEMTAX</w:t>
      </w:r>
      <w:proofErr w:type="spellEnd"/>
      <w:r w:rsidRPr="00EF2A61">
        <w:rPr>
          <w:rFonts w:asciiTheme="minorHAnsi" w:hAnsiTheme="minorHAnsi" w:cstheme="minorHAnsi"/>
        </w:rPr>
        <w:t>’ kódérték:</w:t>
      </w:r>
    </w:p>
    <w:p w14:paraId="260823EA" w14:textId="11360067" w:rsidR="00A322BB" w:rsidRPr="00EF2A61" w:rsidRDefault="00A322BB" w:rsidP="00A322BB">
      <w:pPr>
        <w:pStyle w:val="Listaszerbekezds"/>
        <w:numPr>
          <w:ilvl w:val="0"/>
          <w:numId w:val="93"/>
        </w:numPr>
        <w:spacing w:after="160" w:line="252" w:lineRule="auto"/>
        <w:rPr>
          <w:rFonts w:asciiTheme="minorHAnsi" w:hAnsiTheme="minorHAnsi" w:cstheme="minorHAnsi"/>
        </w:rPr>
      </w:pPr>
      <w:r w:rsidRPr="00EF2A61">
        <w:rPr>
          <w:rFonts w:asciiTheme="minorHAnsi" w:hAnsiTheme="minorHAnsi" w:cstheme="minorHAnsi"/>
        </w:rPr>
        <w:t>egyrészt amennyiben még nem került felmérésre az adott hitel a Taxonómia rendelet előírásai tekintetében</w:t>
      </w:r>
      <w:r w:rsidR="007D17BE" w:rsidRPr="00EF2A61">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F2A61" w:rsidRDefault="00A322BB" w:rsidP="00E71203">
      <w:pPr>
        <w:pStyle w:val="Listaszerbekezds"/>
        <w:numPr>
          <w:ilvl w:val="0"/>
          <w:numId w:val="93"/>
        </w:numPr>
        <w:spacing w:after="160" w:line="252" w:lineRule="auto"/>
        <w:rPr>
          <w:rFonts w:asciiTheme="minorHAnsi" w:hAnsiTheme="minorHAnsi" w:cstheme="minorHAnsi"/>
        </w:rPr>
      </w:pPr>
      <w:r w:rsidRPr="00EF2A61">
        <w:rPr>
          <w:rFonts w:asciiTheme="minorHAnsi" w:hAnsiTheme="minorHAnsi" w:cstheme="minorHAnsi"/>
        </w:rPr>
        <w:t xml:space="preserve">másrészt amennyiben a Taxonómia rendelet </w:t>
      </w:r>
      <w:r w:rsidR="00CE7251" w:rsidRPr="00EF2A61">
        <w:rPr>
          <w:rFonts w:asciiTheme="minorHAnsi" w:hAnsiTheme="minorHAnsi" w:cstheme="minorHAnsi"/>
        </w:rPr>
        <w:t xml:space="preserve">és </w:t>
      </w:r>
      <w:r w:rsidR="001D3C1F" w:rsidRPr="00EF2A61">
        <w:rPr>
          <w:rFonts w:asciiTheme="minorHAnsi" w:hAnsiTheme="minorHAnsi" w:cstheme="minorHAnsi"/>
        </w:rPr>
        <w:t>a</w:t>
      </w:r>
      <w:r w:rsidR="00343573" w:rsidRPr="00EF2A61">
        <w:rPr>
          <w:rFonts w:asciiTheme="minorHAnsi" w:hAnsiTheme="minorHAnsi" w:cstheme="minorHAnsi"/>
        </w:rPr>
        <w:t xml:space="preserve"> K</w:t>
      </w:r>
      <w:r w:rsidR="00CE7251" w:rsidRPr="00EF2A61">
        <w:rPr>
          <w:rFonts w:asciiTheme="minorHAnsi" w:hAnsiTheme="minorHAnsi" w:cstheme="minorHAnsi"/>
        </w:rPr>
        <w:t xml:space="preserve">iegészítő </w:t>
      </w:r>
      <w:r w:rsidR="001D3C1F" w:rsidRPr="00EF2A61">
        <w:rPr>
          <w:rFonts w:asciiTheme="minorHAnsi" w:hAnsiTheme="minorHAnsi" w:cstheme="minorHAnsi"/>
        </w:rPr>
        <w:t>r</w:t>
      </w:r>
      <w:r w:rsidR="00CE7251" w:rsidRPr="00EF2A61">
        <w:rPr>
          <w:rFonts w:asciiTheme="minorHAnsi" w:hAnsiTheme="minorHAnsi" w:cstheme="minorHAnsi"/>
        </w:rPr>
        <w:t>endelet</w:t>
      </w:r>
      <w:r w:rsidR="00343573" w:rsidRPr="00EF2A61">
        <w:rPr>
          <w:rFonts w:asciiTheme="minorHAnsi" w:hAnsiTheme="minorHAnsi" w:cstheme="minorHAnsi"/>
        </w:rPr>
        <w:t>ek</w:t>
      </w:r>
      <w:r w:rsidR="00CE7251" w:rsidRPr="00EF2A61">
        <w:rPr>
          <w:rFonts w:asciiTheme="minorHAnsi" w:hAnsiTheme="minorHAnsi" w:cstheme="minorHAnsi"/>
        </w:rPr>
        <w:t xml:space="preserve"> </w:t>
      </w:r>
      <w:r w:rsidRPr="00EF2A61">
        <w:rPr>
          <w:rFonts w:asciiTheme="minorHAnsi" w:hAnsiTheme="minorHAnsi" w:cstheme="minorHAnsi"/>
        </w:rPr>
        <w:t xml:space="preserve">nem </w:t>
      </w:r>
      <w:r w:rsidR="00CE7251" w:rsidRPr="00EF2A61">
        <w:rPr>
          <w:rFonts w:asciiTheme="minorHAnsi" w:hAnsiTheme="minorHAnsi" w:cstheme="minorHAnsi"/>
        </w:rPr>
        <w:t>terjed</w:t>
      </w:r>
      <w:r w:rsidR="00343573" w:rsidRPr="00EF2A61">
        <w:rPr>
          <w:rFonts w:asciiTheme="minorHAnsi" w:hAnsiTheme="minorHAnsi" w:cstheme="minorHAnsi"/>
        </w:rPr>
        <w:t>nek</w:t>
      </w:r>
      <w:r w:rsidR="00CE7251" w:rsidRPr="00EF2A61">
        <w:rPr>
          <w:rFonts w:asciiTheme="minorHAnsi" w:hAnsiTheme="minorHAnsi" w:cstheme="minorHAnsi"/>
        </w:rPr>
        <w:t xml:space="preserve"> ki</w:t>
      </w:r>
      <w:r w:rsidRPr="00EF2A61">
        <w:rPr>
          <w:rFonts w:asciiTheme="minorHAnsi" w:hAnsiTheme="minorHAnsi" w:cstheme="minorHAnsi"/>
        </w:rPr>
        <w:t xml:space="preserve"> a hitel által finanszírozott tevékenység</w:t>
      </w:r>
      <w:r w:rsidR="00CE7251" w:rsidRPr="00EF2A61">
        <w:rPr>
          <w:rFonts w:asciiTheme="minorHAnsi" w:hAnsiTheme="minorHAnsi" w:cstheme="minorHAnsi"/>
        </w:rPr>
        <w:t>re</w:t>
      </w:r>
      <w:r w:rsidRPr="00EF2A61">
        <w:rPr>
          <w:rFonts w:asciiTheme="minorHAnsi" w:hAnsiTheme="minorHAnsi" w:cstheme="minorHAnsi"/>
        </w:rPr>
        <w:t xml:space="preserve">.  </w:t>
      </w:r>
    </w:p>
    <w:p w14:paraId="06385035" w14:textId="6A4F9C05" w:rsidR="003E7EBC" w:rsidRPr="00EF2A61" w:rsidRDefault="003E7EBC" w:rsidP="00C46F47">
      <w:pPr>
        <w:spacing w:after="160" w:line="252" w:lineRule="auto"/>
        <w:rPr>
          <w:rFonts w:asciiTheme="minorHAnsi" w:hAnsiTheme="minorHAnsi" w:cstheme="minorHAnsi"/>
        </w:rPr>
      </w:pPr>
      <w:r w:rsidRPr="00EF2A61">
        <w:t>A Taxonómia rendelet alapján töltendő mezőknek összhangban kell lenniük a zöld vállalati és önkormányzati tőkekövetelmény-kedvezmény programban (</w:t>
      </w:r>
      <w:proofErr w:type="spellStart"/>
      <w:r w:rsidRPr="00EF2A61">
        <w:t>ZVT</w:t>
      </w:r>
      <w:proofErr w:type="spellEnd"/>
      <w:r w:rsidRPr="00EF2A61">
        <w:t xml:space="preserve">) jelentett ügyletekkel azokban az esetekben, melyekben a tőkekövetelmény-kedvezmény program a Taxonómia rendeletre hivatkozik. Ennek megfelelően például az agrárhitelek esetén a </w:t>
      </w:r>
      <w:r w:rsidRPr="00EF2A61">
        <w:rPr>
          <w:rFonts w:asciiTheme="minorHAnsi" w:hAnsiTheme="minorHAnsi" w:cstheme="minorHAnsi"/>
          <w:b/>
        </w:rPr>
        <w:t>„Taxonómiához igazodó vagy igazítható kitettség-e?”</w:t>
      </w:r>
      <w:r w:rsidRPr="00EF2A61">
        <w:rPr>
          <w:rFonts w:asciiTheme="minorHAnsi" w:hAnsiTheme="minorHAnsi" w:cstheme="minorHAnsi"/>
        </w:rPr>
        <w:t xml:space="preserve"> mezőben ’</w:t>
      </w:r>
      <w:proofErr w:type="spellStart"/>
      <w:r w:rsidRPr="00EF2A61">
        <w:rPr>
          <w:rFonts w:asciiTheme="minorHAnsi" w:hAnsiTheme="minorHAnsi" w:cstheme="minorHAnsi"/>
        </w:rPr>
        <w:t>NEMTAX</w:t>
      </w:r>
      <w:proofErr w:type="spellEnd"/>
      <w:r w:rsidRPr="00EF2A61">
        <w:rPr>
          <w:rFonts w:asciiTheme="minorHAnsi" w:hAnsiTheme="minorHAnsi" w:cstheme="minorHAnsi"/>
        </w:rPr>
        <w:t xml:space="preserve">’ kódérték jelentendő, mert a Taxonómia rendeletben </w:t>
      </w:r>
      <w:r w:rsidR="00CE7251" w:rsidRPr="00EF2A61">
        <w:rPr>
          <w:rFonts w:asciiTheme="minorHAnsi" w:hAnsiTheme="minorHAnsi" w:cstheme="minorHAnsi"/>
        </w:rPr>
        <w:t xml:space="preserve">jelenleg még </w:t>
      </w:r>
      <w:r w:rsidRPr="00EF2A61">
        <w:rPr>
          <w:rFonts w:asciiTheme="minorHAnsi" w:hAnsiTheme="minorHAnsi" w:cstheme="minorHAnsi"/>
        </w:rPr>
        <w:t>nem kerül</w:t>
      </w:r>
      <w:r w:rsidR="00CE7251" w:rsidRPr="00EF2A61">
        <w:rPr>
          <w:rFonts w:asciiTheme="minorHAnsi" w:hAnsiTheme="minorHAnsi" w:cstheme="minorHAnsi"/>
        </w:rPr>
        <w:t>t</w:t>
      </w:r>
      <w:r w:rsidRPr="00EF2A61">
        <w:rPr>
          <w:rFonts w:asciiTheme="minorHAnsi" w:hAnsiTheme="minorHAnsi" w:cstheme="minorHAnsi"/>
        </w:rPr>
        <w:t xml:space="preserve"> </w:t>
      </w:r>
      <w:r w:rsidR="00CE7251" w:rsidRPr="00EF2A61">
        <w:rPr>
          <w:rFonts w:asciiTheme="minorHAnsi" w:hAnsiTheme="minorHAnsi" w:cstheme="minorHAnsi"/>
        </w:rPr>
        <w:t>definiálásra</w:t>
      </w:r>
      <w:r w:rsidR="00CE7251" w:rsidRPr="00EF2A61" w:rsidDel="00CE7251">
        <w:rPr>
          <w:rFonts w:asciiTheme="minorHAnsi" w:hAnsiTheme="minorHAnsi" w:cstheme="minorHAnsi"/>
        </w:rPr>
        <w:t xml:space="preserve"> </w:t>
      </w:r>
      <w:r w:rsidRPr="00EF2A61">
        <w:rPr>
          <w:rFonts w:asciiTheme="minorHAnsi" w:hAnsiTheme="minorHAnsi" w:cstheme="minorHAnsi"/>
        </w:rPr>
        <w:t>zöld agrártevékenység.</w:t>
      </w:r>
    </w:p>
    <w:p w14:paraId="55A53482" w14:textId="3FE0D8A2" w:rsidR="00C46F47" w:rsidRPr="00EF2A61" w:rsidRDefault="00C46F47" w:rsidP="006E4216">
      <w:pPr>
        <w:spacing w:after="160" w:line="252" w:lineRule="auto"/>
      </w:pPr>
    </w:p>
    <w:p w14:paraId="59AD0F50" w14:textId="5C728357" w:rsidR="00540BE0" w:rsidRPr="00EF2A61" w:rsidRDefault="00540BE0" w:rsidP="00540BE0">
      <w:pPr>
        <w:rPr>
          <w:color w:val="0070C0"/>
        </w:rPr>
      </w:pPr>
      <w:r w:rsidRPr="00EF2A61">
        <w:t xml:space="preserve">Mind a </w:t>
      </w:r>
      <w:r w:rsidRPr="00EF2A61">
        <w:rPr>
          <w:rFonts w:asciiTheme="minorHAnsi" w:hAnsiTheme="minorHAnsi" w:cstheme="minorHAnsi"/>
        </w:rPr>
        <w:t>„</w:t>
      </w:r>
      <w:r w:rsidRPr="00EF2A61">
        <w:rPr>
          <w:rFonts w:asciiTheme="minorHAnsi" w:hAnsiTheme="minorHAnsi" w:cstheme="minorHAnsi"/>
          <w:b/>
          <w:bCs/>
        </w:rPr>
        <w:t>Taxonómia szerinti cél megnevezése</w:t>
      </w:r>
      <w:r w:rsidRPr="00EF2A61">
        <w:rPr>
          <w:rFonts w:asciiTheme="minorHAnsi" w:hAnsiTheme="minorHAnsi" w:cstheme="minorHAnsi"/>
        </w:rPr>
        <w:t>”</w:t>
      </w:r>
      <w:r w:rsidRPr="00EF2A61">
        <w:t xml:space="preserve">, mind a </w:t>
      </w:r>
      <w:r w:rsidRPr="00EF2A61">
        <w:rPr>
          <w:rFonts w:asciiTheme="minorHAnsi" w:hAnsiTheme="minorHAnsi" w:cstheme="minorHAnsi"/>
        </w:rPr>
        <w:t>„</w:t>
      </w:r>
      <w:r w:rsidRPr="00EF2A61">
        <w:rPr>
          <w:rFonts w:asciiTheme="minorHAnsi" w:hAnsiTheme="minorHAnsi" w:cstheme="minorHAnsi"/>
          <w:b/>
          <w:bCs/>
        </w:rPr>
        <w:t>Taxonómiához igazodó kitettség jellege</w:t>
      </w:r>
      <w:r w:rsidRPr="00EF2A61">
        <w:rPr>
          <w:rFonts w:asciiTheme="minorHAnsi" w:hAnsiTheme="minorHAnsi" w:cstheme="minorHAnsi"/>
        </w:rPr>
        <w:t>”</w:t>
      </w:r>
      <w:r w:rsidRPr="00EF2A61">
        <w:t xml:space="preserve"> mező eldöntésében </w:t>
      </w:r>
      <w:hyperlink r:id="rId28" w:history="1">
        <w:r w:rsidRPr="00EF2A61">
          <w:rPr>
            <w:rStyle w:val="Hiperhivatkozs"/>
            <w:rFonts w:cstheme="minorHAnsi"/>
            <w:vertAlign w:val="baseline"/>
          </w:rPr>
          <w:t xml:space="preserve">EU </w:t>
        </w:r>
        <w:proofErr w:type="spellStart"/>
        <w:r w:rsidRPr="00EF2A61">
          <w:rPr>
            <w:rStyle w:val="Hiperhivatkozs"/>
            <w:rFonts w:cstheme="minorHAnsi"/>
            <w:vertAlign w:val="baseline"/>
          </w:rPr>
          <w:t>Taxonomy</w:t>
        </w:r>
        <w:proofErr w:type="spellEnd"/>
        <w:r w:rsidRPr="00EF2A61">
          <w:rPr>
            <w:rStyle w:val="Hiperhivatkozs"/>
            <w:rFonts w:cstheme="minorHAnsi"/>
            <w:vertAlign w:val="baseline"/>
          </w:rPr>
          <w:t xml:space="preserve"> </w:t>
        </w:r>
        <w:proofErr w:type="spellStart"/>
        <w:r w:rsidRPr="00EF2A61">
          <w:rPr>
            <w:rStyle w:val="Hiperhivatkozs"/>
            <w:rFonts w:cstheme="minorHAnsi"/>
            <w:vertAlign w:val="baseline"/>
          </w:rPr>
          <w:t>Compass</w:t>
        </w:r>
        <w:proofErr w:type="spellEnd"/>
        <w:r w:rsidRPr="00EF2A61">
          <w:rPr>
            <w:rStyle w:val="Hiperhivatkozs"/>
            <w:rFonts w:cstheme="minorHAnsi"/>
            <w:vertAlign w:val="baseline"/>
          </w:rPr>
          <w:t xml:space="preserve"> (europa.eu)</w:t>
        </w:r>
      </w:hyperlink>
      <w:r w:rsidRPr="00EF2A61">
        <w:t xml:space="preserve"> felületen található információkat kell figyelembe venni. </w:t>
      </w:r>
      <w:bookmarkStart w:id="236" w:name="_Hlk124500772"/>
      <w:r w:rsidRPr="00EF2A61">
        <w:t>Ezen a felületen meghatározásra kerül az, hogy valamely kitettség támogató vagy átállási kitettség-</w:t>
      </w:r>
      <w:proofErr w:type="gramStart"/>
      <w:r w:rsidRPr="00EF2A61">
        <w:t>e.</w:t>
      </w:r>
      <w:proofErr w:type="gramEnd"/>
      <w:r w:rsidRPr="00EF2A61">
        <w:t xml:space="preserve"> Ahol nincs feltüntetve az információ, </w:t>
      </w:r>
      <w:r w:rsidR="000555E7" w:rsidRPr="00EF2A61">
        <w:t xml:space="preserve">ott a </w:t>
      </w:r>
      <w:r w:rsidR="006C5F5A" w:rsidRPr="00EF2A61">
        <w:t>’</w:t>
      </w:r>
      <w:proofErr w:type="spellStart"/>
      <w:r w:rsidR="006C5F5A" w:rsidRPr="00EF2A61">
        <w:t>NEM_BESOROLHATO</w:t>
      </w:r>
      <w:proofErr w:type="spellEnd"/>
      <w:r w:rsidR="000555E7" w:rsidRPr="00EF2A61">
        <w:t xml:space="preserve">’ kódértéket </w:t>
      </w:r>
      <w:r w:rsidRPr="00EF2A61">
        <w:t>kell jelenteni.</w:t>
      </w:r>
    </w:p>
    <w:bookmarkEnd w:id="233"/>
    <w:bookmarkEnd w:id="236"/>
    <w:p w14:paraId="3002E2C9" w14:textId="2332CC74" w:rsidR="006A1A67" w:rsidRPr="00EF2A61" w:rsidRDefault="006A1A67" w:rsidP="008E4B2D">
      <w:pPr>
        <w:autoSpaceDE w:val="0"/>
        <w:autoSpaceDN w:val="0"/>
        <w:spacing w:after="0"/>
        <w:rPr>
          <w:rFonts w:asciiTheme="minorHAnsi" w:hAnsiTheme="minorHAnsi" w:cstheme="minorHAnsi"/>
        </w:rPr>
      </w:pPr>
    </w:p>
    <w:p w14:paraId="765BDA9A" w14:textId="77CB7CD6" w:rsidR="00CC383C" w:rsidRPr="00EF2A61" w:rsidRDefault="002372D9" w:rsidP="008E4B2D">
      <w:pPr>
        <w:autoSpaceDE w:val="0"/>
        <w:autoSpaceDN w:val="0"/>
        <w:spacing w:after="0"/>
        <w:rPr>
          <w:rFonts w:asciiTheme="minorHAnsi" w:hAnsiTheme="minorHAnsi" w:cstheme="minorHAnsi"/>
        </w:rPr>
      </w:pPr>
      <w:bookmarkStart w:id="237" w:name="_Hlk112416113"/>
      <w:r w:rsidRPr="00EF2A61">
        <w:rPr>
          <w:rFonts w:asciiTheme="minorHAnsi" w:hAnsiTheme="minorHAnsi" w:cstheme="minorHAnsi"/>
        </w:rPr>
        <w:t>A „</w:t>
      </w:r>
      <w:r w:rsidRPr="00EF2A61">
        <w:rPr>
          <w:rFonts w:asciiTheme="minorHAnsi" w:hAnsiTheme="minorHAnsi" w:cstheme="minorHAnsi"/>
          <w:b/>
          <w:bCs/>
        </w:rPr>
        <w:t>Finanszírozott ágazat kódja</w:t>
      </w:r>
      <w:r w:rsidRPr="00EF2A61">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EF2A61">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EF2A61">
        <w:rPr>
          <w:rFonts w:asciiTheme="minorHAnsi" w:hAnsiTheme="minorHAnsi" w:cstheme="minorHAnsi"/>
        </w:rPr>
        <w:t>A tárgyhónapban megszűnő hitelek esetén a mező nem töltendő.</w:t>
      </w:r>
      <w:r w:rsidR="00CC383C" w:rsidRPr="00EF2A61">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EF2A6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EF2A61" w:rsidRDefault="008611BC" w:rsidP="008E4B2D">
      <w:pPr>
        <w:autoSpaceDE w:val="0"/>
        <w:autoSpaceDN w:val="0"/>
        <w:spacing w:before="40" w:after="40"/>
        <w:rPr>
          <w:rFonts w:asciiTheme="minorHAnsi" w:hAnsiTheme="minorHAnsi" w:cstheme="minorHAnsi"/>
        </w:rPr>
      </w:pPr>
    </w:p>
    <w:p w14:paraId="7CE6865E" w14:textId="354DA385" w:rsidR="00B07F8B" w:rsidRPr="00EF2A61" w:rsidRDefault="008611BC" w:rsidP="008E4B2D">
      <w:pPr>
        <w:autoSpaceDE w:val="0"/>
        <w:autoSpaceDN w:val="0"/>
        <w:spacing w:before="40" w:after="40"/>
        <w:rPr>
          <w:rFonts w:asciiTheme="minorHAnsi" w:hAnsiTheme="minorHAnsi" w:cstheme="minorHAnsi"/>
        </w:rPr>
      </w:pPr>
      <w:bookmarkStart w:id="238" w:name="_Hlk112417063"/>
      <w:r w:rsidRPr="00EF2A61">
        <w:rPr>
          <w:rFonts w:asciiTheme="minorHAnsi" w:hAnsiTheme="minorHAnsi" w:cstheme="minorHAnsi"/>
        </w:rPr>
        <w:t>„</w:t>
      </w:r>
      <w:r w:rsidRPr="00EF2A61">
        <w:rPr>
          <w:rFonts w:asciiTheme="minorHAnsi" w:hAnsiTheme="minorHAnsi" w:cstheme="minorHAnsi"/>
          <w:b/>
          <w:bCs/>
        </w:rPr>
        <w:t>Az átstrukturált hitel gyógyulási időszakának kezdete</w:t>
      </w:r>
      <w:r w:rsidRPr="00EF2A61">
        <w:rPr>
          <w:rFonts w:asciiTheme="minorHAnsi" w:hAnsiTheme="minorHAnsi" w:cstheme="minorHAnsi"/>
        </w:rPr>
        <w:t xml:space="preserve">” mező átstrukturált hitelek esetén töltendő, amennyiben az </w:t>
      </w:r>
      <w:r w:rsidR="00334825" w:rsidRPr="00EF2A61">
        <w:rPr>
          <w:rFonts w:asciiTheme="minorHAnsi" w:hAnsiTheme="minorHAnsi" w:cstheme="minorHAnsi"/>
        </w:rPr>
        <w:t>próba</w:t>
      </w:r>
      <w:r w:rsidRPr="00EF2A61">
        <w:rPr>
          <w:rFonts w:asciiTheme="minorHAnsi" w:hAnsiTheme="minorHAnsi" w:cstheme="minorHAnsi"/>
        </w:rPr>
        <w:t xml:space="preserve">időszakban van. Az a dátum, amikor a gyógyulási időszak kezdődött, a 2 éves időszakot kell figyelembe venni (vonatkozó rendelet: 39/2016. (X. 11.) MNB rendelet a nem teljesítő kitettségre és az átstrukturált követelésre vonatkozó </w:t>
      </w:r>
      <w:proofErr w:type="spellStart"/>
      <w:r w:rsidRPr="00EF2A61">
        <w:rPr>
          <w:rFonts w:asciiTheme="minorHAnsi" w:hAnsiTheme="minorHAnsi" w:cstheme="minorHAnsi"/>
        </w:rPr>
        <w:t>prudenciális</w:t>
      </w:r>
      <w:proofErr w:type="spellEnd"/>
      <w:r w:rsidRPr="00EF2A61">
        <w:rPr>
          <w:rFonts w:asciiTheme="minorHAnsi" w:hAnsiTheme="minorHAnsi" w:cstheme="minorHAnsi"/>
        </w:rPr>
        <w:t xml:space="preserve"> követelményekről)</w:t>
      </w:r>
      <w:r w:rsidR="001322C9" w:rsidRPr="00EF2A61">
        <w:rPr>
          <w:rFonts w:asciiTheme="minorHAnsi" w:hAnsiTheme="minorHAnsi" w:cstheme="minorHAnsi"/>
        </w:rPr>
        <w:t>, azaz a gyógyulási időszak megnevezés a jelzett rendeletben foglalt próbaidőszakot jelenti</w:t>
      </w:r>
      <w:r w:rsidRPr="00EF2A61">
        <w:rPr>
          <w:rFonts w:asciiTheme="minorHAnsi" w:hAnsiTheme="minorHAnsi" w:cstheme="minorHAnsi"/>
        </w:rPr>
        <w:t xml:space="preserve">. </w:t>
      </w:r>
      <w:r w:rsidR="00334825" w:rsidRPr="00EF2A61">
        <w:rPr>
          <w:rFonts w:asciiTheme="minorHAnsi" w:hAnsiTheme="minorHAnsi" w:cstheme="minorHAnsi"/>
        </w:rPr>
        <w:t>Ideértendő továbbá a vezetői körlevél vagy egyéb rendelkezés alapján a 2 évtől eltérő hosszúságú gyógyulási időszak is (</w:t>
      </w:r>
      <w:proofErr w:type="spellStart"/>
      <w:r w:rsidR="00334825" w:rsidRPr="00EF2A61">
        <w:rPr>
          <w:rFonts w:asciiTheme="minorHAnsi" w:hAnsiTheme="minorHAnsi" w:cstheme="minorHAnsi"/>
        </w:rPr>
        <w:t>pl</w:t>
      </w:r>
      <w:proofErr w:type="spellEnd"/>
      <w:r w:rsidR="00334825" w:rsidRPr="00EF2A61">
        <w:rPr>
          <w:rFonts w:asciiTheme="minorHAnsi" w:hAnsiTheme="minorHAnsi" w:cstheme="minorHAnsi"/>
        </w:rPr>
        <w:t xml:space="preserve"> moratóriumból kilépő ügyletek 6 hónapos próbaidőszaka). </w:t>
      </w:r>
      <w:r w:rsidR="00B07F8B" w:rsidRPr="00EF2A61">
        <w:rPr>
          <w:rFonts w:asciiTheme="minorHAnsi" w:hAnsiTheme="minorHAnsi" w:cstheme="minorHAnsi"/>
        </w:rPr>
        <w:t>A tárgyhónapban megszűnő hitelek esetén a mező nem töltendő.</w:t>
      </w:r>
    </w:p>
    <w:p w14:paraId="03894203" w14:textId="77777777" w:rsidR="008A0427" w:rsidRPr="00EF2A61" w:rsidRDefault="008A0427" w:rsidP="008E4B2D">
      <w:pPr>
        <w:autoSpaceDE w:val="0"/>
        <w:autoSpaceDN w:val="0"/>
        <w:spacing w:before="40" w:after="40"/>
        <w:rPr>
          <w:rFonts w:asciiTheme="minorHAnsi" w:hAnsiTheme="minorHAnsi" w:cstheme="minorHAnsi"/>
        </w:rPr>
      </w:pPr>
    </w:p>
    <w:p w14:paraId="6BF6A58E" w14:textId="050F8B31" w:rsidR="008A0427" w:rsidRPr="00EF2A61" w:rsidRDefault="008A0427" w:rsidP="008A0427">
      <w:pPr>
        <w:pStyle w:val="Cmsor4"/>
      </w:pPr>
      <w:bookmarkStart w:id="239" w:name="_Toc149902010"/>
      <w:bookmarkStart w:id="240" w:name="_Toc206686151"/>
      <w:bookmarkStart w:id="241" w:name="_Toc188019080"/>
      <w:r w:rsidRPr="00EF2A61">
        <w:t>2023. december vonatkozási időtől hatályos új mezőkre vonatkozó módszertani előírások:</w:t>
      </w:r>
      <w:bookmarkEnd w:id="239"/>
      <w:bookmarkEnd w:id="240"/>
      <w:bookmarkEnd w:id="241"/>
    </w:p>
    <w:p w14:paraId="08E72D69" w14:textId="77777777" w:rsidR="008A0427" w:rsidRPr="00EF2A61" w:rsidRDefault="008A0427" w:rsidP="008E4B2D">
      <w:pPr>
        <w:autoSpaceDE w:val="0"/>
        <w:autoSpaceDN w:val="0"/>
        <w:spacing w:before="40" w:after="40"/>
        <w:rPr>
          <w:rFonts w:asciiTheme="minorHAnsi" w:hAnsiTheme="minorHAnsi" w:cstheme="minorHAnsi"/>
        </w:rPr>
      </w:pPr>
    </w:p>
    <w:p w14:paraId="481175D7" w14:textId="6616E58A" w:rsidR="00A513BE" w:rsidRPr="00EF2A61" w:rsidRDefault="00A513BE" w:rsidP="00A513BE">
      <w:pPr>
        <w:rPr>
          <w:rFonts w:asciiTheme="minorHAnsi" w:hAnsiTheme="minorHAnsi" w:cstheme="minorHAnsi"/>
        </w:rPr>
      </w:pPr>
      <w:r w:rsidRPr="00EF2A61">
        <w:rPr>
          <w:rFonts w:asciiTheme="minorHAnsi" w:hAnsiTheme="minorHAnsi" w:cstheme="minorHAnsi"/>
        </w:rPr>
        <w:t xml:space="preserve">2023. december vonatkozási időtől kezdődően új mezők </w:t>
      </w:r>
      <w:del w:id="242" w:author="MNB" w:date="2025-08-29T10:22:00Z" w16du:dateUtc="2025-08-29T08:22:00Z">
        <w:r>
          <w:rPr>
            <w:rFonts w:asciiTheme="minorHAnsi" w:hAnsiTheme="minorHAnsi" w:cstheme="minorHAnsi"/>
          </w:rPr>
          <w:delText>kerülnek</w:delText>
        </w:r>
      </w:del>
      <w:ins w:id="243" w:author="MNB" w:date="2025-08-29T10:22:00Z" w16du:dateUtc="2025-08-29T08:22:00Z">
        <w:r w:rsidRPr="00EF2A61">
          <w:rPr>
            <w:rFonts w:asciiTheme="minorHAnsi" w:hAnsiTheme="minorHAnsi" w:cstheme="minorHAnsi"/>
          </w:rPr>
          <w:t>kerül</w:t>
        </w:r>
        <w:r w:rsidR="0036622C" w:rsidRPr="00EF2A61">
          <w:rPr>
            <w:rFonts w:asciiTheme="minorHAnsi" w:hAnsiTheme="minorHAnsi" w:cstheme="minorHAnsi"/>
          </w:rPr>
          <w:t>t</w:t>
        </w:r>
        <w:r w:rsidRPr="00EF2A61">
          <w:rPr>
            <w:rFonts w:asciiTheme="minorHAnsi" w:hAnsiTheme="minorHAnsi" w:cstheme="minorHAnsi"/>
          </w:rPr>
          <w:t>ek</w:t>
        </w:r>
      </w:ins>
      <w:r w:rsidRPr="00EF2A61">
        <w:rPr>
          <w:rFonts w:asciiTheme="minorHAnsi" w:hAnsiTheme="minorHAnsi" w:cstheme="minorHAnsi"/>
        </w:rPr>
        <w:t xml:space="preserve"> beépítésre az </w:t>
      </w:r>
      <w:proofErr w:type="spellStart"/>
      <w:r w:rsidRPr="00EF2A61">
        <w:rPr>
          <w:rFonts w:asciiTheme="minorHAnsi" w:hAnsiTheme="minorHAnsi" w:cstheme="minorHAnsi"/>
        </w:rPr>
        <w:t>INST</w:t>
      </w:r>
      <w:r w:rsidR="0093582D" w:rsidRPr="00EF2A61">
        <w:rPr>
          <w:rFonts w:asciiTheme="minorHAnsi" w:hAnsiTheme="minorHAnsi" w:cstheme="minorHAnsi"/>
        </w:rPr>
        <w:t>R</w:t>
      </w:r>
      <w:proofErr w:type="spellEnd"/>
      <w:r w:rsidRPr="00EF2A61">
        <w:rPr>
          <w:rFonts w:asciiTheme="minorHAnsi" w:hAnsiTheme="minorHAnsi" w:cstheme="minorHAnsi"/>
        </w:rPr>
        <w:t xml:space="preserve"> táblába, melyek tartalma a következő:</w:t>
      </w:r>
    </w:p>
    <w:p w14:paraId="669A1E38" w14:textId="6F7A3720" w:rsidR="00992C8B" w:rsidRPr="00EF2A61" w:rsidRDefault="00A513BE" w:rsidP="00992C8B">
      <w:pPr>
        <w:rPr>
          <w:rFonts w:asciiTheme="minorHAnsi" w:hAnsiTheme="minorHAnsi" w:cstheme="minorHAnsi"/>
        </w:rPr>
      </w:pPr>
      <w:r w:rsidRPr="00EF2A61">
        <w:rPr>
          <w:rFonts w:asciiTheme="minorHAnsi" w:hAnsiTheme="minorHAnsi" w:cstheme="minorHAnsi"/>
        </w:rPr>
        <w:t xml:space="preserve">- a </w:t>
      </w:r>
      <w:r w:rsidRPr="00EF2A61">
        <w:rPr>
          <w:rFonts w:asciiTheme="minorHAnsi" w:hAnsiTheme="minorHAnsi" w:cstheme="minorHAnsi"/>
          <w:b/>
          <w:bCs/>
        </w:rPr>
        <w:t>„Folyószámla azonosító”</w:t>
      </w:r>
      <w:r w:rsidRPr="00EF2A61">
        <w:rPr>
          <w:rFonts w:asciiTheme="minorHAnsi" w:hAnsiTheme="minorHAnsi" w:cstheme="minorHAnsi"/>
        </w:rPr>
        <w:t xml:space="preserve"> mezőben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w:t>
      </w:r>
      <w:r w:rsidR="00B70145" w:rsidRPr="00EF2A61">
        <w:rPr>
          <w:rFonts w:asciiTheme="minorHAnsi" w:hAnsiTheme="minorHAnsi" w:cstheme="minorHAnsi"/>
        </w:rPr>
        <w:t>, hitelkártya követelés</w:t>
      </w:r>
      <w:r w:rsidRPr="00EF2A61">
        <w:rPr>
          <w:rFonts w:asciiTheme="minorHAnsi" w:hAnsiTheme="minorHAnsi" w:cstheme="minorHAnsi"/>
        </w:rPr>
        <w:t xml:space="preserve"> és kényszerhitel esetén kell szerepeltetni a kapcsolódó </w:t>
      </w:r>
      <w:r w:rsidR="0093582D" w:rsidRPr="00EF2A61">
        <w:rPr>
          <w:rFonts w:asciiTheme="minorHAnsi" w:hAnsiTheme="minorHAnsi" w:cstheme="minorHAnsi"/>
        </w:rPr>
        <w:t>folyó</w:t>
      </w:r>
      <w:r w:rsidRPr="00EF2A61">
        <w:rPr>
          <w:rFonts w:asciiTheme="minorHAnsi" w:hAnsiTheme="minorHAnsi" w:cstheme="minorHAnsi"/>
        </w:rPr>
        <w:t xml:space="preserve">számla/értékpapírszámla azonosítóját mindazon esetekben (teljes állomány), amikor a folyószámlahitel kerete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nyílik vagy kényszerhitel</w:t>
      </w:r>
      <w:r w:rsidR="0093582D" w:rsidRPr="00EF2A61">
        <w:rPr>
          <w:rFonts w:asciiTheme="minorHAnsi" w:hAnsiTheme="minorHAnsi" w:cstheme="minorHAnsi"/>
        </w:rPr>
        <w:t xml:space="preserve"> esetén</w:t>
      </w:r>
      <w:r w:rsidRPr="00EF2A61">
        <w:rPr>
          <w:rFonts w:asciiTheme="minorHAnsi" w:hAnsiTheme="minorHAnsi" w:cstheme="minorHAnsi"/>
        </w:rPr>
        <w:t xml:space="preserve">. </w:t>
      </w:r>
      <w:r w:rsidR="00EC4C29" w:rsidRPr="00EF2A61">
        <w:rPr>
          <w:rFonts w:asciiTheme="minorHAnsi" w:hAnsiTheme="minorHAnsi" w:cstheme="minorHAnsi"/>
        </w:rPr>
        <w:t>Több kapcsolódó folyószámla esetén a leginkább releváns számlát kérjük jelenteni.</w:t>
      </w:r>
      <w:r w:rsidRPr="00EF2A61">
        <w:rPr>
          <w:rFonts w:asciiTheme="minorHAnsi" w:hAnsiTheme="minorHAnsi" w:cstheme="minorHAnsi"/>
        </w:rPr>
        <w:t xml:space="preserve"> Az azonosító meg kell egyezzen a </w:t>
      </w:r>
      <w:proofErr w:type="spellStart"/>
      <w:r w:rsidRPr="00EF2A61">
        <w:rPr>
          <w:rFonts w:asciiTheme="minorHAnsi" w:hAnsiTheme="minorHAnsi" w:cstheme="minorHAnsi"/>
        </w:rPr>
        <w:t>KISBETREG</w:t>
      </w:r>
      <w:proofErr w:type="spellEnd"/>
      <w:r w:rsidRPr="00EF2A61">
        <w:rPr>
          <w:rFonts w:asciiTheme="minorHAnsi" w:hAnsiTheme="minorHAnsi" w:cstheme="minorHAnsi"/>
        </w:rPr>
        <w:t xml:space="preserve">/BETREG adatgyűjtésben alkalmazott </w:t>
      </w:r>
      <w:r w:rsidR="0093582D" w:rsidRPr="00EF2A61">
        <w:rPr>
          <w:rFonts w:asciiTheme="minorHAnsi" w:hAnsiTheme="minorHAnsi" w:cstheme="minorHAnsi"/>
        </w:rPr>
        <w:t xml:space="preserve">folyószámla </w:t>
      </w:r>
      <w:r w:rsidRPr="00EF2A61">
        <w:rPr>
          <w:rFonts w:asciiTheme="minorHAnsi" w:hAnsiTheme="minorHAnsi" w:cstheme="minorHAnsi"/>
        </w:rPr>
        <w:t>azonosítóval ka</w:t>
      </w:r>
      <w:r w:rsidR="0093582D" w:rsidRPr="00EF2A61">
        <w:rPr>
          <w:rFonts w:asciiTheme="minorHAnsi" w:hAnsiTheme="minorHAnsi" w:cstheme="minorHAnsi"/>
        </w:rPr>
        <w:t>p</w:t>
      </w:r>
      <w:r w:rsidRPr="00EF2A61">
        <w:rPr>
          <w:rFonts w:asciiTheme="minorHAnsi" w:hAnsiTheme="minorHAnsi" w:cstheme="minorHAnsi"/>
        </w:rPr>
        <w:t>csolódó betétszámla esetén, az azzal való összekötést szolgálja.</w:t>
      </w:r>
      <w:r w:rsidR="00992C8B" w:rsidRPr="00EF2A61">
        <w:rPr>
          <w:rFonts w:asciiTheme="minorHAnsi" w:hAnsiTheme="minorHAnsi" w:cstheme="minorHAnsi"/>
        </w:rPr>
        <w:t xml:space="preserve"> Az </w:t>
      </w:r>
      <w:proofErr w:type="spellStart"/>
      <w:r w:rsidR="00992C8B" w:rsidRPr="00EF2A61">
        <w:rPr>
          <w:rFonts w:asciiTheme="minorHAnsi" w:hAnsiTheme="minorHAnsi" w:cstheme="minorHAnsi"/>
        </w:rPr>
        <w:t>INSTR</w:t>
      </w:r>
      <w:proofErr w:type="spellEnd"/>
      <w:r w:rsidR="00992C8B" w:rsidRPr="00EF2A61">
        <w:rPr>
          <w:rFonts w:asciiTheme="minorHAnsi" w:hAnsiTheme="minorHAnsi" w:cstheme="minorHAnsi"/>
        </w:rPr>
        <w:t xml:space="preserve"> táblában található „Folyószámla azonosító” mező tartalma bővebb, mint az </w:t>
      </w:r>
      <w:proofErr w:type="spellStart"/>
      <w:r w:rsidR="00992C8B" w:rsidRPr="00EF2A61">
        <w:rPr>
          <w:rFonts w:asciiTheme="minorHAnsi" w:hAnsiTheme="minorHAnsi" w:cstheme="minorHAnsi"/>
        </w:rPr>
        <w:t>INSTK</w:t>
      </w:r>
      <w:proofErr w:type="spellEnd"/>
      <w:r w:rsidR="00992C8B" w:rsidRPr="00EF2A61">
        <w:rPr>
          <w:rFonts w:asciiTheme="minorHAnsi" w:hAnsiTheme="minorHAnsi" w:cstheme="minorHAnsi"/>
        </w:rPr>
        <w:t xml:space="preserve"> táblába beépített mezőé, mivel az </w:t>
      </w:r>
      <w:proofErr w:type="spellStart"/>
      <w:r w:rsidR="00992C8B" w:rsidRPr="00EF2A61">
        <w:rPr>
          <w:rFonts w:asciiTheme="minorHAnsi" w:hAnsiTheme="minorHAnsi" w:cstheme="minorHAnsi"/>
        </w:rPr>
        <w:t>INSTK</w:t>
      </w:r>
      <w:proofErr w:type="spellEnd"/>
      <w:r w:rsidR="00992C8B" w:rsidRPr="00EF2A61">
        <w:rPr>
          <w:rFonts w:asciiTheme="minorHAnsi" w:hAnsiTheme="minorHAnsi" w:cstheme="minorHAnsi"/>
        </w:rPr>
        <w:t xml:space="preserve"> táblában kényszerhitel instrumentum nem jelenthető.</w:t>
      </w:r>
      <w:r w:rsidR="00E458AB" w:rsidRPr="00EF2A61">
        <w:rPr>
          <w:rFonts w:asciiTheme="minorHAnsi" w:hAnsiTheme="minorHAnsi" w:cstheme="minorHAnsi"/>
        </w:rPr>
        <w:t xml:space="preserve"> Amennyiben a folyószámlahitel instrumentum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része</w:t>
      </w:r>
      <w:r w:rsidR="00EC4C29" w:rsidRPr="00EF2A61">
        <w:rPr>
          <w:rFonts w:asciiTheme="minorHAnsi" w:hAnsiTheme="minorHAnsi" w:cstheme="minorHAnsi"/>
        </w:rPr>
        <w:t>,</w:t>
      </w:r>
      <w:r w:rsidR="00E458AB" w:rsidRPr="00EF2A61">
        <w:rPr>
          <w:rFonts w:asciiTheme="minorHAnsi" w:hAnsiTheme="minorHAnsi" w:cstheme="minorHAnsi"/>
        </w:rPr>
        <w:t xml:space="preserve"> és emiatt több </w:t>
      </w:r>
      <w:r w:rsidR="00E93E90" w:rsidRPr="00EF2A61">
        <w:rPr>
          <w:rFonts w:asciiTheme="minorHAnsi" w:hAnsiTheme="minorHAnsi" w:cstheme="minorHAnsi"/>
        </w:rPr>
        <w:t>folyó</w:t>
      </w:r>
      <w:r w:rsidR="00E458AB" w:rsidRPr="00EF2A61">
        <w:rPr>
          <w:rFonts w:asciiTheme="minorHAnsi" w:hAnsiTheme="minorHAnsi" w:cstheme="minorHAnsi"/>
        </w:rPr>
        <w:t xml:space="preserve">számlához is kapcsolódhat, a „Folyószámla azonosító” mezőben a leginkább releváns </w:t>
      </w:r>
      <w:r w:rsidR="00E93E90" w:rsidRPr="00EF2A61">
        <w:rPr>
          <w:rFonts w:asciiTheme="minorHAnsi" w:hAnsiTheme="minorHAnsi" w:cstheme="minorHAnsi"/>
        </w:rPr>
        <w:t>folyó</w:t>
      </w:r>
      <w:r w:rsidR="00E458AB" w:rsidRPr="00EF2A61">
        <w:rPr>
          <w:rFonts w:asciiTheme="minorHAnsi" w:hAnsiTheme="minorHAnsi" w:cstheme="minorHAnsi"/>
        </w:rPr>
        <w:t>számla azonosítója jelentendő, egyidejűleg töltendők a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megfigyelésére szolgáló mezők („Az instrumentum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részét képezi-e?” és „Cash-</w:t>
      </w:r>
      <w:proofErr w:type="spellStart"/>
      <w:r w:rsidR="00E458AB" w:rsidRPr="00EF2A61">
        <w:rPr>
          <w:rFonts w:asciiTheme="minorHAnsi" w:hAnsiTheme="minorHAnsi" w:cstheme="minorHAnsi"/>
        </w:rPr>
        <w:t>pool</w:t>
      </w:r>
      <w:proofErr w:type="spellEnd"/>
      <w:r w:rsidR="00E458AB" w:rsidRPr="00EF2A61">
        <w:rPr>
          <w:rFonts w:asciiTheme="minorHAnsi" w:hAnsiTheme="minorHAnsi" w:cstheme="minorHAnsi"/>
        </w:rPr>
        <w:t xml:space="preserve"> konstrukció típusa”).</w:t>
      </w:r>
    </w:p>
    <w:p w14:paraId="1770BEF8" w14:textId="77777777" w:rsidR="00A513BE" w:rsidRDefault="00A513BE" w:rsidP="00A513BE">
      <w:pPr>
        <w:rPr>
          <w:del w:id="244" w:author="MNB" w:date="2025-08-29T10:22:00Z" w16du:dateUtc="2025-08-29T08:22:00Z"/>
          <w:rFonts w:asciiTheme="minorHAnsi" w:hAnsiTheme="minorHAnsi" w:cstheme="minorHAnsi"/>
        </w:rPr>
      </w:pPr>
    </w:p>
    <w:p w14:paraId="1BC9777E" w14:textId="4356317C" w:rsidR="00A513BE" w:rsidRPr="00EF2A61" w:rsidRDefault="00A513BE" w:rsidP="000D34D2">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„Az értékvesztésképzés alá nem tartozó, mérlegen kívüli instrumentumok besorolása”</w:t>
      </w:r>
      <w:r w:rsidRPr="00EF2A61">
        <w:rPr>
          <w:rFonts w:asciiTheme="minorHAnsi" w:hAnsiTheme="minorHAnsi" w:cstheme="minorHAnsi"/>
        </w:rPr>
        <w:t xml:space="preserve"> mező</w:t>
      </w:r>
      <w:r w:rsidR="00A756DE" w:rsidRPr="00EF2A61">
        <w:rPr>
          <w:rFonts w:asciiTheme="minorHAnsi" w:hAnsiTheme="minorHAnsi" w:cstheme="minorHAnsi"/>
        </w:rPr>
        <w:t xml:space="preserve">ben </w:t>
      </w:r>
      <w:r w:rsidRPr="00EF2A61">
        <w:rPr>
          <w:rFonts w:asciiTheme="minorHAnsi" w:hAnsiTheme="minorHAnsi" w:cstheme="minorHAnsi"/>
        </w:rPr>
        <w:t>az SF09-es táblákkal konzisztensen jelentendő az adat</w:t>
      </w:r>
      <w:r w:rsidR="00A756DE" w:rsidRPr="00EF2A61">
        <w:t xml:space="preserve"> </w:t>
      </w:r>
      <w:r w:rsidR="00A756DE" w:rsidRPr="00EF2A61">
        <w:rPr>
          <w:rFonts w:asciiTheme="minorHAnsi" w:hAnsiTheme="minorHAnsi" w:cstheme="minorHAnsi"/>
        </w:rPr>
        <w:t>a teljes állományra vonatkozóan</w:t>
      </w:r>
      <w:r w:rsidRPr="00EF2A61">
        <w:rPr>
          <w:rFonts w:asciiTheme="minorHAnsi" w:hAnsiTheme="minorHAnsi" w:cstheme="minorHAnsi"/>
        </w:rPr>
        <w:t xml:space="preserve"> mindazon esetekben, ha az </w:t>
      </w:r>
      <w:proofErr w:type="spellStart"/>
      <w:r w:rsidRPr="00EF2A61">
        <w:rPr>
          <w:rFonts w:asciiTheme="minorHAnsi" w:hAnsiTheme="minorHAnsi" w:cstheme="minorHAnsi"/>
        </w:rPr>
        <w:t>INSTR.LNH_KERET_TOKE_OSSZEG</w:t>
      </w:r>
      <w:proofErr w:type="spellEnd"/>
      <w:r w:rsidRPr="00EF2A61">
        <w:rPr>
          <w:rFonts w:asciiTheme="minorHAnsi" w:hAnsiTheme="minorHAnsi" w:cstheme="minorHAnsi"/>
        </w:rPr>
        <w:t xml:space="preserve"> mezőben 0-nál nagyobb összeg kerül jelentésre és ha </w:t>
      </w:r>
      <w:r w:rsidR="00F71997" w:rsidRPr="00EF2A61">
        <w:rPr>
          <w:rFonts w:asciiTheme="minorHAnsi" w:hAnsiTheme="minorHAnsi" w:cstheme="minorHAnsi"/>
        </w:rPr>
        <w:t xml:space="preserve">"A keret értékvesztése értékelésének módja" </w:t>
      </w:r>
      <w:r w:rsidR="00414F4D" w:rsidRPr="00EF2A61">
        <w:rPr>
          <w:rFonts w:asciiTheme="minorHAnsi" w:hAnsiTheme="minorHAnsi" w:cstheme="minorHAnsi"/>
        </w:rPr>
        <w:t>(</w:t>
      </w:r>
      <w:proofErr w:type="spellStart"/>
      <w:r w:rsidR="00414F4D" w:rsidRPr="00EF2A61">
        <w:rPr>
          <w:rFonts w:asciiTheme="minorHAnsi" w:hAnsiTheme="minorHAnsi" w:cstheme="minorHAnsi"/>
        </w:rPr>
        <w:t>INSTR.KERET_ERTEKV_ERT_KOD</w:t>
      </w:r>
      <w:proofErr w:type="spellEnd"/>
      <w:r w:rsidR="00414F4D" w:rsidRPr="00EF2A61">
        <w:rPr>
          <w:rFonts w:asciiTheme="minorHAnsi" w:hAnsiTheme="minorHAnsi" w:cstheme="minorHAnsi"/>
        </w:rPr>
        <w:t xml:space="preserve">) </w:t>
      </w:r>
      <w:r w:rsidR="00F71997" w:rsidRPr="00EF2A61">
        <w:rPr>
          <w:rFonts w:asciiTheme="minorHAnsi" w:hAnsiTheme="minorHAnsi" w:cstheme="minorHAnsi"/>
        </w:rPr>
        <w:t xml:space="preserve">mezőben </w:t>
      </w:r>
      <w:r w:rsidRPr="00EF2A61">
        <w:rPr>
          <w:rFonts w:asciiTheme="minorHAnsi" w:hAnsiTheme="minorHAnsi" w:cstheme="minorHAnsi"/>
        </w:rPr>
        <w:t>'</w:t>
      </w:r>
      <w:proofErr w:type="spellStart"/>
      <w:r w:rsidRPr="00EF2A61">
        <w:rPr>
          <w:rFonts w:asciiTheme="minorHAnsi" w:hAnsiTheme="minorHAnsi" w:cstheme="minorHAnsi"/>
        </w:rPr>
        <w:t>NEM_ERT</w:t>
      </w:r>
      <w:proofErr w:type="spellEnd"/>
      <w:r w:rsidRPr="00EF2A61">
        <w:rPr>
          <w:rFonts w:asciiTheme="minorHAnsi" w:hAnsiTheme="minorHAnsi" w:cstheme="minorHAnsi"/>
        </w:rPr>
        <w:t>' kód kerül jelentésre.</w:t>
      </w:r>
      <w:r w:rsidR="000D34D2" w:rsidRPr="00EF2A61" w:rsidDel="000D34D2">
        <w:rPr>
          <w:rFonts w:asciiTheme="minorHAnsi" w:hAnsiTheme="minorHAnsi" w:cstheme="minorHAnsi"/>
        </w:rPr>
        <w:t xml:space="preserve"> </w:t>
      </w:r>
    </w:p>
    <w:p w14:paraId="1AF9D400" w14:textId="3245686D" w:rsidR="00A513BE" w:rsidRPr="00EF2A61" w:rsidRDefault="00A513BE" w:rsidP="00A513BE">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„A garancia hitelhelyettesítő-e”</w:t>
      </w:r>
      <w:r w:rsidRPr="00EF2A61">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szereplő összes garancia instrumentum esetén jelentendő </w:t>
      </w:r>
      <w:r w:rsidR="000D34D2" w:rsidRPr="00EF2A61">
        <w:rPr>
          <w:rFonts w:asciiTheme="minorHAnsi" w:hAnsiTheme="minorHAnsi" w:cstheme="minorHAnsi"/>
        </w:rPr>
        <w:t xml:space="preserve">a </w:t>
      </w:r>
      <w:r w:rsidRPr="00EF2A61">
        <w:rPr>
          <w:rFonts w:asciiTheme="minorHAnsi" w:hAnsiTheme="minorHAnsi" w:cstheme="minorHAnsi"/>
        </w:rPr>
        <w:t>teljes állomány</w:t>
      </w:r>
      <w:r w:rsidR="000D34D2" w:rsidRPr="00EF2A61">
        <w:rPr>
          <w:rFonts w:asciiTheme="minorHAnsi" w:hAnsiTheme="minorHAnsi" w:cstheme="minorHAnsi"/>
        </w:rPr>
        <w:t>ra vonatkozóan</w:t>
      </w:r>
      <w:r w:rsidRPr="00EF2A61">
        <w:rPr>
          <w:rFonts w:asciiTheme="minorHAnsi" w:hAnsiTheme="minorHAnsi" w:cstheme="minorHAnsi"/>
        </w:rPr>
        <w:t xml:space="preserve">.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garanciaszerződések esetén a jellemzőbb értéket kell megadni.</w:t>
      </w:r>
    </w:p>
    <w:p w14:paraId="23B41BCC" w14:textId="16073D4F"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274D45" w:rsidRPr="00EF2A61">
        <w:rPr>
          <w:rFonts w:asciiTheme="minorHAnsi" w:hAnsiTheme="minorHAnsi" w:cstheme="minorHAnsi"/>
        </w:rPr>
        <w:t xml:space="preserve">A </w:t>
      </w:r>
      <w:r w:rsidR="00274D45" w:rsidRPr="00EF2A61">
        <w:rPr>
          <w:rFonts w:asciiTheme="minorHAnsi" w:hAnsiTheme="minorHAnsi" w:cstheme="minorHAnsi"/>
          <w:b/>
          <w:bCs/>
        </w:rPr>
        <w:t>„</w:t>
      </w:r>
      <w:r w:rsidRPr="00EF2A61">
        <w:rPr>
          <w:rFonts w:asciiTheme="minorHAnsi" w:hAnsiTheme="minorHAnsi" w:cstheme="minorHAnsi"/>
          <w:b/>
          <w:bCs/>
        </w:rPr>
        <w:t>Fennálló tőke összege átvételkor</w:t>
      </w:r>
      <w:r w:rsidR="00274D45" w:rsidRPr="00EF2A61">
        <w:rPr>
          <w:rFonts w:asciiTheme="minorHAnsi" w:hAnsiTheme="minorHAnsi" w:cstheme="minorHAnsi"/>
          <w:b/>
          <w:bCs/>
        </w:rPr>
        <w:t>”</w:t>
      </w:r>
      <w:r w:rsidR="00274D45" w:rsidRPr="00EF2A61">
        <w:rPr>
          <w:rFonts w:asciiTheme="minorHAnsi" w:hAnsiTheme="minorHAnsi" w:cstheme="minorHAnsi"/>
        </w:rPr>
        <w:t xml:space="preserve"> mező</w:t>
      </w:r>
      <w:r w:rsidR="00371E37" w:rsidRPr="00EF2A61">
        <w:rPr>
          <w:rFonts w:asciiTheme="minorHAnsi" w:hAnsiTheme="minorHAnsi" w:cstheme="minorHAnsi"/>
        </w:rPr>
        <w:t xml:space="preserve">ben az az információ </w:t>
      </w:r>
      <w:proofErr w:type="spellStart"/>
      <w:r w:rsidR="00371E37" w:rsidRPr="00EF2A61">
        <w:rPr>
          <w:rFonts w:asciiTheme="minorHAnsi" w:hAnsiTheme="minorHAnsi" w:cstheme="minorHAnsi"/>
        </w:rPr>
        <w:t>jelentednő</w:t>
      </w:r>
      <w:proofErr w:type="spellEnd"/>
      <w:r w:rsidR="00274D45" w:rsidRPr="00EF2A61">
        <w:rPr>
          <w:rFonts w:asciiTheme="minorHAnsi" w:hAnsiTheme="minorHAnsi" w:cstheme="minorHAnsi"/>
        </w:rPr>
        <w:t xml:space="preserve"> akvizíció/vásárlás/átvétel esetén, hogy a</w:t>
      </w:r>
      <w:r w:rsidR="00343ECE" w:rsidRPr="00EF2A61">
        <w:rPr>
          <w:rFonts w:asciiTheme="minorHAnsi" w:hAnsiTheme="minorHAnsi" w:cstheme="minorHAnsi"/>
        </w:rPr>
        <w:t xml:space="preserve"> tranzakció </w:t>
      </w:r>
      <w:r w:rsidR="00274D45" w:rsidRPr="00EF2A61">
        <w:rPr>
          <w:rFonts w:asciiTheme="minorHAnsi" w:hAnsiTheme="minorHAnsi" w:cstheme="minorHAnsi"/>
        </w:rPr>
        <w:t>időpontjában mekkora volt a fennálló tőke valamely hitelkövetelés esetén.</w:t>
      </w:r>
      <w:r w:rsidR="00343ECE" w:rsidRPr="00EF2A61">
        <w:rPr>
          <w:rFonts w:asciiTheme="minorHAnsi" w:hAnsiTheme="minorHAnsi" w:cstheme="minorHAnsi"/>
        </w:rPr>
        <w:t xml:space="preserve"> Az adat a 2023.12.01. után átvett</w:t>
      </w:r>
      <w:r w:rsidR="009A19AE" w:rsidRPr="00EF2A61">
        <w:rPr>
          <w:rFonts w:asciiTheme="minorHAnsi" w:hAnsiTheme="minorHAnsi" w:cstheme="minorHAnsi"/>
        </w:rPr>
        <w:t>, megvásárolt</w:t>
      </w:r>
      <w:r w:rsidR="00343ECE" w:rsidRPr="00EF2A61">
        <w:rPr>
          <w:rFonts w:asciiTheme="minorHAnsi" w:hAnsiTheme="minorHAnsi" w:cstheme="minorHAnsi"/>
        </w:rPr>
        <w:t xml:space="preserve"> hitelek tekintetében</w:t>
      </w:r>
      <w:r w:rsidR="009A19AE" w:rsidRPr="00EF2A61">
        <w:rPr>
          <w:rFonts w:asciiTheme="minorHAnsi" w:hAnsiTheme="minorHAnsi" w:cstheme="minorHAnsi"/>
        </w:rPr>
        <w:t xml:space="preserve"> jelentendő</w:t>
      </w:r>
      <w:r w:rsidR="00274D45" w:rsidRPr="00EF2A61">
        <w:rPr>
          <w:rFonts w:asciiTheme="minorHAnsi" w:hAnsiTheme="minorHAnsi" w:cstheme="minorHAnsi"/>
        </w:rPr>
        <w:t>.</w:t>
      </w:r>
    </w:p>
    <w:p w14:paraId="651B52C0" w14:textId="2EC7AC0F" w:rsidR="00482BEE"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274D45" w:rsidRPr="00EF2A61">
        <w:rPr>
          <w:rFonts w:asciiTheme="minorHAnsi" w:hAnsiTheme="minorHAnsi" w:cstheme="minorHAnsi"/>
        </w:rPr>
        <w:t xml:space="preserve">A </w:t>
      </w:r>
      <w:r w:rsidR="00274D45" w:rsidRPr="00EF2A61">
        <w:rPr>
          <w:rFonts w:asciiTheme="minorHAnsi" w:hAnsiTheme="minorHAnsi" w:cstheme="minorHAnsi"/>
          <w:b/>
          <w:bCs/>
        </w:rPr>
        <w:t>„</w:t>
      </w:r>
      <w:r w:rsidRPr="00EF2A61">
        <w:rPr>
          <w:rFonts w:asciiTheme="minorHAnsi" w:hAnsiTheme="minorHAnsi" w:cstheme="minorHAnsi"/>
          <w:b/>
          <w:bCs/>
        </w:rPr>
        <w:t>Digitális módon értékesített kölcsön automatikus folyósítása</w:t>
      </w:r>
      <w:r w:rsidR="00274D45" w:rsidRPr="00EF2A61">
        <w:rPr>
          <w:rFonts w:asciiTheme="minorHAnsi" w:hAnsiTheme="minorHAnsi" w:cstheme="minorHAnsi"/>
          <w:b/>
          <w:bCs/>
        </w:rPr>
        <w:t>”</w:t>
      </w:r>
      <w:r w:rsidR="00274D45" w:rsidRPr="00EF2A61">
        <w:rPr>
          <w:rFonts w:asciiTheme="minorHAnsi" w:hAnsiTheme="minorHAnsi" w:cstheme="minorHAnsi"/>
        </w:rPr>
        <w:t xml:space="preserve"> mezőben ’I’ értékkel jelentendő az adott hitel, ha digitális úton került értékesítésre ('</w:t>
      </w:r>
      <w:proofErr w:type="spellStart"/>
      <w:r w:rsidR="00274D45" w:rsidRPr="00EF2A61">
        <w:rPr>
          <w:rFonts w:asciiTheme="minorHAnsi" w:hAnsiTheme="minorHAnsi" w:cstheme="minorHAnsi"/>
        </w:rPr>
        <w:t>DIGITENUE</w:t>
      </w:r>
      <w:proofErr w:type="spellEnd"/>
      <w:r w:rsidR="00274D45" w:rsidRPr="00EF2A61">
        <w:rPr>
          <w:rFonts w:asciiTheme="minorHAnsi" w:hAnsiTheme="minorHAnsi" w:cstheme="minorHAnsi"/>
        </w:rPr>
        <w:t>', '</w:t>
      </w:r>
      <w:proofErr w:type="spellStart"/>
      <w:r w:rsidR="00274D45" w:rsidRPr="00EF2A61">
        <w:rPr>
          <w:rFonts w:asciiTheme="minorHAnsi" w:hAnsiTheme="minorHAnsi" w:cstheme="minorHAnsi"/>
        </w:rPr>
        <w:t>DIGITENUM</w:t>
      </w:r>
      <w:proofErr w:type="spellEnd"/>
      <w:r w:rsidR="00274D45" w:rsidRPr="00EF2A61">
        <w:rPr>
          <w:rFonts w:asciiTheme="minorHAnsi" w:hAnsiTheme="minorHAnsi" w:cstheme="minorHAnsi"/>
        </w:rPr>
        <w:t>', '</w:t>
      </w:r>
      <w:proofErr w:type="spellStart"/>
      <w:r w:rsidR="00274D45" w:rsidRPr="00EF2A61">
        <w:rPr>
          <w:rFonts w:asciiTheme="minorHAnsi" w:hAnsiTheme="minorHAnsi" w:cstheme="minorHAnsi"/>
        </w:rPr>
        <w:t>DIGITENUN</w:t>
      </w:r>
      <w:proofErr w:type="spellEnd"/>
      <w:r w:rsidR="00274D45" w:rsidRPr="00EF2A61">
        <w:rPr>
          <w:rFonts w:asciiTheme="minorHAnsi" w:hAnsiTheme="minorHAnsi" w:cstheme="minorHAnsi"/>
        </w:rPr>
        <w:t>', '</w:t>
      </w:r>
      <w:proofErr w:type="spellStart"/>
      <w:r w:rsidR="00274D45" w:rsidRPr="00EF2A61">
        <w:rPr>
          <w:rFonts w:asciiTheme="minorHAnsi" w:hAnsiTheme="minorHAnsi" w:cstheme="minorHAnsi"/>
        </w:rPr>
        <w:t>DIGITEUE</w:t>
      </w:r>
      <w:proofErr w:type="spellEnd"/>
      <w:r w:rsidR="00274D45" w:rsidRPr="00EF2A61">
        <w:rPr>
          <w:rFonts w:asciiTheme="minorHAnsi" w:hAnsiTheme="minorHAnsi" w:cstheme="minorHAnsi"/>
        </w:rPr>
        <w:t>', '</w:t>
      </w:r>
      <w:proofErr w:type="spellStart"/>
      <w:r w:rsidR="00274D45" w:rsidRPr="00EF2A61">
        <w:rPr>
          <w:rFonts w:asciiTheme="minorHAnsi" w:hAnsiTheme="minorHAnsi" w:cstheme="minorHAnsi"/>
        </w:rPr>
        <w:t>DIGITEUM</w:t>
      </w:r>
      <w:proofErr w:type="spellEnd"/>
      <w:r w:rsidR="00274D45" w:rsidRPr="00EF2A61">
        <w:rPr>
          <w:rFonts w:asciiTheme="minorHAnsi" w:hAnsiTheme="minorHAnsi" w:cstheme="minorHAnsi"/>
        </w:rPr>
        <w:t>', '</w:t>
      </w:r>
      <w:proofErr w:type="spellStart"/>
      <w:r w:rsidR="00274D45" w:rsidRPr="00EF2A61">
        <w:rPr>
          <w:rFonts w:asciiTheme="minorHAnsi" w:hAnsiTheme="minorHAnsi" w:cstheme="minorHAnsi"/>
        </w:rPr>
        <w:t>DIGITEUN</w:t>
      </w:r>
      <w:proofErr w:type="spellEnd"/>
      <w:r w:rsidR="00274D45" w:rsidRPr="00EF2A61">
        <w:rPr>
          <w:rFonts w:asciiTheme="minorHAnsi" w:hAnsiTheme="minorHAnsi" w:cstheme="minorHAnsi"/>
        </w:rPr>
        <w:t>'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EF2A61">
        <w:rPr>
          <w:rFonts w:asciiTheme="minorHAnsi" w:hAnsiTheme="minorHAnsi" w:cstheme="minorHAnsi"/>
        </w:rPr>
        <w:t xml:space="preserve"> </w:t>
      </w:r>
      <w:r w:rsidR="00740869" w:rsidRPr="00EF2A61">
        <w:rPr>
          <w:rFonts w:asciiTheme="minorHAnsi" w:hAnsiTheme="minorHAnsi" w:cstheme="minorHAnsi"/>
        </w:rPr>
        <w:t>A mező mind a lakossági, mind a vállalati hitelek tekintetében</w:t>
      </w:r>
      <w:r w:rsidR="00482BEE" w:rsidRPr="00EF2A61">
        <w:rPr>
          <w:rFonts w:asciiTheme="minorHAnsi" w:hAnsiTheme="minorHAnsi" w:cstheme="minorHAnsi"/>
        </w:rPr>
        <w:t xml:space="preserve"> jelentendő a 2023.12.01. után kötött szerződésekre vonatkozóan</w:t>
      </w:r>
      <w:r w:rsidR="00740869" w:rsidRPr="00EF2A61">
        <w:rPr>
          <w:rFonts w:asciiTheme="minorHAnsi" w:hAnsiTheme="minorHAnsi" w:cstheme="minorHAnsi"/>
        </w:rPr>
        <w:t>.</w:t>
      </w:r>
    </w:p>
    <w:p w14:paraId="2D39D7E9" w14:textId="47E2BCE1" w:rsidR="00921C2B" w:rsidRPr="00EF2A61" w:rsidRDefault="00482BEE" w:rsidP="00921C2B">
      <w:r w:rsidRPr="00EF2A61">
        <w:rPr>
          <w:rFonts w:asciiTheme="minorHAnsi" w:hAnsiTheme="minorHAnsi" w:cstheme="minorHAnsi"/>
        </w:rPr>
        <w:t xml:space="preserve">- </w:t>
      </w:r>
      <w:r w:rsidR="00740869" w:rsidRPr="00EF2A61">
        <w:rPr>
          <w:rFonts w:asciiTheme="minorHAnsi" w:hAnsiTheme="minorHAnsi" w:cstheme="minorHAnsi"/>
        </w:rPr>
        <w:t>A</w:t>
      </w:r>
      <w:r w:rsidR="00D744AB" w:rsidRPr="00EF2A61">
        <w:rPr>
          <w:rFonts w:asciiTheme="minorHAnsi" w:hAnsiTheme="minorHAnsi" w:cstheme="minorHAnsi"/>
        </w:rPr>
        <w:t xml:space="preserve"> </w:t>
      </w:r>
      <w:r w:rsidR="00740869" w:rsidRPr="00EF2A61">
        <w:rPr>
          <w:rFonts w:asciiTheme="minorHAnsi" w:hAnsiTheme="minorHAnsi" w:cstheme="minorHAnsi"/>
          <w:b/>
          <w:bCs/>
        </w:rPr>
        <w:t>„</w:t>
      </w:r>
      <w:r w:rsidR="00D744AB" w:rsidRPr="00EF2A61">
        <w:rPr>
          <w:rFonts w:asciiTheme="minorHAnsi" w:hAnsiTheme="minorHAnsi" w:cstheme="minorHAnsi"/>
          <w:b/>
          <w:bCs/>
        </w:rPr>
        <w:t>Kölcsön folyósításáig eltelt idő</w:t>
      </w:r>
      <w:r w:rsidR="00740869" w:rsidRPr="00EF2A61">
        <w:rPr>
          <w:rFonts w:asciiTheme="minorHAnsi" w:hAnsiTheme="minorHAnsi" w:cstheme="minorHAnsi"/>
          <w:b/>
          <w:bCs/>
        </w:rPr>
        <w:t>”</w:t>
      </w:r>
      <w:r w:rsidR="00740869" w:rsidRPr="00EF2A61">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EF2A61">
        <w:rPr>
          <w:rFonts w:asciiTheme="minorHAnsi" w:hAnsiTheme="minorHAnsi" w:cstheme="minorHAnsi"/>
        </w:rPr>
        <w:t xml:space="preserve"> (bruttó óraszám jelentendő, nem csak munkaóra)</w:t>
      </w:r>
      <w:r w:rsidR="00740869" w:rsidRPr="00EF2A61">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EF2A61">
        <w:rPr>
          <w:rFonts w:asciiTheme="minorHAnsi" w:hAnsiTheme="minorHAnsi" w:cstheme="minorHAnsi"/>
        </w:rPr>
        <w:t xml:space="preserve">Az adat egész órára kerekítve jelentendő. </w:t>
      </w:r>
      <w:r w:rsidR="00740869" w:rsidRPr="00EF2A61">
        <w:rPr>
          <w:rFonts w:asciiTheme="minorHAnsi" w:hAnsiTheme="minorHAnsi" w:cstheme="minorHAnsi"/>
        </w:rPr>
        <w:t xml:space="preserve">A mező nemcsak a digitálisan értékesített hitelek esetén jelentendő, hanem minden lakossági hitel esetén, </w:t>
      </w:r>
      <w:r w:rsidRPr="00EF2A61">
        <w:rPr>
          <w:rFonts w:asciiTheme="minorHAnsi" w:hAnsiTheme="minorHAnsi" w:cstheme="minorHAnsi"/>
        </w:rPr>
        <w:t>2023.12.01. után kötött szerződésekre vonatkozóan</w:t>
      </w:r>
      <w:r w:rsidR="00740869" w:rsidRPr="00EF2A61">
        <w:rPr>
          <w:rFonts w:asciiTheme="minorHAnsi" w:hAnsiTheme="minorHAnsi" w:cstheme="minorHAnsi"/>
        </w:rPr>
        <w:t>.</w:t>
      </w:r>
      <w:r w:rsidR="004D768D" w:rsidRPr="00EF2A61">
        <w:rPr>
          <w:rFonts w:asciiTheme="minorHAnsi" w:hAnsiTheme="minorHAnsi" w:cstheme="minorHAnsi"/>
        </w:rPr>
        <w:t xml:space="preserve"> </w:t>
      </w:r>
      <w:bookmarkStart w:id="245" w:name="_Hlk140683870"/>
      <w:r w:rsidR="004D768D" w:rsidRPr="00EF2A61">
        <w:rPr>
          <w:rFonts w:asciiTheme="minorHAnsi" w:hAnsiTheme="minorHAnsi" w:cstheme="minorHAnsi"/>
        </w:rPr>
        <w:t xml:space="preserve">Hitelkártyák és </w:t>
      </w:r>
      <w:proofErr w:type="spellStart"/>
      <w:r w:rsidR="004D768D" w:rsidRPr="00EF2A61">
        <w:rPr>
          <w:rFonts w:asciiTheme="minorHAnsi" w:hAnsiTheme="minorHAnsi" w:cstheme="minorHAnsi"/>
        </w:rPr>
        <w:t>rulírozó</w:t>
      </w:r>
      <w:proofErr w:type="spellEnd"/>
      <w:r w:rsidR="004D768D" w:rsidRPr="00EF2A61">
        <w:rPr>
          <w:rFonts w:asciiTheme="minorHAnsi" w:hAnsiTheme="minorHAnsi" w:cstheme="minorHAnsi"/>
        </w:rPr>
        <w:t xml:space="preserve"> folyószámlahitelek esetén az utolsó ügyfélinterakció és a keret megnyílása között eltelt órák száma jelentendő.</w:t>
      </w:r>
      <w:r w:rsidR="00921C2B" w:rsidRPr="00EF2A61">
        <w:rPr>
          <w:rFonts w:asciiTheme="minorHAnsi" w:hAnsiTheme="minorHAnsi" w:cstheme="minorHAnsi"/>
        </w:rPr>
        <w:t xml:space="preserve"> </w:t>
      </w:r>
      <w:r w:rsidR="00006029" w:rsidRPr="00EF2A61">
        <w:t>Három</w:t>
      </w:r>
      <w:r w:rsidR="00921C2B" w:rsidRPr="00EF2A61">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EF2A61">
        <w:t>A mező nem jelentendő lízing instrumentumok esetén.</w:t>
      </w:r>
    </w:p>
    <w:bookmarkEnd w:id="245"/>
    <w:p w14:paraId="5B5AEFC8" w14:textId="77777777" w:rsidR="00D744AB" w:rsidRDefault="00D744AB" w:rsidP="00A513BE">
      <w:pPr>
        <w:rPr>
          <w:del w:id="246" w:author="MNB" w:date="2025-08-29T10:22:00Z" w16du:dateUtc="2025-08-29T08:22:00Z"/>
          <w:rFonts w:asciiTheme="minorHAnsi" w:hAnsiTheme="minorHAnsi" w:cstheme="minorHAnsi"/>
        </w:rPr>
      </w:pPr>
    </w:p>
    <w:p w14:paraId="65A87B90" w14:textId="13987DAC"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9D529A" w:rsidRPr="00EF2A61">
        <w:rPr>
          <w:rFonts w:asciiTheme="minorHAnsi" w:hAnsiTheme="minorHAnsi" w:cstheme="minorHAnsi"/>
        </w:rPr>
        <w:t>A „</w:t>
      </w:r>
      <w:r w:rsidRPr="00EF2A61">
        <w:rPr>
          <w:rFonts w:asciiTheme="minorHAnsi" w:hAnsiTheme="minorHAnsi" w:cstheme="minorHAnsi"/>
          <w:b/>
        </w:rPr>
        <w:t xml:space="preserve">Kamatozás módja a fogyasztónak nyújtott hitelről szóló 2009. évi CLXII. </w:t>
      </w:r>
      <w:r w:rsidRPr="00EF2A61">
        <w:rPr>
          <w:rFonts w:asciiTheme="minorHAnsi" w:hAnsiTheme="minorHAnsi" w:cstheme="minorHAnsi"/>
          <w:b/>
          <w:bCs/>
        </w:rPr>
        <w:t>törvény szerint</w:t>
      </w:r>
      <w:r w:rsidR="009D529A" w:rsidRPr="00EF2A61">
        <w:rPr>
          <w:rFonts w:asciiTheme="minorHAnsi" w:hAnsiTheme="minorHAnsi" w:cstheme="minorHAnsi"/>
        </w:rPr>
        <w:t xml:space="preserve">” mező </w:t>
      </w:r>
      <w:r w:rsidR="00FC2314" w:rsidRPr="00EF2A61">
        <w:rPr>
          <w:rFonts w:asciiTheme="minorHAnsi" w:hAnsiTheme="minorHAnsi" w:cstheme="minorHAnsi"/>
        </w:rPr>
        <w:t>a</w:t>
      </w:r>
      <w:r w:rsidR="009D529A" w:rsidRPr="00EF2A61">
        <w:rPr>
          <w:rFonts w:asciiTheme="minorHAnsi" w:hAnsiTheme="minorHAnsi" w:cstheme="minorHAnsi"/>
        </w:rPr>
        <w:t xml:space="preserve"> lakossági ügyféllel kötött szerződések esetén </w:t>
      </w:r>
      <w:r w:rsidR="00132D3B" w:rsidRPr="00EF2A61">
        <w:rPr>
          <w:rFonts w:asciiTheme="minorHAnsi" w:hAnsiTheme="minorHAnsi" w:cstheme="minorHAnsi"/>
        </w:rPr>
        <w:t>jelentendő a 2015.02.01. után indult szerződések tekintetében</w:t>
      </w:r>
      <w:r w:rsidR="009D529A" w:rsidRPr="00EF2A61">
        <w:rPr>
          <w:rFonts w:asciiTheme="minorHAnsi" w:hAnsiTheme="minorHAnsi" w:cstheme="minorHAnsi"/>
        </w:rPr>
        <w:t xml:space="preserve">. </w:t>
      </w:r>
      <w:r w:rsidR="00FC2314" w:rsidRPr="00EF2A61">
        <w:rPr>
          <w:rFonts w:asciiTheme="minorHAnsi" w:hAnsiTheme="minorHAnsi" w:cstheme="minorHAnsi"/>
        </w:rPr>
        <w:t xml:space="preserve">A </w:t>
      </w:r>
      <w:r w:rsidR="009D529A" w:rsidRPr="00EF2A61">
        <w:rPr>
          <w:rFonts w:asciiTheme="minorHAnsi" w:hAnsiTheme="minorHAnsi" w:cstheme="minorHAnsi"/>
        </w:rPr>
        <w:t>támogatott hiteleknél</w:t>
      </w:r>
      <w:r w:rsidR="00FC2314" w:rsidRPr="00EF2A61">
        <w:rPr>
          <w:rFonts w:asciiTheme="minorHAnsi" w:hAnsiTheme="minorHAnsi" w:cstheme="minorHAnsi"/>
        </w:rPr>
        <w:t>, a</w:t>
      </w:r>
      <w:r w:rsidR="009D529A" w:rsidRPr="00EF2A61">
        <w:rPr>
          <w:rFonts w:asciiTheme="minorHAnsi" w:hAnsiTheme="minorHAnsi" w:cstheme="minorHAnsi"/>
        </w:rPr>
        <w:t xml:space="preserve"> babaváró hiteleknél</w:t>
      </w:r>
      <w:r w:rsidR="00FC2314" w:rsidRPr="00EF2A61">
        <w:rPr>
          <w:rFonts w:asciiTheme="minorHAnsi" w:hAnsiTheme="minorHAnsi" w:cstheme="minorHAnsi"/>
        </w:rPr>
        <w:t xml:space="preserve"> és a dolgozói hiteleknél </w:t>
      </w:r>
      <w:r w:rsidR="009D529A" w:rsidRPr="00EF2A61">
        <w:rPr>
          <w:rFonts w:asciiTheme="minorHAnsi" w:hAnsiTheme="minorHAnsi" w:cstheme="minorHAnsi"/>
        </w:rPr>
        <w:t>nem töltendő</w:t>
      </w:r>
      <w:r w:rsidR="00FC2314" w:rsidRPr="00EF2A61">
        <w:rPr>
          <w:rFonts w:asciiTheme="minorHAnsi" w:hAnsiTheme="minorHAnsi" w:cstheme="minorHAnsi"/>
        </w:rPr>
        <w:t xml:space="preserve"> a mező</w:t>
      </w:r>
      <w:r w:rsidR="009D529A" w:rsidRPr="00EF2A61">
        <w:rPr>
          <w:rFonts w:asciiTheme="minorHAnsi" w:hAnsiTheme="minorHAnsi" w:cstheme="minorHAnsi"/>
        </w:rPr>
        <w:t>.</w:t>
      </w:r>
      <w:r w:rsidR="009D529A" w:rsidRPr="00EF2A61">
        <w:t xml:space="preserve"> </w:t>
      </w:r>
    </w:p>
    <w:p w14:paraId="7427AEEA" w14:textId="4495C8F7"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8E048C" w:rsidRPr="00EF2A61">
        <w:rPr>
          <w:rFonts w:asciiTheme="minorHAnsi" w:hAnsiTheme="minorHAnsi" w:cstheme="minorHAnsi"/>
        </w:rPr>
        <w:t>A „</w:t>
      </w:r>
      <w:r w:rsidRPr="00EF2A61">
        <w:rPr>
          <w:rFonts w:asciiTheme="minorHAnsi" w:hAnsiTheme="minorHAnsi" w:cstheme="minorHAnsi"/>
          <w:b/>
          <w:bCs/>
        </w:rPr>
        <w:t>Hiánytalan hitelkérelem hitelező általi befogadásának napja</w:t>
      </w:r>
      <w:r w:rsidR="008E048C" w:rsidRPr="00EF2A61">
        <w:rPr>
          <w:rFonts w:asciiTheme="minorHAnsi" w:hAnsiTheme="minorHAnsi" w:cstheme="minorHAnsi"/>
        </w:rPr>
        <w:t>” mezőben azt a napot szükséges je</w:t>
      </w:r>
      <w:r w:rsidR="00E31247" w:rsidRPr="00EF2A61">
        <w:rPr>
          <w:rFonts w:asciiTheme="minorHAnsi" w:hAnsiTheme="minorHAnsi" w:cstheme="minorHAnsi"/>
        </w:rPr>
        <w:t>l</w:t>
      </w:r>
      <w:r w:rsidR="008E048C" w:rsidRPr="00EF2A61">
        <w:rPr>
          <w:rFonts w:asciiTheme="minorHAnsi" w:hAnsiTheme="minorHAnsi" w:cstheme="minorHAnsi"/>
        </w:rPr>
        <w:t>e</w:t>
      </w:r>
      <w:r w:rsidR="00E31247" w:rsidRPr="00EF2A61">
        <w:rPr>
          <w:rFonts w:asciiTheme="minorHAnsi" w:hAnsiTheme="minorHAnsi" w:cstheme="minorHAnsi"/>
        </w:rPr>
        <w:t>n</w:t>
      </w:r>
      <w:r w:rsidR="008E048C" w:rsidRPr="00EF2A61">
        <w:rPr>
          <w:rFonts w:asciiTheme="minorHAnsi" w:hAnsiTheme="minorHAnsi" w:cstheme="minorHAnsi"/>
        </w:rPr>
        <w:t xml:space="preserve">teni, amikor </w:t>
      </w:r>
      <w:r w:rsidR="00E31247" w:rsidRPr="00EF2A61">
        <w:rPr>
          <w:rFonts w:asciiTheme="minorHAnsi" w:hAnsiTheme="minorHAnsi" w:cstheme="minorHAnsi"/>
        </w:rPr>
        <w:t xml:space="preserve">a lakossági ügyfél </w:t>
      </w:r>
      <w:r w:rsidR="00F22828" w:rsidRPr="00EF2A61">
        <w:rPr>
          <w:rFonts w:asciiTheme="minorHAnsi" w:hAnsiTheme="minorHAnsi" w:cstheme="minorHAnsi"/>
        </w:rPr>
        <w:t>igényelt hiteléhez kapcsolódó</w:t>
      </w:r>
      <w:r w:rsidR="008E048C" w:rsidRPr="00EF2A61">
        <w:rPr>
          <w:rFonts w:asciiTheme="minorHAnsi" w:hAnsiTheme="minorHAnsi" w:cstheme="minorHAnsi"/>
        </w:rPr>
        <w:t xml:space="preserve"> összes elvárt dokumentum </w:t>
      </w:r>
      <w:proofErr w:type="spellStart"/>
      <w:r w:rsidR="008E048C" w:rsidRPr="00EF2A61">
        <w:rPr>
          <w:rFonts w:asciiTheme="minorHAnsi" w:hAnsiTheme="minorHAnsi" w:cstheme="minorHAnsi"/>
        </w:rPr>
        <w:t>teljeskörűen</w:t>
      </w:r>
      <w:proofErr w:type="spellEnd"/>
      <w:r w:rsidR="008E048C" w:rsidRPr="00EF2A61">
        <w:rPr>
          <w:rFonts w:asciiTheme="minorHAnsi" w:hAnsiTheme="minorHAnsi" w:cstheme="minorHAnsi"/>
        </w:rPr>
        <w:t xml:space="preserve"> benyújtásra került</w:t>
      </w:r>
      <w:r w:rsidR="00E31247" w:rsidRPr="00EF2A61">
        <w:rPr>
          <w:rFonts w:asciiTheme="minorHAnsi" w:hAnsiTheme="minorHAnsi" w:cstheme="minorHAnsi"/>
        </w:rPr>
        <w:t>. A mezőt</w:t>
      </w:r>
      <w:r w:rsidR="00586958" w:rsidRPr="00EF2A61">
        <w:rPr>
          <w:rFonts w:asciiTheme="minorHAnsi" w:hAnsiTheme="minorHAnsi" w:cstheme="minorHAnsi"/>
        </w:rPr>
        <w:t xml:space="preserve"> a 2023.12.01. után kötött szerződésekre vonatkozóan</w:t>
      </w:r>
      <w:r w:rsidR="00E31247" w:rsidRPr="00EF2A61">
        <w:rPr>
          <w:rFonts w:asciiTheme="minorHAnsi" w:hAnsiTheme="minorHAnsi" w:cstheme="minorHAnsi"/>
        </w:rPr>
        <w:t xml:space="preserve"> kell tölteni</w:t>
      </w:r>
      <w:r w:rsidR="008E048C" w:rsidRPr="00EF2A61">
        <w:rPr>
          <w:rFonts w:asciiTheme="minorHAnsi" w:hAnsiTheme="minorHAnsi" w:cstheme="minorHAnsi"/>
        </w:rPr>
        <w:t xml:space="preserve">. </w:t>
      </w:r>
      <w:r w:rsidR="003A11F5" w:rsidRPr="00EF2A61">
        <w:rPr>
          <w:rFonts w:asciiTheme="minorHAnsi" w:hAnsiTheme="minorHAnsi" w:cstheme="minorHAnsi"/>
        </w:rPr>
        <w:t>Elfogadható az a gyakorlat, hogy a folyószámlahitel és hitelkártya ügyletek esetén a mező nem kerül töltésre.</w:t>
      </w:r>
    </w:p>
    <w:p w14:paraId="321CB9CC" w14:textId="5B76C8FF" w:rsidR="00BB693A" w:rsidRPr="00EF2A61" w:rsidRDefault="00D744AB" w:rsidP="00F3207B">
      <w:pPr>
        <w:rPr>
          <w:rFonts w:eastAsia="Times New Roman"/>
        </w:rPr>
      </w:pPr>
      <w:r w:rsidRPr="00EF2A61">
        <w:rPr>
          <w:rFonts w:asciiTheme="minorHAnsi" w:hAnsiTheme="minorHAnsi" w:cstheme="minorHAnsi"/>
        </w:rPr>
        <w:t xml:space="preserve">- </w:t>
      </w:r>
      <w:r w:rsidR="00CA207C" w:rsidRPr="00EF2A61">
        <w:rPr>
          <w:rFonts w:asciiTheme="minorHAnsi" w:hAnsiTheme="minorHAnsi" w:cstheme="minorHAnsi"/>
        </w:rPr>
        <w:t>Az „</w:t>
      </w:r>
      <w:r w:rsidRPr="00EF2A61">
        <w:rPr>
          <w:rFonts w:asciiTheme="minorHAnsi" w:hAnsiTheme="minorHAnsi" w:cstheme="minorHAnsi"/>
          <w:b/>
          <w:bCs/>
        </w:rPr>
        <w:t>Adott instrumentum kezdeti törlesztő részletének összege</w:t>
      </w:r>
      <w:r w:rsidR="00CA207C" w:rsidRPr="00EF2A61">
        <w:rPr>
          <w:rFonts w:asciiTheme="minorHAnsi" w:hAnsiTheme="minorHAnsi" w:cstheme="minorHAnsi"/>
        </w:rPr>
        <w:t xml:space="preserve">” </w:t>
      </w:r>
      <w:r w:rsidR="00F22828" w:rsidRPr="00EF2A61">
        <w:rPr>
          <w:rFonts w:asciiTheme="minorHAnsi" w:hAnsiTheme="minorHAnsi" w:cstheme="minorHAnsi"/>
        </w:rPr>
        <w:t xml:space="preserve">és a kapcsolódó devizanem </w:t>
      </w:r>
      <w:r w:rsidR="00CA207C" w:rsidRPr="00EF2A61">
        <w:rPr>
          <w:rFonts w:asciiTheme="minorHAnsi" w:hAnsiTheme="minorHAnsi" w:cstheme="minorHAnsi"/>
        </w:rPr>
        <w:t>mező</w:t>
      </w:r>
      <w:r w:rsidR="00F22828" w:rsidRPr="00EF2A61">
        <w:rPr>
          <w:rFonts w:asciiTheme="minorHAnsi" w:hAnsiTheme="minorHAnsi" w:cstheme="minorHAnsi"/>
        </w:rPr>
        <w:t>k</w:t>
      </w:r>
      <w:r w:rsidR="00CA207C" w:rsidRPr="00EF2A61">
        <w:rPr>
          <w:rFonts w:asciiTheme="minorHAnsi" w:hAnsiTheme="minorHAnsi" w:cstheme="minorHAnsi"/>
        </w:rPr>
        <w:t xml:space="preserve"> </w:t>
      </w:r>
      <w:r w:rsidR="002B3241" w:rsidRPr="00EF2A61">
        <w:rPr>
          <w:rFonts w:asciiTheme="minorHAnsi" w:hAnsiTheme="minorHAnsi" w:cstheme="minorHAnsi"/>
        </w:rPr>
        <w:t>a lakossági ügyfelekre vonatkozóan jelentendő</w:t>
      </w:r>
      <w:r w:rsidR="00F22828" w:rsidRPr="00EF2A61">
        <w:rPr>
          <w:rFonts w:asciiTheme="minorHAnsi" w:hAnsiTheme="minorHAnsi" w:cstheme="minorHAnsi"/>
        </w:rPr>
        <w:t>k</w:t>
      </w:r>
      <w:r w:rsidR="002B3241" w:rsidRPr="00EF2A61">
        <w:rPr>
          <w:rFonts w:asciiTheme="minorHAnsi" w:hAnsiTheme="minorHAnsi" w:cstheme="minorHAnsi"/>
        </w:rPr>
        <w:t xml:space="preserve"> </w:t>
      </w:r>
      <w:r w:rsidR="00CA207C" w:rsidRPr="00EF2A61">
        <w:rPr>
          <w:rFonts w:asciiTheme="minorHAnsi" w:hAnsiTheme="minorHAnsi" w:cstheme="minorHAnsi"/>
        </w:rPr>
        <w:t>teljes hitelállomány tekintetében</w:t>
      </w:r>
      <w:r w:rsidR="002B3241" w:rsidRPr="00EF2A61">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EF2A61">
        <w:rPr>
          <w:rFonts w:asciiTheme="minorHAnsi" w:hAnsiTheme="minorHAnsi" w:cstheme="minorHAnsi"/>
        </w:rPr>
        <w:t>f</w:t>
      </w:r>
      <w:r w:rsidR="002B3241" w:rsidRPr="00EF2A61">
        <w:rPr>
          <w:rFonts w:asciiTheme="minorHAnsi" w:hAnsiTheme="minorHAnsi" w:cstheme="minorHAnsi"/>
        </w:rPr>
        <w:t xml:space="preserve">olyószámlahitelkeret kapcsán </w:t>
      </w:r>
      <w:r w:rsidR="00906024" w:rsidRPr="00EF2A61">
        <w:rPr>
          <w:rFonts w:asciiTheme="minorHAnsi" w:hAnsiTheme="minorHAnsi" w:cstheme="minorHAnsi"/>
        </w:rPr>
        <w:t>a</w:t>
      </w:r>
      <w:r w:rsidR="002B3241" w:rsidRPr="00EF2A61">
        <w:rPr>
          <w:rFonts w:asciiTheme="minorHAnsi" w:hAnsiTheme="minorHAnsi" w:cstheme="minorHAnsi"/>
        </w:rPr>
        <w:t xml:space="preserve"> </w:t>
      </w:r>
      <w:r w:rsidR="00C7626F" w:rsidRPr="00EF2A61">
        <w:rPr>
          <w:rFonts w:asciiTheme="minorHAnsi" w:hAnsiTheme="minorHAnsi" w:cstheme="minorHAnsi"/>
        </w:rPr>
        <w:t>Adósságfék</w:t>
      </w:r>
      <w:r w:rsidR="002B3241" w:rsidRPr="00EF2A61">
        <w:rPr>
          <w:rFonts w:asciiTheme="minorHAnsi" w:hAnsiTheme="minorHAnsi" w:cstheme="minorHAnsi"/>
        </w:rPr>
        <w:t xml:space="preserve"> rendelet 2. § 6. b</w:t>
      </w:r>
      <w:r w:rsidR="00906024" w:rsidRPr="00EF2A61">
        <w:rPr>
          <w:rFonts w:asciiTheme="minorHAnsi" w:hAnsiTheme="minorHAnsi" w:cstheme="minorHAnsi"/>
        </w:rPr>
        <w:t>)</w:t>
      </w:r>
      <w:r w:rsidR="002B3241" w:rsidRPr="00EF2A61">
        <w:rPr>
          <w:rFonts w:asciiTheme="minorHAnsi" w:hAnsiTheme="minorHAnsi" w:cstheme="minorHAnsi"/>
        </w:rPr>
        <w:t xml:space="preserve"> pontjában meghatározott logika alkalmaz</w:t>
      </w:r>
      <w:r w:rsidR="00906024" w:rsidRPr="00EF2A61">
        <w:rPr>
          <w:rFonts w:asciiTheme="minorHAnsi" w:hAnsiTheme="minorHAnsi" w:cstheme="minorHAnsi"/>
        </w:rPr>
        <w:t xml:space="preserve">andó. </w:t>
      </w:r>
      <w:r w:rsidR="00BB693A" w:rsidRPr="00EF2A61">
        <w:rPr>
          <w:rFonts w:asciiTheme="minorHAnsi" w:hAnsiTheme="minorHAnsi" w:cstheme="minorHAnsi"/>
        </w:rPr>
        <w:t xml:space="preserve"> </w:t>
      </w:r>
      <w:r w:rsidR="00BB693A" w:rsidRPr="00EF2A61">
        <w:rPr>
          <w:rFonts w:eastAsia="Times New Roman"/>
        </w:rPr>
        <w:t>Amennyiben az ügylet türelmi idővel kerül folyósításra, az első olyan törlesztőrészlet jelentendő, ahol tőke és kamat is fizetésre kerül.</w:t>
      </w:r>
    </w:p>
    <w:p w14:paraId="20D125C0" w14:textId="24E1D399"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6550E2" w:rsidRPr="00EF2A61">
        <w:rPr>
          <w:rFonts w:asciiTheme="minorHAnsi" w:hAnsiTheme="minorHAnsi" w:cstheme="minorHAnsi"/>
        </w:rPr>
        <w:t>A „</w:t>
      </w:r>
      <w:r w:rsidRPr="00EF2A61">
        <w:rPr>
          <w:rFonts w:asciiTheme="minorHAnsi" w:hAnsiTheme="minorHAnsi" w:cstheme="minorHAnsi"/>
          <w:b/>
          <w:bCs/>
        </w:rPr>
        <w:t xml:space="preserve">Tevékenység végzése során </w:t>
      </w:r>
      <w:proofErr w:type="spellStart"/>
      <w:r w:rsidRPr="00EF2A61">
        <w:rPr>
          <w:rFonts w:asciiTheme="minorHAnsi" w:hAnsiTheme="minorHAnsi" w:cstheme="minorHAnsi"/>
          <w:b/>
          <w:bCs/>
        </w:rPr>
        <w:t>KHR-ből</w:t>
      </w:r>
      <w:proofErr w:type="spellEnd"/>
      <w:r w:rsidRPr="00EF2A61">
        <w:rPr>
          <w:rFonts w:asciiTheme="minorHAnsi" w:hAnsiTheme="minorHAnsi" w:cstheme="minorHAnsi"/>
          <w:b/>
          <w:bCs/>
        </w:rPr>
        <w:t xml:space="preserve"> származó pozitív hiteljelentést nem elváró pénzügyi vállalkozásoknak nyújtott hitel</w:t>
      </w:r>
      <w:r w:rsidR="006550E2" w:rsidRPr="00EF2A61">
        <w:rPr>
          <w:rFonts w:asciiTheme="minorHAnsi" w:hAnsiTheme="minorHAnsi" w:cstheme="minorHAnsi"/>
        </w:rPr>
        <w:t xml:space="preserve">” mező </w:t>
      </w:r>
      <w:r w:rsidR="007B6706" w:rsidRPr="00EF2A61">
        <w:rPr>
          <w:rFonts w:asciiTheme="minorHAnsi" w:hAnsiTheme="minorHAnsi" w:cstheme="minorHAnsi"/>
        </w:rPr>
        <w:t>a</w:t>
      </w:r>
      <w:r w:rsidR="00DB1C87" w:rsidRPr="00EF2A61">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EF2A61">
        <w:rPr>
          <w:rStyle w:val="Lbjegyzet-hivatkozs"/>
          <w:rFonts w:asciiTheme="minorHAnsi" w:hAnsiTheme="minorHAnsi" w:cstheme="minorHAnsi"/>
        </w:rPr>
        <w:footnoteReference w:id="5"/>
      </w:r>
      <w:r w:rsidR="00DB1C87" w:rsidRPr="00EF2A61">
        <w:rPr>
          <w:rFonts w:asciiTheme="minorHAnsi" w:hAnsiTheme="minorHAnsi" w:cstheme="minorHAnsi"/>
        </w:rPr>
        <w:t xml:space="preserve"> a belső szabályozásában és/vagy a termékek általános szerződési feltételeiben nem rögzített</w:t>
      </w:r>
      <w:r w:rsidR="00F22828" w:rsidRPr="00EF2A61">
        <w:rPr>
          <w:rFonts w:asciiTheme="minorHAnsi" w:hAnsiTheme="minorHAnsi" w:cstheme="minorHAnsi"/>
        </w:rPr>
        <w:t>ék</w:t>
      </w:r>
      <w:r w:rsidR="00DB1C87" w:rsidRPr="00EF2A61">
        <w:rPr>
          <w:rFonts w:asciiTheme="minorHAnsi" w:hAnsiTheme="minorHAnsi" w:cstheme="minorHAnsi"/>
        </w:rPr>
        <w:t xml:space="preserve">, hogy a pozitív hitelinformációs adatok lekérdezéséhez való hozzájárulás feltétele a hitelbírálatnak. </w:t>
      </w:r>
      <w:r w:rsidR="007B6706" w:rsidRPr="00EF2A61">
        <w:rPr>
          <w:rFonts w:asciiTheme="minorHAnsi" w:hAnsiTheme="minorHAnsi" w:cstheme="minorHAnsi"/>
        </w:rPr>
        <w:t xml:space="preserve">Elvárás a mező adattartalmának felülvizsgálata legalább éves gyakorisággal. </w:t>
      </w:r>
      <w:r w:rsidR="008E6C1E" w:rsidRPr="00EF2A61">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EF2A61">
        <w:rPr>
          <w:rFonts w:asciiTheme="minorHAnsi" w:hAnsiTheme="minorHAnsi" w:cstheme="minorHAnsi"/>
        </w:rPr>
        <w:t>KHR-ből</w:t>
      </w:r>
      <w:proofErr w:type="spellEnd"/>
      <w:r w:rsidR="008E6C1E" w:rsidRPr="00EF2A61">
        <w:rPr>
          <w:rFonts w:asciiTheme="minorHAnsi" w:hAnsiTheme="minorHAnsi" w:cstheme="minorHAnsi"/>
        </w:rPr>
        <w:t xml:space="preserve"> származó pozitív hiteljelentés hitelezési folyamatban való alkalmazásának hiánya miatt, egyéb esetben a mező ’N’ értékkel jelentendő. </w:t>
      </w:r>
      <w:r w:rsidR="007B6706" w:rsidRPr="00EF2A61">
        <w:rPr>
          <w:rFonts w:asciiTheme="minorHAnsi" w:hAnsiTheme="minorHAnsi" w:cstheme="minorHAnsi"/>
        </w:rPr>
        <w:t xml:space="preserve">A mező </w:t>
      </w:r>
      <w:r w:rsidR="002A643C" w:rsidRPr="00EF2A61">
        <w:rPr>
          <w:rFonts w:asciiTheme="minorHAnsi" w:hAnsiTheme="minorHAnsi" w:cstheme="minorHAnsi"/>
        </w:rPr>
        <w:t>csak belföldi pénzügyi vállalkozás partnerek esetén jelentendő</w:t>
      </w:r>
      <w:r w:rsidR="00573BD4" w:rsidRPr="00EF2A61">
        <w:rPr>
          <w:rFonts w:asciiTheme="minorHAnsi" w:hAnsiTheme="minorHAnsi" w:cstheme="minorHAnsi"/>
        </w:rPr>
        <w:t xml:space="preserve"> </w:t>
      </w:r>
      <w:r w:rsidR="007B6706" w:rsidRPr="00EF2A61">
        <w:rPr>
          <w:rFonts w:asciiTheme="minorHAnsi" w:hAnsiTheme="minorHAnsi" w:cstheme="minorHAnsi"/>
        </w:rPr>
        <w:t>a teljes állományra vonatkozóan.</w:t>
      </w:r>
    </w:p>
    <w:p w14:paraId="76E49737" w14:textId="689E91DD" w:rsidR="00D744AB" w:rsidRPr="00EF2A61" w:rsidRDefault="00D744AB" w:rsidP="00A513BE">
      <w:pPr>
        <w:rPr>
          <w:rFonts w:asciiTheme="minorHAnsi" w:hAnsiTheme="minorHAnsi" w:cstheme="minorHAnsi"/>
        </w:rPr>
      </w:pPr>
      <w:r w:rsidRPr="00EF2A61">
        <w:rPr>
          <w:rFonts w:asciiTheme="minorHAnsi" w:hAnsiTheme="minorHAnsi" w:cstheme="minorHAnsi"/>
        </w:rPr>
        <w:t xml:space="preserve">- </w:t>
      </w:r>
      <w:r w:rsidR="006550E2" w:rsidRPr="00EF2A61">
        <w:rPr>
          <w:rFonts w:asciiTheme="minorHAnsi" w:hAnsiTheme="minorHAnsi" w:cstheme="minorHAnsi"/>
        </w:rPr>
        <w:t>„</w:t>
      </w:r>
      <w:r w:rsidRPr="00EF2A61">
        <w:rPr>
          <w:rFonts w:asciiTheme="minorHAnsi" w:hAnsiTheme="minorHAnsi" w:cstheme="minorHAnsi"/>
          <w:b/>
        </w:rPr>
        <w:t>A környezeti célkitűzéshez igazodó kitettség igazodási aránya</w:t>
      </w:r>
      <w:r w:rsidR="006550E2" w:rsidRPr="00EF2A61">
        <w:rPr>
          <w:rFonts w:asciiTheme="minorHAnsi" w:hAnsiTheme="minorHAnsi" w:cstheme="minorHAnsi"/>
        </w:rPr>
        <w:t>” mező</w:t>
      </w:r>
      <w:r w:rsidR="00E155E5" w:rsidRPr="00EF2A61">
        <w:rPr>
          <w:rFonts w:asciiTheme="minorHAnsi" w:hAnsiTheme="minorHAnsi" w:cstheme="minorHAnsi"/>
        </w:rPr>
        <w:t xml:space="preserve"> </w:t>
      </w:r>
      <w:proofErr w:type="spellStart"/>
      <w:r w:rsidR="00E155E5" w:rsidRPr="00EF2A61">
        <w:rPr>
          <w:rFonts w:asciiTheme="minorHAnsi" w:hAnsiTheme="minorHAnsi" w:cstheme="minorHAnsi"/>
        </w:rPr>
        <w:t>tartalmilag</w:t>
      </w:r>
      <w:proofErr w:type="spellEnd"/>
      <w:r w:rsidR="00E155E5" w:rsidRPr="00EF2A61">
        <w:rPr>
          <w:rFonts w:asciiTheme="minorHAnsi" w:hAnsiTheme="minorHAnsi" w:cstheme="minorHAnsi"/>
        </w:rPr>
        <w:t xml:space="preserve"> a környezeti célkitűzéshez igazodó vagy igazítható kitettség aránya és</w:t>
      </w:r>
      <w:r w:rsidR="006550E2" w:rsidRPr="00EF2A61">
        <w:rPr>
          <w:rFonts w:asciiTheme="minorHAnsi" w:hAnsiTheme="minorHAnsi" w:cstheme="minorHAnsi"/>
        </w:rPr>
        <w:t xml:space="preserve"> </w:t>
      </w:r>
      <w:r w:rsidR="00573BD4" w:rsidRPr="00EF2A61">
        <w:rPr>
          <w:rFonts w:asciiTheme="minorHAnsi" w:hAnsiTheme="minorHAnsi" w:cstheme="minorHAnsi"/>
        </w:rPr>
        <w:t xml:space="preserve">abban az esetben kell tölteni, ha a „Taxonómiához igazodó </w:t>
      </w:r>
      <w:r w:rsidR="00DF1CD3" w:rsidRPr="00EF2A61">
        <w:rPr>
          <w:rFonts w:asciiTheme="minorHAnsi" w:hAnsiTheme="minorHAnsi" w:cstheme="minorHAnsi"/>
        </w:rPr>
        <w:t xml:space="preserve">vagy igazítható </w:t>
      </w:r>
      <w:r w:rsidR="00573BD4" w:rsidRPr="00EF2A61">
        <w:rPr>
          <w:rFonts w:asciiTheme="minorHAnsi" w:hAnsiTheme="minorHAnsi" w:cstheme="minorHAnsi"/>
        </w:rPr>
        <w:t>kitettség</w:t>
      </w:r>
      <w:r w:rsidR="00DF1CD3" w:rsidRPr="00EF2A61">
        <w:rPr>
          <w:rFonts w:asciiTheme="minorHAnsi" w:hAnsiTheme="minorHAnsi" w:cstheme="minorHAnsi"/>
        </w:rPr>
        <w:t>-e?</w:t>
      </w:r>
      <w:r w:rsidR="00573BD4" w:rsidRPr="00EF2A61">
        <w:rPr>
          <w:rFonts w:asciiTheme="minorHAnsi" w:hAnsiTheme="minorHAnsi" w:cstheme="minorHAnsi"/>
        </w:rPr>
        <w:t>” mezőben ’</w:t>
      </w:r>
      <w:proofErr w:type="spellStart"/>
      <w:r w:rsidR="00573BD4" w:rsidRPr="00EF2A61">
        <w:rPr>
          <w:rFonts w:asciiTheme="minorHAnsi" w:hAnsiTheme="minorHAnsi" w:cstheme="minorHAnsi"/>
        </w:rPr>
        <w:t>TAX_IGAZODO</w:t>
      </w:r>
      <w:proofErr w:type="spellEnd"/>
      <w:r w:rsidR="00573BD4" w:rsidRPr="00EF2A61">
        <w:rPr>
          <w:rFonts w:asciiTheme="minorHAnsi" w:hAnsiTheme="minorHAnsi" w:cstheme="minorHAnsi"/>
        </w:rPr>
        <w:t xml:space="preserve">’ </w:t>
      </w:r>
      <w:r w:rsidR="00E155E5" w:rsidRPr="00EF2A61">
        <w:rPr>
          <w:rFonts w:asciiTheme="minorHAnsi" w:hAnsiTheme="minorHAnsi" w:cstheme="minorHAnsi"/>
        </w:rPr>
        <w:t>vagy ’</w:t>
      </w:r>
      <w:proofErr w:type="spellStart"/>
      <w:r w:rsidR="00E155E5" w:rsidRPr="00EF2A61">
        <w:rPr>
          <w:rFonts w:asciiTheme="minorHAnsi" w:hAnsiTheme="minorHAnsi" w:cstheme="minorHAnsi"/>
        </w:rPr>
        <w:t>TAX_IGAZITHATO</w:t>
      </w:r>
      <w:proofErr w:type="spellEnd"/>
      <w:r w:rsidR="00E155E5" w:rsidRPr="00EF2A61">
        <w:rPr>
          <w:rFonts w:asciiTheme="minorHAnsi" w:hAnsiTheme="minorHAnsi" w:cstheme="minorHAnsi"/>
        </w:rPr>
        <w:t xml:space="preserve">’ </w:t>
      </w:r>
      <w:r w:rsidR="00573BD4" w:rsidRPr="00EF2A61">
        <w:rPr>
          <w:rFonts w:asciiTheme="minorHAnsi" w:hAnsiTheme="minorHAnsi" w:cstheme="minorHAnsi"/>
        </w:rPr>
        <w:t>kódérték kerül megadásra adott instrumentum kapcsán.</w:t>
      </w:r>
      <w:r w:rsidR="00853FDA" w:rsidRPr="00EF2A61">
        <w:rPr>
          <w:rFonts w:asciiTheme="minorHAnsi" w:hAnsiTheme="minorHAnsi" w:cstheme="minorHAnsi"/>
        </w:rPr>
        <w:t xml:space="preserve"> </w:t>
      </w:r>
      <w:r w:rsidR="00853FDA" w:rsidRPr="00EF2A61">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EF2A61">
        <w:t>INSTR</w:t>
      </w:r>
      <w:proofErr w:type="spellEnd"/>
      <w:r w:rsidR="00853FDA" w:rsidRPr="00EF2A61">
        <w:t xml:space="preserve"> is tartozik, abban az esetben minden kerethez tartozó </w:t>
      </w:r>
      <w:proofErr w:type="spellStart"/>
      <w:r w:rsidR="00853FDA" w:rsidRPr="00EF2A61">
        <w:t>INSTR</w:t>
      </w:r>
      <w:proofErr w:type="spellEnd"/>
      <w:r w:rsidR="00853FDA" w:rsidRPr="00EF2A61">
        <w:t xml:space="preserve"> esetén egységesen szükséges jelenteni az arányszámot.</w:t>
      </w:r>
      <w:r w:rsidR="0083549A" w:rsidRPr="00EF2A61">
        <w:t xml:space="preserve"> </w:t>
      </w:r>
      <w:r w:rsidR="007D17BE" w:rsidRPr="00EF2A61">
        <w:t xml:space="preserve">Amennyiben ügyletszintű adat nem áll rendelkezésre, csak ügyfélszintű, akkor a </w:t>
      </w:r>
      <w:r w:rsidR="007D17BE" w:rsidRPr="00EF2A61">
        <w:rPr>
          <w:b/>
          <w:bCs/>
        </w:rPr>
        <w:t>„Taxonómiához igazodó vagy igazítható kitettség-e?”</w:t>
      </w:r>
      <w:r w:rsidR="007D17BE" w:rsidRPr="00EF2A61">
        <w:t xml:space="preserve"> mezőben ’</w:t>
      </w:r>
      <w:proofErr w:type="spellStart"/>
      <w:r w:rsidR="007D17BE" w:rsidRPr="00EF2A61">
        <w:t>NEMTAX</w:t>
      </w:r>
      <w:proofErr w:type="spellEnd"/>
      <w:r w:rsidR="007D17BE" w:rsidRPr="00EF2A61">
        <w:t xml:space="preserve">’ kódérték jelentendő, melynek következtében a </w:t>
      </w:r>
      <w:r w:rsidR="007D17BE" w:rsidRPr="00EF2A61">
        <w:rPr>
          <w:rFonts w:asciiTheme="minorHAnsi" w:hAnsiTheme="minorHAnsi" w:cstheme="minorHAnsi"/>
        </w:rPr>
        <w:t>„</w:t>
      </w:r>
      <w:r w:rsidR="007D17BE" w:rsidRPr="00EF2A61">
        <w:rPr>
          <w:rFonts w:asciiTheme="minorHAnsi" w:hAnsiTheme="minorHAnsi" w:cstheme="minorHAnsi"/>
          <w:b/>
        </w:rPr>
        <w:t>A környezeti célkitűzéshez igazodó kitettség igazodási aránya</w:t>
      </w:r>
      <w:r w:rsidR="007D17BE" w:rsidRPr="00EF2A61">
        <w:rPr>
          <w:rFonts w:asciiTheme="minorHAnsi" w:hAnsiTheme="minorHAnsi" w:cstheme="minorHAnsi"/>
        </w:rPr>
        <w:t>” mezőt üresen kell hagyni.</w:t>
      </w:r>
    </w:p>
    <w:p w14:paraId="2A166C07" w14:textId="7292FE06" w:rsidR="00DE213D" w:rsidRPr="00EF2A61" w:rsidRDefault="00E20CB4" w:rsidP="00F3207B">
      <w:pPr>
        <w:rPr>
          <w:rFonts w:asciiTheme="minorHAnsi" w:hAnsiTheme="minorHAnsi" w:cstheme="minorHAnsi"/>
        </w:rPr>
      </w:pPr>
      <w:r w:rsidRPr="00EF2A61">
        <w:rPr>
          <w:rFonts w:asciiTheme="minorHAnsi" w:hAnsiTheme="minorHAnsi" w:cstheme="minorHAnsi"/>
        </w:rPr>
        <w:t xml:space="preserve">- </w:t>
      </w:r>
      <w:r w:rsidR="00371E37" w:rsidRPr="00EF2A61">
        <w:rPr>
          <w:rFonts w:asciiTheme="minorHAnsi" w:hAnsiTheme="minorHAnsi" w:cstheme="minorHAnsi"/>
        </w:rPr>
        <w:t>Továbbá négy - korábban rendeltileg tilos - mező feloldásra kerül a valósérték-változás összegére vonatkozóa</w:t>
      </w:r>
      <w:r w:rsidR="00F42CC5" w:rsidRPr="00EF2A61">
        <w:rPr>
          <w:rFonts w:asciiTheme="minorHAnsi" w:hAnsiTheme="minorHAnsi" w:cstheme="minorHAnsi"/>
        </w:rPr>
        <w:t>n</w:t>
      </w:r>
      <w:r w:rsidR="00DE213D" w:rsidRPr="00EF2A61">
        <w:rPr>
          <w:rFonts w:asciiTheme="minorHAnsi" w:hAnsiTheme="minorHAnsi" w:cstheme="minorHAnsi"/>
        </w:rPr>
        <w:t>:</w:t>
      </w:r>
      <w:r w:rsidRPr="00EF2A61">
        <w:rPr>
          <w:rFonts w:asciiTheme="minorHAnsi" w:hAnsiTheme="minorHAnsi" w:cstheme="minorHAnsi"/>
        </w:rPr>
        <w:t xml:space="preserve"> </w:t>
      </w:r>
      <w:r w:rsidR="00385B10" w:rsidRPr="00EF2A61">
        <w:rPr>
          <w:rFonts w:asciiTheme="minorHAnsi" w:hAnsiTheme="minorHAnsi" w:cstheme="minorHAnsi"/>
        </w:rPr>
        <w:t>"</w:t>
      </w:r>
      <w:r w:rsidR="00385B10" w:rsidRPr="00EF2A61">
        <w:rPr>
          <w:rFonts w:asciiTheme="minorHAnsi" w:hAnsiTheme="minorHAnsi" w:cstheme="minorHAnsi"/>
          <w:b/>
          <w:bCs/>
        </w:rPr>
        <w:t>A hitelkockázat megvásárlása előtt bekövetkezett változásából származó valósérték-változások összege</w:t>
      </w:r>
      <w:r w:rsidR="00385B10" w:rsidRPr="00EF2A61">
        <w:rPr>
          <w:rFonts w:asciiTheme="minorHAnsi" w:hAnsiTheme="minorHAnsi" w:cstheme="minorHAnsi"/>
        </w:rPr>
        <w:t>”</w:t>
      </w:r>
      <w:r w:rsidR="00F42CC5" w:rsidRPr="00EF2A61">
        <w:rPr>
          <w:rFonts w:asciiTheme="minorHAnsi" w:hAnsiTheme="minorHAnsi" w:cstheme="minorHAnsi"/>
        </w:rPr>
        <w:t xml:space="preserve"> mező a</w:t>
      </w:r>
      <w:r w:rsidR="00385B10" w:rsidRPr="00EF2A61">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EF2A61">
        <w:rPr>
          <w:rFonts w:asciiTheme="minorHAnsi" w:hAnsiTheme="minorHAnsi" w:cstheme="minorHAnsi"/>
        </w:rPr>
        <w:t>kintlévő</w:t>
      </w:r>
      <w:proofErr w:type="spellEnd"/>
      <w:r w:rsidR="00385B10" w:rsidRPr="00EF2A61">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EF2A61">
        <w:rPr>
          <w:rFonts w:asciiTheme="minorHAnsi" w:hAnsiTheme="minorHAnsi" w:cstheme="minorHAnsi"/>
        </w:rPr>
        <w:t>kintlévő</w:t>
      </w:r>
      <w:proofErr w:type="spellEnd"/>
      <w:r w:rsidR="00385B10" w:rsidRPr="00EF2A61">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EF2A61">
        <w:rPr>
          <w:rFonts w:asciiTheme="minorHAnsi" w:hAnsiTheme="minorHAnsi" w:cstheme="minorHAnsi"/>
        </w:rPr>
        <w:t xml:space="preserve"> </w:t>
      </w:r>
      <w:r w:rsidR="00385B10" w:rsidRPr="00EF2A61">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EF2A61">
        <w:rPr>
          <w:rFonts w:asciiTheme="minorHAnsi" w:hAnsiTheme="minorHAnsi" w:cstheme="minorHAnsi"/>
        </w:rPr>
        <w:t xml:space="preserve"> </w:t>
      </w:r>
      <w:r w:rsidR="00E26687" w:rsidRPr="00EF2A61">
        <w:rPr>
          <w:rFonts w:asciiTheme="minorHAnsi" w:hAnsiTheme="minorHAnsi" w:cstheme="minorHAnsi"/>
        </w:rPr>
        <w:t xml:space="preserve">A mezőt és a kapcsolódó devizanem mezőt </w:t>
      </w:r>
      <w:r w:rsidR="00DE213D" w:rsidRPr="00EF2A61">
        <w:rPr>
          <w:rFonts w:asciiTheme="minorHAnsi" w:hAnsiTheme="minorHAnsi" w:cstheme="minorHAnsi"/>
        </w:rPr>
        <w:t>2023.12.01. után kötött szerződésekre vonatkozóan szükséges jelenteni.</w:t>
      </w:r>
    </w:p>
    <w:bookmarkEnd w:id="238"/>
    <w:p w14:paraId="3CD79C2D" w14:textId="06EDDF45" w:rsidR="00F42CC5" w:rsidRPr="00EF2A61" w:rsidRDefault="00E20CB4" w:rsidP="00F3207B">
      <w:pPr>
        <w:rPr>
          <w:rFonts w:asciiTheme="minorHAnsi" w:hAnsiTheme="minorHAnsi" w:cstheme="minorHAnsi"/>
        </w:rPr>
      </w:pPr>
      <w:r w:rsidRPr="00EF2A61">
        <w:rPr>
          <w:rFonts w:asciiTheme="minorHAnsi" w:hAnsiTheme="minorHAnsi" w:cstheme="minorHAnsi"/>
        </w:rPr>
        <w:t xml:space="preserve">- </w:t>
      </w:r>
      <w:r w:rsidR="00F42CC5" w:rsidRPr="00EF2A61">
        <w:rPr>
          <w:rFonts w:asciiTheme="minorHAnsi" w:hAnsiTheme="minorHAnsi" w:cstheme="minorHAnsi"/>
        </w:rPr>
        <w:t>„</w:t>
      </w:r>
      <w:r w:rsidR="00F42CC5" w:rsidRPr="00EF2A61">
        <w:rPr>
          <w:rFonts w:asciiTheme="minorHAnsi" w:hAnsiTheme="minorHAnsi" w:cstheme="minorHAnsi"/>
          <w:b/>
          <w:bCs/>
        </w:rPr>
        <w:t xml:space="preserve">A hitelkockázat változásából származó valósérték-változás halmozott összege” </w:t>
      </w:r>
      <w:r w:rsidR="00F42CC5" w:rsidRPr="00EF2A61">
        <w:rPr>
          <w:rFonts w:asciiTheme="minorHAnsi" w:hAnsiTheme="minorHAnsi" w:cstheme="minorHAnsi"/>
        </w:rPr>
        <w:t xml:space="preserve">mező a hitelkockázat változásából származó </w:t>
      </w:r>
      <w:r w:rsidR="002D428B" w:rsidRPr="00EF2A61">
        <w:rPr>
          <w:rFonts w:asciiTheme="minorHAnsi" w:hAnsiTheme="minorHAnsi" w:cstheme="minorHAnsi"/>
        </w:rPr>
        <w:t xml:space="preserve">negatív </w:t>
      </w:r>
      <w:r w:rsidR="00F42CC5" w:rsidRPr="00EF2A61">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EF2A61">
        <w:rPr>
          <w:rFonts w:asciiTheme="minorHAnsi" w:hAnsiTheme="minorHAnsi" w:cstheme="minorHAnsi"/>
        </w:rPr>
        <w:t xml:space="preserve"> A mező és a kapcsolódó devizanem mező a teljes állományra vonatkozóan jelentendő.</w:t>
      </w:r>
      <w:r w:rsidR="004151D6" w:rsidRPr="00EF2A61">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EF2A61" w:rsidRDefault="00355939" w:rsidP="00355939">
      <w:pPr>
        <w:pStyle w:val="Cmsor4"/>
        <w:rPr>
          <w:ins w:id="247" w:author="MNB" w:date="2025-08-29T10:22:00Z" w16du:dateUtc="2025-08-29T08:22:00Z"/>
        </w:rPr>
      </w:pPr>
      <w:bookmarkStart w:id="248" w:name="_Toc206686152"/>
      <w:ins w:id="249" w:author="MNB" w:date="2025-08-29T10:22:00Z" w16du:dateUtc="2025-08-29T08:22:00Z">
        <w:r w:rsidRPr="00EF2A61">
          <w:t>2025. december vonatkozási időtől hatályos új mezőkre vonatkozó módszertani előírások:</w:t>
        </w:r>
        <w:bookmarkEnd w:id="248"/>
      </w:ins>
    </w:p>
    <w:p w14:paraId="765A39AE" w14:textId="2FA9FB0E" w:rsidR="00355939" w:rsidRPr="00EF2A61" w:rsidRDefault="00EC069C" w:rsidP="00EC069C">
      <w:pPr>
        <w:pStyle w:val="Listaszerbekezds"/>
        <w:numPr>
          <w:ilvl w:val="0"/>
          <w:numId w:val="93"/>
        </w:numPr>
        <w:rPr>
          <w:ins w:id="250" w:author="MNB" w:date="2025-08-29T10:22:00Z" w16du:dateUtc="2025-08-29T08:22:00Z"/>
          <w:rFonts w:asciiTheme="minorHAnsi" w:hAnsiTheme="minorHAnsi" w:cstheme="minorHAnsi"/>
        </w:rPr>
      </w:pPr>
      <w:ins w:id="251" w:author="MNB" w:date="2025-08-29T10:22:00Z" w16du:dateUtc="2025-08-29T08:22:00Z">
        <w:r w:rsidRPr="000533AA">
          <w:rPr>
            <w:rFonts w:asciiTheme="minorHAnsi" w:hAnsiTheme="minorHAnsi" w:cstheme="minorHAnsi"/>
          </w:rPr>
          <w:t>A</w:t>
        </w:r>
        <w:r w:rsidR="00355939" w:rsidRPr="000533AA">
          <w:rPr>
            <w:rFonts w:asciiTheme="minorHAnsi" w:hAnsiTheme="minorHAnsi" w:cstheme="minorHAnsi"/>
          </w:rPr>
          <w:t xml:space="preserve"> hitelkeretek, garanciakeretek és egyéb mérlegen kívüli kötelezettség keretek esetén </w:t>
        </w:r>
        <w:r w:rsidRPr="000533AA">
          <w:rPr>
            <w:rFonts w:asciiTheme="minorHAnsi" w:hAnsiTheme="minorHAnsi" w:cstheme="minorHAnsi"/>
          </w:rPr>
          <w:t xml:space="preserve">jelentendő </w:t>
        </w:r>
        <w:r w:rsidR="00355939" w:rsidRPr="000533AA">
          <w:rPr>
            <w:rFonts w:asciiTheme="minorHAnsi" w:hAnsiTheme="minorHAnsi" w:cstheme="minorHAnsi"/>
          </w:rPr>
          <w:t xml:space="preserve">az az információ, hogy </w:t>
        </w:r>
        <w:r w:rsidR="00355939" w:rsidRPr="000533AA">
          <w:rPr>
            <w:rFonts w:asciiTheme="minorHAnsi" w:hAnsiTheme="minorHAnsi" w:cstheme="minorHAnsi"/>
            <w:b/>
            <w:bCs/>
          </w:rPr>
          <w:t xml:space="preserve">„A keret </w:t>
        </w:r>
        <w:proofErr w:type="spellStart"/>
        <w:r w:rsidR="00355939" w:rsidRPr="000533AA">
          <w:rPr>
            <w:rFonts w:asciiTheme="minorHAnsi" w:hAnsiTheme="minorHAnsi" w:cstheme="minorHAnsi"/>
            <w:b/>
            <w:bCs/>
          </w:rPr>
          <w:t>rulírozó</w:t>
        </w:r>
        <w:proofErr w:type="spellEnd"/>
        <w:r w:rsidR="00355939" w:rsidRPr="000533AA">
          <w:rPr>
            <w:rFonts w:asciiTheme="minorHAnsi" w:hAnsiTheme="minorHAnsi" w:cstheme="minorHAnsi"/>
            <w:b/>
            <w:bCs/>
          </w:rPr>
          <w:t>-e”</w:t>
        </w:r>
        <w:r w:rsidR="00355939" w:rsidRPr="000533AA">
          <w:rPr>
            <w:rFonts w:asciiTheme="minorHAnsi" w:hAnsiTheme="minorHAnsi" w:cstheme="minorHAnsi"/>
          </w:rPr>
          <w:t xml:space="preserve">, azaz a visszafizetett összeg újra lehívható-e a kereten belül, a szerződésben meghatározott feltételek szerint és </w:t>
        </w:r>
        <w:r w:rsidR="00355939" w:rsidRPr="000533AA">
          <w:rPr>
            <w:rFonts w:asciiTheme="minorHAnsi" w:hAnsiTheme="minorHAnsi" w:cstheme="minorHAnsi"/>
            <w:b/>
            <w:bCs/>
          </w:rPr>
          <w:t>„A keret feltétel nélkül megszüntethető-e?”</w:t>
        </w:r>
        <w:r w:rsidR="00355939" w:rsidRPr="000533AA">
          <w:rPr>
            <w:rFonts w:asciiTheme="minorHAnsi" w:hAnsiTheme="minorHAnsi" w:cstheme="minorHAnsi"/>
          </w:rPr>
          <w:t xml:space="preserve">, azaz bármikor, előzetes értesítés és indoklás nélkül felmondható-e. </w:t>
        </w:r>
      </w:ins>
    </w:p>
    <w:p w14:paraId="206034A7" w14:textId="1B92916F" w:rsidR="00EC069C" w:rsidRPr="000533AA" w:rsidRDefault="00EC069C" w:rsidP="000533AA">
      <w:pPr>
        <w:pStyle w:val="Listaszerbekezds"/>
        <w:numPr>
          <w:ilvl w:val="0"/>
          <w:numId w:val="93"/>
        </w:numPr>
        <w:rPr>
          <w:ins w:id="252" w:author="MNB" w:date="2025-08-29T10:22:00Z" w16du:dateUtc="2025-08-29T08:22:00Z"/>
          <w:rFonts w:asciiTheme="minorHAnsi" w:hAnsiTheme="minorHAnsi" w:cstheme="minorHAnsi"/>
        </w:rPr>
      </w:pPr>
      <w:ins w:id="253" w:author="MNB" w:date="2025-08-29T10:22:00Z" w16du:dateUtc="2025-08-29T08:22:00Z">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w:t>
        </w:r>
        <w:r w:rsidR="00F32C1F" w:rsidRPr="00EF2A61">
          <w:rPr>
            <w:rFonts w:asciiTheme="minorHAnsi" w:hAnsiTheme="minorHAnsi" w:cstheme="minorHAnsi"/>
          </w:rPr>
          <w:t xml:space="preserve"> A „Referenciakamat-késleltetés” mezőben az </w:t>
        </w:r>
        <w:proofErr w:type="spellStart"/>
        <w:r w:rsidR="00F32C1F" w:rsidRPr="00EF2A61">
          <w:rPr>
            <w:rFonts w:asciiTheme="minorHAnsi" w:hAnsiTheme="minorHAnsi" w:cstheme="minorHAnsi"/>
          </w:rPr>
          <w:t>Fhtv</w:t>
        </w:r>
        <w:proofErr w:type="spellEnd"/>
        <w:r w:rsidR="00F32C1F" w:rsidRPr="00EF2A61">
          <w:rPr>
            <w:rFonts w:asciiTheme="minorHAnsi" w:hAnsiTheme="minorHAnsi" w:cstheme="minorHAnsi"/>
          </w:rPr>
          <w:t>. alá tartozó hitelek esetén „1” érték jelentendő.</w:t>
        </w:r>
      </w:ins>
    </w:p>
    <w:p w14:paraId="46B12FD0" w14:textId="77777777" w:rsidR="00355939" w:rsidRPr="00EF2A61" w:rsidRDefault="00355939" w:rsidP="00F3207B">
      <w:pPr>
        <w:rPr>
          <w:ins w:id="254" w:author="MNB" w:date="2025-08-29T10:22:00Z" w16du:dateUtc="2025-08-29T08:22:00Z"/>
          <w:rFonts w:asciiTheme="minorHAnsi" w:hAnsiTheme="minorHAnsi" w:cstheme="minorHAnsi"/>
        </w:rPr>
      </w:pPr>
    </w:p>
    <w:bookmarkEnd w:id="234"/>
    <w:bookmarkEnd w:id="237"/>
    <w:p w14:paraId="07282E2D" w14:textId="77777777" w:rsidR="00915BD9" w:rsidRPr="00EF2A61" w:rsidRDefault="00915BD9" w:rsidP="00915BD9">
      <w:pPr>
        <w:rPr>
          <w:rFonts w:asciiTheme="minorHAnsi" w:hAnsiTheme="minorHAnsi" w:cstheme="minorHAnsi"/>
        </w:rPr>
      </w:pPr>
    </w:p>
    <w:p w14:paraId="2F248156" w14:textId="0B333BF9" w:rsidR="00B70AE7" w:rsidRPr="00EF2A61" w:rsidRDefault="006C1FB5" w:rsidP="008E587A">
      <w:pPr>
        <w:pStyle w:val="Cmsor3"/>
        <w:keepNext/>
        <w:jc w:val="both"/>
        <w:rPr>
          <w:rFonts w:asciiTheme="minorHAnsi" w:hAnsiTheme="minorHAnsi" w:cstheme="minorHAnsi"/>
          <w:b/>
          <w:szCs w:val="20"/>
        </w:rPr>
      </w:pPr>
      <w:bookmarkStart w:id="255" w:name="_Toc64967390"/>
      <w:bookmarkStart w:id="256" w:name="_Toc149902011"/>
      <w:bookmarkStart w:id="257" w:name="_Toc206686153"/>
      <w:bookmarkStart w:id="258" w:name="_Toc188019081"/>
      <w:r w:rsidRPr="00EF2A61">
        <w:rPr>
          <w:rFonts w:asciiTheme="minorHAnsi" w:hAnsiTheme="minorHAnsi" w:cstheme="minorHAnsi"/>
          <w:b/>
          <w:szCs w:val="20"/>
        </w:rPr>
        <w:t>Instrumentum megszűnése</w:t>
      </w:r>
      <w:bookmarkEnd w:id="255"/>
      <w:r w:rsidR="0079306E" w:rsidRPr="00EF2A61">
        <w:rPr>
          <w:rFonts w:asciiTheme="minorHAnsi" w:hAnsiTheme="minorHAnsi" w:cstheme="minorHAnsi"/>
          <w:b/>
          <w:szCs w:val="20"/>
        </w:rPr>
        <w:t xml:space="preserve"> (</w:t>
      </w:r>
      <w:proofErr w:type="spellStart"/>
      <w:r w:rsidR="0079306E" w:rsidRPr="00EF2A61">
        <w:rPr>
          <w:rFonts w:asciiTheme="minorHAnsi" w:hAnsiTheme="minorHAnsi" w:cstheme="minorHAnsi"/>
          <w:b/>
          <w:szCs w:val="20"/>
        </w:rPr>
        <w:t>INSTM</w:t>
      </w:r>
      <w:proofErr w:type="spellEnd"/>
      <w:r w:rsidR="0079306E" w:rsidRPr="00EF2A61">
        <w:rPr>
          <w:rFonts w:asciiTheme="minorHAnsi" w:hAnsiTheme="minorHAnsi" w:cstheme="minorHAnsi"/>
          <w:b/>
          <w:szCs w:val="20"/>
        </w:rPr>
        <w:t>)</w:t>
      </w:r>
      <w:bookmarkEnd w:id="256"/>
      <w:bookmarkEnd w:id="257"/>
      <w:bookmarkEnd w:id="258"/>
    </w:p>
    <w:p w14:paraId="688B3083" w14:textId="1DA299E2" w:rsidR="00214EC0" w:rsidRPr="00EF2A61" w:rsidRDefault="0089418F" w:rsidP="00B70AE7">
      <w:pPr>
        <w:rPr>
          <w:rFonts w:asciiTheme="minorHAnsi" w:hAnsiTheme="minorHAnsi" w:cstheme="minorHAnsi"/>
        </w:rPr>
      </w:pPr>
      <w:r w:rsidRPr="00EF2A61">
        <w:rPr>
          <w:rFonts w:asciiTheme="minorHAnsi" w:hAnsiTheme="minorHAnsi" w:cstheme="minorHAnsi"/>
        </w:rPr>
        <w:t xml:space="preserve">Amennyiben egy instrumentum megszűnik, a megszűnés ténye az </w:t>
      </w: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táblában jelentendő.</w:t>
      </w:r>
      <w:r w:rsidR="007A712A" w:rsidRPr="00EF2A61">
        <w:rPr>
          <w:rFonts w:asciiTheme="minorHAnsi" w:hAnsiTheme="minorHAnsi" w:cstheme="minorHAnsi"/>
        </w:rPr>
        <w:t xml:space="preserve"> A</w:t>
      </w:r>
      <w:r w:rsidR="008D4095" w:rsidRPr="00EF2A61">
        <w:rPr>
          <w:rFonts w:asciiTheme="minorHAnsi" w:hAnsiTheme="minorHAnsi" w:cstheme="minorHAnsi"/>
        </w:rPr>
        <w:t xml:space="preserve">z adatmodellben </w:t>
      </w:r>
      <w:r w:rsidR="008E43D1" w:rsidRPr="00EF2A61">
        <w:rPr>
          <w:rFonts w:asciiTheme="minorHAnsi" w:hAnsiTheme="minorHAnsi" w:cstheme="minorHAnsi"/>
        </w:rPr>
        <w:t xml:space="preserve">a mérleg </w:t>
      </w:r>
      <w:r w:rsidR="00A87DD2" w:rsidRPr="00EF2A61">
        <w:rPr>
          <w:rFonts w:asciiTheme="minorHAnsi" w:hAnsiTheme="minorHAnsi" w:cstheme="minorHAnsi"/>
        </w:rPr>
        <w:t xml:space="preserve">eszköz oldalával </w:t>
      </w:r>
      <w:r w:rsidR="008E43D1" w:rsidRPr="00EF2A61">
        <w:rPr>
          <w:rFonts w:asciiTheme="minorHAnsi" w:hAnsiTheme="minorHAnsi" w:cstheme="minorHAnsi"/>
        </w:rPr>
        <w:t>konzisztensen kell lezárni az instrumentumokat</w:t>
      </w:r>
      <w:r w:rsidR="008D4095" w:rsidRPr="00EF2A61">
        <w:rPr>
          <w:rFonts w:asciiTheme="minorHAnsi" w:hAnsiTheme="minorHAnsi" w:cstheme="minorHAnsi"/>
        </w:rPr>
        <w:t>,</w:t>
      </w:r>
      <w:r w:rsidR="008E43D1" w:rsidRPr="00EF2A61">
        <w:rPr>
          <w:rFonts w:asciiTheme="minorHAnsi" w:hAnsiTheme="minorHAnsi" w:cstheme="minorHAnsi"/>
        </w:rPr>
        <w:t xml:space="preserve"> azaz amikor a mérleg</w:t>
      </w:r>
      <w:r w:rsidR="00A87DD2" w:rsidRPr="00EF2A61">
        <w:rPr>
          <w:rFonts w:asciiTheme="minorHAnsi" w:hAnsiTheme="minorHAnsi" w:cstheme="minorHAnsi"/>
        </w:rPr>
        <w:t xml:space="preserve"> eszköz oldaláról</w:t>
      </w:r>
      <w:r w:rsidR="008E43D1" w:rsidRPr="00EF2A61">
        <w:rPr>
          <w:rFonts w:asciiTheme="minorHAnsi" w:hAnsiTheme="minorHAnsi" w:cstheme="minorHAnsi"/>
        </w:rPr>
        <w:t xml:space="preserve"> kivezetésre kerül adott instrumentum, azt le kell zárni. Ha túlfizetés történik és emiatt nem szűnik meg az instrumentum, </w:t>
      </w:r>
      <w:r w:rsidR="00CD0293" w:rsidRPr="00EF2A61">
        <w:rPr>
          <w:rFonts w:asciiTheme="minorHAnsi" w:hAnsiTheme="minorHAnsi" w:cstheme="minorHAnsi"/>
        </w:rPr>
        <w:t xml:space="preserve">azonban már nem kellene szerepeljen az adatmodellben, mert „átfordul” a kötelezettség oldalra, </w:t>
      </w:r>
      <w:r w:rsidR="00A87DD2" w:rsidRPr="00EF2A61">
        <w:rPr>
          <w:rFonts w:asciiTheme="minorHAnsi" w:hAnsiTheme="minorHAnsi" w:cstheme="minorHAnsi"/>
        </w:rPr>
        <w:t xml:space="preserve">akkor </w:t>
      </w:r>
      <w:r w:rsidR="008D4095" w:rsidRPr="00EF2A61">
        <w:rPr>
          <w:rFonts w:asciiTheme="minorHAnsi" w:hAnsiTheme="minorHAnsi" w:cstheme="minorHAnsi"/>
        </w:rPr>
        <w:t xml:space="preserve">az </w:t>
      </w:r>
      <w:proofErr w:type="spellStart"/>
      <w:r w:rsidR="008D4095" w:rsidRPr="00EF2A61">
        <w:rPr>
          <w:rFonts w:asciiTheme="minorHAnsi" w:hAnsiTheme="minorHAnsi" w:cstheme="minorHAnsi"/>
        </w:rPr>
        <w:t>INSTM</w:t>
      </w:r>
      <w:proofErr w:type="spellEnd"/>
      <w:r w:rsidR="008D4095" w:rsidRPr="00EF2A61">
        <w:rPr>
          <w:rFonts w:asciiTheme="minorHAnsi" w:hAnsiTheme="minorHAnsi" w:cstheme="minorHAnsi"/>
        </w:rPr>
        <w:t xml:space="preserve"> táblában szereplő „Az instrumentum túlfizetéssel szűnt-e meg?” mező</w:t>
      </w:r>
      <w:r w:rsidR="00FC7E34" w:rsidRPr="00EF2A61">
        <w:rPr>
          <w:rFonts w:asciiTheme="minorHAnsi" w:hAnsiTheme="minorHAnsi" w:cstheme="minorHAnsi"/>
        </w:rPr>
        <w:t>ben ’I’ értéket kell megadni, minden más esetben ’N’ értéket kell jelenteni</w:t>
      </w:r>
      <w:r w:rsidR="008D4095" w:rsidRPr="00EF2A61">
        <w:rPr>
          <w:rFonts w:asciiTheme="minorHAnsi" w:hAnsiTheme="minorHAnsi" w:cstheme="minorHAnsi"/>
        </w:rPr>
        <w:t>.</w:t>
      </w:r>
      <w:r w:rsidR="00D466CA" w:rsidRPr="00EF2A61">
        <w:rPr>
          <w:rFonts w:asciiTheme="minorHAnsi" w:hAnsiTheme="minorHAnsi" w:cstheme="minorHAnsi"/>
        </w:rPr>
        <w:t xml:space="preserve"> </w:t>
      </w:r>
      <w:r w:rsidR="00DD01E9" w:rsidRPr="00EF2A61">
        <w:rPr>
          <w:rFonts w:asciiTheme="minorHAnsi" w:hAnsiTheme="minorHAnsi" w:cstheme="minorHAnsi"/>
        </w:rPr>
        <w:t xml:space="preserve">Folyószámlahitelek és kártyahitelek esetén nem kell kivezetni az adott instrumentumot azért, mert 0-ra csökkent a </w:t>
      </w:r>
      <w:r w:rsidR="00D910FB" w:rsidRPr="00EF2A61">
        <w:rPr>
          <w:rFonts w:asciiTheme="minorHAnsi" w:hAnsiTheme="minorHAnsi" w:cstheme="minorHAnsi"/>
        </w:rPr>
        <w:t xml:space="preserve">fennálló tőke vagy átfordult túlfizetés miatt a hitel, a </w:t>
      </w:r>
      <w:proofErr w:type="spellStart"/>
      <w:r w:rsidR="00D910FB" w:rsidRPr="00EF2A61">
        <w:rPr>
          <w:rFonts w:asciiTheme="minorHAnsi" w:hAnsiTheme="minorHAnsi" w:cstheme="minorHAnsi"/>
        </w:rPr>
        <w:t>rulírozó</w:t>
      </w:r>
      <w:proofErr w:type="spellEnd"/>
      <w:r w:rsidR="00D910FB" w:rsidRPr="00EF2A61">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EF2A61" w:rsidRDefault="00214EC0">
      <w:pPr>
        <w:rPr>
          <w:rFonts w:asciiTheme="minorHAnsi" w:hAnsiTheme="minorHAnsi" w:cstheme="minorHAnsi"/>
        </w:rPr>
      </w:pPr>
      <w:r w:rsidRPr="00EF2A61">
        <w:rPr>
          <w:rFonts w:asciiTheme="minorHAnsi" w:hAnsiTheme="minorHAnsi" w:cstheme="minorHAnsi"/>
        </w:rPr>
        <w:t xml:space="preserve">A vonatkozási időszakban </w:t>
      </w:r>
      <w:r w:rsidRPr="00EF2A61">
        <w:rPr>
          <w:rFonts w:asciiTheme="minorHAnsi" w:hAnsiTheme="minorHAnsi" w:cstheme="minorHAnsi"/>
          <w:b/>
        </w:rPr>
        <w:t>megszűnő instrumentumok</w:t>
      </w:r>
      <w:r w:rsidRPr="00EF2A61">
        <w:rPr>
          <w:rFonts w:asciiTheme="minorHAnsi" w:hAnsiTheme="minorHAnsi" w:cstheme="minorHAnsi"/>
        </w:rPr>
        <w:t xml:space="preserve"> esetében az adatmodell korlátozott</w:t>
      </w:r>
      <w:r w:rsidR="00D41C05" w:rsidRPr="00EF2A61">
        <w:rPr>
          <w:rFonts w:asciiTheme="minorHAnsi" w:hAnsiTheme="minorHAnsi" w:cstheme="minorHAnsi"/>
        </w:rPr>
        <w:t>, a tárgyhónapban keletkező és megszűnő, illetve a tárgyhónapnál korábban keletkező és megszűnő instrumentumok tekintetében egységes</w:t>
      </w:r>
      <w:r w:rsidRPr="00EF2A61">
        <w:rPr>
          <w:rFonts w:asciiTheme="minorHAnsi" w:hAnsiTheme="minorHAnsi" w:cstheme="minorHAnsi"/>
        </w:rPr>
        <w:t xml:space="preserve"> tartalommal jelentendő. A jelentendő táblák ezen instrumentumok esetében az alábbiak:</w:t>
      </w:r>
    </w:p>
    <w:p w14:paraId="765A1443" w14:textId="18AA01FE" w:rsidR="00214EC0" w:rsidRPr="00EF2A61" w:rsidRDefault="00214EC0" w:rsidP="00FE4455">
      <w:pPr>
        <w:pStyle w:val="Listaszerbekezds"/>
        <w:numPr>
          <w:ilvl w:val="0"/>
          <w:numId w:val="20"/>
        </w:numPr>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 csökkentett adattartalommal</w:t>
      </w:r>
      <w:r w:rsidR="004F6C7D" w:rsidRPr="00EF2A61">
        <w:rPr>
          <w:rFonts w:asciiTheme="minorHAnsi" w:hAnsiTheme="minorHAnsi" w:cstheme="minorHAnsi"/>
        </w:rPr>
        <w:t xml:space="preserve"> (projekthitelekre vonatkozó blokk és </w:t>
      </w:r>
      <w:proofErr w:type="spellStart"/>
      <w:r w:rsidR="004F6C7D" w:rsidRPr="00EF2A61">
        <w:rPr>
          <w:rFonts w:asciiTheme="minorHAnsi" w:hAnsiTheme="minorHAnsi" w:cstheme="minorHAnsi"/>
        </w:rPr>
        <w:t>INSTK-INSTR</w:t>
      </w:r>
      <w:proofErr w:type="spellEnd"/>
      <w:r w:rsidR="004F6C7D" w:rsidRPr="00EF2A61">
        <w:rPr>
          <w:rFonts w:asciiTheme="minorHAnsi" w:hAnsiTheme="minorHAnsi" w:cstheme="minorHAnsi"/>
        </w:rPr>
        <w:t xml:space="preserve"> kapcsolat jelentendő)</w:t>
      </w:r>
      <w:r w:rsidR="00D41C05" w:rsidRPr="00EF2A61">
        <w:rPr>
          <w:rFonts w:asciiTheme="minorHAnsi" w:hAnsiTheme="minorHAnsi" w:cstheme="minorHAnsi"/>
        </w:rPr>
        <w:t>,</w:t>
      </w:r>
      <w:r w:rsidRPr="00EF2A61">
        <w:rPr>
          <w:rFonts w:asciiTheme="minorHAnsi" w:hAnsiTheme="minorHAnsi" w:cstheme="minorHAnsi"/>
        </w:rPr>
        <w:t xml:space="preserve"> </w:t>
      </w:r>
    </w:p>
    <w:p w14:paraId="610FA7C0" w14:textId="388DE377"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Tranzakciós táblák (amennyiben releváns) –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ELOT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KESD</w:t>
      </w:r>
      <w:proofErr w:type="spellEnd"/>
      <w:r w:rsidR="00D41C05" w:rsidRPr="00EF2A61">
        <w:rPr>
          <w:rFonts w:asciiTheme="minorHAnsi" w:hAnsiTheme="minorHAnsi" w:cstheme="minorHAnsi"/>
        </w:rPr>
        <w:t>,</w:t>
      </w:r>
    </w:p>
    <w:p w14:paraId="7D82F9B0" w14:textId="365C29BE" w:rsidR="00214EC0" w:rsidRPr="00EF2A61" w:rsidRDefault="00214EC0" w:rsidP="00FE4455">
      <w:pPr>
        <w:pStyle w:val="Listaszerbekezds"/>
        <w:numPr>
          <w:ilvl w:val="0"/>
          <w:numId w:val="20"/>
        </w:numPr>
        <w:rPr>
          <w:rFonts w:asciiTheme="minorHAnsi" w:hAnsiTheme="minorHAnsi" w:cstheme="minorHAnsi"/>
        </w:rPr>
      </w:pP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tábla, amennyiben teljesülnek a </w:t>
      </w:r>
      <w:proofErr w:type="spellStart"/>
      <w:r w:rsidR="00862369" w:rsidRPr="00EF2A61">
        <w:rPr>
          <w:rFonts w:asciiTheme="minorHAnsi" w:hAnsiTheme="minorHAnsi" w:cstheme="minorHAnsi"/>
        </w:rPr>
        <w:t>HKIV</w:t>
      </w:r>
      <w:proofErr w:type="spellEnd"/>
      <w:r w:rsidR="00862369" w:rsidRPr="00EF2A61">
        <w:rPr>
          <w:rFonts w:asciiTheme="minorHAnsi" w:hAnsiTheme="minorHAnsi" w:cstheme="minorHAnsi"/>
        </w:rPr>
        <w:t xml:space="preserve"> tábla </w:t>
      </w:r>
      <w:r w:rsidRPr="00EF2A61">
        <w:rPr>
          <w:rFonts w:asciiTheme="minorHAnsi" w:hAnsiTheme="minorHAnsi" w:cstheme="minorHAnsi"/>
        </w:rPr>
        <w:t>jelentésére vonatkozó feltételek</w:t>
      </w:r>
      <w:r w:rsidR="00D41C05" w:rsidRPr="00EF2A61">
        <w:rPr>
          <w:rFonts w:asciiTheme="minorHAnsi" w:hAnsiTheme="minorHAnsi" w:cstheme="minorHAnsi"/>
        </w:rPr>
        <w:t>,</w:t>
      </w:r>
    </w:p>
    <w:p w14:paraId="7AD45328" w14:textId="23E4779A" w:rsidR="00214EC0" w:rsidRPr="00EF2A61" w:rsidRDefault="00214EC0" w:rsidP="00FE4455">
      <w:pPr>
        <w:pStyle w:val="Listaszerbekezds"/>
        <w:numPr>
          <w:ilvl w:val="0"/>
          <w:numId w:val="20"/>
        </w:numPr>
        <w:rPr>
          <w:rFonts w:asciiTheme="minorHAnsi" w:hAnsiTheme="minorHAnsi" w:cstheme="minorHAnsi"/>
        </w:rPr>
      </w:pPr>
      <w:r w:rsidRPr="00EF2A61">
        <w:rPr>
          <w:rFonts w:asciiTheme="minorHAnsi" w:hAnsiTheme="minorHAnsi" w:cstheme="minorHAnsi"/>
        </w:rPr>
        <w:t>Ügyfél táblából a megfelelő (</w:t>
      </w:r>
      <w:proofErr w:type="spellStart"/>
      <w:r w:rsidRPr="00EF2A61">
        <w:rPr>
          <w:rFonts w:asciiTheme="minorHAnsi" w:hAnsiTheme="minorHAnsi" w:cstheme="minorHAnsi"/>
        </w:rPr>
        <w:t>UGYFL</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UGYFBVTN</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 </w:t>
      </w:r>
      <w:r w:rsidR="00862369" w:rsidRPr="00EF2A61">
        <w:rPr>
          <w:rFonts w:asciiTheme="minorHAnsi" w:hAnsiTheme="minorHAnsi" w:cstheme="minorHAnsi"/>
        </w:rPr>
        <w:t>korlátozott adattartalommal (azonosító, ügyfél jelleg - háztartás, partnertípus besorolás adós, szektor, ágazat – vállalati ügyfelek esetén</w:t>
      </w:r>
      <w:r w:rsidR="00F0018E" w:rsidRPr="00EF2A61">
        <w:rPr>
          <w:rFonts w:asciiTheme="minorHAnsi" w:hAnsiTheme="minorHAnsi" w:cstheme="minorHAnsi"/>
        </w:rPr>
        <w:t>, cégforma, ország, irányítószám, település – törzsszám nélküli belföldi vagy külföldi vállalati ügyfelek esetén</w:t>
      </w:r>
      <w:r w:rsidR="00862369" w:rsidRPr="00EF2A61">
        <w:rPr>
          <w:rFonts w:asciiTheme="minorHAnsi" w:hAnsiTheme="minorHAnsi" w:cstheme="minorHAnsi"/>
        </w:rPr>
        <w:t>)</w:t>
      </w:r>
      <w:r w:rsidR="00D41C05" w:rsidRPr="00EF2A61">
        <w:rPr>
          <w:rFonts w:asciiTheme="minorHAnsi" w:hAnsiTheme="minorHAnsi" w:cstheme="minorHAnsi"/>
        </w:rPr>
        <w:t xml:space="preserve"> és az </w:t>
      </w:r>
      <w:proofErr w:type="spellStart"/>
      <w:r w:rsidR="00D41C05" w:rsidRPr="00EF2A61">
        <w:rPr>
          <w:rFonts w:asciiTheme="minorHAnsi" w:hAnsiTheme="minorHAnsi" w:cstheme="minorHAnsi"/>
        </w:rPr>
        <w:t>INST_UGYF</w:t>
      </w:r>
      <w:proofErr w:type="spellEnd"/>
      <w:r w:rsidR="00D41C05" w:rsidRPr="00EF2A61">
        <w:rPr>
          <w:rFonts w:asciiTheme="minorHAnsi" w:hAnsiTheme="minorHAnsi" w:cstheme="minorHAnsi"/>
        </w:rPr>
        <w:t xml:space="preserve"> kapcsolótábla.</w:t>
      </w:r>
      <w:r w:rsidR="00E27428" w:rsidRPr="00EF2A61">
        <w:rPr>
          <w:rFonts w:asciiTheme="minorHAnsi" w:hAnsiTheme="minorHAnsi" w:cstheme="minorHAnsi"/>
        </w:rPr>
        <w:t xml:space="preserve"> A </w:t>
      </w:r>
      <w:r w:rsidR="00DD77F1" w:rsidRPr="00EF2A61">
        <w:rPr>
          <w:rFonts w:asciiTheme="minorHAnsi" w:hAnsiTheme="minorHAnsi" w:cstheme="minorHAnsi"/>
        </w:rPr>
        <w:t xml:space="preserve">tárgyhónapban </w:t>
      </w:r>
      <w:r w:rsidR="00E27428" w:rsidRPr="00EF2A61">
        <w:rPr>
          <w:rFonts w:asciiTheme="minorHAnsi" w:hAnsiTheme="minorHAnsi" w:cstheme="minorHAnsi"/>
        </w:rPr>
        <w:t>megszűnő instrumentum</w:t>
      </w:r>
      <w:r w:rsidR="00DD77F1" w:rsidRPr="00EF2A61">
        <w:rPr>
          <w:rFonts w:asciiTheme="minorHAnsi" w:hAnsiTheme="minorHAnsi" w:cstheme="minorHAnsi"/>
        </w:rPr>
        <w:t>okhoz kapcsolódóan</w:t>
      </w:r>
      <w:r w:rsidR="00E27428" w:rsidRPr="00EF2A61">
        <w:rPr>
          <w:rFonts w:asciiTheme="minorHAnsi" w:hAnsiTheme="minorHAnsi" w:cstheme="minorHAnsi"/>
        </w:rPr>
        <w:t xml:space="preserve"> csak az adós szerepkörben lévő ügyfeleket </w:t>
      </w:r>
      <w:r w:rsidR="0042499A" w:rsidRPr="00EF2A61">
        <w:rPr>
          <w:rFonts w:asciiTheme="minorHAnsi" w:hAnsiTheme="minorHAnsi" w:cstheme="minorHAnsi"/>
        </w:rPr>
        <w:t>kötelező</w:t>
      </w:r>
      <w:r w:rsidR="00E27428" w:rsidRPr="00EF2A61">
        <w:rPr>
          <w:rFonts w:asciiTheme="minorHAnsi" w:hAnsiTheme="minorHAnsi" w:cstheme="minorHAnsi"/>
        </w:rPr>
        <w:t xml:space="preserve"> jelenteni, a fedezetnyújtókat nem</w:t>
      </w:r>
      <w:r w:rsidR="0042499A" w:rsidRPr="00EF2A61">
        <w:rPr>
          <w:rFonts w:asciiTheme="minorHAnsi" w:hAnsiTheme="minorHAnsi" w:cstheme="minorHAnsi"/>
        </w:rPr>
        <w:t xml:space="preserve"> kötelező</w:t>
      </w:r>
      <w:r w:rsidR="00E27428" w:rsidRPr="00EF2A61">
        <w:rPr>
          <w:rFonts w:asciiTheme="minorHAnsi" w:hAnsiTheme="minorHAnsi" w:cstheme="minorHAnsi"/>
        </w:rPr>
        <w:t>.</w:t>
      </w:r>
    </w:p>
    <w:p w14:paraId="6423DCE7" w14:textId="562B62A8" w:rsidR="00D55DFC" w:rsidRPr="00EF2A61" w:rsidRDefault="00862369">
      <w:pPr>
        <w:rPr>
          <w:rFonts w:asciiTheme="minorHAnsi" w:hAnsiTheme="minorHAnsi" w:cstheme="minorHAnsi"/>
        </w:rPr>
      </w:pPr>
      <w:r w:rsidRPr="00EF2A61">
        <w:rPr>
          <w:rFonts w:asciiTheme="minorHAnsi" w:hAnsiTheme="minorHAnsi" w:cstheme="minorHAnsi"/>
        </w:rPr>
        <w:t>N</w:t>
      </w:r>
      <w:r w:rsidR="00D41C05" w:rsidRPr="00EF2A61">
        <w:rPr>
          <w:rFonts w:asciiTheme="minorHAnsi" w:hAnsiTheme="minorHAnsi" w:cstheme="minorHAnsi"/>
        </w:rPr>
        <w:t>em</w:t>
      </w:r>
      <w:r w:rsidRPr="00EF2A61">
        <w:rPr>
          <w:rFonts w:asciiTheme="minorHAnsi" w:hAnsiTheme="minorHAnsi" w:cstheme="minorHAnsi"/>
        </w:rPr>
        <w:t xml:space="preserve"> jelentendő </w:t>
      </w:r>
      <w:r w:rsidR="00DA2F26" w:rsidRPr="00EF2A61">
        <w:rPr>
          <w:rFonts w:asciiTheme="minorHAnsi" w:hAnsiTheme="minorHAnsi" w:cstheme="minorHAnsi"/>
        </w:rPr>
        <w:t>a fedezetre, valamint az instrumentum-fedezetre, fedezet-ügyfélre</w:t>
      </w:r>
      <w:r w:rsidR="00571993" w:rsidRPr="00EF2A61">
        <w:rPr>
          <w:rFonts w:asciiTheme="minorHAnsi" w:hAnsiTheme="minorHAnsi" w:cstheme="minorHAnsi"/>
        </w:rPr>
        <w:t>,</w:t>
      </w:r>
      <w:r w:rsidR="00DA2F26" w:rsidRPr="00EF2A61">
        <w:rPr>
          <w:rFonts w:asciiTheme="minorHAnsi" w:hAnsiTheme="minorHAnsi" w:cstheme="minorHAnsi"/>
        </w:rPr>
        <w:t xml:space="preserve"> </w:t>
      </w:r>
      <w:r w:rsidRPr="00EF2A61">
        <w:rPr>
          <w:rFonts w:asciiTheme="minorHAnsi" w:hAnsiTheme="minorHAnsi" w:cstheme="minorHAnsi"/>
        </w:rPr>
        <w:t xml:space="preserve">valamint </w:t>
      </w:r>
      <w:r w:rsidR="00DA2F26" w:rsidRPr="00EF2A61">
        <w:rPr>
          <w:rFonts w:asciiTheme="minorHAnsi" w:hAnsiTheme="minorHAnsi" w:cstheme="minorHAnsi"/>
        </w:rPr>
        <w:t xml:space="preserve">a </w:t>
      </w:r>
      <w:r w:rsidRPr="00EF2A61">
        <w:rPr>
          <w:rFonts w:asciiTheme="minorHAnsi" w:hAnsiTheme="minorHAnsi" w:cstheme="minorHAnsi"/>
        </w:rPr>
        <w:t xml:space="preserve">minősítésre, hitelbírálatra vonatkozó adat, </w:t>
      </w:r>
      <w:r w:rsidR="00DA2F26" w:rsidRPr="00EF2A61">
        <w:rPr>
          <w:rFonts w:asciiTheme="minorHAnsi" w:hAnsiTheme="minorHAnsi" w:cstheme="minorHAnsi"/>
        </w:rPr>
        <w:t xml:space="preserve">és a negyedév utolsó hónapjában történő megszűnésnél </w:t>
      </w:r>
      <w:r w:rsidR="00B93196" w:rsidRPr="00EF2A61">
        <w:rPr>
          <w:rFonts w:asciiTheme="minorHAnsi" w:hAnsiTheme="minorHAnsi" w:cstheme="minorHAnsi"/>
        </w:rPr>
        <w:t xml:space="preserve">nem jelentendő </w:t>
      </w:r>
      <w:r w:rsidR="00DA2F26" w:rsidRPr="00EF2A61">
        <w:rPr>
          <w:rFonts w:asciiTheme="minorHAnsi" w:hAnsiTheme="minorHAnsi" w:cstheme="minorHAnsi"/>
        </w:rPr>
        <w:t xml:space="preserve">az </w:t>
      </w:r>
      <w:proofErr w:type="spellStart"/>
      <w:r w:rsidR="00DA2F26" w:rsidRPr="00EF2A61">
        <w:rPr>
          <w:rFonts w:asciiTheme="minorHAnsi" w:hAnsiTheme="minorHAnsi" w:cstheme="minorHAnsi"/>
        </w:rPr>
        <w:t>INSTN</w:t>
      </w:r>
      <w:proofErr w:type="spellEnd"/>
      <w:r w:rsidR="00DA2F26" w:rsidRPr="00EF2A61">
        <w:rPr>
          <w:rFonts w:asciiTheme="minorHAnsi" w:hAnsiTheme="minorHAnsi" w:cstheme="minorHAnsi"/>
        </w:rPr>
        <w:t xml:space="preserve"> táblában sem adat az adott instrumentumra</w:t>
      </w:r>
      <w:r w:rsidR="00D41C05" w:rsidRPr="00EF2A61">
        <w:rPr>
          <w:rFonts w:asciiTheme="minorHAnsi" w:hAnsiTheme="minorHAnsi" w:cstheme="minorHAnsi"/>
        </w:rPr>
        <w:t xml:space="preserve"> (azaz</w:t>
      </w:r>
      <w:r w:rsidR="004927FE" w:rsidRPr="00EF2A61">
        <w:rPr>
          <w:rFonts w:asciiTheme="minorHAnsi" w:hAnsiTheme="minorHAnsi" w:cstheme="minorHAnsi"/>
        </w:rPr>
        <w:t xml:space="preserve"> </w:t>
      </w:r>
      <w:r w:rsidR="00D41C05" w:rsidRPr="00EF2A61">
        <w:rPr>
          <w:rFonts w:asciiTheme="minorHAnsi" w:hAnsiTheme="minorHAnsi" w:cstheme="minorHAnsi"/>
        </w:rPr>
        <w:t>n</w:t>
      </w:r>
      <w:r w:rsidR="00DA2F26" w:rsidRPr="00EF2A61">
        <w:rPr>
          <w:rFonts w:asciiTheme="minorHAnsi" w:hAnsiTheme="minorHAnsi" w:cstheme="minorHAnsi"/>
        </w:rPr>
        <w:t>em jelentendő</w:t>
      </w:r>
      <w:r w:rsidR="00D41C05" w:rsidRPr="00EF2A61">
        <w:rPr>
          <w:rFonts w:asciiTheme="minorHAnsi" w:hAnsiTheme="minorHAnsi" w:cstheme="minorHAnsi"/>
        </w:rPr>
        <w:t xml:space="preserve"> táblák</w:t>
      </w:r>
      <w:r w:rsidR="00DA2F26" w:rsidRPr="00EF2A61">
        <w:rPr>
          <w:rFonts w:asciiTheme="minorHAnsi" w:hAnsiTheme="minorHAnsi" w:cstheme="minorHAnsi"/>
        </w:rPr>
        <w:t xml:space="preserve">: </w:t>
      </w:r>
      <w:proofErr w:type="spellStart"/>
      <w:r w:rsidR="00D55DFC" w:rsidRPr="00EF2A61">
        <w:rPr>
          <w:rFonts w:asciiTheme="minorHAnsi" w:hAnsiTheme="minorHAnsi" w:cstheme="minorHAnsi"/>
        </w:rPr>
        <w:t>INSTN</w:t>
      </w:r>
      <w:proofErr w:type="spellEnd"/>
      <w:r w:rsidR="00D55DFC" w:rsidRPr="00EF2A61">
        <w:rPr>
          <w:rFonts w:asciiTheme="minorHAnsi" w:hAnsiTheme="minorHAnsi" w:cstheme="minorHAnsi"/>
        </w:rPr>
        <w:t xml:space="preserve">, </w:t>
      </w:r>
      <w:proofErr w:type="spellStart"/>
      <w:r w:rsidR="00D55DFC" w:rsidRPr="00EF2A61">
        <w:rPr>
          <w:rFonts w:asciiTheme="minorHAnsi" w:hAnsiTheme="minorHAnsi" w:cstheme="minorHAnsi"/>
        </w:rPr>
        <w:t>FEDE</w:t>
      </w:r>
      <w:proofErr w:type="spellEnd"/>
      <w:r w:rsidR="00D55DFC" w:rsidRPr="00EF2A61">
        <w:rPr>
          <w:rFonts w:asciiTheme="minorHAnsi" w:hAnsiTheme="minorHAnsi" w:cstheme="minorHAnsi"/>
        </w:rPr>
        <w:t xml:space="preserve">, </w:t>
      </w:r>
      <w:proofErr w:type="spellStart"/>
      <w:r w:rsidR="00D55DFC" w:rsidRPr="00EF2A61">
        <w:rPr>
          <w:rFonts w:asciiTheme="minorHAnsi" w:hAnsiTheme="minorHAnsi" w:cstheme="minorHAnsi"/>
        </w:rPr>
        <w:t>FEDA</w:t>
      </w:r>
      <w:proofErr w:type="spellEnd"/>
      <w:r w:rsidR="00D55DFC" w:rsidRPr="00EF2A61">
        <w:rPr>
          <w:rFonts w:asciiTheme="minorHAnsi" w:hAnsiTheme="minorHAnsi" w:cstheme="minorHAnsi"/>
        </w:rPr>
        <w:t xml:space="preserve">, </w:t>
      </w:r>
      <w:proofErr w:type="spellStart"/>
      <w:r w:rsidR="00D55DFC" w:rsidRPr="00EF2A61">
        <w:rPr>
          <w:rFonts w:asciiTheme="minorHAnsi" w:hAnsiTheme="minorHAnsi" w:cstheme="minorHAnsi"/>
        </w:rPr>
        <w:t>INST</w:t>
      </w:r>
      <w:r w:rsidR="00D41C05" w:rsidRPr="00EF2A61">
        <w:rPr>
          <w:rFonts w:asciiTheme="minorHAnsi" w:hAnsiTheme="minorHAnsi" w:cstheme="minorHAnsi"/>
        </w:rPr>
        <w:t>_</w:t>
      </w:r>
      <w:r w:rsidR="00D55DFC" w:rsidRPr="00EF2A61">
        <w:rPr>
          <w:rFonts w:asciiTheme="minorHAnsi" w:hAnsiTheme="minorHAnsi" w:cstheme="minorHAnsi"/>
        </w:rPr>
        <w:t>FED</w:t>
      </w:r>
      <w:proofErr w:type="spellEnd"/>
      <w:r w:rsidR="00D55DFC" w:rsidRPr="00EF2A61">
        <w:rPr>
          <w:rFonts w:asciiTheme="minorHAnsi" w:hAnsiTheme="minorHAnsi" w:cstheme="minorHAnsi"/>
        </w:rPr>
        <w:t xml:space="preserve">, </w:t>
      </w:r>
      <w:proofErr w:type="spellStart"/>
      <w:r w:rsidR="00D55DFC" w:rsidRPr="00EF2A61">
        <w:rPr>
          <w:rFonts w:asciiTheme="minorHAnsi" w:hAnsiTheme="minorHAnsi" w:cstheme="minorHAnsi"/>
        </w:rPr>
        <w:t>FED</w:t>
      </w:r>
      <w:r w:rsidR="00D41C05" w:rsidRPr="00EF2A61">
        <w:rPr>
          <w:rFonts w:asciiTheme="minorHAnsi" w:hAnsiTheme="minorHAnsi" w:cstheme="minorHAnsi"/>
        </w:rPr>
        <w:t>_</w:t>
      </w:r>
      <w:r w:rsidR="00D55DFC" w:rsidRPr="00EF2A61">
        <w:rPr>
          <w:rFonts w:asciiTheme="minorHAnsi" w:hAnsiTheme="minorHAnsi" w:cstheme="minorHAnsi"/>
        </w:rPr>
        <w:t>UGYF</w:t>
      </w:r>
      <w:proofErr w:type="spellEnd"/>
      <w:r w:rsidR="00D55DFC" w:rsidRPr="00EF2A61">
        <w:rPr>
          <w:rFonts w:asciiTheme="minorHAnsi" w:hAnsiTheme="minorHAnsi" w:cstheme="minorHAnsi"/>
        </w:rPr>
        <w:t xml:space="preserve">, </w:t>
      </w:r>
      <w:proofErr w:type="spellStart"/>
      <w:r w:rsidR="00D55DFC" w:rsidRPr="00EF2A61">
        <w:rPr>
          <w:rFonts w:asciiTheme="minorHAnsi" w:hAnsiTheme="minorHAnsi" w:cstheme="minorHAnsi"/>
        </w:rPr>
        <w:t>HBIR</w:t>
      </w:r>
      <w:proofErr w:type="spellEnd"/>
      <w:r w:rsidR="00DA2F26" w:rsidRPr="00EF2A61">
        <w:rPr>
          <w:rFonts w:asciiTheme="minorHAnsi" w:hAnsiTheme="minorHAnsi" w:cstheme="minorHAnsi"/>
        </w:rPr>
        <w:t>)</w:t>
      </w:r>
      <w:r w:rsidR="004927FE" w:rsidRPr="00EF2A61">
        <w:rPr>
          <w:rFonts w:asciiTheme="minorHAnsi" w:hAnsiTheme="minorHAnsi" w:cstheme="minorHAnsi"/>
        </w:rPr>
        <w:t>.</w:t>
      </w:r>
      <w:r w:rsidR="00A111C4" w:rsidRPr="00EF2A61">
        <w:rPr>
          <w:rFonts w:asciiTheme="minorHAnsi" w:hAnsiTheme="minorHAnsi" w:cstheme="minorHAnsi"/>
        </w:rPr>
        <w:t xml:space="preserve"> Amennyiben az instrumentum megszűnésének hónapjában a megszűnt instrumentumhoz tartozó fedezetet is jelenti </w:t>
      </w:r>
      <w:r w:rsidR="006E071A" w:rsidRPr="00EF2A61">
        <w:rPr>
          <w:rFonts w:asciiTheme="minorHAnsi" w:hAnsiTheme="minorHAnsi" w:cstheme="minorHAnsi"/>
        </w:rPr>
        <w:t>(</w:t>
      </w:r>
      <w:proofErr w:type="spellStart"/>
      <w:r w:rsidR="006E071A" w:rsidRPr="00EF2A61">
        <w:rPr>
          <w:rFonts w:asciiTheme="minorHAnsi" w:hAnsiTheme="minorHAnsi" w:cstheme="minorHAnsi"/>
        </w:rPr>
        <w:t>FEDE</w:t>
      </w:r>
      <w:proofErr w:type="spellEnd"/>
      <w:r w:rsidR="006E071A" w:rsidRPr="00EF2A61">
        <w:rPr>
          <w:rFonts w:asciiTheme="minorHAnsi" w:hAnsiTheme="minorHAnsi" w:cstheme="minorHAnsi"/>
        </w:rPr>
        <w:t xml:space="preserve"> és </w:t>
      </w:r>
      <w:proofErr w:type="spellStart"/>
      <w:r w:rsidR="006E071A" w:rsidRPr="00EF2A61">
        <w:rPr>
          <w:rFonts w:asciiTheme="minorHAnsi" w:hAnsiTheme="minorHAnsi" w:cstheme="minorHAnsi"/>
        </w:rPr>
        <w:t>FEDA</w:t>
      </w:r>
      <w:proofErr w:type="spellEnd"/>
      <w:r w:rsidR="006E071A" w:rsidRPr="00EF2A61">
        <w:rPr>
          <w:rFonts w:asciiTheme="minorHAnsi" w:hAnsiTheme="minorHAnsi" w:cstheme="minorHAnsi"/>
        </w:rPr>
        <w:t xml:space="preserve"> együtt) </w:t>
      </w:r>
      <w:r w:rsidR="00A111C4" w:rsidRPr="00EF2A61">
        <w:rPr>
          <w:rFonts w:asciiTheme="minorHAnsi" w:hAnsiTheme="minorHAnsi" w:cstheme="minorHAnsi"/>
        </w:rPr>
        <w:t xml:space="preserve">az adatszolgáltató, akkor ezzel egyidejűleg köteles a </w:t>
      </w:r>
      <w:proofErr w:type="spellStart"/>
      <w:r w:rsidR="00A111C4" w:rsidRPr="00EF2A61">
        <w:rPr>
          <w:rFonts w:asciiTheme="minorHAnsi" w:hAnsiTheme="minorHAnsi" w:cstheme="minorHAnsi"/>
        </w:rPr>
        <w:t>FED_UGYF</w:t>
      </w:r>
      <w:proofErr w:type="spellEnd"/>
      <w:r w:rsidR="00A111C4" w:rsidRPr="00EF2A61">
        <w:rPr>
          <w:rFonts w:asciiTheme="minorHAnsi" w:hAnsiTheme="minorHAnsi" w:cstheme="minorHAnsi"/>
        </w:rPr>
        <w:t xml:space="preserve">, </w:t>
      </w:r>
      <w:proofErr w:type="spellStart"/>
      <w:r w:rsidR="00A111C4" w:rsidRPr="00EF2A61">
        <w:rPr>
          <w:rFonts w:asciiTheme="minorHAnsi" w:hAnsiTheme="minorHAnsi" w:cstheme="minorHAnsi"/>
        </w:rPr>
        <w:t>INST_FED</w:t>
      </w:r>
      <w:proofErr w:type="spellEnd"/>
      <w:r w:rsidR="00A111C4" w:rsidRPr="00EF2A61">
        <w:rPr>
          <w:rFonts w:asciiTheme="minorHAnsi" w:hAnsiTheme="minorHAnsi" w:cstheme="minorHAnsi"/>
        </w:rPr>
        <w:t xml:space="preserve"> táblákat is jelenteni, valamint a fedezetnyújtó ügyfelet is a megfelelő ügyféltáblában.</w:t>
      </w:r>
      <w:r w:rsidR="00AC69D5" w:rsidRPr="00EF2A61">
        <w:rPr>
          <w:rFonts w:asciiTheme="minorHAnsi" w:hAnsiTheme="minorHAnsi" w:cstheme="minorHAnsi"/>
        </w:rPr>
        <w:t xml:space="preserve"> </w:t>
      </w:r>
    </w:p>
    <w:p w14:paraId="0C73511A" w14:textId="77777777" w:rsidR="00A40F8A" w:rsidRPr="00EF2A61" w:rsidRDefault="00A40F8A" w:rsidP="00A40F8A">
      <w:pPr>
        <w:rPr>
          <w:rFonts w:asciiTheme="minorHAnsi" w:hAnsiTheme="minorHAnsi" w:cstheme="minorHAnsi"/>
        </w:rPr>
      </w:pPr>
      <w:bookmarkStart w:id="259" w:name="_Hlk27124734"/>
      <w:proofErr w:type="spellStart"/>
      <w:r w:rsidRPr="00EF2A61">
        <w:rPr>
          <w:rFonts w:asciiTheme="minorHAnsi" w:hAnsiTheme="minorHAnsi" w:cstheme="minorHAnsi"/>
        </w:rPr>
        <w:t>UGYFM</w:t>
      </w:r>
      <w:proofErr w:type="spellEnd"/>
      <w:r w:rsidRPr="00EF2A61">
        <w:rPr>
          <w:rFonts w:asciiTheme="minorHAnsi" w:hAnsiTheme="minorHAnsi" w:cstheme="minorHAnsi"/>
        </w:rPr>
        <w:t xml:space="preserve"> tábla jelentése megszűnés esetén kétféle módon lehetséges, </w:t>
      </w:r>
      <w:r w:rsidR="003238E3" w:rsidRPr="00EF2A61">
        <w:rPr>
          <w:rFonts w:asciiTheme="minorHAnsi" w:hAnsiTheme="minorHAnsi" w:cstheme="minorHAnsi"/>
        </w:rPr>
        <w:t>ha megszűnik az adott ügyfélhez tartozó utolsó instrumentum is</w:t>
      </w:r>
      <w:r w:rsidRPr="00EF2A61">
        <w:rPr>
          <w:rFonts w:asciiTheme="minorHAnsi" w:hAnsiTheme="minorHAnsi" w:cstheme="minorHAnsi"/>
        </w:rPr>
        <w:t>:</w:t>
      </w:r>
    </w:p>
    <w:p w14:paraId="0A7E19B8" w14:textId="02F4149A" w:rsidR="00A40F8A" w:rsidRPr="00EF2A61" w:rsidRDefault="003238E3" w:rsidP="00A40F8A">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 a</w:t>
      </w:r>
      <w:r w:rsidR="00A40F8A" w:rsidRPr="00EF2A61">
        <w:rPr>
          <w:rFonts w:asciiTheme="minorHAnsi" w:hAnsiTheme="minorHAnsi" w:cstheme="minorHAnsi"/>
        </w:rPr>
        <w:t xml:space="preserve"> megfelelő </w:t>
      </w:r>
      <w:r w:rsidRPr="00EF2A61">
        <w:rPr>
          <w:rFonts w:asciiTheme="minorHAnsi" w:hAnsiTheme="minorHAnsi" w:cstheme="minorHAnsi"/>
        </w:rPr>
        <w:t xml:space="preserve">ügyfél táblában </w:t>
      </w:r>
      <w:r w:rsidR="00A40F8A" w:rsidRPr="00EF2A61">
        <w:rPr>
          <w:rFonts w:asciiTheme="minorHAnsi" w:hAnsiTheme="minorHAnsi" w:cstheme="minorHAnsi"/>
        </w:rPr>
        <w:t>szereplő</w:t>
      </w:r>
      <w:r w:rsidRPr="00EF2A61">
        <w:rPr>
          <w:rFonts w:asciiTheme="minorHAnsi" w:hAnsiTheme="minorHAnsi" w:cstheme="minorHAnsi"/>
        </w:rPr>
        <w:t xml:space="preserve"> </w:t>
      </w:r>
      <w:r w:rsidR="00A40F8A" w:rsidRPr="00EF2A61">
        <w:rPr>
          <w:rFonts w:asciiTheme="minorHAnsi" w:hAnsiTheme="minorHAnsi" w:cstheme="minorHAnsi"/>
          <w:b/>
        </w:rPr>
        <w:t>„(Vállalkozás) partnertípus besorolása: adós/adóstárs (DR)”</w:t>
      </w:r>
      <w:r w:rsidR="00A40F8A" w:rsidRPr="00EF2A61">
        <w:rPr>
          <w:rFonts w:asciiTheme="minorHAnsi" w:hAnsiTheme="minorHAnsi" w:cstheme="minorHAnsi"/>
        </w:rPr>
        <w:t xml:space="preserve"> </w:t>
      </w:r>
      <w:r w:rsidRPr="00EF2A61">
        <w:rPr>
          <w:rFonts w:asciiTheme="minorHAnsi" w:hAnsiTheme="minorHAnsi" w:cstheme="minorHAnsi"/>
        </w:rPr>
        <w:t xml:space="preserve">mező értéke </w:t>
      </w:r>
      <w:r w:rsidR="00A40F8A" w:rsidRPr="00EF2A61">
        <w:rPr>
          <w:rFonts w:asciiTheme="minorHAnsi" w:hAnsiTheme="minorHAnsi" w:cstheme="minorHAnsi"/>
        </w:rPr>
        <w:t>’</w:t>
      </w:r>
      <w:r w:rsidRPr="00EF2A61">
        <w:rPr>
          <w:rFonts w:asciiTheme="minorHAnsi" w:hAnsiTheme="minorHAnsi" w:cstheme="minorHAnsi"/>
        </w:rPr>
        <w:t>N</w:t>
      </w:r>
      <w:r w:rsidR="00A40F8A" w:rsidRPr="00EF2A61">
        <w:rPr>
          <w:rFonts w:asciiTheme="minorHAnsi" w:hAnsiTheme="minorHAnsi" w:cstheme="minorHAnsi"/>
        </w:rPr>
        <w:t>’ értékre módosul</w:t>
      </w:r>
      <w:r w:rsidRPr="00EF2A61">
        <w:rPr>
          <w:rFonts w:asciiTheme="minorHAnsi" w:hAnsiTheme="minorHAnsi" w:cstheme="minorHAnsi"/>
        </w:rPr>
        <w:t xml:space="preserve">, így nem kell tölteni az </w:t>
      </w:r>
      <w:proofErr w:type="spellStart"/>
      <w:r w:rsidRPr="00EF2A61">
        <w:rPr>
          <w:rFonts w:asciiTheme="minorHAnsi" w:hAnsiTheme="minorHAnsi" w:cstheme="minorHAnsi"/>
        </w:rPr>
        <w:t>UGYFM</w:t>
      </w:r>
      <w:proofErr w:type="spellEnd"/>
      <w:r w:rsidRPr="00EF2A61">
        <w:rPr>
          <w:rFonts w:asciiTheme="minorHAnsi" w:hAnsiTheme="minorHAnsi" w:cstheme="minorHAnsi"/>
        </w:rPr>
        <w:t xml:space="preserve"> táblát</w:t>
      </w:r>
      <w:r w:rsidR="00A40F8A" w:rsidRPr="00EF2A61">
        <w:rPr>
          <w:rFonts w:asciiTheme="minorHAnsi" w:hAnsiTheme="minorHAnsi" w:cstheme="minorHAnsi"/>
        </w:rPr>
        <w:t xml:space="preserve"> </w:t>
      </w:r>
    </w:p>
    <w:p w14:paraId="14344F90" w14:textId="2B483785" w:rsidR="007372ED" w:rsidRPr="00EF2A61" w:rsidRDefault="00A40F8A" w:rsidP="00A40F8A">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vagy a </w:t>
      </w:r>
      <w:r w:rsidRPr="00EF2A61">
        <w:rPr>
          <w:rFonts w:asciiTheme="minorHAnsi" w:hAnsiTheme="minorHAnsi" w:cstheme="minorHAnsi"/>
          <w:b/>
        </w:rPr>
        <w:t>„(Vállalkozás) partnertípus besorolása: adós/adóstárs (DR)”</w:t>
      </w:r>
      <w:r w:rsidRPr="00EF2A61">
        <w:rPr>
          <w:rFonts w:asciiTheme="minorHAnsi" w:hAnsiTheme="minorHAnsi" w:cstheme="minorHAnsi"/>
        </w:rPr>
        <w:t xml:space="preserve"> mező értéke </w:t>
      </w:r>
      <w:r w:rsidR="003238E3" w:rsidRPr="00EF2A61">
        <w:rPr>
          <w:rFonts w:asciiTheme="minorHAnsi" w:hAnsiTheme="minorHAnsi" w:cstheme="minorHAnsi"/>
        </w:rPr>
        <w:t xml:space="preserve">marad </w:t>
      </w:r>
      <w:r w:rsidRPr="00EF2A61">
        <w:rPr>
          <w:rFonts w:asciiTheme="minorHAnsi" w:hAnsiTheme="minorHAnsi" w:cstheme="minorHAnsi"/>
        </w:rPr>
        <w:t>’</w:t>
      </w:r>
      <w:r w:rsidR="003238E3" w:rsidRPr="00EF2A61">
        <w:rPr>
          <w:rFonts w:asciiTheme="minorHAnsi" w:hAnsiTheme="minorHAnsi" w:cstheme="minorHAnsi"/>
        </w:rPr>
        <w:t>I</w:t>
      </w:r>
      <w:r w:rsidRPr="00EF2A61">
        <w:rPr>
          <w:rFonts w:asciiTheme="minorHAnsi" w:hAnsiTheme="minorHAnsi" w:cstheme="minorHAnsi"/>
        </w:rPr>
        <w:t>’</w:t>
      </w:r>
      <w:r w:rsidR="003238E3" w:rsidRPr="00EF2A61">
        <w:rPr>
          <w:rFonts w:asciiTheme="minorHAnsi" w:hAnsiTheme="minorHAnsi" w:cstheme="minorHAnsi"/>
        </w:rPr>
        <w:t xml:space="preserve"> és az </w:t>
      </w:r>
      <w:proofErr w:type="spellStart"/>
      <w:r w:rsidR="003238E3" w:rsidRPr="00EF2A61">
        <w:rPr>
          <w:rFonts w:asciiTheme="minorHAnsi" w:hAnsiTheme="minorHAnsi" w:cstheme="minorHAnsi"/>
        </w:rPr>
        <w:t>UGYFM</w:t>
      </w:r>
      <w:proofErr w:type="spellEnd"/>
      <w:r w:rsidR="003238E3" w:rsidRPr="00EF2A61">
        <w:rPr>
          <w:rFonts w:asciiTheme="minorHAnsi" w:hAnsiTheme="minorHAnsi" w:cstheme="minorHAnsi"/>
        </w:rPr>
        <w:t xml:space="preserve"> tábla az előző havi adatokkal töltésre kerül</w:t>
      </w:r>
      <w:r w:rsidRPr="00EF2A61">
        <w:rPr>
          <w:rFonts w:asciiTheme="minorHAnsi" w:hAnsiTheme="minorHAnsi" w:cstheme="minorHAnsi"/>
        </w:rPr>
        <w:t>.</w:t>
      </w:r>
    </w:p>
    <w:bookmarkEnd w:id="259"/>
    <w:p w14:paraId="7AB39929" w14:textId="77777777" w:rsidR="00A40F8A" w:rsidRPr="00EF2A61" w:rsidRDefault="00A40F8A">
      <w:pPr>
        <w:rPr>
          <w:rFonts w:asciiTheme="minorHAnsi" w:hAnsiTheme="minorHAnsi" w:cstheme="minorHAnsi"/>
        </w:rPr>
      </w:pPr>
    </w:p>
    <w:p w14:paraId="6483B22C" w14:textId="70443E15" w:rsidR="006F715D" w:rsidRPr="00EF2A61" w:rsidRDefault="006F715D" w:rsidP="006F715D">
      <w:pPr>
        <w:rPr>
          <w:rFonts w:asciiTheme="minorHAnsi" w:hAnsiTheme="minorHAnsi" w:cstheme="minorHAnsi"/>
        </w:rPr>
      </w:pPr>
      <w:r w:rsidRPr="00EF2A61">
        <w:rPr>
          <w:rFonts w:asciiTheme="minorHAnsi" w:hAnsiTheme="minorHAnsi" w:cstheme="minorHAnsi"/>
        </w:rPr>
        <w:t xml:space="preserve">Az instrumentum megszűnése esetén, amennyiben késedelem is tartozott az instrumentumhoz, a késedelmet is meg kell szüntetni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táblában leírtak szerint.</w:t>
      </w:r>
    </w:p>
    <w:p w14:paraId="050EA11F" w14:textId="242F9EB4" w:rsidR="004F3C59" w:rsidRPr="00EF2A61" w:rsidRDefault="004F3C59" w:rsidP="006F715D">
      <w:pPr>
        <w:rPr>
          <w:rFonts w:asciiTheme="minorHAnsi" w:hAnsiTheme="minorHAnsi" w:cstheme="minorHAnsi"/>
        </w:rPr>
      </w:pPr>
      <w:r w:rsidRPr="00EF2A61">
        <w:rPr>
          <w:rFonts w:asciiTheme="minorHAnsi" w:hAnsiTheme="minorHAnsi" w:cstheme="minorHAnsi"/>
        </w:rPr>
        <w:t xml:space="preserve">Amennyiben egy instrumentum megszűnéséhez kapcsolódóan történik </w:t>
      </w:r>
      <w:proofErr w:type="spellStart"/>
      <w:r w:rsidRPr="00EF2A61">
        <w:rPr>
          <w:rFonts w:asciiTheme="minorHAnsi" w:hAnsiTheme="minorHAnsi" w:cstheme="minorHAnsi"/>
        </w:rPr>
        <w:t>pl</w:t>
      </w:r>
      <w:proofErr w:type="spellEnd"/>
      <w:r w:rsidRPr="00EF2A61">
        <w:rPr>
          <w:rFonts w:asciiTheme="minorHAnsi" w:hAnsiTheme="minorHAnsi" w:cstheme="minorHAnsi"/>
        </w:rPr>
        <w:t xml:space="preserve"> ügyfél befizetés és leírás is, akkor a </w:t>
      </w:r>
      <w:r w:rsidR="00B13C0C" w:rsidRPr="00EF2A61">
        <w:rPr>
          <w:rFonts w:asciiTheme="minorHAnsi" w:hAnsiTheme="minorHAnsi" w:cstheme="minorHAnsi"/>
        </w:rPr>
        <w:t xml:space="preserve">leginkább negatív </w:t>
      </w:r>
      <w:r w:rsidRPr="00EF2A61">
        <w:rPr>
          <w:rFonts w:asciiTheme="minorHAnsi" w:hAnsiTheme="minorHAnsi" w:cstheme="minorHAnsi"/>
        </w:rPr>
        <w:t>módot kell megadni a megszűnés táblában (azaz a leírást</w:t>
      </w:r>
      <w:r w:rsidR="00B13C0C" w:rsidRPr="00EF2A61">
        <w:rPr>
          <w:rFonts w:asciiTheme="minorHAnsi" w:hAnsiTheme="minorHAnsi" w:cstheme="minorHAnsi"/>
        </w:rPr>
        <w:t xml:space="preserve">, a </w:t>
      </w:r>
      <w:proofErr w:type="spellStart"/>
      <w:r w:rsidR="00B13C0C" w:rsidRPr="00EF2A61">
        <w:rPr>
          <w:rFonts w:asciiTheme="minorHAnsi" w:hAnsiTheme="minorHAnsi" w:cstheme="minorHAnsi"/>
        </w:rPr>
        <w:t>KHR-rel</w:t>
      </w:r>
      <w:proofErr w:type="spellEnd"/>
      <w:r w:rsidR="00B13C0C" w:rsidRPr="00EF2A61">
        <w:rPr>
          <w:rFonts w:asciiTheme="minorHAnsi" w:hAnsiTheme="minorHAnsi" w:cstheme="minorHAnsi"/>
        </w:rPr>
        <w:t xml:space="preserve"> egyezően</w:t>
      </w:r>
      <w:r w:rsidRPr="00EF2A61">
        <w:rPr>
          <w:rFonts w:asciiTheme="minorHAnsi" w:hAnsiTheme="minorHAnsi" w:cstheme="minorHAnsi"/>
        </w:rPr>
        <w:t xml:space="preserve">), a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táblában a törlesztés forrása lesz az ügyfél befizetés.</w:t>
      </w:r>
    </w:p>
    <w:p w14:paraId="42B85481" w14:textId="51B4ADB4" w:rsidR="00770A0F" w:rsidRPr="00EF2A61" w:rsidRDefault="00770A0F" w:rsidP="006F715D">
      <w:pPr>
        <w:rPr>
          <w:rFonts w:asciiTheme="minorHAnsi" w:hAnsiTheme="minorHAnsi" w:cstheme="minorHAnsi"/>
        </w:rPr>
      </w:pPr>
      <w:r w:rsidRPr="00EF2A61">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EF2A61" w:rsidRDefault="00120E9B" w:rsidP="006F715D">
      <w:pPr>
        <w:rPr>
          <w:rFonts w:asciiTheme="minorHAnsi" w:hAnsiTheme="minorHAnsi" w:cstheme="minorHAnsi"/>
        </w:rPr>
      </w:pPr>
      <w:r w:rsidRPr="00EF2A61">
        <w:rPr>
          <w:rFonts w:asciiTheme="minorHAnsi" w:hAnsiTheme="minorHAnsi" w:cstheme="minorHAnsi"/>
        </w:rPr>
        <w:t xml:space="preserve">A „Maradványösszeg” mezőben a </w:t>
      </w:r>
      <w:proofErr w:type="spellStart"/>
      <w:r w:rsidRPr="00EF2A61">
        <w:rPr>
          <w:rFonts w:asciiTheme="minorHAnsi" w:hAnsiTheme="minorHAnsi" w:cstheme="minorHAnsi"/>
        </w:rPr>
        <w:t>KHR-rel</w:t>
      </w:r>
      <w:proofErr w:type="spellEnd"/>
      <w:r w:rsidRPr="00EF2A61">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-ben, akkor </w:t>
      </w:r>
      <w:r w:rsidR="00C40AB9" w:rsidRPr="00EF2A61">
        <w:rPr>
          <w:rFonts w:asciiTheme="minorHAnsi" w:hAnsiTheme="minorHAnsi" w:cstheme="minorHAnsi"/>
        </w:rPr>
        <w:t>az attribútum nem töltendő.</w:t>
      </w:r>
    </w:p>
    <w:p w14:paraId="15946649" w14:textId="77777777" w:rsidR="003D6458" w:rsidRPr="00EF2A61" w:rsidRDefault="003D6458" w:rsidP="007F4E6F">
      <w:pPr>
        <w:rPr>
          <w:rFonts w:asciiTheme="minorHAnsi" w:hAnsiTheme="minorHAnsi" w:cstheme="minorHAnsi"/>
        </w:rPr>
      </w:pPr>
      <w:r w:rsidRPr="00EF2A61">
        <w:rPr>
          <w:rFonts w:asciiTheme="minorHAnsi" w:hAnsiTheme="minorHAnsi" w:cstheme="minorHAnsi"/>
        </w:rPr>
        <w:t>Ha követelés eladás vagy követelés átadás történik, akkor</w:t>
      </w:r>
    </w:p>
    <w:p w14:paraId="1D4CD4C7" w14:textId="0C7ABA06" w:rsidR="003D6458" w:rsidRPr="00EF2A61" w:rsidRDefault="003D6458" w:rsidP="007F4E6F">
      <w:pPr>
        <w:rPr>
          <w:rFonts w:asciiTheme="minorHAnsi" w:hAnsiTheme="minorHAnsi" w:cstheme="minorHAnsi"/>
        </w:rPr>
      </w:pPr>
      <w:r w:rsidRPr="00EF2A61">
        <w:rPr>
          <w:rFonts w:asciiTheme="minorHAnsi" w:hAnsiTheme="minorHAnsi" w:cstheme="minorHAnsi"/>
        </w:rPr>
        <w:t>-  belföldi, törzsszámmal rendelkező átvevő esetén csak a törzsszám jelentendő,</w:t>
      </w:r>
    </w:p>
    <w:p w14:paraId="14ABBCD9" w14:textId="3C50B9B9" w:rsidR="003D6458" w:rsidRPr="00EF2A61" w:rsidRDefault="003D6458" w:rsidP="007F4E6F">
      <w:pPr>
        <w:rPr>
          <w:rFonts w:asciiTheme="minorHAnsi" w:hAnsiTheme="minorHAnsi" w:cstheme="minorHAnsi"/>
        </w:rPr>
      </w:pPr>
      <w:r w:rsidRPr="00EF2A61">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EF2A61" w:rsidRDefault="00F14211" w:rsidP="007F4E6F">
      <w:pPr>
        <w:rPr>
          <w:rFonts w:asciiTheme="minorHAnsi" w:hAnsiTheme="minorHAnsi" w:cstheme="minorHAnsi"/>
        </w:rPr>
      </w:pPr>
      <w:bookmarkStart w:id="260" w:name="_Hlk71631180"/>
      <w:r w:rsidRPr="00EF2A61">
        <w:rPr>
          <w:rFonts w:asciiTheme="minorHAnsi" w:hAnsiTheme="minorHAnsi" w:cstheme="minorHAnsi"/>
        </w:rPr>
        <w:t xml:space="preserve">Amennyiben olyan szerződés kerül eladásra, amely alá több instrumentum nyílt (pl. egy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60"/>
    <w:p w14:paraId="594CE5AC" w14:textId="011CCABA" w:rsidR="003D6458" w:rsidRPr="00EF2A61" w:rsidRDefault="00CD0293" w:rsidP="006F715D">
      <w:pPr>
        <w:rPr>
          <w:rFonts w:asciiTheme="minorHAnsi" w:hAnsiTheme="minorHAnsi" w:cstheme="minorHAnsi"/>
        </w:rPr>
      </w:pPr>
      <w:r w:rsidRPr="00EF2A61">
        <w:rPr>
          <w:rFonts w:asciiTheme="minorHAnsi" w:hAnsiTheme="minorHAnsi" w:cstheme="minorHAnsi"/>
        </w:rPr>
        <w:t xml:space="preserve">Amennyiben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nyílt keret szűnik meg, a következőképpen kell eljárni:</w:t>
      </w:r>
    </w:p>
    <w:p w14:paraId="091D8649" w14:textId="56658E03" w:rsidR="00CD0293" w:rsidRPr="00EF2A61" w:rsidRDefault="00CD0293" w:rsidP="00CD0293">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tartozik alá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EF2A61">
        <w:rPr>
          <w:rFonts w:asciiTheme="minorHAnsi" w:hAnsiTheme="minorHAnsi" w:cstheme="minorHAnsi"/>
        </w:rPr>
        <w:t>EGYEBM</w:t>
      </w:r>
      <w:proofErr w:type="spellEnd"/>
      <w:r w:rsidRPr="00EF2A61">
        <w:rPr>
          <w:rFonts w:asciiTheme="minorHAnsi" w:hAnsiTheme="minorHAnsi" w:cstheme="minorHAnsi"/>
        </w:rPr>
        <w:t>’ kóddal,</w:t>
      </w:r>
    </w:p>
    <w:p w14:paraId="4899F56C" w14:textId="054FE847" w:rsidR="00CD0293" w:rsidRPr="00EF2A61" w:rsidRDefault="00CD0293">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ha nem tartozik alá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akkor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szereplő lejárati nap időszakában kell ’</w:t>
      </w:r>
      <w:proofErr w:type="spellStart"/>
      <w:r w:rsidR="00BE3A13" w:rsidRPr="00EF2A61">
        <w:rPr>
          <w:rFonts w:asciiTheme="minorHAnsi" w:hAnsiTheme="minorHAnsi" w:cstheme="minorHAnsi"/>
        </w:rPr>
        <w:t>FOLYELOTT</w:t>
      </w:r>
      <w:proofErr w:type="spellEnd"/>
      <w:r w:rsidRPr="00EF2A61">
        <w:rPr>
          <w:rFonts w:asciiTheme="minorHAnsi" w:hAnsiTheme="minorHAnsi" w:cstheme="minorHAnsi"/>
        </w:rPr>
        <w:t>’</w:t>
      </w:r>
      <w:r w:rsidR="00B15D74" w:rsidRPr="00EF2A61">
        <w:rPr>
          <w:rFonts w:asciiTheme="minorHAnsi" w:hAnsiTheme="minorHAnsi" w:cstheme="minorHAnsi"/>
        </w:rPr>
        <w:t>/’</w:t>
      </w:r>
      <w:proofErr w:type="spellStart"/>
      <w:r w:rsidR="00B15D74" w:rsidRPr="00EF2A61">
        <w:rPr>
          <w:rFonts w:asciiTheme="minorHAnsi" w:hAnsiTheme="minorHAnsi" w:cstheme="minorHAnsi"/>
        </w:rPr>
        <w:t>EGYEBM</w:t>
      </w:r>
      <w:proofErr w:type="spellEnd"/>
      <w:r w:rsidR="00B15D74" w:rsidRPr="00EF2A61">
        <w:rPr>
          <w:rFonts w:asciiTheme="minorHAnsi" w:hAnsiTheme="minorHAnsi" w:cstheme="minorHAnsi"/>
        </w:rPr>
        <w:t>’</w:t>
      </w:r>
      <w:r w:rsidRPr="00EF2A61">
        <w:rPr>
          <w:rFonts w:asciiTheme="minorHAnsi" w:hAnsiTheme="minorHAnsi" w:cstheme="minorHAnsi"/>
        </w:rPr>
        <w:t xml:space="preserve"> kóddal megszüntetni.</w:t>
      </w:r>
    </w:p>
    <w:p w14:paraId="658E8D6F" w14:textId="0F8C38E0" w:rsidR="00A40A0F" w:rsidRPr="00EF2A61" w:rsidRDefault="00A40A0F" w:rsidP="00A40A0F">
      <w:pPr>
        <w:rPr>
          <w:rFonts w:asciiTheme="minorHAnsi" w:hAnsiTheme="minorHAnsi" w:cstheme="minorHAnsi"/>
        </w:rPr>
      </w:pPr>
      <w:r w:rsidRPr="00EF2A61">
        <w:rPr>
          <w:rFonts w:asciiTheme="minorHAnsi" w:hAnsiTheme="minorHAnsi" w:cstheme="minorHAnsi"/>
        </w:rPr>
        <w:t xml:space="preserve">A „Megszűnés módja” mezőben a </w:t>
      </w:r>
      <w:proofErr w:type="spellStart"/>
      <w:r w:rsidRPr="00EF2A61">
        <w:rPr>
          <w:rFonts w:asciiTheme="minorHAnsi" w:hAnsiTheme="minorHAnsi" w:cstheme="minorHAnsi"/>
        </w:rPr>
        <w:t>KHR-rel</w:t>
      </w:r>
      <w:proofErr w:type="spellEnd"/>
      <w:r w:rsidRPr="00EF2A61">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EF2A61">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EF2A61">
        <w:rPr>
          <w:rFonts w:asciiTheme="minorHAnsi" w:hAnsiTheme="minorHAnsi" w:cstheme="minorHAnsi"/>
        </w:rPr>
        <w:t>visszafizette a hitelét.</w:t>
      </w:r>
    </w:p>
    <w:p w14:paraId="6C57C080" w14:textId="38571A59" w:rsidR="0053023B" w:rsidRPr="00EF2A61" w:rsidRDefault="0053023B" w:rsidP="00A40A0F">
      <w:pPr>
        <w:rPr>
          <w:ins w:id="261" w:author="MNB" w:date="2025-08-29T10:22:00Z" w16du:dateUtc="2025-08-29T08:22:00Z"/>
          <w:rFonts w:asciiTheme="minorHAnsi" w:hAnsiTheme="minorHAnsi" w:cstheme="minorHAnsi"/>
        </w:rPr>
      </w:pPr>
      <w:ins w:id="262" w:author="MNB" w:date="2025-08-29T10:22:00Z" w16du:dateUtc="2025-08-29T08:22:00Z">
        <w:r w:rsidRPr="00EF2A61">
          <w:rPr>
            <w:rFonts w:asciiTheme="minorHAnsi" w:hAnsiTheme="minorHAnsi" w:cstheme="minorHAnsi"/>
          </w:rPr>
          <w:t xml:space="preserve">2025. december vonatkozási időtől kezdődően </w:t>
        </w:r>
        <w:bookmarkStart w:id="263" w:name="_Hlk202452161"/>
        <w:r w:rsidR="007A42DB" w:rsidRPr="00EF2A61">
          <w:rPr>
            <w:rFonts w:asciiTheme="minorHAnsi" w:hAnsiTheme="minorHAnsi" w:cstheme="minorHAnsi"/>
          </w:rPr>
          <w:t xml:space="preserve">kizárólag </w:t>
        </w:r>
        <w:r w:rsidRPr="000533AA">
          <w:rPr>
            <w:rFonts w:asciiTheme="minorHAnsi" w:hAnsiTheme="minorHAnsi" w:cstheme="minorHAnsi"/>
          </w:rPr>
          <w:t xml:space="preserve">a 2025. június 16-án hatályba lépett, a nemteljesítő hitelmegállapodások hitelgondozóiról és a nemteljesítő hitelmegállapodások felvásárlóiról szóló 2025. évi XII. törvény (a továbbiakban: </w:t>
        </w:r>
        <w:proofErr w:type="spellStart"/>
        <w:r w:rsidRPr="000533AA">
          <w:rPr>
            <w:rFonts w:asciiTheme="minorHAnsi" w:hAnsiTheme="minorHAnsi" w:cstheme="minorHAnsi"/>
          </w:rPr>
          <w:t>Nhf</w:t>
        </w:r>
        <w:proofErr w:type="spellEnd"/>
        <w:r w:rsidRPr="000533AA">
          <w:rPr>
            <w:rFonts w:asciiTheme="minorHAnsi" w:hAnsiTheme="minorHAnsi" w:cstheme="minorHAnsi"/>
          </w:rPr>
          <w:t>.)</w:t>
        </w:r>
        <w:bookmarkEnd w:id="263"/>
        <w:r w:rsidRPr="00EF2A61">
          <w:rPr>
            <w:rFonts w:asciiTheme="minorHAnsi" w:hAnsiTheme="minorHAnsi" w:cstheme="minorHAnsi"/>
          </w:rPr>
          <w:t xml:space="preserve"> hatálya alá tartozó hitelértékesítések esetén jelentendők a vevőre, az értékesített hitelösszegre és az átadott fedezetekre vonatkozó információk.</w:t>
        </w:r>
      </w:ins>
    </w:p>
    <w:p w14:paraId="7E9456BD" w14:textId="77777777" w:rsidR="00D47A9D" w:rsidRPr="00EF2A61" w:rsidRDefault="00D47A9D" w:rsidP="00A40A0F">
      <w:pPr>
        <w:rPr>
          <w:rFonts w:asciiTheme="minorHAnsi" w:hAnsiTheme="minorHAnsi" w:cstheme="minorHAnsi"/>
        </w:rPr>
      </w:pPr>
    </w:p>
    <w:p w14:paraId="69203E3E" w14:textId="7377E184" w:rsidR="006C1FB5" w:rsidRPr="00EF2A61" w:rsidRDefault="00334A8F" w:rsidP="00E60D85">
      <w:pPr>
        <w:pStyle w:val="Cmsor2"/>
        <w:rPr>
          <w:rFonts w:asciiTheme="minorHAnsi" w:hAnsiTheme="minorHAnsi" w:cstheme="minorHAnsi"/>
          <w:sz w:val="20"/>
          <w:szCs w:val="20"/>
        </w:rPr>
      </w:pPr>
      <w:bookmarkStart w:id="264" w:name="_Toc64967391"/>
      <w:bookmarkStart w:id="265" w:name="_Toc149902012"/>
      <w:bookmarkStart w:id="266" w:name="_Toc206686154"/>
      <w:bookmarkStart w:id="267" w:name="_Hlk9268020"/>
      <w:bookmarkStart w:id="268" w:name="_Toc188019082"/>
      <w:bookmarkEnd w:id="147"/>
      <w:r w:rsidRPr="00EF2A61">
        <w:rPr>
          <w:rFonts w:asciiTheme="minorHAnsi" w:hAnsiTheme="minorHAnsi" w:cstheme="minorHAnsi"/>
          <w:sz w:val="20"/>
          <w:szCs w:val="20"/>
        </w:rPr>
        <w:t>Instrumentum – felügyeleti adatok</w:t>
      </w:r>
      <w:r w:rsidR="00E60D85" w:rsidRPr="00EF2A61">
        <w:rPr>
          <w:rFonts w:asciiTheme="minorHAnsi" w:hAnsiTheme="minorHAnsi" w:cstheme="minorHAnsi"/>
          <w:sz w:val="20"/>
          <w:szCs w:val="20"/>
        </w:rPr>
        <w:t xml:space="preserve"> (</w:t>
      </w:r>
      <w:proofErr w:type="spellStart"/>
      <w:r w:rsidR="00E60D85" w:rsidRPr="00EF2A61">
        <w:rPr>
          <w:rFonts w:asciiTheme="minorHAnsi" w:hAnsiTheme="minorHAnsi" w:cstheme="minorHAnsi"/>
          <w:sz w:val="20"/>
          <w:szCs w:val="20"/>
        </w:rPr>
        <w:t>INSTN</w:t>
      </w:r>
      <w:proofErr w:type="spellEnd"/>
      <w:r w:rsidR="00E60D85" w:rsidRPr="00EF2A61">
        <w:rPr>
          <w:rFonts w:asciiTheme="minorHAnsi" w:hAnsiTheme="minorHAnsi" w:cstheme="minorHAnsi"/>
          <w:sz w:val="20"/>
          <w:szCs w:val="20"/>
        </w:rPr>
        <w:t>)</w:t>
      </w:r>
      <w:bookmarkEnd w:id="264"/>
      <w:bookmarkEnd w:id="265"/>
      <w:bookmarkEnd w:id="266"/>
      <w:bookmarkEnd w:id="268"/>
    </w:p>
    <w:p w14:paraId="5C65A513" w14:textId="04F770B0" w:rsidR="0097449A" w:rsidRPr="00EF2A61" w:rsidRDefault="00334A8F" w:rsidP="00FE35FE">
      <w:pPr>
        <w:rPr>
          <w:rFonts w:asciiTheme="minorHAnsi" w:hAnsiTheme="minorHAnsi" w:cstheme="minorHAnsi"/>
        </w:rPr>
      </w:pPr>
      <w:r w:rsidRPr="00EF2A61">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EF2A61">
        <w:rPr>
          <w:rFonts w:asciiTheme="minorHAnsi" w:hAnsiTheme="minorHAnsi" w:cstheme="minorHAnsi"/>
        </w:rPr>
        <w:t>, az adatokat instrumentum szinten kell megadni</w:t>
      </w:r>
      <w:r w:rsidRPr="00EF2A61">
        <w:rPr>
          <w:rFonts w:asciiTheme="minorHAnsi" w:hAnsiTheme="minorHAnsi" w:cstheme="minorHAnsi"/>
        </w:rPr>
        <w:t>.</w:t>
      </w:r>
      <w:r w:rsidR="00011E69" w:rsidRPr="00EF2A61">
        <w:rPr>
          <w:rFonts w:asciiTheme="minorHAnsi" w:hAnsiTheme="minorHAnsi" w:cstheme="minorHAnsi"/>
        </w:rPr>
        <w:t xml:space="preserve"> </w:t>
      </w:r>
      <w:r w:rsidR="00FE35FE" w:rsidRPr="00EF2A61">
        <w:rPr>
          <w:rFonts w:asciiTheme="minorHAnsi" w:hAnsiTheme="minorHAnsi" w:cstheme="minorHAnsi"/>
        </w:rPr>
        <w:t xml:space="preserve">Minden esetben szükséges </w:t>
      </w:r>
      <w:proofErr w:type="spellStart"/>
      <w:r w:rsidR="00FE35FE" w:rsidRPr="00EF2A61">
        <w:rPr>
          <w:rFonts w:asciiTheme="minorHAnsi" w:hAnsiTheme="minorHAnsi" w:cstheme="minorHAnsi"/>
        </w:rPr>
        <w:t>INSTN</w:t>
      </w:r>
      <w:proofErr w:type="spellEnd"/>
      <w:r w:rsidR="00FE35FE" w:rsidRPr="00EF2A61">
        <w:rPr>
          <w:rFonts w:asciiTheme="minorHAnsi" w:hAnsiTheme="minorHAnsi" w:cstheme="minorHAnsi"/>
        </w:rPr>
        <w:t xml:space="preserve"> tábla csatolása mind az </w:t>
      </w:r>
      <w:proofErr w:type="spellStart"/>
      <w:r w:rsidR="00FE35FE" w:rsidRPr="00EF2A61">
        <w:rPr>
          <w:rFonts w:asciiTheme="minorHAnsi" w:hAnsiTheme="minorHAnsi" w:cstheme="minorHAnsi"/>
        </w:rPr>
        <w:t>INSTK</w:t>
      </w:r>
      <w:proofErr w:type="spellEnd"/>
      <w:r w:rsidR="00FE35FE" w:rsidRPr="00EF2A61">
        <w:rPr>
          <w:rFonts w:asciiTheme="minorHAnsi" w:hAnsiTheme="minorHAnsi" w:cstheme="minorHAnsi"/>
        </w:rPr>
        <w:t xml:space="preserve"> instrumentumhoz (akkor is, ha a teljes keret lehívásra kerül), mind pedig az </w:t>
      </w:r>
      <w:proofErr w:type="spellStart"/>
      <w:r w:rsidR="00FE35FE" w:rsidRPr="00EF2A61">
        <w:rPr>
          <w:rFonts w:asciiTheme="minorHAnsi" w:hAnsiTheme="minorHAnsi" w:cstheme="minorHAnsi"/>
        </w:rPr>
        <w:t>INSTR</w:t>
      </w:r>
      <w:proofErr w:type="spellEnd"/>
      <w:r w:rsidR="00FE35FE" w:rsidRPr="00EF2A61">
        <w:rPr>
          <w:rFonts w:asciiTheme="minorHAnsi" w:hAnsiTheme="minorHAnsi" w:cstheme="minorHAnsi"/>
        </w:rPr>
        <w:t xml:space="preserve"> instrumentumhoz. Minden </w:t>
      </w:r>
      <w:proofErr w:type="spellStart"/>
      <w:r w:rsidR="00FE35FE" w:rsidRPr="00EF2A61">
        <w:rPr>
          <w:rFonts w:asciiTheme="minorHAnsi" w:hAnsiTheme="minorHAnsi" w:cstheme="minorHAnsi"/>
        </w:rPr>
        <w:t>INSTK</w:t>
      </w:r>
      <w:proofErr w:type="spellEnd"/>
      <w:r w:rsidR="00FE35FE" w:rsidRPr="00EF2A61">
        <w:rPr>
          <w:rFonts w:asciiTheme="minorHAnsi" w:hAnsiTheme="minorHAnsi" w:cstheme="minorHAnsi"/>
        </w:rPr>
        <w:t xml:space="preserve"> azonosító csak egy </w:t>
      </w:r>
      <w:proofErr w:type="spellStart"/>
      <w:r w:rsidR="00FE35FE" w:rsidRPr="00EF2A61">
        <w:rPr>
          <w:rFonts w:asciiTheme="minorHAnsi" w:hAnsiTheme="minorHAnsi" w:cstheme="minorHAnsi"/>
        </w:rPr>
        <w:t>INSTN</w:t>
      </w:r>
      <w:proofErr w:type="spellEnd"/>
      <w:r w:rsidR="00FE35FE" w:rsidRPr="00EF2A61">
        <w:rPr>
          <w:rFonts w:asciiTheme="minorHAnsi" w:hAnsiTheme="minorHAnsi" w:cstheme="minorHAnsi"/>
        </w:rPr>
        <w:t xml:space="preserve"> rekordnál jelenhet meg és ebben az esetben az az </w:t>
      </w:r>
      <w:proofErr w:type="spellStart"/>
      <w:r w:rsidR="00FE35FE" w:rsidRPr="00EF2A61">
        <w:rPr>
          <w:rFonts w:asciiTheme="minorHAnsi" w:hAnsiTheme="minorHAnsi" w:cstheme="minorHAnsi"/>
        </w:rPr>
        <w:t>INSTN.INSTR_azon</w:t>
      </w:r>
      <w:proofErr w:type="spellEnd"/>
      <w:r w:rsidR="00FE35FE" w:rsidRPr="00EF2A61">
        <w:rPr>
          <w:rFonts w:asciiTheme="minorHAnsi" w:hAnsiTheme="minorHAnsi" w:cstheme="minorHAnsi"/>
        </w:rPr>
        <w:t xml:space="preserve"> nem lehet töltött, illetve amennyiben töltött az </w:t>
      </w:r>
      <w:proofErr w:type="spellStart"/>
      <w:r w:rsidR="00FE35FE" w:rsidRPr="00EF2A61">
        <w:rPr>
          <w:rFonts w:asciiTheme="minorHAnsi" w:hAnsiTheme="minorHAnsi" w:cstheme="minorHAnsi"/>
        </w:rPr>
        <w:t>INSTR</w:t>
      </w:r>
      <w:proofErr w:type="spellEnd"/>
      <w:r w:rsidR="00FE35FE" w:rsidRPr="00EF2A61">
        <w:rPr>
          <w:rFonts w:asciiTheme="minorHAnsi" w:hAnsiTheme="minorHAnsi" w:cstheme="minorHAnsi"/>
        </w:rPr>
        <w:t xml:space="preserve"> azonosító, nem tölthető az </w:t>
      </w:r>
      <w:proofErr w:type="spellStart"/>
      <w:r w:rsidR="00FE35FE" w:rsidRPr="00EF2A61">
        <w:rPr>
          <w:rFonts w:asciiTheme="minorHAnsi" w:hAnsiTheme="minorHAnsi" w:cstheme="minorHAnsi"/>
        </w:rPr>
        <w:t>INSTK</w:t>
      </w:r>
      <w:proofErr w:type="spellEnd"/>
      <w:r w:rsidR="00FE35FE" w:rsidRPr="00EF2A61">
        <w:rPr>
          <w:rFonts w:asciiTheme="minorHAnsi" w:hAnsiTheme="minorHAnsi" w:cstheme="minorHAnsi"/>
        </w:rPr>
        <w:t xml:space="preserve"> azonosító (azaz nem kell megadni a keretet ebben a táblában az adott </w:t>
      </w:r>
      <w:proofErr w:type="spellStart"/>
      <w:r w:rsidR="00FE35FE" w:rsidRPr="00EF2A61">
        <w:rPr>
          <w:rFonts w:asciiTheme="minorHAnsi" w:hAnsiTheme="minorHAnsi" w:cstheme="minorHAnsi"/>
        </w:rPr>
        <w:t>INSTR</w:t>
      </w:r>
      <w:proofErr w:type="spellEnd"/>
      <w:r w:rsidR="00FE35FE" w:rsidRPr="00EF2A61">
        <w:rPr>
          <w:rFonts w:asciiTheme="minorHAnsi" w:hAnsiTheme="minorHAnsi" w:cstheme="minorHAnsi"/>
        </w:rPr>
        <w:t xml:space="preserve"> instrumentumhoz kapcsolódóan).</w:t>
      </w:r>
      <w:r w:rsidR="00275315" w:rsidRPr="00EF2A61">
        <w:rPr>
          <w:rFonts w:asciiTheme="minorHAnsi" w:hAnsiTheme="minorHAnsi" w:cstheme="minorHAnsi"/>
        </w:rPr>
        <w:t xml:space="preserve"> </w:t>
      </w:r>
      <w:del w:id="269" w:author="MNB" w:date="2025-08-29T10:22:00Z" w16du:dateUtc="2025-08-29T08:22:00Z">
        <w:r w:rsidR="0097449A" w:rsidRPr="006C72EB">
          <w:rPr>
            <w:rFonts w:asciiTheme="minorHAnsi" w:hAnsiTheme="minorHAnsi" w:cstheme="minorHAnsi"/>
          </w:rPr>
          <w:delText>”</w:delText>
        </w:r>
      </w:del>
      <w:ins w:id="270" w:author="MNB" w:date="2025-08-29T10:22:00Z" w16du:dateUtc="2025-08-29T08:22:00Z">
        <w:r w:rsidR="008C2A2E" w:rsidRPr="00EF2A61">
          <w:rPr>
            <w:rFonts w:asciiTheme="minorHAnsi" w:hAnsiTheme="minorHAnsi" w:cstheme="minorHAnsi"/>
          </w:rPr>
          <w:t>„</w:t>
        </w:r>
      </w:ins>
      <w:r w:rsidR="0097449A" w:rsidRPr="00EF2A61">
        <w:rPr>
          <w:rFonts w:asciiTheme="minorHAnsi" w:hAnsiTheme="minorHAnsi" w:cstheme="minorHAnsi"/>
        </w:rPr>
        <w:t xml:space="preserve">Az instrumentum banki könyvben szerepel-e?” mezőt eltérő tartalommal kell feltölteni: az instrumentum tekintetében alkalmazott ügyfélminősítési </w:t>
      </w:r>
      <w:proofErr w:type="spellStart"/>
      <w:r w:rsidR="0097449A" w:rsidRPr="00EF2A61">
        <w:rPr>
          <w:rFonts w:asciiTheme="minorHAnsi" w:hAnsiTheme="minorHAnsi" w:cstheme="minorHAnsi"/>
        </w:rPr>
        <w:t>tool</w:t>
      </w:r>
      <w:proofErr w:type="spellEnd"/>
      <w:r w:rsidR="0097449A" w:rsidRPr="00EF2A61">
        <w:rPr>
          <w:rFonts w:asciiTheme="minorHAnsi" w:hAnsiTheme="minorHAnsi" w:cstheme="minorHAnsi"/>
        </w:rPr>
        <w:t>-t kell itt megadni. Annak az ügyfélminősítési modell-</w:t>
      </w:r>
      <w:proofErr w:type="spellStart"/>
      <w:r w:rsidR="0097449A" w:rsidRPr="00EF2A61">
        <w:rPr>
          <w:rFonts w:asciiTheme="minorHAnsi" w:hAnsiTheme="minorHAnsi" w:cstheme="minorHAnsi"/>
        </w:rPr>
        <w:t>nek</w:t>
      </w:r>
      <w:proofErr w:type="spellEnd"/>
      <w:r w:rsidR="0097449A" w:rsidRPr="00EF2A61">
        <w:rPr>
          <w:rFonts w:asciiTheme="minorHAnsi" w:hAnsiTheme="minorHAnsi" w:cstheme="minorHAnsi"/>
        </w:rPr>
        <w:t xml:space="preserve"> /</w:t>
      </w:r>
      <w:proofErr w:type="spellStart"/>
      <w:r w:rsidR="0097449A" w:rsidRPr="00EF2A61">
        <w:rPr>
          <w:rFonts w:asciiTheme="minorHAnsi" w:hAnsiTheme="minorHAnsi" w:cstheme="minorHAnsi"/>
        </w:rPr>
        <w:t>tool-nak</w:t>
      </w:r>
      <w:proofErr w:type="spellEnd"/>
      <w:r w:rsidR="0097449A" w:rsidRPr="00EF2A61">
        <w:rPr>
          <w:rFonts w:asciiTheme="minorHAnsi" w:hAnsiTheme="minorHAnsi" w:cstheme="minorHAnsi"/>
        </w:rPr>
        <w:t xml:space="preserve"> a megnevezése, amellyel az adott </w:t>
      </w:r>
      <w:r w:rsidR="007E55FC" w:rsidRPr="00EF2A61">
        <w:rPr>
          <w:rFonts w:asciiTheme="minorHAnsi" w:hAnsiTheme="minorHAnsi" w:cstheme="minorHAnsi"/>
        </w:rPr>
        <w:t xml:space="preserve">a </w:t>
      </w:r>
      <w:proofErr w:type="spellStart"/>
      <w:r w:rsidR="007E55FC" w:rsidRPr="00EF2A61">
        <w:rPr>
          <w:rFonts w:asciiTheme="minorHAnsi" w:hAnsiTheme="minorHAnsi" w:cstheme="minorHAnsi"/>
        </w:rPr>
        <w:t>INSTK</w:t>
      </w:r>
      <w:proofErr w:type="spellEnd"/>
      <w:r w:rsidR="007E55FC" w:rsidRPr="00EF2A61">
        <w:rPr>
          <w:rFonts w:asciiTheme="minorHAnsi" w:hAnsiTheme="minorHAnsi" w:cstheme="minorHAnsi"/>
        </w:rPr>
        <w:t>/</w:t>
      </w:r>
      <w:proofErr w:type="spellStart"/>
      <w:r w:rsidR="007E55FC" w:rsidRPr="00EF2A61">
        <w:rPr>
          <w:rFonts w:asciiTheme="minorHAnsi" w:hAnsiTheme="minorHAnsi" w:cstheme="minorHAnsi"/>
        </w:rPr>
        <w:t>INSTR</w:t>
      </w:r>
      <w:proofErr w:type="spellEnd"/>
      <w:r w:rsidR="007E55FC" w:rsidRPr="00EF2A61">
        <w:rPr>
          <w:rFonts w:asciiTheme="minorHAnsi" w:hAnsiTheme="minorHAnsi" w:cstheme="minorHAnsi"/>
        </w:rPr>
        <w:t xml:space="preserve"> instrumentumhoz kapcsolódó ügyfelek </w:t>
      </w:r>
      <w:r w:rsidR="0097449A" w:rsidRPr="00EF2A61">
        <w:rPr>
          <w:rFonts w:asciiTheme="minorHAnsi" w:hAnsiTheme="minorHAnsi" w:cstheme="minorHAnsi"/>
        </w:rPr>
        <w:t>ügyfélminősítés</w:t>
      </w:r>
      <w:r w:rsidR="007E55FC" w:rsidRPr="00EF2A61">
        <w:rPr>
          <w:rFonts w:asciiTheme="minorHAnsi" w:hAnsiTheme="minorHAnsi" w:cstheme="minorHAnsi"/>
        </w:rPr>
        <w:t>e</w:t>
      </w:r>
      <w:r w:rsidR="0097449A" w:rsidRPr="00EF2A61">
        <w:rPr>
          <w:rFonts w:asciiTheme="minorHAnsi" w:hAnsiTheme="minorHAnsi" w:cstheme="minorHAnsi"/>
        </w:rPr>
        <w:t xml:space="preserve"> elkészítésre került.</w:t>
      </w:r>
      <w:r w:rsidR="00BD468C" w:rsidRPr="00EF2A61">
        <w:rPr>
          <w:rFonts w:asciiTheme="minorHAnsi" w:hAnsiTheme="minorHAnsi" w:cstheme="minorHAnsi"/>
        </w:rPr>
        <w:t xml:space="preserve"> 2021. szeptemberi vonatkozási időtől kezdődően átnevezésre </w:t>
      </w:r>
      <w:del w:id="271" w:author="MNB" w:date="2025-08-29T10:22:00Z" w16du:dateUtc="2025-08-29T08:22:00Z">
        <w:r w:rsidR="00BD468C" w:rsidRPr="006C72EB">
          <w:rPr>
            <w:rFonts w:asciiTheme="minorHAnsi" w:hAnsiTheme="minorHAnsi" w:cstheme="minorHAnsi"/>
          </w:rPr>
          <w:delText>kerül</w:delText>
        </w:r>
      </w:del>
      <w:ins w:id="272" w:author="MNB" w:date="2025-08-29T10:22:00Z" w16du:dateUtc="2025-08-29T08:22:00Z">
        <w:r w:rsidR="00BD468C" w:rsidRPr="00EF2A61">
          <w:rPr>
            <w:rFonts w:asciiTheme="minorHAnsi" w:hAnsiTheme="minorHAnsi" w:cstheme="minorHAnsi"/>
          </w:rPr>
          <w:t>kerül</w:t>
        </w:r>
        <w:r w:rsidR="0036622C" w:rsidRPr="00EF2A61">
          <w:rPr>
            <w:rFonts w:asciiTheme="minorHAnsi" w:hAnsiTheme="minorHAnsi" w:cstheme="minorHAnsi"/>
          </w:rPr>
          <w:t>t</w:t>
        </w:r>
      </w:ins>
      <w:r w:rsidR="00BD468C" w:rsidRPr="00EF2A61">
        <w:rPr>
          <w:rFonts w:asciiTheme="minorHAnsi" w:hAnsiTheme="minorHAnsi" w:cstheme="minorHAnsi"/>
        </w:rPr>
        <w:t xml:space="preserve"> a mező „Minősítő modell (ügyfélminősítési </w:t>
      </w:r>
      <w:proofErr w:type="spellStart"/>
      <w:r w:rsidR="00BD468C" w:rsidRPr="00EF2A61">
        <w:rPr>
          <w:rFonts w:asciiTheme="minorHAnsi" w:hAnsiTheme="minorHAnsi" w:cstheme="minorHAnsi"/>
        </w:rPr>
        <w:t>tool</w:t>
      </w:r>
      <w:proofErr w:type="spellEnd"/>
      <w:r w:rsidR="00BD468C" w:rsidRPr="00EF2A61">
        <w:rPr>
          <w:rFonts w:asciiTheme="minorHAnsi" w:hAnsiTheme="minorHAnsi" w:cstheme="minorHAnsi"/>
        </w:rPr>
        <w:t xml:space="preserve">) </w:t>
      </w:r>
      <w:proofErr w:type="gramStart"/>
      <w:r w:rsidR="00BD468C" w:rsidRPr="00EF2A61">
        <w:rPr>
          <w:rFonts w:asciiTheme="minorHAnsi" w:hAnsiTheme="minorHAnsi" w:cstheme="minorHAnsi"/>
        </w:rPr>
        <w:t>megnevezése”-</w:t>
      </w:r>
      <w:proofErr w:type="gramEnd"/>
      <w:r w:rsidR="00BD468C" w:rsidRPr="00EF2A61">
        <w:rPr>
          <w:rFonts w:asciiTheme="minorHAnsi" w:hAnsiTheme="minorHAnsi" w:cstheme="minorHAnsi"/>
        </w:rPr>
        <w:t>re.</w:t>
      </w:r>
    </w:p>
    <w:p w14:paraId="34131DA9" w14:textId="77777777" w:rsidR="0097449A" w:rsidRPr="00EF2A61" w:rsidRDefault="0097449A" w:rsidP="008D5A94">
      <w:pPr>
        <w:rPr>
          <w:rFonts w:asciiTheme="minorHAnsi" w:hAnsiTheme="minorHAnsi" w:cstheme="minorHAnsi"/>
        </w:rPr>
      </w:pPr>
    </w:p>
    <w:p w14:paraId="690F8F0A" w14:textId="68B82976" w:rsidR="00BD468C" w:rsidRPr="00EF2A61" w:rsidRDefault="00E655AC" w:rsidP="00BD468C">
      <w:pPr>
        <w:pStyle w:val="Jegyzetszveg"/>
        <w:spacing w:line="276" w:lineRule="auto"/>
        <w:rPr>
          <w:rFonts w:asciiTheme="minorHAnsi" w:hAnsiTheme="minorHAnsi" w:cstheme="minorHAnsi"/>
        </w:rPr>
      </w:pPr>
      <w:r w:rsidRPr="00EF2A61">
        <w:rPr>
          <w:rFonts w:asciiTheme="minorHAnsi" w:hAnsiTheme="minorHAnsi" w:cstheme="minorHAnsi"/>
        </w:rPr>
        <w:t>A „</w:t>
      </w:r>
      <w:proofErr w:type="spellStart"/>
      <w:r w:rsidRPr="00EF2A61">
        <w:rPr>
          <w:rFonts w:asciiTheme="minorHAnsi" w:hAnsiTheme="minorHAnsi" w:cstheme="minorHAnsi"/>
        </w:rPr>
        <w:t>Corep</w:t>
      </w:r>
      <w:proofErr w:type="spellEnd"/>
      <w:r w:rsidRPr="00EF2A61">
        <w:rPr>
          <w:rFonts w:asciiTheme="minorHAnsi" w:hAnsiTheme="minorHAnsi" w:cstheme="minorHAnsi"/>
        </w:rPr>
        <w:t xml:space="preserve"> szegmens” mező</w:t>
      </w:r>
      <w:r w:rsidR="000F615C" w:rsidRPr="00EF2A61">
        <w:rPr>
          <w:rFonts w:asciiTheme="minorHAnsi" w:hAnsiTheme="minorHAnsi" w:cstheme="minorHAnsi"/>
        </w:rPr>
        <w:t>t eltérő adattartalommal kell feltölteni: azt az – adott hitelintézetnél alkalmazott – „</w:t>
      </w:r>
      <w:proofErr w:type="spellStart"/>
      <w:r w:rsidR="000F615C" w:rsidRPr="00EF2A61">
        <w:rPr>
          <w:rFonts w:asciiTheme="minorHAnsi" w:hAnsiTheme="minorHAnsi" w:cstheme="minorHAnsi"/>
        </w:rPr>
        <w:t>Risk-szegmenst</w:t>
      </w:r>
      <w:proofErr w:type="spellEnd"/>
      <w:r w:rsidR="000F615C" w:rsidRPr="00EF2A61">
        <w:rPr>
          <w:rFonts w:asciiTheme="minorHAnsi" w:hAnsiTheme="minorHAnsi" w:cstheme="minorHAnsi"/>
        </w:rPr>
        <w:t>” kell megadni, amelybe az adott instrumentum tartozik</w:t>
      </w:r>
      <w:r w:rsidR="00BD2E2D" w:rsidRPr="00EF2A61">
        <w:rPr>
          <w:rFonts w:asciiTheme="minorHAnsi" w:hAnsiTheme="minorHAnsi" w:cstheme="minorHAnsi"/>
        </w:rPr>
        <w:t>, azaz az adott</w:t>
      </w:r>
      <w:r w:rsidR="0033296B" w:rsidRPr="00EF2A61">
        <w:rPr>
          <w:rFonts w:asciiTheme="minorHAnsi" w:hAnsiTheme="minorHAnsi" w:cstheme="minorHAnsi"/>
        </w:rPr>
        <w:t xml:space="preserve"> </w:t>
      </w:r>
      <w:proofErr w:type="spellStart"/>
      <w:r w:rsidR="0033296B" w:rsidRPr="00EF2A61">
        <w:rPr>
          <w:rFonts w:asciiTheme="minorHAnsi" w:hAnsiTheme="minorHAnsi" w:cstheme="minorHAnsi"/>
        </w:rPr>
        <w:t>INSTK</w:t>
      </w:r>
      <w:proofErr w:type="spellEnd"/>
      <w:r w:rsidR="0033296B" w:rsidRPr="00EF2A61">
        <w:rPr>
          <w:rFonts w:asciiTheme="minorHAnsi" w:hAnsiTheme="minorHAnsi" w:cstheme="minorHAnsi"/>
        </w:rPr>
        <w:t>/</w:t>
      </w:r>
      <w:proofErr w:type="spellStart"/>
      <w:r w:rsidR="0033296B" w:rsidRPr="00EF2A61">
        <w:rPr>
          <w:rFonts w:asciiTheme="minorHAnsi" w:hAnsiTheme="minorHAnsi" w:cstheme="minorHAnsi"/>
        </w:rPr>
        <w:t>INSTR</w:t>
      </w:r>
      <w:proofErr w:type="spellEnd"/>
      <w:r w:rsidR="0033296B" w:rsidRPr="00EF2A61">
        <w:rPr>
          <w:rFonts w:asciiTheme="minorHAnsi" w:hAnsiTheme="minorHAnsi" w:cstheme="minorHAnsi"/>
        </w:rPr>
        <w:t xml:space="preserve"> instrumentumhoz kapcsolódó ügyfelek</w:t>
      </w:r>
      <w:r w:rsidR="00BD2E2D" w:rsidRPr="00EF2A61">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EF2A61">
        <w:rPr>
          <w:rFonts w:asciiTheme="minorHAnsi" w:hAnsiTheme="minorHAnsi" w:cstheme="minorHAnsi"/>
        </w:rPr>
        <w:t>risk</w:t>
      </w:r>
      <w:proofErr w:type="spellEnd"/>
      <w:r w:rsidR="00BD2E2D" w:rsidRPr="00EF2A61">
        <w:rPr>
          <w:rFonts w:asciiTheme="minorHAnsi" w:hAnsiTheme="minorHAnsi" w:cstheme="minorHAnsi"/>
        </w:rPr>
        <w:t xml:space="preserve">-szegmensbe tartoznak, a leginkább meghatározó ügyfél </w:t>
      </w:r>
      <w:proofErr w:type="spellStart"/>
      <w:r w:rsidR="00BD2E2D" w:rsidRPr="00EF2A61">
        <w:rPr>
          <w:rFonts w:asciiTheme="minorHAnsi" w:hAnsiTheme="minorHAnsi" w:cstheme="minorHAnsi"/>
        </w:rPr>
        <w:t>risk</w:t>
      </w:r>
      <w:proofErr w:type="spellEnd"/>
      <w:r w:rsidR="00BD2E2D" w:rsidRPr="00EF2A61">
        <w:rPr>
          <w:rFonts w:asciiTheme="minorHAnsi" w:hAnsiTheme="minorHAnsi" w:cstheme="minorHAnsi"/>
        </w:rPr>
        <w:t>-szegmensét kell itt megadni.</w:t>
      </w:r>
      <w:r w:rsidR="00BD468C" w:rsidRPr="00EF2A61">
        <w:rPr>
          <w:rFonts w:asciiTheme="minorHAnsi" w:hAnsiTheme="minorHAnsi" w:cstheme="minorHAnsi"/>
        </w:rPr>
        <w:t xml:space="preserve"> 2021. szeptemberi vonatkozási időtől kezdődően átnevezésre kerül a mező „Kockázati (</w:t>
      </w:r>
      <w:proofErr w:type="spellStart"/>
      <w:r w:rsidR="00BD468C" w:rsidRPr="00EF2A61">
        <w:rPr>
          <w:rFonts w:asciiTheme="minorHAnsi" w:hAnsiTheme="minorHAnsi" w:cstheme="minorHAnsi"/>
        </w:rPr>
        <w:t>risk</w:t>
      </w:r>
      <w:proofErr w:type="spellEnd"/>
      <w:r w:rsidR="00BD468C" w:rsidRPr="00EF2A61">
        <w:rPr>
          <w:rFonts w:asciiTheme="minorHAnsi" w:hAnsiTheme="minorHAnsi" w:cstheme="minorHAnsi"/>
        </w:rPr>
        <w:t xml:space="preserve">) </w:t>
      </w:r>
      <w:proofErr w:type="gramStart"/>
      <w:r w:rsidR="00BD468C" w:rsidRPr="00EF2A61">
        <w:rPr>
          <w:rFonts w:asciiTheme="minorHAnsi" w:hAnsiTheme="minorHAnsi" w:cstheme="minorHAnsi"/>
        </w:rPr>
        <w:t>szegmens”-</w:t>
      </w:r>
      <w:proofErr w:type="gramEnd"/>
      <w:r w:rsidR="00BD468C" w:rsidRPr="00EF2A61">
        <w:rPr>
          <w:rFonts w:asciiTheme="minorHAnsi" w:hAnsiTheme="minorHAnsi" w:cstheme="minorHAnsi"/>
        </w:rPr>
        <w:t>re.</w:t>
      </w:r>
    </w:p>
    <w:p w14:paraId="5321C107" w14:textId="35D09BD6" w:rsidR="00A77B4B" w:rsidRPr="00EF2A61" w:rsidRDefault="000F615C" w:rsidP="008D5A94">
      <w:pPr>
        <w:rPr>
          <w:rFonts w:asciiTheme="minorHAnsi" w:hAnsiTheme="minorHAnsi" w:cstheme="minorHAnsi"/>
        </w:rPr>
      </w:pPr>
      <w:r w:rsidRPr="00EF2A61">
        <w:rPr>
          <w:rFonts w:asciiTheme="minorHAnsi" w:hAnsiTheme="minorHAnsi" w:cstheme="minorHAnsi"/>
        </w:rPr>
        <w:t xml:space="preserve"> </w:t>
      </w:r>
    </w:p>
    <w:p w14:paraId="5AB94A57" w14:textId="44681D0F" w:rsidR="005375F2" w:rsidRPr="00EF2A61" w:rsidRDefault="00E31360" w:rsidP="005947AB">
      <w:pPr>
        <w:rPr>
          <w:rFonts w:asciiTheme="minorHAnsi" w:hAnsiTheme="minorHAnsi" w:cstheme="minorHAnsi"/>
        </w:rPr>
      </w:pPr>
      <w:r w:rsidRPr="00EF2A61">
        <w:rPr>
          <w:rFonts w:asciiTheme="minorHAnsi" w:hAnsiTheme="minorHAnsi" w:cstheme="minorHAnsi"/>
        </w:rPr>
        <w:t xml:space="preserve">A </w:t>
      </w:r>
      <w:proofErr w:type="spellStart"/>
      <w:r w:rsidR="00372A12" w:rsidRPr="00EF2A61">
        <w:rPr>
          <w:rFonts w:asciiTheme="minorHAnsi" w:hAnsiTheme="minorHAnsi" w:cstheme="minorHAnsi"/>
        </w:rPr>
        <w:t>PD</w:t>
      </w:r>
      <w:proofErr w:type="spellEnd"/>
      <w:r w:rsidR="00372A12" w:rsidRPr="00EF2A61">
        <w:rPr>
          <w:rFonts w:asciiTheme="minorHAnsi" w:hAnsiTheme="minorHAnsi" w:cstheme="minorHAnsi"/>
        </w:rPr>
        <w:t xml:space="preserve"> és </w:t>
      </w:r>
      <w:proofErr w:type="spellStart"/>
      <w:r w:rsidR="00372A12" w:rsidRPr="00EF2A61">
        <w:rPr>
          <w:rFonts w:asciiTheme="minorHAnsi" w:hAnsiTheme="minorHAnsi" w:cstheme="minorHAnsi"/>
        </w:rPr>
        <w:t>LGD</w:t>
      </w:r>
      <w:proofErr w:type="spellEnd"/>
      <w:r w:rsidR="00372A12" w:rsidRPr="00EF2A61">
        <w:rPr>
          <w:rFonts w:asciiTheme="minorHAnsi" w:hAnsiTheme="minorHAnsi" w:cstheme="minorHAnsi"/>
        </w:rPr>
        <w:t xml:space="preserve"> mutatókat </w:t>
      </w:r>
      <w:proofErr w:type="spellStart"/>
      <w:r w:rsidR="00372A12" w:rsidRPr="00EF2A61">
        <w:rPr>
          <w:rFonts w:asciiTheme="minorHAnsi" w:hAnsiTheme="minorHAnsi" w:cstheme="minorHAnsi"/>
        </w:rPr>
        <w:t>IRB</w:t>
      </w:r>
      <w:proofErr w:type="spellEnd"/>
      <w:r w:rsidR="00372A12" w:rsidRPr="00EF2A61">
        <w:rPr>
          <w:rFonts w:asciiTheme="minorHAnsi" w:hAnsiTheme="minorHAnsi" w:cstheme="minorHAnsi"/>
        </w:rPr>
        <w:t xml:space="preserve"> módszer alkalmazása esetén kell megadni</w:t>
      </w:r>
      <w:r w:rsidR="00BD468C" w:rsidRPr="00EF2A61">
        <w:rPr>
          <w:rFonts w:asciiTheme="minorHAnsi" w:hAnsiTheme="minorHAnsi" w:cstheme="minorHAnsi"/>
        </w:rPr>
        <w:t>, a mezők megnevezése tartalmuknak megfelelően 2021. szeptembertől kiegészítésre kerül azzal, hogy „Tőkeszámítás során alkalmazott…”</w:t>
      </w:r>
      <w:r w:rsidR="00372A12" w:rsidRPr="00EF2A61">
        <w:rPr>
          <w:rFonts w:asciiTheme="minorHAnsi" w:hAnsiTheme="minorHAnsi" w:cstheme="minorHAnsi"/>
        </w:rPr>
        <w:t>.</w:t>
      </w:r>
      <w:r w:rsidR="005375F2" w:rsidRPr="00EF2A61">
        <w:rPr>
          <w:rFonts w:asciiTheme="minorHAnsi" w:hAnsiTheme="minorHAnsi" w:cstheme="minorHAnsi"/>
        </w:rPr>
        <w:t xml:space="preserve"> </w:t>
      </w:r>
      <w:bookmarkStart w:id="273" w:name="_Hlk79609982"/>
      <w:r w:rsidR="005375F2" w:rsidRPr="00EF2A61">
        <w:rPr>
          <w:rFonts w:asciiTheme="minorHAnsi" w:hAnsiTheme="minorHAnsi" w:cstheme="minorHAnsi"/>
        </w:rPr>
        <w:t xml:space="preserve">A mezők az adott </w:t>
      </w:r>
      <w:proofErr w:type="spellStart"/>
      <w:r w:rsidR="005375F2" w:rsidRPr="00EF2A61">
        <w:rPr>
          <w:rFonts w:asciiTheme="minorHAnsi" w:hAnsiTheme="minorHAnsi" w:cstheme="minorHAnsi"/>
        </w:rPr>
        <w:t>INSTK</w:t>
      </w:r>
      <w:proofErr w:type="spellEnd"/>
      <w:r w:rsidR="005375F2" w:rsidRPr="00EF2A61">
        <w:rPr>
          <w:rFonts w:asciiTheme="minorHAnsi" w:hAnsiTheme="minorHAnsi" w:cstheme="minorHAnsi"/>
        </w:rPr>
        <w:t>/</w:t>
      </w:r>
      <w:proofErr w:type="spellStart"/>
      <w:r w:rsidR="005375F2" w:rsidRPr="00EF2A61">
        <w:rPr>
          <w:rFonts w:asciiTheme="minorHAnsi" w:hAnsiTheme="minorHAnsi" w:cstheme="minorHAnsi"/>
        </w:rPr>
        <w:t>INSTR</w:t>
      </w:r>
      <w:proofErr w:type="spellEnd"/>
      <w:r w:rsidR="005375F2" w:rsidRPr="00EF2A61">
        <w:rPr>
          <w:rFonts w:asciiTheme="minorHAnsi" w:hAnsiTheme="minorHAnsi" w:cstheme="minorHAnsi"/>
        </w:rPr>
        <w:t xml:space="preserve"> instrumentum szintjén értelmezendő és jelentendő mutatók, azaz pl. a </w:t>
      </w:r>
      <w:r w:rsidR="005375F2" w:rsidRPr="00EF2A61">
        <w:rPr>
          <w:rFonts w:asciiTheme="minorHAnsi" w:hAnsiTheme="minorHAnsi" w:cstheme="minorHAnsi"/>
          <w:b/>
          <w:bCs/>
        </w:rPr>
        <w:t>„Tőkeszámítás során alkalmazott nemteljesítéskori veszteségráta (</w:t>
      </w:r>
      <w:proofErr w:type="spellStart"/>
      <w:r w:rsidR="005375F2" w:rsidRPr="00EF2A61">
        <w:rPr>
          <w:rFonts w:asciiTheme="minorHAnsi" w:hAnsiTheme="minorHAnsi" w:cstheme="minorHAnsi"/>
          <w:b/>
          <w:bCs/>
        </w:rPr>
        <w:t>LGD</w:t>
      </w:r>
      <w:proofErr w:type="spellEnd"/>
      <w:r w:rsidR="005375F2" w:rsidRPr="00EF2A61">
        <w:rPr>
          <w:rFonts w:asciiTheme="minorHAnsi" w:hAnsiTheme="minorHAnsi" w:cstheme="minorHAnsi"/>
          <w:b/>
          <w:bCs/>
        </w:rPr>
        <w:t>)”</w:t>
      </w:r>
      <w:r w:rsidR="005375F2" w:rsidRPr="00EF2A61">
        <w:rPr>
          <w:rFonts w:asciiTheme="minorHAnsi" w:hAnsiTheme="minorHAnsi" w:cstheme="minorHAnsi"/>
        </w:rPr>
        <w:t xml:space="preserve"> mező</w:t>
      </w:r>
      <w:r w:rsidR="00372A12" w:rsidRPr="00EF2A61">
        <w:rPr>
          <w:rFonts w:asciiTheme="minorHAnsi" w:hAnsiTheme="minorHAnsi" w:cstheme="minorHAnsi"/>
        </w:rPr>
        <w:t xml:space="preserve"> </w:t>
      </w:r>
      <w:r w:rsidR="005375F2" w:rsidRPr="00EF2A61">
        <w:rPr>
          <w:rFonts w:asciiTheme="minorHAnsi" w:hAnsiTheme="minorHAnsi" w:cstheme="minorHAnsi"/>
        </w:rPr>
        <w:t xml:space="preserve">értéke eltérhet az egyes szerződésrészek tekintetében pl. eltérő fedezetallokáció esetén. </w:t>
      </w:r>
      <w:bookmarkEnd w:id="273"/>
      <w:r w:rsidR="00372A12" w:rsidRPr="00EF2A61">
        <w:rPr>
          <w:rFonts w:asciiTheme="minorHAnsi" w:hAnsiTheme="minorHAnsi" w:cstheme="minorHAnsi"/>
        </w:rPr>
        <w:t xml:space="preserve">Sztenderd módszer alkalmazása esetén a </w:t>
      </w:r>
      <w:proofErr w:type="spellStart"/>
      <w:r w:rsidR="00372A12" w:rsidRPr="00EF2A61">
        <w:rPr>
          <w:rFonts w:asciiTheme="minorHAnsi" w:hAnsiTheme="minorHAnsi" w:cstheme="minorHAnsi"/>
        </w:rPr>
        <w:t>PD</w:t>
      </w:r>
      <w:proofErr w:type="spellEnd"/>
      <w:r w:rsidR="00372A12" w:rsidRPr="00EF2A61">
        <w:rPr>
          <w:rFonts w:asciiTheme="minorHAnsi" w:hAnsiTheme="minorHAnsi" w:cstheme="minorHAnsi"/>
        </w:rPr>
        <w:t xml:space="preserve"> és </w:t>
      </w:r>
      <w:proofErr w:type="spellStart"/>
      <w:r w:rsidR="00372A12" w:rsidRPr="00EF2A61">
        <w:rPr>
          <w:rFonts w:asciiTheme="minorHAnsi" w:hAnsiTheme="minorHAnsi" w:cstheme="minorHAnsi"/>
        </w:rPr>
        <w:t>LGD</w:t>
      </w:r>
      <w:proofErr w:type="spellEnd"/>
      <w:r w:rsidR="00372A12" w:rsidRPr="00EF2A61">
        <w:rPr>
          <w:rFonts w:asciiTheme="minorHAnsi" w:hAnsiTheme="minorHAnsi" w:cstheme="minorHAnsi"/>
        </w:rPr>
        <w:t xml:space="preserve"> mezők kitöltése nem kötelező. </w:t>
      </w:r>
      <w:r w:rsidR="00111E27" w:rsidRPr="00EF2A61">
        <w:rPr>
          <w:rFonts w:asciiTheme="minorHAnsi" w:hAnsiTheme="minorHAnsi" w:cstheme="minorHAnsi"/>
        </w:rPr>
        <w:t>A kockázati súlyt</w:t>
      </w:r>
      <w:r w:rsidR="003565C8" w:rsidRPr="00EF2A61">
        <w:rPr>
          <w:rFonts w:asciiTheme="minorHAnsi" w:hAnsiTheme="minorHAnsi" w:cstheme="minorHAnsi"/>
        </w:rPr>
        <w:t xml:space="preserve"> </w:t>
      </w:r>
      <w:r w:rsidR="00111E27" w:rsidRPr="00EF2A61">
        <w:rPr>
          <w:rFonts w:asciiTheme="minorHAnsi" w:hAnsiTheme="minorHAnsi" w:cstheme="minorHAnsi"/>
        </w:rPr>
        <w:t>(</w:t>
      </w:r>
      <w:proofErr w:type="spellStart"/>
      <w:r w:rsidR="00111E27" w:rsidRPr="00EF2A61">
        <w:rPr>
          <w:rFonts w:asciiTheme="minorHAnsi" w:hAnsiTheme="minorHAnsi" w:cstheme="minorHAnsi"/>
        </w:rPr>
        <w:t>RWA</w:t>
      </w:r>
      <w:proofErr w:type="spellEnd"/>
      <w:r w:rsidR="00111E27" w:rsidRPr="00EF2A61">
        <w:rPr>
          <w:rFonts w:asciiTheme="minorHAnsi" w:hAnsiTheme="minorHAnsi" w:cstheme="minorHAnsi"/>
        </w:rPr>
        <w:t xml:space="preserve">-hoz), a </w:t>
      </w:r>
      <w:proofErr w:type="spellStart"/>
      <w:r w:rsidR="00111E27" w:rsidRPr="00EF2A61">
        <w:rPr>
          <w:rFonts w:asciiTheme="minorHAnsi" w:hAnsiTheme="minorHAnsi" w:cstheme="minorHAnsi"/>
        </w:rPr>
        <w:t>PD</w:t>
      </w:r>
      <w:proofErr w:type="spellEnd"/>
      <w:r w:rsidR="00111E27" w:rsidRPr="00EF2A61">
        <w:rPr>
          <w:rFonts w:asciiTheme="minorHAnsi" w:hAnsiTheme="minorHAnsi" w:cstheme="minorHAnsi"/>
        </w:rPr>
        <w:t xml:space="preserve">-t és az </w:t>
      </w:r>
      <w:proofErr w:type="spellStart"/>
      <w:r w:rsidR="00111E27" w:rsidRPr="00EF2A61">
        <w:rPr>
          <w:rFonts w:asciiTheme="minorHAnsi" w:hAnsiTheme="minorHAnsi" w:cstheme="minorHAnsi"/>
        </w:rPr>
        <w:t>LGD</w:t>
      </w:r>
      <w:proofErr w:type="spellEnd"/>
      <w:r w:rsidR="00111E27" w:rsidRPr="00EF2A61">
        <w:rPr>
          <w:rFonts w:asciiTheme="minorHAnsi" w:hAnsiTheme="minorHAnsi" w:cstheme="minorHAnsi"/>
        </w:rPr>
        <w:t xml:space="preserve">-t </w:t>
      </w:r>
      <w:r w:rsidRPr="00EF2A61">
        <w:rPr>
          <w:rFonts w:asciiTheme="minorHAnsi" w:hAnsiTheme="minorHAnsi" w:cstheme="minorHAnsi"/>
        </w:rPr>
        <w:t>négy tizedesjegyre kerekítve kell megadni.</w:t>
      </w:r>
      <w:r w:rsidR="00FC7E34" w:rsidRPr="00EF2A61">
        <w:rPr>
          <w:rFonts w:asciiTheme="minorHAnsi" w:hAnsiTheme="minorHAnsi" w:cstheme="minorHAnsi"/>
        </w:rPr>
        <w:t xml:space="preserve"> </w:t>
      </w:r>
      <w:r w:rsidR="0013608B" w:rsidRPr="00EF2A61">
        <w:rPr>
          <w:rFonts w:asciiTheme="minorHAnsi" w:hAnsiTheme="minorHAnsi" w:cstheme="minorHAnsi"/>
        </w:rPr>
        <w:t xml:space="preserve">Amennyiben adott instrumentumon belül van </w:t>
      </w:r>
      <w:proofErr w:type="spellStart"/>
      <w:r w:rsidR="0013608B" w:rsidRPr="00EF2A61">
        <w:rPr>
          <w:rFonts w:asciiTheme="minorHAnsi" w:hAnsiTheme="minorHAnsi" w:cstheme="minorHAnsi"/>
        </w:rPr>
        <w:t>IRB</w:t>
      </w:r>
      <w:proofErr w:type="spellEnd"/>
      <w:r w:rsidR="0013608B" w:rsidRPr="00EF2A61">
        <w:rPr>
          <w:rFonts w:asciiTheme="minorHAnsi" w:hAnsiTheme="minorHAnsi" w:cstheme="minorHAnsi"/>
        </w:rPr>
        <w:t xml:space="preserve"> és sztenderd módszer szerinti értékelés egyaránt, a tőkeszámítás során alkalmazott </w:t>
      </w:r>
      <w:proofErr w:type="spellStart"/>
      <w:r w:rsidR="0013608B" w:rsidRPr="00EF2A61">
        <w:rPr>
          <w:rFonts w:asciiTheme="minorHAnsi" w:hAnsiTheme="minorHAnsi" w:cstheme="minorHAnsi"/>
        </w:rPr>
        <w:t>PD</w:t>
      </w:r>
      <w:proofErr w:type="spellEnd"/>
      <w:r w:rsidR="0013608B" w:rsidRPr="00EF2A61">
        <w:rPr>
          <w:rFonts w:asciiTheme="minorHAnsi" w:hAnsiTheme="minorHAnsi" w:cstheme="minorHAnsi"/>
        </w:rPr>
        <w:t xml:space="preserve"> és </w:t>
      </w:r>
      <w:proofErr w:type="spellStart"/>
      <w:r w:rsidR="0013608B" w:rsidRPr="00EF2A61">
        <w:rPr>
          <w:rFonts w:asciiTheme="minorHAnsi" w:hAnsiTheme="minorHAnsi" w:cstheme="minorHAnsi"/>
        </w:rPr>
        <w:t>LGD</w:t>
      </w:r>
      <w:proofErr w:type="spellEnd"/>
      <w:r w:rsidR="0013608B" w:rsidRPr="00EF2A61">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EF2A61" w:rsidRDefault="006B304D" w:rsidP="0013608B">
      <w:pPr>
        <w:rPr>
          <w:rFonts w:asciiTheme="minorHAnsi" w:hAnsiTheme="minorHAnsi" w:cstheme="minorHAnsi"/>
        </w:rPr>
      </w:pPr>
      <w:bookmarkStart w:id="274" w:name="_Hlk79610119"/>
      <w:r w:rsidRPr="00EF2A61">
        <w:rPr>
          <w:rFonts w:asciiTheme="minorHAnsi" w:hAnsiTheme="minorHAnsi" w:cstheme="minorHAnsi"/>
        </w:rPr>
        <w:t>A „Tőkeszámítás során alkalmazott hitelegyenértékesítési tényező (</w:t>
      </w:r>
      <w:proofErr w:type="spellStart"/>
      <w:r w:rsidRPr="00EF2A61">
        <w:rPr>
          <w:rFonts w:asciiTheme="minorHAnsi" w:hAnsiTheme="minorHAnsi" w:cstheme="minorHAnsi"/>
        </w:rPr>
        <w:t>CCF</w:t>
      </w:r>
      <w:proofErr w:type="spellEnd"/>
      <w:r w:rsidRPr="00EF2A61">
        <w:rPr>
          <w:rFonts w:asciiTheme="minorHAnsi" w:hAnsiTheme="minorHAnsi" w:cstheme="minorHAnsi"/>
        </w:rPr>
        <w:t>)” mezőben</w:t>
      </w:r>
      <w:r w:rsidRPr="00EF2A61">
        <w:rPr>
          <w:rFonts w:asciiTheme="minorHAnsi" w:hAnsiTheme="minorHAnsi" w:cs="Arial"/>
          <w:sz w:val="22"/>
          <w:szCs w:val="22"/>
        </w:rPr>
        <w:t xml:space="preserve"> a</w:t>
      </w:r>
      <w:r w:rsidRPr="00EF2A61">
        <w:rPr>
          <w:rFonts w:asciiTheme="minorHAnsi" w:hAnsiTheme="minorHAnsi" w:cstheme="minorHAnsi"/>
        </w:rPr>
        <w:t xml:space="preserve">kkor jelentendő adat, ha az </w:t>
      </w:r>
      <w:proofErr w:type="spellStart"/>
      <w:r w:rsidRPr="00EF2A61">
        <w:rPr>
          <w:rFonts w:asciiTheme="minorHAnsi" w:hAnsiTheme="minorHAnsi" w:cstheme="minorHAnsi"/>
        </w:rPr>
        <w:t>INSTN</w:t>
      </w:r>
      <w:proofErr w:type="spellEnd"/>
      <w:r w:rsidRPr="00EF2A61">
        <w:rPr>
          <w:rFonts w:asciiTheme="minorHAnsi" w:hAnsiTheme="minorHAnsi" w:cstheme="minorHAnsi"/>
        </w:rPr>
        <w:t xml:space="preserve"> tábla olyan </w:t>
      </w:r>
      <w:proofErr w:type="spellStart"/>
      <w:r w:rsidRPr="00EF2A61">
        <w:rPr>
          <w:rFonts w:asciiTheme="minorHAnsi" w:hAnsiTheme="minorHAnsi" w:cstheme="minorHAnsi"/>
        </w:rPr>
        <w:t>INSTK</w:t>
      </w:r>
      <w:proofErr w:type="spellEnd"/>
      <w:r w:rsidRPr="00EF2A61">
        <w:rPr>
          <w:rFonts w:asciiTheme="minorHAnsi" w:hAnsiTheme="minorHAnsi" w:cstheme="minorHAnsi"/>
        </w:rPr>
        <w:t>/</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táblához kapcsolódik, ahol jelentésre kerül le nem hívott keret, ekkor az adott le nem hívott keretre vonatkozó </w:t>
      </w:r>
      <w:proofErr w:type="spellStart"/>
      <w:r w:rsidRPr="00EF2A61">
        <w:rPr>
          <w:rFonts w:asciiTheme="minorHAnsi" w:hAnsiTheme="minorHAnsi" w:cstheme="minorHAnsi"/>
        </w:rPr>
        <w:t>CCF</w:t>
      </w:r>
      <w:proofErr w:type="spellEnd"/>
      <w:r w:rsidRPr="00EF2A61">
        <w:rPr>
          <w:rFonts w:asciiTheme="minorHAnsi" w:hAnsiTheme="minorHAnsi" w:cstheme="minorHAnsi"/>
        </w:rPr>
        <w:t xml:space="preserve"> jelentendő. Amennyiben például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szerepel egy főkeret szintű le nem hívott keret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-ben egy alkeret szintű, akkor mind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mind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táblához kapcsolódó </w:t>
      </w:r>
      <w:proofErr w:type="spellStart"/>
      <w:r w:rsidRPr="00EF2A61">
        <w:rPr>
          <w:rFonts w:asciiTheme="minorHAnsi" w:hAnsiTheme="minorHAnsi" w:cstheme="minorHAnsi"/>
        </w:rPr>
        <w:t>INSTN</w:t>
      </w:r>
      <w:proofErr w:type="spellEnd"/>
      <w:r w:rsidRPr="00EF2A61">
        <w:rPr>
          <w:rFonts w:asciiTheme="minorHAnsi" w:hAnsiTheme="minorHAnsi" w:cstheme="minorHAnsi"/>
        </w:rPr>
        <w:t>-ben szerepeltetendő adat a mezőben, mely megegyezhet, de el is térhet.</w:t>
      </w:r>
      <w:r w:rsidR="0013608B" w:rsidRPr="00EF2A61">
        <w:rPr>
          <w:rFonts w:asciiTheme="minorHAnsi" w:hAnsiTheme="minorHAnsi" w:cstheme="minorHAnsi"/>
        </w:rPr>
        <w:t xml:space="preserve"> Amennyiben adott instrumentumon belül van </w:t>
      </w:r>
      <w:proofErr w:type="spellStart"/>
      <w:r w:rsidR="0013608B" w:rsidRPr="00EF2A61">
        <w:rPr>
          <w:rFonts w:asciiTheme="minorHAnsi" w:hAnsiTheme="minorHAnsi" w:cstheme="minorHAnsi"/>
        </w:rPr>
        <w:t>IRB</w:t>
      </w:r>
      <w:proofErr w:type="spellEnd"/>
      <w:r w:rsidR="0013608B" w:rsidRPr="00EF2A61">
        <w:rPr>
          <w:rFonts w:asciiTheme="minorHAnsi" w:hAnsiTheme="minorHAnsi" w:cstheme="minorHAnsi"/>
        </w:rPr>
        <w:t xml:space="preserve"> és sztenderd módszer szerinti értékelés egyaránt, a tőkeszámítás során alkalmazott </w:t>
      </w:r>
      <w:proofErr w:type="spellStart"/>
      <w:r w:rsidR="0013608B" w:rsidRPr="00EF2A61">
        <w:rPr>
          <w:rFonts w:asciiTheme="minorHAnsi" w:hAnsiTheme="minorHAnsi" w:cstheme="minorHAnsi"/>
        </w:rPr>
        <w:t>CCF</w:t>
      </w:r>
      <w:proofErr w:type="spellEnd"/>
      <w:r w:rsidR="0013608B" w:rsidRPr="00EF2A61">
        <w:rPr>
          <w:rFonts w:asciiTheme="minorHAnsi" w:hAnsiTheme="minorHAnsi" w:cstheme="minorHAnsi"/>
        </w:rPr>
        <w:t xml:space="preserve"> kalkulációjánál súlyozni szükséges olyan módon, hogy a sztenderd rész is figyelembevételre kerül a súlyozáskor.</w:t>
      </w:r>
    </w:p>
    <w:bookmarkEnd w:id="274"/>
    <w:p w14:paraId="0004C8FD" w14:textId="6E6F4C75" w:rsidR="005947AB" w:rsidRPr="00EF2A61" w:rsidRDefault="00E074F1" w:rsidP="005947AB">
      <w:pPr>
        <w:rPr>
          <w:rFonts w:asciiTheme="minorHAnsi" w:hAnsiTheme="minorHAnsi" w:cstheme="minorHAnsi"/>
        </w:rPr>
      </w:pPr>
      <w:r w:rsidRPr="00EF2A61">
        <w:rPr>
          <w:rFonts w:asciiTheme="minorHAnsi" w:hAnsiTheme="minorHAnsi" w:cstheme="minorHAnsi"/>
        </w:rPr>
        <w:t>A</w:t>
      </w:r>
      <w:r w:rsidR="00122241" w:rsidRPr="00EF2A61">
        <w:rPr>
          <w:rFonts w:asciiTheme="minorHAnsi" w:hAnsiTheme="minorHAnsi" w:cstheme="minorHAnsi"/>
        </w:rPr>
        <w:t xml:space="preserve"> </w:t>
      </w:r>
      <w:r w:rsidRPr="00EF2A61">
        <w:rPr>
          <w:rFonts w:asciiTheme="minorHAnsi" w:hAnsiTheme="minorHAnsi" w:cstheme="minorHAnsi"/>
        </w:rPr>
        <w:t>„Kockázati súly (</w:t>
      </w:r>
      <w:proofErr w:type="spellStart"/>
      <w:r w:rsidRPr="00EF2A61">
        <w:rPr>
          <w:rFonts w:asciiTheme="minorHAnsi" w:hAnsiTheme="minorHAnsi" w:cstheme="minorHAnsi"/>
        </w:rPr>
        <w:t>RWA</w:t>
      </w:r>
      <w:proofErr w:type="spellEnd"/>
      <w:r w:rsidRPr="00EF2A61">
        <w:rPr>
          <w:rFonts w:asciiTheme="minorHAnsi" w:hAnsiTheme="minorHAnsi" w:cstheme="minorHAnsi"/>
        </w:rPr>
        <w:t>-hoz)”</w:t>
      </w:r>
      <w:r w:rsidR="00122241" w:rsidRPr="00EF2A61">
        <w:rPr>
          <w:rFonts w:asciiTheme="minorHAnsi" w:hAnsiTheme="minorHAnsi" w:cstheme="minorHAnsi"/>
        </w:rPr>
        <w:t xml:space="preserve"> mezőben </w:t>
      </w:r>
      <w:r w:rsidR="00714F65" w:rsidRPr="00EF2A61">
        <w:rPr>
          <w:rFonts w:asciiTheme="minorHAnsi" w:hAnsiTheme="minorHAnsi" w:cstheme="minorHAnsi"/>
        </w:rPr>
        <w:t>a</w:t>
      </w:r>
      <w:r w:rsidR="000F615C" w:rsidRPr="00EF2A61">
        <w:rPr>
          <w:rFonts w:asciiTheme="minorHAnsi" w:hAnsiTheme="minorHAnsi" w:cstheme="minorHAnsi"/>
        </w:rPr>
        <w:t>z</w:t>
      </w:r>
      <w:r w:rsidR="00714F65" w:rsidRPr="00EF2A61">
        <w:rPr>
          <w:rFonts w:asciiTheme="minorHAnsi" w:hAnsiTheme="minorHAnsi" w:cstheme="minorHAnsi"/>
        </w:rPr>
        <w:t xml:space="preserve"> </w:t>
      </w:r>
      <w:r w:rsidR="000F615C" w:rsidRPr="00EF2A61">
        <w:rPr>
          <w:rFonts w:asciiTheme="minorHAnsi" w:hAnsiTheme="minorHAnsi" w:cstheme="minorHAnsi"/>
        </w:rPr>
        <w:t xml:space="preserve">instrumentumszintű </w:t>
      </w:r>
      <w:r w:rsidR="00714F65" w:rsidRPr="00EF2A61">
        <w:rPr>
          <w:rFonts w:asciiTheme="minorHAnsi" w:hAnsiTheme="minorHAnsi" w:cstheme="minorHAnsi"/>
        </w:rPr>
        <w:t>kockázati súlyt kell szerepeltetni</w:t>
      </w:r>
      <w:r w:rsidR="00FC7E34" w:rsidRPr="00EF2A61">
        <w:rPr>
          <w:rFonts w:asciiTheme="minorHAnsi" w:hAnsiTheme="minorHAnsi" w:cstheme="minorHAnsi"/>
        </w:rPr>
        <w:t xml:space="preserve">. </w:t>
      </w:r>
      <w:r w:rsidR="005947AB" w:rsidRPr="00EF2A61">
        <w:rPr>
          <w:rFonts w:asciiTheme="minorHAnsi" w:hAnsiTheme="minorHAnsi" w:cstheme="minorHAnsi"/>
        </w:rPr>
        <w:t xml:space="preserve">Olyan </w:t>
      </w:r>
      <w:r w:rsidR="000F615C" w:rsidRPr="00EF2A61">
        <w:rPr>
          <w:rFonts w:asciiTheme="minorHAnsi" w:hAnsiTheme="minorHAnsi" w:cstheme="minorHAnsi"/>
        </w:rPr>
        <w:t xml:space="preserve">instrumentumok </w:t>
      </w:r>
      <w:r w:rsidR="005947AB" w:rsidRPr="00EF2A61">
        <w:rPr>
          <w:rFonts w:asciiTheme="minorHAnsi" w:hAnsiTheme="minorHAnsi" w:cstheme="minorHAnsi"/>
        </w:rPr>
        <w:t>esetében, amelyhez többféle kockázati súly van hozzárendelve a különböző minőségű fedezetek miatt, az egyes kockázati súlyokat a hozzájuk tartozó</w:t>
      </w:r>
      <w:r w:rsidRPr="00EF2A61">
        <w:rPr>
          <w:rFonts w:asciiTheme="minorHAnsi" w:hAnsiTheme="minorHAnsi" w:cstheme="minorHAnsi"/>
        </w:rPr>
        <w:t xml:space="preserve">,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által elismert</w:t>
      </w:r>
      <w:r w:rsidR="005947AB" w:rsidRPr="00EF2A61">
        <w:rPr>
          <w:rFonts w:asciiTheme="minorHAnsi" w:hAnsiTheme="minorHAnsi" w:cstheme="minorHAnsi"/>
        </w:rPr>
        <w:t xml:space="preserve"> kitettségértékkel kell súlyozni</w:t>
      </w:r>
      <w:r w:rsidR="003332B3" w:rsidRPr="00EF2A61">
        <w:rPr>
          <w:rFonts w:asciiTheme="minorHAnsi" w:hAnsiTheme="minorHAnsi" w:cstheme="minorHAnsi"/>
        </w:rPr>
        <w:t xml:space="preserve"> (</w:t>
      </w:r>
      <w:r w:rsidR="003332B3" w:rsidRPr="00EF2A61">
        <w:t>figyelembe kell venni a kkv- és infrastrukturális szorzókat is)</w:t>
      </w:r>
      <w:r w:rsidR="005947AB" w:rsidRPr="00EF2A61">
        <w:rPr>
          <w:rFonts w:asciiTheme="minorHAnsi" w:hAnsiTheme="minorHAnsi" w:cstheme="minorHAnsi"/>
        </w:rPr>
        <w:t>. Például ahol 3 különböző kockázati súly érvényes a</w:t>
      </w:r>
      <w:r w:rsidR="000F615C" w:rsidRPr="00EF2A61">
        <w:rPr>
          <w:rFonts w:asciiTheme="minorHAnsi" w:hAnsiTheme="minorHAnsi" w:cstheme="minorHAnsi"/>
        </w:rPr>
        <w:t>z instrumentumhoz tartozó</w:t>
      </w:r>
      <w:r w:rsidR="005947AB" w:rsidRPr="00EF2A61">
        <w:rPr>
          <w:rFonts w:asciiTheme="minorHAnsi" w:hAnsiTheme="minorHAnsi" w:cstheme="minorHAnsi"/>
        </w:rPr>
        <w:t xml:space="preserve"> kitettségérték egyes részeire (1 millió, 4 millió és 5 millió forintnyi összegekre):</w:t>
      </w:r>
    </w:p>
    <w:p w14:paraId="2D5F4A47" w14:textId="77777777" w:rsidR="005375F2" w:rsidRPr="00EF2A61" w:rsidRDefault="005947AB" w:rsidP="005947AB">
      <w:pPr>
        <w:rPr>
          <w:rFonts w:asciiTheme="minorHAnsi" w:hAnsiTheme="minorHAnsi" w:cstheme="minorHAnsi"/>
        </w:rPr>
      </w:pPr>
      <w:proofErr w:type="gramStart"/>
      <w:r w:rsidRPr="00EF2A61">
        <w:rPr>
          <w:rFonts w:asciiTheme="minorHAnsi" w:hAnsiTheme="minorHAnsi" w:cstheme="minorHAnsi"/>
        </w:rPr>
        <w:t>[( 0</w:t>
      </w:r>
      <w:proofErr w:type="gramEnd"/>
      <w:r w:rsidRPr="00EF2A61">
        <w:rPr>
          <w:rFonts w:asciiTheme="minorHAnsi" w:hAnsiTheme="minorHAnsi" w:cstheme="minorHAnsi"/>
        </w:rPr>
        <w:t>% * 1M Ft) + (35% * 5 M Ft) + (75% * 4 M Ft)] / (10 M Ft)  = 47,5000% jelentendő.</w:t>
      </w:r>
    </w:p>
    <w:p w14:paraId="529F41CA" w14:textId="7EB02956" w:rsidR="005947AB" w:rsidRPr="00EF2A61" w:rsidRDefault="005375F2" w:rsidP="005947AB">
      <w:pPr>
        <w:rPr>
          <w:rFonts w:asciiTheme="minorHAnsi" w:hAnsiTheme="minorHAnsi" w:cstheme="minorHAnsi"/>
        </w:rPr>
      </w:pPr>
      <w:r w:rsidRPr="00EF2A61">
        <w:rPr>
          <w:rFonts w:asciiTheme="minorHAnsi" w:hAnsiTheme="minorHAnsi" w:cstheme="minorHAnsi"/>
        </w:rPr>
        <w:t xml:space="preserve">Amennyiben a le nem hívott 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szerepel, az ahhoz kötött </w:t>
      </w:r>
      <w:proofErr w:type="spellStart"/>
      <w:r w:rsidRPr="00EF2A61">
        <w:rPr>
          <w:rFonts w:asciiTheme="minorHAnsi" w:hAnsiTheme="minorHAnsi" w:cstheme="minorHAnsi"/>
        </w:rPr>
        <w:t>INSTN</w:t>
      </w:r>
      <w:proofErr w:type="spellEnd"/>
      <w:r w:rsidRPr="00EF2A61">
        <w:rPr>
          <w:rFonts w:asciiTheme="minorHAnsi" w:hAnsiTheme="minorHAnsi" w:cstheme="minorHAnsi"/>
        </w:rPr>
        <w:t xml:space="preserve"> táblában csak a le nem hívott keret tekintetében értelmezett kockázati súly jelentendő, amennyiben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EF2A61">
        <w:rPr>
          <w:rFonts w:asciiTheme="minorHAnsi" w:hAnsiTheme="minorHAnsi" w:cstheme="minorHAnsi"/>
        </w:rPr>
        <w:t xml:space="preserve"> Amennyiben adott instrumentumon belül van </w:t>
      </w:r>
      <w:proofErr w:type="spellStart"/>
      <w:r w:rsidR="0013608B" w:rsidRPr="00EF2A61">
        <w:rPr>
          <w:rFonts w:asciiTheme="minorHAnsi" w:hAnsiTheme="minorHAnsi" w:cstheme="minorHAnsi"/>
        </w:rPr>
        <w:t>IRB</w:t>
      </w:r>
      <w:proofErr w:type="spellEnd"/>
      <w:r w:rsidR="0013608B" w:rsidRPr="00EF2A61">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sidRPr="00EF2A61">
        <w:rPr>
          <w:rFonts w:asciiTheme="minorHAnsi" w:hAnsiTheme="minorHAnsi" w:cstheme="minorHAnsi"/>
        </w:rPr>
        <w:t xml:space="preserve"> </w:t>
      </w:r>
    </w:p>
    <w:p w14:paraId="08033D64" w14:textId="28227A08" w:rsidR="00372A12" w:rsidRPr="00EF2A61" w:rsidRDefault="00626857" w:rsidP="00372A12">
      <w:pPr>
        <w:rPr>
          <w:rFonts w:asciiTheme="minorHAnsi" w:hAnsiTheme="minorHAnsi" w:cstheme="minorHAnsi"/>
        </w:rPr>
      </w:pPr>
      <w:r w:rsidRPr="00EF2A61">
        <w:rPr>
          <w:rFonts w:asciiTheme="minorHAnsi" w:hAnsiTheme="minorHAnsi" w:cstheme="minorHAnsi"/>
        </w:rPr>
        <w:t xml:space="preserve">A kockázati súlyt, a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-t és az </w:t>
      </w:r>
      <w:proofErr w:type="spellStart"/>
      <w:r w:rsidRPr="00EF2A61">
        <w:rPr>
          <w:rFonts w:asciiTheme="minorHAnsi" w:hAnsiTheme="minorHAnsi" w:cstheme="minorHAnsi"/>
        </w:rPr>
        <w:t>LGD</w:t>
      </w:r>
      <w:proofErr w:type="spellEnd"/>
      <w:r w:rsidRPr="00EF2A61">
        <w:rPr>
          <w:rFonts w:asciiTheme="minorHAnsi" w:hAnsiTheme="minorHAnsi" w:cstheme="minorHAnsi"/>
        </w:rPr>
        <w:t>-t 4 tizedesjegy pontossággal kell megadni.</w:t>
      </w:r>
    </w:p>
    <w:p w14:paraId="4DB047D1" w14:textId="2F2C8931" w:rsidR="000313E2" w:rsidRPr="00EF2A61" w:rsidRDefault="000313E2" w:rsidP="00372A12">
      <w:pPr>
        <w:rPr>
          <w:rFonts w:asciiTheme="minorHAnsi" w:hAnsiTheme="minorHAnsi" w:cstheme="minorHAnsi"/>
        </w:rPr>
      </w:pPr>
      <w:r w:rsidRPr="00EF2A61">
        <w:rPr>
          <w:rFonts w:asciiTheme="minorHAnsi" w:hAnsiTheme="minorHAnsi" w:cstheme="minorHAnsi"/>
        </w:rPr>
        <w:t>A „Kockázati (</w:t>
      </w:r>
      <w:proofErr w:type="spellStart"/>
      <w:r w:rsidRPr="00EF2A61">
        <w:rPr>
          <w:rFonts w:asciiTheme="minorHAnsi" w:hAnsiTheme="minorHAnsi" w:cstheme="minorHAnsi"/>
        </w:rPr>
        <w:t>risk</w:t>
      </w:r>
      <w:proofErr w:type="spellEnd"/>
      <w:r w:rsidRPr="00EF2A61">
        <w:rPr>
          <w:rFonts w:asciiTheme="minorHAnsi" w:hAnsiTheme="minorHAnsi" w:cstheme="minorHAnsi"/>
        </w:rPr>
        <w:t xml:space="preserve">) szegmens” és a „Pillér I. tőkefüggvény” mezőkben abban az esetben, ha </w:t>
      </w:r>
      <w:r w:rsidRPr="00EF2A61">
        <w:rPr>
          <w:rFonts w:eastAsia="Times New Roman"/>
        </w:rPr>
        <w:t xml:space="preserve">bármekkora </w:t>
      </w:r>
      <w:proofErr w:type="spellStart"/>
      <w:r w:rsidRPr="00EF2A61">
        <w:rPr>
          <w:rFonts w:eastAsia="Times New Roman"/>
        </w:rPr>
        <w:t>IRB</w:t>
      </w:r>
      <w:proofErr w:type="spellEnd"/>
      <w:r w:rsidRPr="00EF2A61">
        <w:rPr>
          <w:rFonts w:eastAsia="Times New Roman"/>
        </w:rPr>
        <w:t>-s rész szerepel az instrumentumban, akkor az azon belüli leginkább meghatározó szegmens/tőkefüggvény jelentendő.</w:t>
      </w:r>
    </w:p>
    <w:p w14:paraId="5A89834C" w14:textId="5491C879" w:rsidR="00A77B4B" w:rsidRPr="00EF2A61" w:rsidRDefault="00A77B4B" w:rsidP="00A77B4B">
      <w:pPr>
        <w:rPr>
          <w:rFonts w:asciiTheme="minorHAnsi" w:hAnsiTheme="minorHAnsi" w:cstheme="minorHAnsi"/>
        </w:rPr>
      </w:pPr>
      <w:r w:rsidRPr="00EF2A61">
        <w:rPr>
          <w:rFonts w:asciiTheme="minorHAnsi" w:hAnsiTheme="minorHAnsi" w:cstheme="minorHAnsi"/>
        </w:rPr>
        <w:t xml:space="preserve">A „Pillér I. tőkekövetelmény” mezőben az adott </w:t>
      </w:r>
      <w:r w:rsidR="000F615C" w:rsidRPr="00EF2A61">
        <w:rPr>
          <w:rFonts w:asciiTheme="minorHAnsi" w:hAnsiTheme="minorHAnsi" w:cstheme="minorHAnsi"/>
        </w:rPr>
        <w:t xml:space="preserve">instrumentumhoz </w:t>
      </w:r>
      <w:r w:rsidRPr="00EF2A61">
        <w:rPr>
          <w:rFonts w:asciiTheme="minorHAnsi" w:hAnsiTheme="minorHAnsi" w:cstheme="minorHAnsi"/>
        </w:rPr>
        <w:t>kapcsolódó szabályozói tőkekövetelményt kell jelenteni.</w:t>
      </w:r>
    </w:p>
    <w:p w14:paraId="2EFE162C" w14:textId="5A4E3E8E" w:rsidR="00A77B4B" w:rsidRPr="00EF2A61" w:rsidRDefault="00A77B4B" w:rsidP="008D5A94">
      <w:pPr>
        <w:rPr>
          <w:rFonts w:asciiTheme="minorHAnsi" w:hAnsiTheme="minorHAnsi" w:cstheme="minorHAnsi"/>
        </w:rPr>
      </w:pPr>
      <w:r w:rsidRPr="00EF2A61">
        <w:rPr>
          <w:rFonts w:asciiTheme="minorHAnsi" w:hAnsiTheme="minorHAnsi" w:cstheme="minorHAnsi"/>
        </w:rPr>
        <w:t xml:space="preserve">A „Pillér II. tőkekövetelmény” </w:t>
      </w:r>
      <w:r w:rsidR="00AC3672" w:rsidRPr="00EF2A61">
        <w:rPr>
          <w:rFonts w:asciiTheme="minorHAnsi" w:hAnsiTheme="minorHAnsi" w:cstheme="minorHAnsi"/>
        </w:rPr>
        <w:t>a</w:t>
      </w:r>
      <w:r w:rsidR="00894F7A" w:rsidRPr="00EF2A61">
        <w:rPr>
          <w:rFonts w:asciiTheme="minorHAnsi" w:hAnsiTheme="minorHAnsi" w:cstheme="minorHAnsi"/>
        </w:rPr>
        <w:t xml:space="preserve">z 575/2013/EU rendelet szerinti 2.pilléres </w:t>
      </w:r>
      <w:proofErr w:type="spellStart"/>
      <w:r w:rsidR="00894F7A" w:rsidRPr="00EF2A61">
        <w:rPr>
          <w:rFonts w:asciiTheme="minorHAnsi" w:hAnsiTheme="minorHAnsi" w:cstheme="minorHAnsi"/>
        </w:rPr>
        <w:t>ICAAP</w:t>
      </w:r>
      <w:proofErr w:type="spellEnd"/>
      <w:r w:rsidR="00894F7A" w:rsidRPr="00EF2A61">
        <w:rPr>
          <w:rFonts w:asciiTheme="minorHAnsi" w:hAnsiTheme="minorHAnsi" w:cstheme="minorHAnsi"/>
        </w:rPr>
        <w:t xml:space="preserve"> tőkekövetelmény forintban</w:t>
      </w:r>
      <w:r w:rsidR="00894F7A" w:rsidRPr="00C32F4A">
        <w:rPr>
          <w:rFonts w:asciiTheme="minorHAnsi" w:hAnsiTheme="minorHAnsi"/>
        </w:rPr>
        <w:t>.</w:t>
      </w:r>
      <w:r w:rsidR="00894F7A" w:rsidRPr="00EF2A61">
        <w:rPr>
          <w:rFonts w:asciiTheme="minorHAnsi" w:hAnsiTheme="minorHAnsi" w:cstheme="minorHAnsi"/>
          <w:color w:val="FF0000"/>
        </w:rPr>
        <w:t xml:space="preserve"> </w:t>
      </w:r>
      <w:r w:rsidR="00894F7A" w:rsidRPr="00EF2A61">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EF2A61" w:rsidRDefault="006B304D" w:rsidP="008D5A94">
      <w:pPr>
        <w:rPr>
          <w:rFonts w:asciiTheme="minorHAnsi" w:hAnsiTheme="minorHAnsi" w:cstheme="minorHAnsi"/>
        </w:rPr>
      </w:pPr>
      <w:r w:rsidRPr="00EF2A61">
        <w:rPr>
          <w:rFonts w:asciiTheme="minorHAnsi" w:hAnsiTheme="minorHAnsi" w:cstheme="minorHAnsi"/>
        </w:rPr>
        <w:t>Mivel mind a Pillér</w:t>
      </w:r>
      <w:r w:rsidR="00EE4760" w:rsidRPr="00EF2A61">
        <w:rPr>
          <w:rFonts w:asciiTheme="minorHAnsi" w:hAnsiTheme="minorHAnsi" w:cstheme="minorHAnsi"/>
        </w:rPr>
        <w:t xml:space="preserve"> I., mind a Pillér II. tőkekövetelmény </w:t>
      </w:r>
      <w:r w:rsidRPr="00EF2A61">
        <w:rPr>
          <w:rFonts w:asciiTheme="minorHAnsi" w:hAnsiTheme="minorHAnsi" w:cstheme="minorHAnsi"/>
        </w:rPr>
        <w:t xml:space="preserve">az adott </w:t>
      </w:r>
      <w:proofErr w:type="spellStart"/>
      <w:r w:rsidRPr="00EF2A61">
        <w:rPr>
          <w:rFonts w:asciiTheme="minorHAnsi" w:hAnsiTheme="minorHAnsi" w:cstheme="minorHAnsi"/>
        </w:rPr>
        <w:t>INSTK</w:t>
      </w:r>
      <w:proofErr w:type="spellEnd"/>
      <w:r w:rsidRPr="00EF2A61">
        <w:rPr>
          <w:rFonts w:asciiTheme="minorHAnsi" w:hAnsiTheme="minorHAnsi" w:cstheme="minorHAnsi"/>
        </w:rPr>
        <w:t>/</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tekintetében</w:t>
      </w:r>
      <w:r w:rsidR="00EE4760" w:rsidRPr="00EF2A61">
        <w:rPr>
          <w:rFonts w:asciiTheme="minorHAnsi" w:hAnsiTheme="minorHAnsi" w:cstheme="minorHAnsi"/>
        </w:rPr>
        <w:t xml:space="preserve"> jelentendő, az e</w:t>
      </w:r>
      <w:r w:rsidRPr="00EF2A61">
        <w:rPr>
          <w:rFonts w:asciiTheme="minorHAnsi" w:hAnsiTheme="minorHAnsi" w:cstheme="minorHAnsi"/>
        </w:rPr>
        <w:t>gy szerződéshez tartozó instrumentumok allokált tőkekövetelménye adja ki a szerződésszintű tőkekövetelményt.</w:t>
      </w:r>
    </w:p>
    <w:p w14:paraId="03C544B6" w14:textId="5BA5CBF1" w:rsidR="00906A59" w:rsidRPr="00EF2A61" w:rsidRDefault="00906A59" w:rsidP="008D5A94">
      <w:pPr>
        <w:rPr>
          <w:rFonts w:asciiTheme="minorHAnsi" w:hAnsiTheme="minorHAnsi" w:cstheme="minorHAnsi"/>
        </w:rPr>
      </w:pPr>
      <w:r w:rsidRPr="00EF2A61">
        <w:rPr>
          <w:rFonts w:asciiTheme="minorHAnsi" w:hAnsiTheme="minorHAnsi" w:cstheme="minorHAnsi"/>
        </w:rPr>
        <w:t>Amennyiben a tőkekövetelmény 0, a mezőket nem üresen kell jelenteni, hanem 0 érték jelentendő.</w:t>
      </w:r>
    </w:p>
    <w:bookmarkEnd w:id="267"/>
    <w:p w14:paraId="411CBBAD" w14:textId="68C01D69" w:rsidR="00F514C4" w:rsidRPr="00EF2A61" w:rsidRDefault="00F514C4" w:rsidP="00F514C4">
      <w:pPr>
        <w:rPr>
          <w:rFonts w:asciiTheme="minorHAnsi" w:hAnsiTheme="minorHAnsi" w:cstheme="minorHAnsi"/>
        </w:rPr>
      </w:pPr>
      <w:proofErr w:type="spellStart"/>
      <w:r w:rsidRPr="00EF2A61">
        <w:rPr>
          <w:rFonts w:asciiTheme="minorHAnsi" w:hAnsiTheme="minorHAnsi" w:cstheme="minorHAnsi"/>
        </w:rPr>
        <w:t>Defaultos</w:t>
      </w:r>
      <w:proofErr w:type="spellEnd"/>
      <w:r w:rsidRPr="00EF2A61">
        <w:rPr>
          <w:rFonts w:asciiTheme="minorHAnsi" w:hAnsiTheme="minorHAnsi" w:cstheme="minorHAnsi"/>
        </w:rPr>
        <w:t xml:space="preserve">, illetve 0 </w:t>
      </w:r>
      <w:proofErr w:type="spellStart"/>
      <w:r w:rsidRPr="00EF2A61">
        <w:rPr>
          <w:rFonts w:asciiTheme="minorHAnsi" w:hAnsiTheme="minorHAnsi" w:cstheme="minorHAnsi"/>
        </w:rPr>
        <w:t>PD-jű</w:t>
      </w:r>
      <w:proofErr w:type="spellEnd"/>
      <w:r w:rsidRPr="00EF2A61">
        <w:rPr>
          <w:rFonts w:asciiTheme="minorHAnsi" w:hAnsiTheme="minorHAnsi" w:cstheme="minorHAnsi"/>
        </w:rPr>
        <w:t xml:space="preserve"> instrumentumok esetén mind a INSTN.P1_TOKEFUGGV_KOD, mind az </w:t>
      </w:r>
      <w:proofErr w:type="spellStart"/>
      <w:r w:rsidRPr="00EF2A61">
        <w:rPr>
          <w:rFonts w:asciiTheme="minorHAnsi" w:hAnsiTheme="minorHAnsi" w:cstheme="minorHAnsi"/>
        </w:rPr>
        <w:t>INSTN.IRBM_ERTEK</w:t>
      </w:r>
      <w:proofErr w:type="spellEnd"/>
      <w:r w:rsidRPr="00EF2A61">
        <w:rPr>
          <w:rFonts w:asciiTheme="minorHAnsi" w:hAnsiTheme="minorHAnsi" w:cstheme="minorHAnsi"/>
        </w:rPr>
        <w:t xml:space="preserve"> mezők üresen</w:t>
      </w:r>
      <w:r w:rsidR="00640394" w:rsidRPr="00EF2A61">
        <w:rPr>
          <w:rFonts w:asciiTheme="minorHAnsi" w:hAnsiTheme="minorHAnsi" w:cstheme="minorHAnsi"/>
        </w:rPr>
        <w:t xml:space="preserve"> hagyhatók</w:t>
      </w:r>
      <w:r w:rsidRPr="00EF2A61">
        <w:rPr>
          <w:rFonts w:asciiTheme="minorHAnsi" w:hAnsiTheme="minorHAnsi" w:cstheme="minorHAnsi"/>
        </w:rPr>
        <w:t xml:space="preserve"> vagy tölthetők az egyéb kódértékkel (INSTN.P1_TOKEFUGGV_KOD mező esetén) vagy azzal a kódértékkel, amit nem </w:t>
      </w:r>
      <w:proofErr w:type="spellStart"/>
      <w:r w:rsidRPr="00EF2A61">
        <w:rPr>
          <w:rFonts w:asciiTheme="minorHAnsi" w:hAnsiTheme="minorHAnsi" w:cstheme="minorHAnsi"/>
        </w:rPr>
        <w:t>defaultos</w:t>
      </w:r>
      <w:proofErr w:type="spellEnd"/>
      <w:r w:rsidRPr="00EF2A61">
        <w:rPr>
          <w:rFonts w:asciiTheme="minorHAnsi" w:hAnsiTheme="minorHAnsi" w:cstheme="minorHAnsi"/>
        </w:rPr>
        <w:t xml:space="preserve"> ügylet esetén alkalmaznának (</w:t>
      </w:r>
      <w:proofErr w:type="spellStart"/>
      <w:r w:rsidRPr="00EF2A61">
        <w:rPr>
          <w:rFonts w:asciiTheme="minorHAnsi" w:hAnsiTheme="minorHAnsi" w:cstheme="minorHAnsi"/>
        </w:rPr>
        <w:t>INSTN.IRBM_ERTEK</w:t>
      </w:r>
      <w:proofErr w:type="spellEnd"/>
      <w:r w:rsidRPr="00EF2A61">
        <w:rPr>
          <w:rFonts w:asciiTheme="minorHAnsi" w:hAnsiTheme="minorHAnsi" w:cstheme="minorHAnsi"/>
        </w:rPr>
        <w:t xml:space="preserve"> mező esetén).</w:t>
      </w:r>
    </w:p>
    <w:p w14:paraId="3F04BC40" w14:textId="03E18520" w:rsidR="0040716D" w:rsidRPr="00EF2A61" w:rsidRDefault="0040716D" w:rsidP="00CF0855">
      <w:pPr>
        <w:spacing w:after="0"/>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„Pillér I. alatti végső kockázattal súlyozott kitettségérték forintban</w:t>
      </w:r>
      <w:r w:rsidRPr="00EF2A61">
        <w:rPr>
          <w:rFonts w:asciiTheme="minorHAnsi" w:hAnsiTheme="minorHAnsi" w:cstheme="minorHAnsi"/>
        </w:rPr>
        <w:t xml:space="preserve">” mezőben </w:t>
      </w:r>
      <w:r w:rsidR="009C5433" w:rsidRPr="00EF2A61">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EF2A61">
        <w:rPr>
          <w:rFonts w:asciiTheme="minorHAnsi" w:hAnsiTheme="minorHAnsi" w:cstheme="minorHAnsi"/>
        </w:rPr>
        <w:t xml:space="preserve">az adott </w:t>
      </w:r>
      <w:proofErr w:type="spellStart"/>
      <w:r w:rsidRPr="00EF2A61">
        <w:rPr>
          <w:rFonts w:asciiTheme="minorHAnsi" w:hAnsiTheme="minorHAnsi" w:cstheme="minorHAnsi"/>
        </w:rPr>
        <w:t>INSTK</w:t>
      </w:r>
      <w:proofErr w:type="spellEnd"/>
      <w:r w:rsidRPr="00EF2A61">
        <w:rPr>
          <w:rFonts w:asciiTheme="minorHAnsi" w:hAnsiTheme="minorHAnsi" w:cstheme="minorHAnsi"/>
        </w:rPr>
        <w:t>/</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EF2A61" w:rsidRDefault="00A8293F" w:rsidP="00CF0855">
      <w:pPr>
        <w:spacing w:after="0"/>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„Pillér I. módszertan”</w:t>
      </w:r>
      <w:r w:rsidRPr="00EF2A61">
        <w:rPr>
          <w:rFonts w:asciiTheme="minorHAnsi" w:hAnsiTheme="minorHAnsi" w:cstheme="minorHAnsi"/>
        </w:rPr>
        <w:t xml:space="preserve"> mezőben - amennyiben adott instrumentumon belül van </w:t>
      </w:r>
      <w:proofErr w:type="spellStart"/>
      <w:r w:rsidRPr="00EF2A61">
        <w:rPr>
          <w:rFonts w:asciiTheme="minorHAnsi" w:hAnsiTheme="minorHAnsi" w:cstheme="minorHAnsi"/>
        </w:rPr>
        <w:t>IRB</w:t>
      </w:r>
      <w:proofErr w:type="spellEnd"/>
      <w:r w:rsidRPr="00EF2A61">
        <w:rPr>
          <w:rFonts w:asciiTheme="minorHAnsi" w:hAnsiTheme="minorHAnsi" w:cstheme="minorHAnsi"/>
        </w:rPr>
        <w:t xml:space="preserve"> és sztenderd módszer szerinti értékelés egyaránt – az </w:t>
      </w:r>
      <w:proofErr w:type="spellStart"/>
      <w:r w:rsidRPr="00EF2A61">
        <w:rPr>
          <w:rFonts w:asciiTheme="minorHAnsi" w:hAnsiTheme="minorHAnsi" w:cstheme="minorHAnsi"/>
        </w:rPr>
        <w:t>IRB</w:t>
      </w:r>
      <w:proofErr w:type="spellEnd"/>
      <w:r w:rsidRPr="00EF2A61">
        <w:rPr>
          <w:rFonts w:asciiTheme="minorHAnsi" w:hAnsiTheme="minorHAnsi" w:cstheme="minorHAnsi"/>
        </w:rPr>
        <w:t xml:space="preserve"> módszerek közül az instrumentumra leginkább jellemző jelentendő.</w:t>
      </w:r>
    </w:p>
    <w:p w14:paraId="3D2074A6" w14:textId="2194F412" w:rsidR="0040716D" w:rsidRPr="00EF2A61" w:rsidRDefault="0040716D" w:rsidP="00CF0855">
      <w:pPr>
        <w:spacing w:after="0"/>
        <w:rPr>
          <w:rFonts w:asciiTheme="minorHAnsi" w:hAnsiTheme="minorHAnsi" w:cstheme="minorHAnsi"/>
        </w:rPr>
      </w:pPr>
    </w:p>
    <w:p w14:paraId="6A641A59" w14:textId="73EF3EB8" w:rsidR="0040716D" w:rsidRPr="00EF2A61" w:rsidRDefault="0040716D" w:rsidP="00CF0855">
      <w:pPr>
        <w:spacing w:after="0"/>
        <w:rPr>
          <w:rFonts w:asciiTheme="minorHAnsi" w:hAnsiTheme="minorHAnsi" w:cstheme="minorHAnsi"/>
        </w:rPr>
      </w:pPr>
      <w:r w:rsidRPr="00EF2A61">
        <w:rPr>
          <w:rFonts w:asciiTheme="minorHAnsi" w:hAnsiTheme="minorHAnsi" w:cstheme="minorHAnsi"/>
        </w:rPr>
        <w:t>A „</w:t>
      </w:r>
      <w:r w:rsidRPr="00EF2A61">
        <w:rPr>
          <w:rFonts w:asciiTheme="minorHAnsi" w:hAnsiTheme="minorHAnsi" w:cstheme="minorHAnsi"/>
          <w:b/>
          <w:bCs/>
        </w:rPr>
        <w:t>Várható veszteségérték forintban</w:t>
      </w:r>
      <w:r w:rsidRPr="00EF2A61">
        <w:rPr>
          <w:rFonts w:asciiTheme="minorHAnsi" w:hAnsiTheme="minorHAnsi" w:cstheme="minorHAnsi"/>
        </w:rPr>
        <w:t xml:space="preserve">” mezőben a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(575/2013/EU rendelet) 158. cikke szerinti összeg jelentendő az adott </w:t>
      </w:r>
      <w:proofErr w:type="spellStart"/>
      <w:r w:rsidRPr="00EF2A61">
        <w:rPr>
          <w:rFonts w:asciiTheme="minorHAnsi" w:hAnsiTheme="minorHAnsi" w:cstheme="minorHAnsi"/>
        </w:rPr>
        <w:t>INSTK</w:t>
      </w:r>
      <w:proofErr w:type="spellEnd"/>
      <w:r w:rsidRPr="00EF2A61">
        <w:rPr>
          <w:rFonts w:asciiTheme="minorHAnsi" w:hAnsiTheme="minorHAnsi" w:cstheme="minorHAnsi"/>
        </w:rPr>
        <w:t>/</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EF2A61" w:rsidRDefault="003540F8" w:rsidP="00CF0855">
      <w:pPr>
        <w:spacing w:after="0"/>
        <w:rPr>
          <w:rFonts w:asciiTheme="minorHAnsi" w:hAnsiTheme="minorHAnsi" w:cstheme="minorHAnsi"/>
        </w:rPr>
      </w:pPr>
      <w:r w:rsidRPr="00EF2A61">
        <w:rPr>
          <w:rFonts w:asciiTheme="minorHAnsi" w:hAnsiTheme="minorHAnsi" w:cstheme="minorHAnsi"/>
        </w:rPr>
        <w:t xml:space="preserve">Ezeket a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EF2A61" w:rsidRDefault="0040716D" w:rsidP="00CF0855">
      <w:pPr>
        <w:spacing w:after="0"/>
        <w:rPr>
          <w:rFonts w:asciiTheme="minorHAnsi" w:hAnsiTheme="minorHAnsi" w:cstheme="minorHAnsi"/>
        </w:rPr>
      </w:pPr>
    </w:p>
    <w:p w14:paraId="1FB9373C" w14:textId="38553790" w:rsidR="00BD468C" w:rsidRPr="00EF2A61" w:rsidRDefault="00BD468C" w:rsidP="00CF0855">
      <w:pPr>
        <w:spacing w:after="0"/>
        <w:rPr>
          <w:rFonts w:asciiTheme="minorHAnsi" w:hAnsiTheme="minorHAnsi" w:cstheme="minorHAnsi"/>
        </w:rPr>
      </w:pPr>
      <w:r w:rsidRPr="00EF2A61">
        <w:rPr>
          <w:rFonts w:asciiTheme="minorHAnsi" w:hAnsiTheme="minorHAnsi" w:cstheme="minorHAnsi"/>
        </w:rPr>
        <w:t>A táblába három új mező kerül beépítésre 2021. szeptembertől</w:t>
      </w:r>
      <w:r w:rsidR="001326FF" w:rsidRPr="00EF2A61">
        <w:rPr>
          <w:rFonts w:asciiTheme="minorHAnsi" w:hAnsiTheme="minorHAnsi" w:cstheme="minorHAnsi"/>
        </w:rPr>
        <w:t xml:space="preserve">, melyeket minden </w:t>
      </w:r>
      <w:proofErr w:type="spellStart"/>
      <w:r w:rsidR="001326FF" w:rsidRPr="00EF2A61">
        <w:rPr>
          <w:rFonts w:asciiTheme="minorHAnsi" w:hAnsiTheme="minorHAnsi" w:cstheme="minorHAnsi"/>
        </w:rPr>
        <w:t>IFRS</w:t>
      </w:r>
      <w:proofErr w:type="spellEnd"/>
      <w:r w:rsidR="001326FF" w:rsidRPr="00EF2A61">
        <w:rPr>
          <w:rFonts w:asciiTheme="minorHAnsi" w:hAnsiTheme="minorHAnsi" w:cstheme="minorHAnsi"/>
        </w:rPr>
        <w:t xml:space="preserve"> könyvvezetést alkalmazó adatszolgáltatónak jelentenie kell </w:t>
      </w:r>
      <w:r w:rsidR="002A7DAF" w:rsidRPr="00EF2A61">
        <w:rPr>
          <w:rFonts w:asciiTheme="minorHAnsi" w:hAnsiTheme="minorHAnsi" w:cstheme="minorHAnsi"/>
        </w:rPr>
        <w:t xml:space="preserve">2021. decemberi vonatkozási időtől kezdődően </w:t>
      </w:r>
      <w:r w:rsidR="001326FF" w:rsidRPr="00EF2A61">
        <w:rPr>
          <w:rFonts w:asciiTheme="minorHAnsi" w:hAnsiTheme="minorHAnsi" w:cstheme="minorHAnsi"/>
        </w:rPr>
        <w:t>azon instrumentumok esetén, amelyek az értékvesztésképzés hatálya alá tartoznak</w:t>
      </w:r>
      <w:r w:rsidR="003540F8" w:rsidRPr="00EF2A61">
        <w:rPr>
          <w:rFonts w:asciiTheme="minorHAnsi" w:hAnsiTheme="minorHAnsi" w:cstheme="minorHAnsi"/>
        </w:rPr>
        <w:t xml:space="preserve"> (hitelintézeti fióktelepeknek is)</w:t>
      </w:r>
      <w:r w:rsidRPr="00EF2A61">
        <w:rPr>
          <w:rFonts w:asciiTheme="minorHAnsi" w:hAnsiTheme="minorHAnsi" w:cstheme="minorHAnsi"/>
        </w:rPr>
        <w:t xml:space="preserve">: </w:t>
      </w:r>
      <w:bookmarkStart w:id="275" w:name="_Hlk48739227"/>
      <w:r w:rsidR="00DD7ACE" w:rsidRPr="00EF2A61">
        <w:rPr>
          <w:rFonts w:asciiTheme="minorHAnsi" w:hAnsiTheme="minorHAnsi" w:cstheme="minorHAnsi"/>
        </w:rPr>
        <w:t>„</w:t>
      </w:r>
      <w:r w:rsidRPr="00EF2A61">
        <w:rPr>
          <w:rFonts w:asciiTheme="minorHAnsi" w:hAnsiTheme="minorHAnsi" w:cstheme="minorHAnsi"/>
        </w:rPr>
        <w:t>Várható hitelezési veszteség alapján származtatott nemteljesítéskori veszteségráta (</w:t>
      </w:r>
      <w:proofErr w:type="spellStart"/>
      <w:r w:rsidRPr="00EF2A61">
        <w:rPr>
          <w:rFonts w:asciiTheme="minorHAnsi" w:hAnsiTheme="minorHAnsi" w:cstheme="minorHAnsi"/>
        </w:rPr>
        <w:t>LGD</w:t>
      </w:r>
      <w:proofErr w:type="spellEnd"/>
      <w:r w:rsidRPr="00EF2A61">
        <w:rPr>
          <w:rFonts w:asciiTheme="minorHAnsi" w:hAnsiTheme="minorHAnsi" w:cstheme="minorHAnsi"/>
        </w:rPr>
        <w:t>)</w:t>
      </w:r>
      <w:r w:rsidR="00DD7ACE" w:rsidRPr="00EF2A61">
        <w:rPr>
          <w:rFonts w:asciiTheme="minorHAnsi" w:hAnsiTheme="minorHAnsi" w:cstheme="minorHAnsi"/>
        </w:rPr>
        <w:t>”, „</w:t>
      </w:r>
      <w:r w:rsidRPr="00EF2A61">
        <w:rPr>
          <w:rFonts w:asciiTheme="minorHAnsi" w:hAnsiTheme="minorHAnsi" w:cstheme="minorHAnsi"/>
        </w:rPr>
        <w:t>Tényleges hitelegyenértékesítési tényező (</w:t>
      </w:r>
      <w:proofErr w:type="spellStart"/>
      <w:r w:rsidRPr="00EF2A61">
        <w:rPr>
          <w:rFonts w:asciiTheme="minorHAnsi" w:hAnsiTheme="minorHAnsi" w:cstheme="minorHAnsi"/>
        </w:rPr>
        <w:t>CCF</w:t>
      </w:r>
      <w:proofErr w:type="spellEnd"/>
      <w:r w:rsidRPr="00EF2A61">
        <w:rPr>
          <w:rFonts w:asciiTheme="minorHAnsi" w:hAnsiTheme="minorHAnsi" w:cstheme="minorHAnsi"/>
        </w:rPr>
        <w:t>)</w:t>
      </w:r>
      <w:r w:rsidR="00DD7ACE" w:rsidRPr="00EF2A61">
        <w:rPr>
          <w:rFonts w:asciiTheme="minorHAnsi" w:hAnsiTheme="minorHAnsi" w:cstheme="minorHAnsi"/>
        </w:rPr>
        <w:t>” és „</w:t>
      </w:r>
      <w:r w:rsidRPr="00EF2A61">
        <w:rPr>
          <w:rFonts w:asciiTheme="minorHAnsi" w:hAnsiTheme="minorHAnsi" w:cstheme="minorHAnsi"/>
        </w:rPr>
        <w:t>Várható hitelezési veszteség alapján származtatott nemteljesítési valószínűség</w:t>
      </w:r>
      <w:bookmarkEnd w:id="275"/>
      <w:r w:rsidRPr="00EF2A61">
        <w:rPr>
          <w:rFonts w:asciiTheme="minorHAnsi" w:hAnsiTheme="minorHAnsi" w:cstheme="minorHAnsi"/>
        </w:rPr>
        <w:t xml:space="preserve"> (</w:t>
      </w:r>
      <w:proofErr w:type="spellStart"/>
      <w:r w:rsidRPr="00EF2A61">
        <w:rPr>
          <w:rFonts w:asciiTheme="minorHAnsi" w:hAnsiTheme="minorHAnsi" w:cstheme="minorHAnsi"/>
        </w:rPr>
        <w:t>PD</w:t>
      </w:r>
      <w:proofErr w:type="spellEnd"/>
      <w:r w:rsidRPr="00EF2A61">
        <w:rPr>
          <w:rFonts w:asciiTheme="minorHAnsi" w:hAnsiTheme="minorHAnsi" w:cstheme="minorHAnsi"/>
        </w:rPr>
        <w:t>)”</w:t>
      </w:r>
      <w:r w:rsidR="00DD7ACE" w:rsidRPr="00EF2A61">
        <w:rPr>
          <w:rFonts w:asciiTheme="minorHAnsi" w:hAnsiTheme="minorHAnsi" w:cstheme="minorHAnsi"/>
        </w:rPr>
        <w:t>.</w:t>
      </w:r>
    </w:p>
    <w:p w14:paraId="4E620DFC" w14:textId="77777777" w:rsidR="001326FF" w:rsidRPr="00EF2A61" w:rsidRDefault="001326FF" w:rsidP="00CF0855">
      <w:pPr>
        <w:spacing w:after="0"/>
        <w:rPr>
          <w:rFonts w:asciiTheme="minorHAnsi" w:hAnsiTheme="minorHAnsi" w:cstheme="minorHAnsi"/>
        </w:rPr>
      </w:pPr>
    </w:p>
    <w:p w14:paraId="7D7A1B44" w14:textId="25AA7AC4" w:rsidR="009F7706" w:rsidRPr="00EF2A61" w:rsidRDefault="009F7706" w:rsidP="00484F64">
      <w:pPr>
        <w:rPr>
          <w:rFonts w:asciiTheme="minorHAnsi" w:hAnsiTheme="minorHAnsi" w:cstheme="minorHAnsi"/>
        </w:rPr>
      </w:pPr>
      <w:bookmarkStart w:id="276" w:name="_Hlk63936650"/>
      <w:r w:rsidRPr="00EF2A61">
        <w:rPr>
          <w:rFonts w:asciiTheme="minorHAnsi" w:hAnsiTheme="minorHAnsi" w:cstheme="minorHAnsi"/>
        </w:rPr>
        <w:t xml:space="preserve">A </w:t>
      </w:r>
      <w:r w:rsidRPr="00EF2A61">
        <w:rPr>
          <w:rFonts w:asciiTheme="minorHAnsi" w:hAnsiTheme="minorHAnsi" w:cstheme="minorHAnsi"/>
          <w:b/>
        </w:rPr>
        <w:t>„Várható hitelezési veszteség alapján származtatott nemteljesítéskori veszteségráta (</w:t>
      </w:r>
      <w:proofErr w:type="spellStart"/>
      <w:r w:rsidRPr="00EF2A61">
        <w:rPr>
          <w:rFonts w:asciiTheme="minorHAnsi" w:hAnsiTheme="minorHAnsi" w:cstheme="minorHAnsi"/>
          <w:b/>
        </w:rPr>
        <w:t>LGD</w:t>
      </w:r>
      <w:proofErr w:type="spellEnd"/>
      <w:r w:rsidRPr="00EF2A61">
        <w:rPr>
          <w:rFonts w:asciiTheme="minorHAnsi" w:hAnsiTheme="minorHAnsi" w:cstheme="minorHAnsi"/>
          <w:b/>
        </w:rPr>
        <w:t>)”</w:t>
      </w:r>
      <w:r w:rsidRPr="00EF2A61">
        <w:rPr>
          <w:rFonts w:asciiTheme="minorHAnsi" w:hAnsiTheme="minorHAnsi" w:cstheme="minorHAnsi"/>
        </w:rPr>
        <w:t xml:space="preserve"> és a </w:t>
      </w:r>
      <w:r w:rsidRPr="00EF2A61">
        <w:rPr>
          <w:rFonts w:asciiTheme="minorHAnsi" w:hAnsiTheme="minorHAnsi" w:cstheme="minorHAnsi"/>
          <w:b/>
        </w:rPr>
        <w:t>„Várható hitelezési veszteség alapján származtatott nemteljesítési valószínűség (</w:t>
      </w:r>
      <w:proofErr w:type="spellStart"/>
      <w:r w:rsidRPr="00EF2A61">
        <w:rPr>
          <w:rFonts w:asciiTheme="minorHAnsi" w:hAnsiTheme="minorHAnsi" w:cstheme="minorHAnsi"/>
          <w:b/>
        </w:rPr>
        <w:t>PD</w:t>
      </w:r>
      <w:proofErr w:type="spellEnd"/>
      <w:r w:rsidRPr="00EF2A61">
        <w:rPr>
          <w:rFonts w:asciiTheme="minorHAnsi" w:hAnsiTheme="minorHAnsi" w:cstheme="minorHAnsi"/>
          <w:b/>
        </w:rPr>
        <w:t>)”</w:t>
      </w:r>
      <w:r w:rsidRPr="00EF2A61">
        <w:rPr>
          <w:rFonts w:asciiTheme="minorHAnsi" w:hAnsiTheme="minorHAnsi" w:cstheme="minorHAnsi"/>
        </w:rPr>
        <w:t xml:space="preserve"> mezők </w:t>
      </w:r>
      <w:proofErr w:type="spellStart"/>
      <w:r w:rsidR="00532705" w:rsidRPr="00EF2A61">
        <w:rPr>
          <w:rFonts w:asciiTheme="minorHAnsi" w:hAnsiTheme="minorHAnsi" w:cstheme="minorHAnsi"/>
        </w:rPr>
        <w:t>INSTK</w:t>
      </w:r>
      <w:proofErr w:type="spellEnd"/>
      <w:r w:rsidR="00532705" w:rsidRPr="00EF2A61">
        <w:rPr>
          <w:rFonts w:asciiTheme="minorHAnsi" w:hAnsiTheme="minorHAnsi" w:cstheme="minorHAnsi"/>
        </w:rPr>
        <w:t>/</w:t>
      </w:r>
      <w:proofErr w:type="spellStart"/>
      <w:r w:rsidR="00532705" w:rsidRPr="00EF2A61">
        <w:rPr>
          <w:rFonts w:asciiTheme="minorHAnsi" w:hAnsiTheme="minorHAnsi" w:cstheme="minorHAnsi"/>
        </w:rPr>
        <w:t>INSTR</w:t>
      </w:r>
      <w:proofErr w:type="spellEnd"/>
      <w:r w:rsidR="00532705" w:rsidRPr="00EF2A61">
        <w:rPr>
          <w:rFonts w:asciiTheme="minorHAnsi" w:hAnsiTheme="minorHAnsi" w:cstheme="minorHAnsi"/>
        </w:rPr>
        <w:t xml:space="preserve"> instrumentum szinten jelentendők, </w:t>
      </w:r>
      <w:r w:rsidRPr="00EF2A61">
        <w:rPr>
          <w:rFonts w:asciiTheme="minorHAnsi" w:hAnsiTheme="minorHAnsi" w:cstheme="minorHAnsi"/>
        </w:rPr>
        <w:t xml:space="preserve">az alábbi módon kalkulálandók: </w:t>
      </w:r>
      <w:bookmarkEnd w:id="276"/>
      <w:r w:rsidRPr="00EF2A61">
        <w:rPr>
          <w:rFonts w:asciiTheme="minorHAnsi" w:hAnsiTheme="minorHAnsi" w:cstheme="minorHAnsi"/>
        </w:rPr>
        <w:t xml:space="preserve">mivel az </w:t>
      </w:r>
      <w:proofErr w:type="spellStart"/>
      <w:r w:rsidRPr="00EF2A61">
        <w:rPr>
          <w:rFonts w:asciiTheme="minorHAnsi" w:hAnsiTheme="minorHAnsi" w:cstheme="minorHAnsi"/>
        </w:rPr>
        <w:t>IFRS</w:t>
      </w:r>
      <w:proofErr w:type="spellEnd"/>
      <w:r w:rsidRPr="00EF2A61">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-t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-t (pl. ha csak veszteségrátával kalkulál), ezért egy egységesített módszertan alapján kalkulálandó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jelentendő minden intézmény és ügylet esetében (tehát NEM az értékvesztésképzés során alkalmazott közvetlen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hanem az értékvesztésből </w:t>
      </w:r>
      <w:r w:rsidRPr="00EF2A61">
        <w:rPr>
          <w:rFonts w:asciiTheme="minorHAnsi" w:hAnsiTheme="minorHAnsi" w:cstheme="minorHAnsi"/>
          <w:i/>
        </w:rPr>
        <w:t>származtatott</w:t>
      </w:r>
      <w:r w:rsidRPr="00EF2A61">
        <w:rPr>
          <w:rFonts w:asciiTheme="minorHAnsi" w:hAnsiTheme="minorHAnsi" w:cstheme="minorHAnsi"/>
        </w:rPr>
        <w:t xml:space="preserve"> értékek). Lényegében súlyozott átlagos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jelentendő. Ezek meghatározása a következő módszerrel kell történjen:</w:t>
      </w:r>
    </w:p>
    <w:p w14:paraId="5074EF7F" w14:textId="77777777" w:rsidR="009F7706" w:rsidRPr="00EF2A61" w:rsidRDefault="009F7706" w:rsidP="00406F87">
      <w:pPr>
        <w:ind w:left="426"/>
        <w:rPr>
          <w:rFonts w:asciiTheme="minorHAnsi" w:hAnsiTheme="minorHAnsi" w:cstheme="minorHAnsi"/>
        </w:rPr>
      </w:pPr>
      <w:proofErr w:type="gramStart"/>
      <w:r w:rsidRPr="00EF2A61">
        <w:rPr>
          <w:rFonts w:asciiTheme="minorHAnsi" w:hAnsiTheme="minorHAnsi" w:cstheme="minorHAnsi"/>
        </w:rPr>
        <w:t>I.</w:t>
      </w:r>
      <w:proofErr w:type="gramEnd"/>
      <w:r w:rsidRPr="00EF2A61">
        <w:rPr>
          <w:rFonts w:asciiTheme="minorHAnsi" w:hAnsiTheme="minorHAnsi" w:cstheme="minorHAnsi"/>
        </w:rPr>
        <w:t xml:space="preserve"> Ha az intézmény az ÉV számításához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értékeket alkalmaz, akár ügyletenként, akár életciklus és kockázati jellemzők alapján meghatározott </w:t>
      </w:r>
      <w:proofErr w:type="spellStart"/>
      <w:r w:rsidRPr="00EF2A61">
        <w:rPr>
          <w:rFonts w:asciiTheme="minorHAnsi" w:hAnsiTheme="minorHAnsi" w:cstheme="minorHAnsi"/>
        </w:rPr>
        <w:t>poolok</w:t>
      </w:r>
      <w:proofErr w:type="spellEnd"/>
      <w:r w:rsidRPr="00EF2A61">
        <w:rPr>
          <w:rFonts w:asciiTheme="minorHAnsi" w:hAnsiTheme="minorHAnsi" w:cstheme="minorHAnsi"/>
        </w:rPr>
        <w:t xml:space="preserve"> (részportfóliók) esetén.</w:t>
      </w:r>
    </w:p>
    <w:p w14:paraId="3114B547"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a) Az ún. súlyozott átlagos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megállapítása: az egyes jövőbeli időszakokban alkalmazott várható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értékek (egyedi vagy </w:t>
      </w:r>
      <w:proofErr w:type="spellStart"/>
      <w:r w:rsidRPr="00EF2A61">
        <w:rPr>
          <w:rFonts w:asciiTheme="minorHAnsi" w:hAnsiTheme="minorHAnsi" w:cstheme="minorHAnsi"/>
        </w:rPr>
        <w:t>pool</w:t>
      </w:r>
      <w:proofErr w:type="spellEnd"/>
      <w:r w:rsidRPr="00EF2A61">
        <w:rPr>
          <w:rFonts w:asciiTheme="minorHAnsi" w:hAnsiTheme="minorHAnsi" w:cstheme="minorHAnsi"/>
        </w:rPr>
        <w:t>) mindenkori amortizált bekerülési érték jelenértékével (egyedi!) súlyozott átlagos összege:</w:t>
      </w:r>
    </w:p>
    <w:p w14:paraId="027B2BFB"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 </w:t>
      </w:r>
      <w:proofErr w:type="gramStart"/>
      <w:r w:rsidRPr="00EF2A61">
        <w:rPr>
          <w:rFonts w:asciiTheme="minorHAnsi" w:hAnsiTheme="minorHAnsi" w:cstheme="minorHAnsi"/>
        </w:rPr>
        <w:t>sum(</w:t>
      </w:r>
      <w:proofErr w:type="spellStart"/>
      <w:proofErr w:type="gramEnd"/>
      <w:r w:rsidRPr="00EF2A61">
        <w:rPr>
          <w:rFonts w:asciiTheme="minorHAnsi" w:hAnsiTheme="minorHAnsi" w:cstheme="minorHAnsi"/>
        </w:rPr>
        <w:t>LGDi</w:t>
      </w:r>
      <w:proofErr w:type="spellEnd"/>
      <w:r w:rsidRPr="00EF2A61">
        <w:rPr>
          <w:rFonts w:asciiTheme="minorHAnsi" w:hAnsiTheme="minorHAnsi" w:cstheme="minorHAnsi"/>
        </w:rPr>
        <w:t xml:space="preserve"> * </w:t>
      </w:r>
      <w:proofErr w:type="spellStart"/>
      <w:r w:rsidRPr="00EF2A61">
        <w:rPr>
          <w:rFonts w:asciiTheme="minorHAnsi" w:hAnsiTheme="minorHAnsi" w:cstheme="minorHAnsi"/>
        </w:rPr>
        <w:t>PV</w:t>
      </w:r>
      <w:proofErr w:type="spellEnd"/>
      <w:r w:rsidRPr="00EF2A61">
        <w:rPr>
          <w:rFonts w:asciiTheme="minorHAnsi" w:hAnsiTheme="minorHAnsi" w:cstheme="minorHAnsi"/>
        </w:rPr>
        <w:t>(</w:t>
      </w:r>
      <w:proofErr w:type="spellStart"/>
      <w:r w:rsidRPr="00EF2A61">
        <w:rPr>
          <w:rFonts w:asciiTheme="minorHAnsi" w:hAnsiTheme="minorHAnsi" w:cstheme="minorHAnsi"/>
        </w:rPr>
        <w:t>EADi</w:t>
      </w:r>
      <w:proofErr w:type="spellEnd"/>
      <w:r w:rsidRPr="00EF2A61">
        <w:rPr>
          <w:rFonts w:asciiTheme="minorHAnsi" w:hAnsiTheme="minorHAnsi" w:cstheme="minorHAnsi"/>
        </w:rPr>
        <w:t xml:space="preserve">) ) / sum( </w:t>
      </w:r>
      <w:proofErr w:type="spellStart"/>
      <w:r w:rsidRPr="00EF2A61">
        <w:rPr>
          <w:rFonts w:asciiTheme="minorHAnsi" w:hAnsiTheme="minorHAnsi" w:cstheme="minorHAnsi"/>
        </w:rPr>
        <w:t>PV</w:t>
      </w:r>
      <w:proofErr w:type="spellEnd"/>
      <w:r w:rsidRPr="00EF2A61">
        <w:rPr>
          <w:rFonts w:asciiTheme="minorHAnsi" w:hAnsiTheme="minorHAnsi" w:cstheme="minorHAnsi"/>
        </w:rPr>
        <w:t>(</w:t>
      </w:r>
      <w:proofErr w:type="spellStart"/>
      <w:r w:rsidRPr="00EF2A61">
        <w:rPr>
          <w:rFonts w:asciiTheme="minorHAnsi" w:hAnsiTheme="minorHAnsi" w:cstheme="minorHAnsi"/>
        </w:rPr>
        <w:t>EADi</w:t>
      </w:r>
      <w:proofErr w:type="spellEnd"/>
      <w:r w:rsidRPr="00EF2A61">
        <w:rPr>
          <w:rFonts w:asciiTheme="minorHAnsi" w:hAnsiTheme="minorHAnsi" w:cstheme="minorHAnsi"/>
        </w:rPr>
        <w:t xml:space="preserve"> ) ), ahol </w:t>
      </w:r>
      <w:proofErr w:type="spellStart"/>
      <w:r w:rsidRPr="00EF2A61">
        <w:rPr>
          <w:rFonts w:asciiTheme="minorHAnsi" w:hAnsiTheme="minorHAnsi" w:cstheme="minorHAnsi"/>
        </w:rPr>
        <w:t>EADi</w:t>
      </w:r>
      <w:proofErr w:type="spellEnd"/>
      <w:r w:rsidRPr="00EF2A61">
        <w:rPr>
          <w:rFonts w:asciiTheme="minorHAnsi" w:hAnsiTheme="minorHAnsi" w:cstheme="minorHAnsi"/>
        </w:rPr>
        <w:t xml:space="preserve"> az ügylet i időpontban mérlegen belüli amortizált bekerülési értékének összege és </w:t>
      </w:r>
      <w:proofErr w:type="spellStart"/>
      <w:r w:rsidRPr="00EF2A61">
        <w:rPr>
          <w:rFonts w:asciiTheme="minorHAnsi" w:hAnsiTheme="minorHAnsi" w:cstheme="minorHAnsi"/>
        </w:rPr>
        <w:t>PV</w:t>
      </w:r>
      <w:proofErr w:type="spellEnd"/>
      <w:r w:rsidRPr="00EF2A61">
        <w:rPr>
          <w:rFonts w:asciiTheme="minorHAnsi" w:hAnsiTheme="minorHAnsi" w:cstheme="minorHAnsi"/>
        </w:rPr>
        <w:t xml:space="preserve"> jelöli a jelenértéket.</w:t>
      </w:r>
    </w:p>
    <w:p w14:paraId="4A52DEBA"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b) Ha az intézmény nem számol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értékeket, úgy a </w:t>
      </w:r>
      <w:proofErr w:type="spellStart"/>
      <w:r w:rsidRPr="00EF2A61">
        <w:rPr>
          <w:rFonts w:asciiTheme="minorHAnsi" w:hAnsiTheme="minorHAnsi" w:cstheme="minorHAnsi"/>
        </w:rPr>
        <w:t>II.a</w:t>
      </w:r>
      <w:proofErr w:type="spellEnd"/>
      <w:r w:rsidRPr="00EF2A61">
        <w:rPr>
          <w:rFonts w:asciiTheme="minorHAnsi" w:hAnsiTheme="minorHAnsi" w:cstheme="minorHAnsi"/>
        </w:rPr>
        <w:t>. pontban meghatározott szabállyal kérjük meghatározni a fenti mértéket.</w:t>
      </w:r>
    </w:p>
    <w:p w14:paraId="2DD01948" w14:textId="67ECD588"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c) Az ún. súlyozott átlagos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megállapítása: </w:t>
      </w:r>
      <w:r w:rsidR="00F00C4F" w:rsidRPr="00EF2A61">
        <w:rPr>
          <w:rFonts w:asciiTheme="minorHAnsi" w:hAnsiTheme="minorHAnsi" w:cstheme="minorHAnsi"/>
        </w:rPr>
        <w:t xml:space="preserve">a várható hitelezési veszteség és a származtatott kitettségérték </w:t>
      </w:r>
      <w:r w:rsidR="002678DC" w:rsidRPr="00EF2A61">
        <w:rPr>
          <w:rFonts w:asciiTheme="minorHAnsi" w:hAnsiTheme="minorHAnsi" w:cstheme="minorHAnsi"/>
        </w:rPr>
        <w:t xml:space="preserve">a </w:t>
      </w:r>
      <w:proofErr w:type="spellStart"/>
      <w:r w:rsidR="002678DC" w:rsidRPr="00EF2A61">
        <w:rPr>
          <w:rFonts w:asciiTheme="minorHAnsi" w:hAnsiTheme="minorHAnsi" w:cstheme="minorHAnsi"/>
        </w:rPr>
        <w:t>Stage</w:t>
      </w:r>
      <w:proofErr w:type="spellEnd"/>
      <w:r w:rsidR="002678DC" w:rsidRPr="00EF2A61">
        <w:rPr>
          <w:rFonts w:asciiTheme="minorHAnsi" w:hAnsiTheme="minorHAnsi" w:cstheme="minorHAnsi"/>
        </w:rPr>
        <w:t xml:space="preserve"> besorolásnak megfelelő </w:t>
      </w:r>
      <w:r w:rsidRPr="00EF2A61">
        <w:rPr>
          <w:rFonts w:asciiTheme="minorHAnsi" w:hAnsiTheme="minorHAnsi" w:cstheme="minorHAnsi"/>
        </w:rPr>
        <w:t>hátralévő futamidővel korrigált érték</w:t>
      </w:r>
      <w:r w:rsidR="002678DC" w:rsidRPr="00EF2A61">
        <w:rPr>
          <w:rFonts w:asciiTheme="minorHAnsi" w:hAnsiTheme="minorHAnsi" w:cstheme="minorHAnsi"/>
        </w:rPr>
        <w:t>ének hányadosa</w:t>
      </w:r>
      <w:r w:rsidRPr="00EF2A61">
        <w:rPr>
          <w:rFonts w:asciiTheme="minorHAnsi" w:hAnsiTheme="minorHAnsi" w:cstheme="minorHAnsi"/>
        </w:rPr>
        <w:t xml:space="preserve"> (ügylet aktuális </w:t>
      </w:r>
      <w:r w:rsidR="00F00C4F" w:rsidRPr="00EF2A61">
        <w:rPr>
          <w:rFonts w:asciiTheme="minorHAnsi" w:hAnsiTheme="minorHAnsi" w:cstheme="minorHAnsi"/>
        </w:rPr>
        <w:t xml:space="preserve">várható hitelezési vesztesége </w:t>
      </w:r>
      <w:r w:rsidRPr="00EF2A61">
        <w:rPr>
          <w:rFonts w:asciiTheme="minorHAnsi" w:hAnsiTheme="minorHAnsi" w:cstheme="minorHAnsi"/>
        </w:rPr>
        <w:t xml:space="preserve">/ [várható kitettségérték aktuális értéke * hátralévő futamidő]) osztva a mindenkori súlyozott átlagos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értékkel.</w:t>
      </w:r>
    </w:p>
    <w:p w14:paraId="23669C60" w14:textId="77777777" w:rsidR="009F7706" w:rsidRPr="00EF2A61" w:rsidRDefault="009F7706" w:rsidP="00406F87">
      <w:pPr>
        <w:ind w:left="426"/>
        <w:rPr>
          <w:rFonts w:asciiTheme="minorHAnsi" w:hAnsiTheme="minorHAnsi" w:cstheme="minorHAnsi"/>
        </w:rPr>
      </w:pPr>
      <w:proofErr w:type="gramStart"/>
      <w:r w:rsidRPr="00EF2A61">
        <w:rPr>
          <w:rFonts w:asciiTheme="minorHAnsi" w:hAnsiTheme="minorHAnsi" w:cstheme="minorHAnsi"/>
        </w:rPr>
        <w:t>II.</w:t>
      </w:r>
      <w:proofErr w:type="gramEnd"/>
      <w:r w:rsidRPr="00EF2A61">
        <w:rPr>
          <w:rFonts w:asciiTheme="minorHAnsi" w:hAnsiTheme="minorHAnsi" w:cstheme="minorHAnsi"/>
        </w:rPr>
        <w:t xml:space="preserve"> Ha az intézmény az ÉV számításához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értékeket nem alkalmaz, de ügyletenként vagy életciklus és kockázati jellemzők alapján meghatározott </w:t>
      </w:r>
      <w:proofErr w:type="spellStart"/>
      <w:r w:rsidRPr="00EF2A61">
        <w:rPr>
          <w:rFonts w:asciiTheme="minorHAnsi" w:hAnsiTheme="minorHAnsi" w:cstheme="minorHAnsi"/>
        </w:rPr>
        <w:t>poolokra</w:t>
      </w:r>
      <w:proofErr w:type="spellEnd"/>
      <w:r w:rsidRPr="00EF2A61">
        <w:rPr>
          <w:rFonts w:asciiTheme="minorHAnsi" w:hAnsiTheme="minorHAnsi" w:cstheme="minorHAnsi"/>
        </w:rPr>
        <w:t xml:space="preserve"> (részportfóliókra) valamilyen veszteségráta (</w:t>
      </w:r>
      <w:proofErr w:type="spellStart"/>
      <w:r w:rsidRPr="00EF2A61">
        <w:rPr>
          <w:rFonts w:asciiTheme="minorHAnsi" w:hAnsiTheme="minorHAnsi" w:cstheme="minorHAnsi"/>
        </w:rPr>
        <w:t>loan</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loss</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rate</w:t>
      </w:r>
      <w:proofErr w:type="spellEnd"/>
      <w:r w:rsidRPr="00EF2A61">
        <w:rPr>
          <w:rFonts w:asciiTheme="minorHAnsi" w:hAnsiTheme="minorHAnsi" w:cstheme="minorHAnsi"/>
        </w:rPr>
        <w:t>) módszert alkalmaz.</w:t>
      </w:r>
    </w:p>
    <w:p w14:paraId="3289D1B6" w14:textId="77777777"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a) Az ún. súlyozott átlagos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megállapítása: az egyes jövőbeli időszakokban (a mindenkori biztosítéki értékek és </w:t>
      </w:r>
      <w:proofErr w:type="spellStart"/>
      <w:r w:rsidRPr="00EF2A61">
        <w:rPr>
          <w:rFonts w:asciiTheme="minorHAnsi" w:hAnsiTheme="minorHAnsi" w:cstheme="minorHAnsi"/>
        </w:rPr>
        <w:t>megtérülések</w:t>
      </w:r>
      <w:proofErr w:type="spellEnd"/>
      <w:r w:rsidRPr="00EF2A61">
        <w:rPr>
          <w:rFonts w:asciiTheme="minorHAnsi" w:hAnsiTheme="minorHAnsi" w:cstheme="minorHAnsi"/>
        </w:rPr>
        <w:t xml:space="preserve"> függvényében számolt) </w:t>
      </w:r>
      <w:r w:rsidRPr="00EF2A61">
        <w:rPr>
          <w:rFonts w:asciiTheme="minorHAnsi" w:hAnsiTheme="minorHAnsi" w:cstheme="minorHAnsi"/>
          <w:u w:val="single"/>
        </w:rPr>
        <w:t>potenciálisan</w:t>
      </w:r>
      <w:r w:rsidRPr="00EF2A61">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EF2A61" w:rsidRDefault="009F7706" w:rsidP="00406F87">
      <w:pPr>
        <w:ind w:left="1134"/>
        <w:rPr>
          <w:rFonts w:asciiTheme="minorHAnsi" w:hAnsiTheme="minorHAnsi" w:cstheme="minorHAnsi"/>
        </w:rPr>
      </w:pPr>
      <w:r w:rsidRPr="00EF2A61">
        <w:rPr>
          <w:rFonts w:asciiTheme="minorHAnsi" w:hAnsiTheme="minorHAnsi" w:cstheme="minorHAnsi"/>
        </w:rPr>
        <w:t xml:space="preserve">b) Az ún. súlyozott átlagos </w:t>
      </w:r>
      <w:proofErr w:type="spellStart"/>
      <w:r w:rsidRPr="00EF2A61">
        <w:rPr>
          <w:rFonts w:asciiTheme="minorHAnsi" w:hAnsiTheme="minorHAnsi" w:cstheme="minorHAnsi"/>
        </w:rPr>
        <w:t>PD</w:t>
      </w:r>
      <w:proofErr w:type="spellEnd"/>
      <w:r w:rsidRPr="00EF2A61">
        <w:rPr>
          <w:rFonts w:asciiTheme="minorHAnsi" w:hAnsiTheme="minorHAnsi" w:cstheme="minorHAnsi"/>
        </w:rPr>
        <w:t xml:space="preserve"> megállapítása: </w:t>
      </w:r>
      <w:r w:rsidR="00F00C4F" w:rsidRPr="00EF2A61">
        <w:rPr>
          <w:rFonts w:asciiTheme="minorHAnsi" w:hAnsiTheme="minorHAnsi" w:cstheme="minorHAnsi"/>
        </w:rPr>
        <w:t xml:space="preserve">a várható hitelezési veszteség és a származtatott kitettségérték </w:t>
      </w:r>
      <w:r w:rsidR="002678DC" w:rsidRPr="00EF2A61">
        <w:rPr>
          <w:rFonts w:asciiTheme="minorHAnsi" w:hAnsiTheme="minorHAnsi" w:cstheme="minorHAnsi"/>
        </w:rPr>
        <w:t xml:space="preserve">a </w:t>
      </w:r>
      <w:proofErr w:type="spellStart"/>
      <w:r w:rsidR="002678DC" w:rsidRPr="00EF2A61">
        <w:rPr>
          <w:rFonts w:asciiTheme="minorHAnsi" w:hAnsiTheme="minorHAnsi" w:cstheme="minorHAnsi"/>
        </w:rPr>
        <w:t>Stage</w:t>
      </w:r>
      <w:proofErr w:type="spellEnd"/>
      <w:r w:rsidR="002678DC" w:rsidRPr="00EF2A61">
        <w:rPr>
          <w:rFonts w:asciiTheme="minorHAnsi" w:hAnsiTheme="minorHAnsi" w:cstheme="minorHAnsi"/>
        </w:rPr>
        <w:t xml:space="preserve"> besorolásnak megfelelő </w:t>
      </w:r>
      <w:r w:rsidRPr="00EF2A61">
        <w:rPr>
          <w:rFonts w:asciiTheme="minorHAnsi" w:hAnsiTheme="minorHAnsi" w:cstheme="minorHAnsi"/>
        </w:rPr>
        <w:t>hátralévő futamidővel korrigált érték</w:t>
      </w:r>
      <w:r w:rsidR="002678DC" w:rsidRPr="00EF2A61">
        <w:rPr>
          <w:rFonts w:asciiTheme="minorHAnsi" w:hAnsiTheme="minorHAnsi" w:cstheme="minorHAnsi"/>
        </w:rPr>
        <w:t>ének hányadosa</w:t>
      </w:r>
      <w:r w:rsidRPr="00EF2A61">
        <w:rPr>
          <w:rFonts w:asciiTheme="minorHAnsi" w:hAnsiTheme="minorHAnsi" w:cstheme="minorHAnsi"/>
        </w:rPr>
        <w:t xml:space="preserve"> (ügylet aktuális</w:t>
      </w:r>
      <w:r w:rsidR="0034353B" w:rsidRPr="00EF2A61">
        <w:rPr>
          <w:rFonts w:asciiTheme="minorHAnsi" w:hAnsiTheme="minorHAnsi" w:cstheme="minorHAnsi"/>
        </w:rPr>
        <w:t>várható hitelezési vesztesége</w:t>
      </w:r>
      <w:r w:rsidRPr="00EF2A61">
        <w:rPr>
          <w:rFonts w:asciiTheme="minorHAnsi" w:hAnsiTheme="minorHAnsi" w:cstheme="minorHAnsi"/>
        </w:rPr>
        <w:t xml:space="preserve"> / [várható kitettségérték aktuális értéke * hátralévő futamidő]) osztva a mindenkori súlyozott átlagos </w:t>
      </w:r>
      <w:proofErr w:type="spellStart"/>
      <w:r w:rsidRPr="00EF2A61">
        <w:rPr>
          <w:rFonts w:asciiTheme="minorHAnsi" w:hAnsiTheme="minorHAnsi" w:cstheme="minorHAnsi"/>
        </w:rPr>
        <w:t>LGD</w:t>
      </w:r>
      <w:proofErr w:type="spellEnd"/>
      <w:r w:rsidRPr="00EF2A61">
        <w:rPr>
          <w:rFonts w:asciiTheme="minorHAnsi" w:hAnsiTheme="minorHAnsi" w:cstheme="minorHAnsi"/>
        </w:rPr>
        <w:t xml:space="preserve"> értékkel.</w:t>
      </w:r>
    </w:p>
    <w:p w14:paraId="47821CD8" w14:textId="309F0D09" w:rsidR="00B21F27" w:rsidRPr="00EF2A61" w:rsidRDefault="00B21F27" w:rsidP="00B21F27">
      <w:pPr>
        <w:rPr>
          <w:rFonts w:asciiTheme="minorHAnsi" w:hAnsiTheme="minorHAnsi" w:cstheme="minorHAnsi"/>
        </w:rPr>
      </w:pPr>
      <w:r w:rsidRPr="00EF2A61">
        <w:rPr>
          <w:rFonts w:asciiTheme="minorHAnsi" w:hAnsiTheme="minorHAnsi" w:cstheme="minorHAnsi"/>
        </w:rPr>
        <w:t xml:space="preserve">Amennyiben az instrumentum a mérlegben még nem szerepel (azaz az instrumentum még csak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létezik és nem került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hozzá kapcsolódóan megnyitásra vagy nem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nyílik, azonban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EF2A61">
        <w:rPr>
          <w:rFonts w:asciiTheme="minorHAnsi" w:hAnsiTheme="minorHAnsi" w:cstheme="minorHAnsi"/>
        </w:rPr>
        <w:t>EAD-ból</w:t>
      </w:r>
      <w:proofErr w:type="spellEnd"/>
      <w:r w:rsidR="00E625CC" w:rsidRPr="00EF2A61">
        <w:rPr>
          <w:rFonts w:asciiTheme="minorHAnsi" w:hAnsiTheme="minorHAnsi" w:cstheme="minorHAnsi"/>
        </w:rPr>
        <w:t xml:space="preserve">, illetve </w:t>
      </w:r>
      <w:r w:rsidR="00F00C4F" w:rsidRPr="00EF2A61">
        <w:rPr>
          <w:rFonts w:asciiTheme="minorHAnsi" w:hAnsiTheme="minorHAnsi" w:cstheme="minorHAnsi"/>
        </w:rPr>
        <w:t xml:space="preserve">a </w:t>
      </w:r>
      <w:proofErr w:type="spellStart"/>
      <w:r w:rsidR="00E625CC" w:rsidRPr="00EF2A61">
        <w:rPr>
          <w:rFonts w:asciiTheme="minorHAnsi" w:hAnsiTheme="minorHAnsi" w:cstheme="minorHAnsi"/>
        </w:rPr>
        <w:t>PD</w:t>
      </w:r>
      <w:proofErr w:type="spellEnd"/>
      <w:r w:rsidR="00E625CC" w:rsidRPr="00EF2A61">
        <w:rPr>
          <w:rFonts w:asciiTheme="minorHAnsi" w:hAnsiTheme="minorHAnsi" w:cstheme="minorHAnsi"/>
        </w:rPr>
        <w:t xml:space="preserve"> megállapítása során a céltartalékból</w:t>
      </w:r>
      <w:r w:rsidRPr="00EF2A61">
        <w:rPr>
          <w:rFonts w:asciiTheme="minorHAnsi" w:hAnsiTheme="minorHAnsi" w:cstheme="minorHAnsi"/>
        </w:rPr>
        <w:t xml:space="preserve"> kell kiindulni a fenti képlet</w:t>
      </w:r>
      <w:r w:rsidR="00E625CC" w:rsidRPr="00EF2A61">
        <w:rPr>
          <w:rFonts w:asciiTheme="minorHAnsi" w:hAnsiTheme="minorHAnsi" w:cstheme="minorHAnsi"/>
        </w:rPr>
        <w:t>ekk</w:t>
      </w:r>
      <w:r w:rsidRPr="00EF2A61">
        <w:rPr>
          <w:rFonts w:asciiTheme="minorHAnsi" w:hAnsiTheme="minorHAnsi" w:cstheme="minorHAnsi"/>
        </w:rPr>
        <w:t>el történő számolás során.</w:t>
      </w:r>
    </w:p>
    <w:p w14:paraId="2D3529DA" w14:textId="65996F8C" w:rsidR="00BD468C" w:rsidRPr="00EF2A61" w:rsidRDefault="00BD468C" w:rsidP="00F514C4">
      <w:pPr>
        <w:rPr>
          <w:rFonts w:asciiTheme="minorHAnsi" w:hAnsiTheme="minorHAnsi" w:cstheme="minorHAnsi"/>
        </w:rPr>
      </w:pPr>
    </w:p>
    <w:p w14:paraId="47EAF613" w14:textId="0D1F96CA" w:rsidR="009F7706" w:rsidRPr="00EF2A61" w:rsidRDefault="00B21F27" w:rsidP="009F7706">
      <w:pPr>
        <w:rPr>
          <w:rFonts w:asciiTheme="minorHAnsi" w:hAnsiTheme="minorHAnsi" w:cstheme="minorHAnsi"/>
        </w:rPr>
      </w:pPr>
      <w:r w:rsidRPr="00EF2A61">
        <w:rPr>
          <w:rFonts w:asciiTheme="minorHAnsi" w:hAnsiTheme="minorHAnsi" w:cstheme="minorHAnsi"/>
        </w:rPr>
        <w:t xml:space="preserve">A </w:t>
      </w:r>
      <w:r w:rsidR="009F7706" w:rsidRPr="00EF2A61">
        <w:rPr>
          <w:rFonts w:asciiTheme="minorHAnsi" w:hAnsiTheme="minorHAnsi" w:cstheme="minorHAnsi"/>
          <w:b/>
        </w:rPr>
        <w:t xml:space="preserve">„Tényleges </w:t>
      </w:r>
      <w:r w:rsidR="00936B7F" w:rsidRPr="00EF2A61">
        <w:rPr>
          <w:rFonts w:asciiTheme="minorHAnsi" w:hAnsiTheme="minorHAnsi" w:cstheme="minorHAnsi"/>
          <w:b/>
        </w:rPr>
        <w:t>hitelegyenértékesítési tényező (</w:t>
      </w:r>
      <w:proofErr w:type="spellStart"/>
      <w:r w:rsidR="00936B7F" w:rsidRPr="00EF2A61">
        <w:rPr>
          <w:rFonts w:asciiTheme="minorHAnsi" w:hAnsiTheme="minorHAnsi" w:cstheme="minorHAnsi"/>
          <w:b/>
        </w:rPr>
        <w:t>CCF</w:t>
      </w:r>
      <w:proofErr w:type="spellEnd"/>
      <w:r w:rsidR="00936B7F" w:rsidRPr="00EF2A61">
        <w:rPr>
          <w:rFonts w:asciiTheme="minorHAnsi" w:hAnsiTheme="minorHAnsi" w:cstheme="minorHAnsi"/>
          <w:b/>
        </w:rPr>
        <w:t>)</w:t>
      </w:r>
      <w:r w:rsidR="009F7706" w:rsidRPr="00EF2A61">
        <w:rPr>
          <w:rFonts w:asciiTheme="minorHAnsi" w:hAnsiTheme="minorHAnsi" w:cstheme="minorHAnsi"/>
          <w:b/>
        </w:rPr>
        <w:t>”</w:t>
      </w:r>
      <w:r w:rsidRPr="00EF2A61">
        <w:rPr>
          <w:rFonts w:asciiTheme="minorHAnsi" w:hAnsiTheme="minorHAnsi" w:cstheme="minorHAnsi"/>
          <w:b/>
        </w:rPr>
        <w:t xml:space="preserve"> </w:t>
      </w:r>
      <w:r w:rsidRPr="00EF2A61">
        <w:rPr>
          <w:rFonts w:asciiTheme="minorHAnsi" w:hAnsiTheme="minorHAnsi" w:cstheme="minorHAnsi"/>
        </w:rPr>
        <w:t>mezőben csak akkor jelentendő adat, ha</w:t>
      </w:r>
      <w:r w:rsidRPr="00EF2A61">
        <w:rPr>
          <w:rFonts w:asciiTheme="minorHAnsi" w:hAnsiTheme="minorHAnsi" w:cstheme="minorHAnsi"/>
          <w:b/>
        </w:rPr>
        <w:t xml:space="preserve"> </w:t>
      </w:r>
      <w:r w:rsidRPr="00EF2A61">
        <w:rPr>
          <w:rFonts w:asciiTheme="minorHAnsi" w:hAnsiTheme="minorHAnsi" w:cstheme="minorHAnsi"/>
        </w:rPr>
        <w:t>az</w:t>
      </w:r>
      <w:r w:rsidR="0028326A" w:rsidRPr="00EF2A61">
        <w:rPr>
          <w:rFonts w:asciiTheme="minorHAnsi" w:hAnsiTheme="minorHAnsi" w:cstheme="minorHAnsi"/>
        </w:rPr>
        <w:t xml:space="preserve"> </w:t>
      </w:r>
      <w:proofErr w:type="spellStart"/>
      <w:r w:rsidR="0028326A" w:rsidRPr="00EF2A61">
        <w:rPr>
          <w:rFonts w:asciiTheme="minorHAnsi" w:hAnsiTheme="minorHAnsi" w:cstheme="minorHAnsi"/>
        </w:rPr>
        <w:t>INSTN</w:t>
      </w:r>
      <w:proofErr w:type="spellEnd"/>
      <w:r w:rsidR="0028326A" w:rsidRPr="00EF2A61">
        <w:rPr>
          <w:rFonts w:asciiTheme="minorHAnsi" w:hAnsiTheme="minorHAnsi" w:cstheme="minorHAnsi"/>
        </w:rPr>
        <w:t xml:space="preserve"> tábla olyan </w:t>
      </w:r>
      <w:r w:rsidRPr="00EF2A61">
        <w:rPr>
          <w:rFonts w:asciiTheme="minorHAnsi" w:hAnsiTheme="minorHAnsi" w:cstheme="minorHAnsi"/>
        </w:rPr>
        <w:t xml:space="preserve"> </w:t>
      </w:r>
      <w:r w:rsidR="0028326A" w:rsidRPr="00EF2A61">
        <w:rPr>
          <w:rFonts w:asciiTheme="minorHAnsi" w:hAnsiTheme="minorHAnsi" w:cstheme="minorHAnsi"/>
        </w:rPr>
        <w:t xml:space="preserve">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w:t>
      </w:r>
      <w:r w:rsidR="0028326A" w:rsidRPr="00EF2A61">
        <w:rPr>
          <w:rFonts w:asciiTheme="minorHAnsi" w:hAnsiTheme="minorHAnsi" w:cstheme="minorHAnsi"/>
        </w:rPr>
        <w:t xml:space="preserve">hoz kapcsolódik, ahol szerepel le nem hívott keret és a keret értékvesztésképzés hatálya alá tartozik. </w:t>
      </w:r>
      <w:r w:rsidRPr="00EF2A61">
        <w:rPr>
          <w:rFonts w:asciiTheme="minorHAnsi" w:hAnsiTheme="minorHAnsi" w:cstheme="minorHAnsi"/>
        </w:rPr>
        <w:t xml:space="preserve">A kalkuláció során a céltartalékképzés tekintetében alkalmazott modellből kell kiindulni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„Várható veszteség alapján származtatott kitettségérték” mezőjénél le</w:t>
      </w:r>
      <w:r w:rsidR="00643300" w:rsidRPr="00EF2A61">
        <w:rPr>
          <w:rFonts w:asciiTheme="minorHAnsi" w:hAnsiTheme="minorHAnsi" w:cstheme="minorHAnsi"/>
        </w:rPr>
        <w:t>í</w:t>
      </w:r>
      <w:r w:rsidRPr="00EF2A61">
        <w:rPr>
          <w:rFonts w:asciiTheme="minorHAnsi" w:hAnsiTheme="minorHAnsi" w:cstheme="minorHAnsi"/>
        </w:rPr>
        <w:t>rtak alapján ki</w:t>
      </w:r>
      <w:r w:rsidR="00643300" w:rsidRPr="00EF2A61">
        <w:rPr>
          <w:rFonts w:asciiTheme="minorHAnsi" w:hAnsiTheme="minorHAnsi" w:cstheme="minorHAnsi"/>
        </w:rPr>
        <w:t xml:space="preserve"> kell számolni a kitettségértéket. A kitettségérték és a le nem hívott keret </w:t>
      </w:r>
      <w:r w:rsidR="00435463" w:rsidRPr="00EF2A61">
        <w:rPr>
          <w:rFonts w:asciiTheme="minorHAnsi" w:hAnsiTheme="minorHAnsi" w:cstheme="minorHAnsi"/>
        </w:rPr>
        <w:t>(azaz ebben az esetben a teljes keretösszeg)</w:t>
      </w:r>
      <w:r w:rsidR="00643300" w:rsidRPr="00EF2A61">
        <w:rPr>
          <w:rFonts w:asciiTheme="minorHAnsi" w:hAnsiTheme="minorHAnsi" w:cstheme="minorHAnsi"/>
        </w:rPr>
        <w:t xml:space="preserve"> hányadosa adja a tényleges lehívási rátát.</w:t>
      </w:r>
    </w:p>
    <w:p w14:paraId="0C6BB24F" w14:textId="77777777" w:rsidR="006E1777" w:rsidRPr="00EF2A61" w:rsidRDefault="00406F87" w:rsidP="006E1777">
      <w:bookmarkStart w:id="277" w:name="_Hlk143173481"/>
      <w:r w:rsidRPr="00EF2A61">
        <w:t xml:space="preserve">2023. december vonatkozási időtől kezdődően 9 új mező kerül beépítésre az </w:t>
      </w:r>
      <w:proofErr w:type="spellStart"/>
      <w:r w:rsidRPr="00EF2A61">
        <w:t>INSTN</w:t>
      </w:r>
      <w:proofErr w:type="spellEnd"/>
      <w:r w:rsidRPr="00EF2A61">
        <w:t xml:space="preserve"> táblába a 2. pilléres tőkekövetelmény számításra vonatkozóan. </w:t>
      </w:r>
      <w:r w:rsidR="0079306E" w:rsidRPr="00EF2A61">
        <w:t xml:space="preserve">Ezeket a </w:t>
      </w:r>
      <w:proofErr w:type="spellStart"/>
      <w:r w:rsidR="0079306E" w:rsidRPr="00EF2A61">
        <w:t>CRR</w:t>
      </w:r>
      <w:proofErr w:type="spellEnd"/>
      <w:r w:rsidR="0079306E" w:rsidRPr="00EF2A61">
        <w:t xml:space="preserve"> alapú mezőket a hitelintézeti fióktelepeknek abban az esetben kell jelenteniük, amennyiben az adatok rendelkezésre állnak.</w:t>
      </w:r>
      <w:bookmarkEnd w:id="277"/>
      <w:r w:rsidR="0079306E" w:rsidRPr="00EF2A61">
        <w:t xml:space="preserve"> A mezőket a teljes állományra vonatkozóan szükséges tölteni</w:t>
      </w:r>
      <w:r w:rsidR="00231E7D" w:rsidRPr="00EF2A61">
        <w:t>.</w:t>
      </w:r>
      <w:bookmarkStart w:id="278" w:name="_Toc96593140"/>
      <w:bookmarkStart w:id="279" w:name="_Toc96593141"/>
      <w:bookmarkStart w:id="280" w:name="_Toc96593142"/>
      <w:bookmarkStart w:id="281" w:name="_Toc64967392"/>
      <w:bookmarkEnd w:id="278"/>
      <w:bookmarkEnd w:id="279"/>
      <w:bookmarkEnd w:id="280"/>
      <w:r w:rsidR="006E1777" w:rsidRPr="00EF2A61">
        <w:t xml:space="preserve"> </w:t>
      </w:r>
    </w:p>
    <w:p w14:paraId="64E21C8B" w14:textId="4B335C60" w:rsidR="00767E83" w:rsidRPr="00EF2A61" w:rsidRDefault="00767E83" w:rsidP="006E1777">
      <w:pPr>
        <w:pStyle w:val="Cmsor2"/>
        <w:rPr>
          <w:rFonts w:asciiTheme="minorHAnsi" w:hAnsiTheme="minorHAnsi" w:cstheme="minorHAnsi"/>
          <w:sz w:val="20"/>
          <w:szCs w:val="20"/>
        </w:rPr>
      </w:pPr>
      <w:bookmarkStart w:id="282" w:name="_Toc149902013"/>
      <w:bookmarkStart w:id="283" w:name="_Toc206686155"/>
      <w:bookmarkStart w:id="284" w:name="_Toc188019083"/>
      <w:r w:rsidRPr="00EF2A61">
        <w:rPr>
          <w:rFonts w:asciiTheme="minorHAnsi" w:hAnsiTheme="minorHAnsi" w:cstheme="minorHAnsi"/>
          <w:sz w:val="20"/>
          <w:szCs w:val="20"/>
        </w:rPr>
        <w:t xml:space="preserve">A </w:t>
      </w:r>
      <w:proofErr w:type="spellStart"/>
      <w:r w:rsidRPr="00EF2A61">
        <w:rPr>
          <w:rFonts w:asciiTheme="minorHAnsi" w:hAnsiTheme="minorHAnsi" w:cstheme="minorHAnsi"/>
          <w:sz w:val="20"/>
          <w:szCs w:val="20"/>
        </w:rPr>
        <w:t>SZIND</w:t>
      </w:r>
      <w:proofErr w:type="spellEnd"/>
      <w:r w:rsidRPr="00EF2A61">
        <w:rPr>
          <w:rFonts w:asciiTheme="minorHAnsi" w:hAnsiTheme="minorHAnsi" w:cstheme="minorHAnsi"/>
          <w:sz w:val="20"/>
          <w:szCs w:val="20"/>
        </w:rPr>
        <w:t xml:space="preserve"> kódú tábla kitöltésével kapcsolatos tudnivalók</w:t>
      </w:r>
      <w:bookmarkEnd w:id="281"/>
      <w:bookmarkEnd w:id="282"/>
      <w:bookmarkEnd w:id="283"/>
      <w:bookmarkEnd w:id="284"/>
    </w:p>
    <w:p w14:paraId="75EF9C49" w14:textId="76B64040" w:rsidR="007128A2" w:rsidRPr="00EF2A61" w:rsidRDefault="007128A2" w:rsidP="00767E83">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SZIND</w:t>
      </w:r>
      <w:proofErr w:type="spellEnd"/>
      <w:r w:rsidRPr="00EF2A61">
        <w:rPr>
          <w:rFonts w:asciiTheme="minorHAnsi" w:hAnsiTheme="minorHAnsi" w:cstheme="minorHAnsi"/>
        </w:rPr>
        <w:t xml:space="preserve"> táblában minden esetben kell adatot jelenteni az alábbiak szerint, ha a megfigyelt szervezet részt vesz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hitelezésben (függetlenül attól, hogy főszervező/fizető ügynök</w:t>
      </w:r>
      <w:r w:rsidR="008772C9" w:rsidRPr="00EF2A61">
        <w:rPr>
          <w:rFonts w:asciiTheme="minorHAnsi" w:hAnsiTheme="minorHAnsi" w:cstheme="minorHAnsi"/>
        </w:rPr>
        <w:t>,</w:t>
      </w:r>
      <w:r w:rsidRPr="00EF2A61">
        <w:rPr>
          <w:rFonts w:asciiTheme="minorHAnsi" w:hAnsiTheme="minorHAnsi" w:cstheme="minorHAnsi"/>
        </w:rPr>
        <w:t xml:space="preserve"> vagy csak résztvevő). </w:t>
      </w:r>
    </w:p>
    <w:p w14:paraId="4D3A5A23" w14:textId="16A330B4" w:rsidR="00610104" w:rsidRPr="00EF2A61" w:rsidRDefault="007128A2" w:rsidP="00FE4455">
      <w:pPr>
        <w:pStyle w:val="Listaszerbekezds"/>
        <w:numPr>
          <w:ilvl w:val="0"/>
          <w:numId w:val="20"/>
        </w:numPr>
        <w:rPr>
          <w:rFonts w:asciiTheme="minorHAnsi" w:hAnsiTheme="minorHAnsi" w:cstheme="minorHAnsi"/>
        </w:rPr>
      </w:pPr>
      <w:r w:rsidRPr="00EF2A61">
        <w:rPr>
          <w:rFonts w:asciiTheme="minorHAnsi" w:hAnsiTheme="minorHAnsi" w:cstheme="minorHAnsi"/>
        </w:rPr>
        <w:t>A</w:t>
      </w:r>
      <w:r w:rsidR="00610104" w:rsidRPr="00EF2A61">
        <w:rPr>
          <w:rFonts w:asciiTheme="minorHAnsi" w:hAnsiTheme="minorHAnsi" w:cstheme="minorHAnsi"/>
        </w:rPr>
        <w:t>mennyiben</w:t>
      </w:r>
      <w:r w:rsidR="00767E83" w:rsidRPr="00EF2A61">
        <w:rPr>
          <w:rFonts w:asciiTheme="minorHAnsi" w:hAnsiTheme="minorHAnsi" w:cstheme="minorHAnsi"/>
        </w:rPr>
        <w:t xml:space="preserve"> a megfigyelt szervezet (aki az adatmodell jelenlegi működését tekintve az adatszolgáltató) a </w:t>
      </w:r>
      <w:proofErr w:type="spellStart"/>
      <w:r w:rsidR="00767E83" w:rsidRPr="00EF2A61">
        <w:rPr>
          <w:rFonts w:asciiTheme="minorHAnsi" w:hAnsiTheme="minorHAnsi" w:cstheme="minorHAnsi"/>
        </w:rPr>
        <w:t>szindikált</w:t>
      </w:r>
      <w:proofErr w:type="spellEnd"/>
      <w:r w:rsidR="00767E83" w:rsidRPr="00EF2A61">
        <w:rPr>
          <w:rFonts w:asciiTheme="minorHAnsi" w:hAnsiTheme="minorHAnsi" w:cstheme="minorHAnsi"/>
        </w:rPr>
        <w:t xml:space="preserve"> hitel főszervezője vagy fizető ügynöke</w:t>
      </w:r>
      <w:r w:rsidR="00610104" w:rsidRPr="00EF2A61">
        <w:rPr>
          <w:rFonts w:asciiTheme="minorHAnsi" w:hAnsiTheme="minorHAnsi" w:cstheme="minorHAnsi"/>
        </w:rPr>
        <w:t xml:space="preserve"> – ebben az esetben a teljes tábla töltendő,</w:t>
      </w:r>
    </w:p>
    <w:p w14:paraId="516DEA12" w14:textId="28D6C0E4" w:rsidR="00767E83" w:rsidRPr="00EF2A61" w:rsidRDefault="00610104" w:rsidP="00FE4455">
      <w:pPr>
        <w:pStyle w:val="Listaszerbekezds"/>
        <w:numPr>
          <w:ilvl w:val="0"/>
          <w:numId w:val="20"/>
        </w:numPr>
        <w:rPr>
          <w:rFonts w:asciiTheme="minorHAnsi" w:hAnsiTheme="minorHAnsi" w:cstheme="minorHAnsi"/>
        </w:rPr>
      </w:pPr>
      <w:r w:rsidRPr="00EF2A61">
        <w:rPr>
          <w:rFonts w:asciiTheme="minorHAnsi" w:hAnsiTheme="minorHAnsi" w:cstheme="minorHAnsi"/>
        </w:rPr>
        <w:t xml:space="preserve">amennyiben a megfigyelt szervezet résztvevő valamely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hitelben – csak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azonosítója és „Az adatszolgáltató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főszervezője-e?”, illetve „Az adatszolgáltató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fizető ügynök-e?” kérdésekre egy-egy „nem” válasz jelentendő</w:t>
      </w:r>
      <w:r w:rsidR="009C784F" w:rsidRPr="00EF2A61">
        <w:rPr>
          <w:rFonts w:asciiTheme="minorHAnsi" w:hAnsiTheme="minorHAnsi" w:cstheme="minorHAnsi"/>
        </w:rPr>
        <w:t>, illetve jelezni kell, hogy a fizető ügynök nem rezidens-</w:t>
      </w:r>
      <w:proofErr w:type="gramStart"/>
      <w:r w:rsidR="009C784F" w:rsidRPr="00EF2A61">
        <w:rPr>
          <w:rFonts w:asciiTheme="minorHAnsi" w:hAnsiTheme="minorHAnsi" w:cstheme="minorHAnsi"/>
        </w:rPr>
        <w:t>e.</w:t>
      </w:r>
      <w:proofErr w:type="gramEnd"/>
      <w:r w:rsidR="00DE34C6" w:rsidRPr="00EF2A61">
        <w:rPr>
          <w:rFonts w:asciiTheme="minorHAnsi" w:hAnsiTheme="minorHAnsi" w:cstheme="minorHAnsi"/>
        </w:rPr>
        <w:t xml:space="preserve"> Valamint ha az adatszolgáltató</w:t>
      </w:r>
      <w:r w:rsidR="00520E5D" w:rsidRPr="00EF2A61">
        <w:rPr>
          <w:rFonts w:asciiTheme="minorHAnsi" w:hAnsiTheme="minorHAnsi" w:cstheme="minorHAnsi"/>
        </w:rPr>
        <w:t>nál</w:t>
      </w:r>
      <w:r w:rsidR="00DE34C6" w:rsidRPr="00EF2A61">
        <w:rPr>
          <w:rFonts w:asciiTheme="minorHAnsi" w:hAnsiTheme="minorHAnsi" w:cstheme="minorHAnsi"/>
        </w:rPr>
        <w:t xml:space="preserve"> rendelkezésére áll, akkor a „</w:t>
      </w:r>
      <w:proofErr w:type="spellStart"/>
      <w:r w:rsidR="00DE34C6" w:rsidRPr="00EF2A61">
        <w:rPr>
          <w:rFonts w:asciiTheme="minorHAnsi" w:hAnsiTheme="minorHAnsi" w:cstheme="minorHAnsi"/>
        </w:rPr>
        <w:t>Szindikált</w:t>
      </w:r>
      <w:proofErr w:type="spellEnd"/>
      <w:r w:rsidR="00DE34C6" w:rsidRPr="00EF2A61">
        <w:rPr>
          <w:rFonts w:asciiTheme="minorHAnsi" w:hAnsiTheme="minorHAnsi" w:cstheme="minorHAnsi"/>
        </w:rPr>
        <w:t xml:space="preserve"> szerződés főszervező által adott azonosítója” mezőt is kérjük jelenteni.</w:t>
      </w:r>
    </w:p>
    <w:p w14:paraId="00B98BC3" w14:textId="65697C34" w:rsidR="00767E83" w:rsidRPr="00EF2A61" w:rsidRDefault="00767E83" w:rsidP="00767E83">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hiteleknek egy olyan azonosító kódot kell adni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EF2A61">
        <w:rPr>
          <w:rFonts w:asciiTheme="minorHAnsi" w:hAnsiTheme="minorHAnsi" w:cstheme="minorHAnsi"/>
        </w:rPr>
        <w:t>/</w:t>
      </w:r>
      <w:r w:rsidR="00B67943" w:rsidRPr="00EF2A61">
        <w:rPr>
          <w:rFonts w:asciiTheme="minorHAnsi" w:hAnsiTheme="minorHAnsi" w:cstheme="minorHAnsi"/>
        </w:rPr>
        <w:t>hitelügynök</w:t>
      </w:r>
      <w:r w:rsidRPr="00EF2A61">
        <w:rPr>
          <w:rFonts w:asciiTheme="minorHAnsi" w:hAnsiTheme="minorHAnsi" w:cstheme="minorHAnsi"/>
        </w:rPr>
        <w:t xml:space="preserve"> országkódja + a főszervező</w:t>
      </w:r>
      <w:r w:rsidR="00BB5112" w:rsidRPr="00EF2A61">
        <w:rPr>
          <w:rFonts w:asciiTheme="minorHAnsi" w:hAnsiTheme="minorHAnsi" w:cstheme="minorHAnsi"/>
        </w:rPr>
        <w:t>/</w:t>
      </w:r>
      <w:r w:rsidR="00B67943" w:rsidRPr="00EF2A61">
        <w:rPr>
          <w:rFonts w:asciiTheme="minorHAnsi" w:hAnsiTheme="minorHAnsi" w:cstheme="minorHAnsi"/>
        </w:rPr>
        <w:t>hitelügynök</w:t>
      </w:r>
      <w:r w:rsidRPr="00EF2A61">
        <w:rPr>
          <w:rFonts w:asciiTheme="minorHAnsi" w:hAnsiTheme="minorHAnsi" w:cstheme="minorHAnsi"/>
        </w:rPr>
        <w:t xml:space="preserve"> </w:t>
      </w:r>
      <w:proofErr w:type="spellStart"/>
      <w:r w:rsidRPr="00EF2A61">
        <w:rPr>
          <w:rFonts w:asciiTheme="minorHAnsi" w:hAnsiTheme="minorHAnsi" w:cstheme="minorHAnsi"/>
        </w:rPr>
        <w:t>BIC</w:t>
      </w:r>
      <w:proofErr w:type="spellEnd"/>
      <w:r w:rsidRPr="00EF2A61">
        <w:rPr>
          <w:rFonts w:asciiTheme="minorHAnsi" w:hAnsiTheme="minorHAnsi" w:cstheme="minorHAnsi"/>
        </w:rPr>
        <w:t xml:space="preserve"> kódja + a szerződéskötés napja</w:t>
      </w:r>
      <w:r w:rsidR="00E676BD" w:rsidRPr="00EF2A61">
        <w:rPr>
          <w:rFonts w:asciiTheme="minorHAnsi" w:hAnsiTheme="minorHAnsi" w:cstheme="minorHAnsi"/>
        </w:rPr>
        <w:t xml:space="preserve"> (</w:t>
      </w:r>
      <w:proofErr w:type="spellStart"/>
      <w:r w:rsidR="00E676BD" w:rsidRPr="00EF2A61">
        <w:rPr>
          <w:rFonts w:asciiTheme="minorHAnsi" w:hAnsiTheme="minorHAnsi" w:cstheme="minorHAnsi"/>
        </w:rPr>
        <w:t>ééééhhnn</w:t>
      </w:r>
      <w:proofErr w:type="spellEnd"/>
      <w:r w:rsidR="00E676BD" w:rsidRPr="00EF2A61">
        <w:rPr>
          <w:rFonts w:asciiTheme="minorHAnsi" w:hAnsiTheme="minorHAnsi" w:cstheme="minorHAnsi"/>
        </w:rPr>
        <w:t>)</w:t>
      </w:r>
      <w:r w:rsidR="00A672E2" w:rsidRPr="00EF2A61">
        <w:rPr>
          <w:rFonts w:asciiTheme="minorHAnsi" w:hAnsiTheme="minorHAnsi" w:cstheme="minorHAnsi"/>
        </w:rPr>
        <w:t xml:space="preserve">, például: </w:t>
      </w:r>
      <w:r w:rsidR="005A3C02" w:rsidRPr="00EF2A61">
        <w:rPr>
          <w:rFonts w:asciiTheme="minorHAnsi" w:hAnsiTheme="minorHAnsi" w:cstheme="minorHAnsi"/>
        </w:rPr>
        <w:t>AT</w:t>
      </w:r>
      <w:r w:rsidR="00A672E2" w:rsidRPr="00EF2A61">
        <w:rPr>
          <w:rFonts w:asciiTheme="minorHAnsi" w:hAnsiTheme="minorHAnsi" w:cstheme="minorHAnsi"/>
        </w:rPr>
        <w:t>GIBAATWGXXX20171006</w:t>
      </w:r>
      <w:r w:rsidRPr="00EF2A61">
        <w:rPr>
          <w:rFonts w:asciiTheme="minorHAnsi" w:hAnsiTheme="minorHAnsi" w:cstheme="minorHAnsi"/>
        </w:rPr>
        <w:t>. Emellett az azonosító kód mellett jelenteni kell – amennyiben rendelkezésre áll –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szerződés főszervező által adott azonosítója”</w:t>
      </w:r>
      <w:r w:rsidR="008772C9" w:rsidRPr="00EF2A61">
        <w:rPr>
          <w:rFonts w:asciiTheme="minorHAnsi" w:hAnsiTheme="minorHAnsi" w:cstheme="minorHAnsi"/>
        </w:rPr>
        <w:t xml:space="preserve"> </w:t>
      </w:r>
      <w:r w:rsidRPr="00EF2A61">
        <w:rPr>
          <w:rFonts w:asciiTheme="minorHAnsi" w:hAnsiTheme="minorHAnsi" w:cstheme="minorHAnsi"/>
        </w:rPr>
        <w:t xml:space="preserve">-t, ha az adatszolgáltató nem főszervezőként, hanem fizető ügynökként jelent. Ez az attribútum az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 jelentésre kötelezett főszervezők által a tagokkal megosztott azonosító.</w:t>
      </w:r>
      <w:r w:rsidR="000433C8" w:rsidRPr="00EF2A61">
        <w:rPr>
          <w:rFonts w:asciiTheme="minorHAnsi" w:hAnsiTheme="minorHAnsi" w:cstheme="minorHAnsi"/>
        </w:rPr>
        <w:t xml:space="preserve"> </w:t>
      </w:r>
      <w:bookmarkStart w:id="285" w:name="_Hlk144369311"/>
      <w:r w:rsidR="000433C8" w:rsidRPr="00EF2A61">
        <w:rPr>
          <w:rFonts w:asciiTheme="minorHAnsi" w:hAnsiTheme="minorHAnsi" w:cstheme="minorHAnsi"/>
        </w:rPr>
        <w:t xml:space="preserve">Amennyiben a főszervezőnek/hitelügynöknek nincs </w:t>
      </w:r>
      <w:proofErr w:type="spellStart"/>
      <w:r w:rsidR="000433C8" w:rsidRPr="00EF2A61">
        <w:rPr>
          <w:rFonts w:asciiTheme="minorHAnsi" w:hAnsiTheme="minorHAnsi" w:cstheme="minorHAnsi"/>
        </w:rPr>
        <w:t>BIC</w:t>
      </w:r>
      <w:proofErr w:type="spellEnd"/>
      <w:r w:rsidR="000433C8" w:rsidRPr="00EF2A61">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sidRPr="00EF2A61">
        <w:rPr>
          <w:rFonts w:asciiTheme="minorHAnsi" w:hAnsiTheme="minorHAnsi" w:cstheme="minorHAnsi"/>
        </w:rPr>
        <w:t xml:space="preserve"> Amennyiben azonban korábban hitelintézet volt a főszervező, azaz rendelkezett </w:t>
      </w:r>
      <w:proofErr w:type="spellStart"/>
      <w:r w:rsidR="009B173F" w:rsidRPr="00EF2A61">
        <w:rPr>
          <w:rFonts w:asciiTheme="minorHAnsi" w:hAnsiTheme="minorHAnsi" w:cstheme="minorHAnsi"/>
        </w:rPr>
        <w:t>BIC</w:t>
      </w:r>
      <w:proofErr w:type="spellEnd"/>
      <w:r w:rsidR="009B173F" w:rsidRPr="00EF2A61">
        <w:rPr>
          <w:rFonts w:asciiTheme="minorHAnsi" w:hAnsiTheme="minorHAnsi" w:cstheme="minorHAnsi"/>
        </w:rPr>
        <w:t xml:space="preserve"> kóddal, a hitelintézeti szektorból történő kikerülése miatt nem kell módosítani a már meglévő </w:t>
      </w:r>
      <w:proofErr w:type="spellStart"/>
      <w:r w:rsidR="009B173F" w:rsidRPr="00EF2A61">
        <w:rPr>
          <w:rFonts w:asciiTheme="minorHAnsi" w:hAnsiTheme="minorHAnsi" w:cstheme="minorHAnsi"/>
        </w:rPr>
        <w:t>szindikált</w:t>
      </w:r>
      <w:proofErr w:type="spellEnd"/>
      <w:r w:rsidR="009B173F" w:rsidRPr="00EF2A61">
        <w:rPr>
          <w:rFonts w:asciiTheme="minorHAnsi" w:hAnsiTheme="minorHAnsi" w:cstheme="minorHAnsi"/>
        </w:rPr>
        <w:t xml:space="preserve"> hitel azonosítót, a korábbi </w:t>
      </w:r>
      <w:proofErr w:type="spellStart"/>
      <w:r w:rsidR="009B173F" w:rsidRPr="00EF2A61">
        <w:rPr>
          <w:rFonts w:asciiTheme="minorHAnsi" w:hAnsiTheme="minorHAnsi" w:cstheme="minorHAnsi"/>
        </w:rPr>
        <w:t>BIC</w:t>
      </w:r>
      <w:proofErr w:type="spellEnd"/>
      <w:r w:rsidR="009B173F" w:rsidRPr="00EF2A61">
        <w:rPr>
          <w:rFonts w:asciiTheme="minorHAnsi" w:hAnsiTheme="minorHAnsi" w:cstheme="minorHAnsi"/>
        </w:rPr>
        <w:t xml:space="preserve"> kóddal képzett azonosító jelentendő a későbbiekben is.</w:t>
      </w:r>
    </w:p>
    <w:bookmarkEnd w:id="285"/>
    <w:p w14:paraId="71C9BCB6" w14:textId="2A6C4849" w:rsidR="00D20085" w:rsidRPr="00EF2A61" w:rsidRDefault="00D20085" w:rsidP="00767E83">
      <w:pPr>
        <w:rPr>
          <w:rFonts w:asciiTheme="minorHAnsi" w:hAnsiTheme="minorHAnsi" w:cstheme="minorHAnsi"/>
        </w:rPr>
      </w:pPr>
      <w:r w:rsidRPr="00EF2A61">
        <w:rPr>
          <w:rFonts w:asciiTheme="minorHAnsi" w:hAnsiTheme="minorHAnsi" w:cstheme="minorHAnsi"/>
        </w:rPr>
        <w:t>Amennyiben egy nap ugyanaz</w:t>
      </w:r>
      <w:r w:rsidR="007746CA" w:rsidRPr="00EF2A61">
        <w:rPr>
          <w:rFonts w:asciiTheme="minorHAnsi" w:hAnsiTheme="minorHAnsi" w:cstheme="minorHAnsi"/>
        </w:rPr>
        <w:t xml:space="preserve">on főszervezővel több különböző </w:t>
      </w:r>
      <w:proofErr w:type="spellStart"/>
      <w:r w:rsidR="007746CA" w:rsidRPr="00EF2A61">
        <w:rPr>
          <w:rFonts w:asciiTheme="minorHAnsi" w:hAnsiTheme="minorHAnsi" w:cstheme="minorHAnsi"/>
        </w:rPr>
        <w:t>szindikált</w:t>
      </w:r>
      <w:proofErr w:type="spellEnd"/>
      <w:r w:rsidR="007746CA" w:rsidRPr="00EF2A61">
        <w:rPr>
          <w:rFonts w:asciiTheme="minorHAnsi" w:hAnsiTheme="minorHAnsi" w:cstheme="minorHAnsi"/>
        </w:rPr>
        <w:t xml:space="preserve"> szerződés indult, akkor a „</w:t>
      </w:r>
      <w:proofErr w:type="spellStart"/>
      <w:r w:rsidR="007746CA" w:rsidRPr="00EF2A61">
        <w:rPr>
          <w:rFonts w:asciiTheme="minorHAnsi" w:hAnsiTheme="minorHAnsi" w:cstheme="minorHAnsi"/>
        </w:rPr>
        <w:t>Szindikált</w:t>
      </w:r>
      <w:proofErr w:type="spellEnd"/>
      <w:r w:rsidR="007746CA" w:rsidRPr="00EF2A61">
        <w:rPr>
          <w:rFonts w:asciiTheme="minorHAnsi" w:hAnsiTheme="minorHAnsi" w:cstheme="minorHAnsi"/>
        </w:rPr>
        <w:t xml:space="preserve"> szerződés azonosító” mezőben a képzett kód végére 01, 02, </w:t>
      </w:r>
      <w:proofErr w:type="gramStart"/>
      <w:r w:rsidR="007746CA" w:rsidRPr="00EF2A61">
        <w:rPr>
          <w:rFonts w:asciiTheme="minorHAnsi" w:hAnsiTheme="minorHAnsi" w:cstheme="minorHAnsi"/>
        </w:rPr>
        <w:t>03,</w:t>
      </w:r>
      <w:proofErr w:type="gramEnd"/>
      <w:r w:rsidR="007746CA" w:rsidRPr="00EF2A61">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EF2A61">
        <w:rPr>
          <w:rFonts w:asciiTheme="minorHAnsi" w:hAnsiTheme="minorHAnsi" w:cstheme="minorHAnsi"/>
        </w:rPr>
        <w:t xml:space="preserve"> Az ilyen esetekben </w:t>
      </w:r>
      <w:r w:rsidR="007B1653" w:rsidRPr="00EF2A61">
        <w:rPr>
          <w:rFonts w:asciiTheme="minorHAnsi" w:hAnsiTheme="minorHAnsi" w:cstheme="minorHAnsi"/>
        </w:rPr>
        <w:t>alkalmazandó</w:t>
      </w:r>
      <w:r w:rsidR="00A672E2" w:rsidRPr="00EF2A61">
        <w:rPr>
          <w:rFonts w:asciiTheme="minorHAnsi" w:hAnsiTheme="minorHAnsi" w:cstheme="minorHAnsi"/>
        </w:rPr>
        <w:t xml:space="preserve"> </w:t>
      </w:r>
      <w:proofErr w:type="spellStart"/>
      <w:r w:rsidR="00A672E2" w:rsidRPr="00EF2A61">
        <w:rPr>
          <w:rFonts w:asciiTheme="minorHAnsi" w:hAnsiTheme="minorHAnsi" w:cstheme="minorHAnsi"/>
        </w:rPr>
        <w:t>szindikált</w:t>
      </w:r>
      <w:proofErr w:type="spellEnd"/>
      <w:r w:rsidR="00A672E2" w:rsidRPr="00EF2A61">
        <w:rPr>
          <w:rFonts w:asciiTheme="minorHAnsi" w:hAnsiTheme="minorHAnsi" w:cstheme="minorHAnsi"/>
        </w:rPr>
        <w:t xml:space="preserve"> szerződés azonosító kódokat a következő példák alapján kell meg</w:t>
      </w:r>
      <w:r w:rsidR="007B1653" w:rsidRPr="00EF2A61">
        <w:rPr>
          <w:rFonts w:asciiTheme="minorHAnsi" w:hAnsiTheme="minorHAnsi" w:cstheme="minorHAnsi"/>
        </w:rPr>
        <w:t>képezni</w:t>
      </w:r>
      <w:r w:rsidR="00A672E2" w:rsidRPr="00EF2A61">
        <w:rPr>
          <w:rFonts w:asciiTheme="minorHAnsi" w:hAnsiTheme="minorHAnsi" w:cstheme="minorHAnsi"/>
        </w:rPr>
        <w:t xml:space="preserve">: </w:t>
      </w:r>
      <w:r w:rsidR="005A3C02" w:rsidRPr="00EF2A61">
        <w:rPr>
          <w:rFonts w:asciiTheme="minorHAnsi" w:hAnsiTheme="minorHAnsi" w:cstheme="minorHAnsi"/>
        </w:rPr>
        <w:t>AT</w:t>
      </w:r>
      <w:r w:rsidR="00A672E2" w:rsidRPr="00EF2A61">
        <w:rPr>
          <w:rFonts w:asciiTheme="minorHAnsi" w:hAnsiTheme="minorHAnsi" w:cstheme="minorHAnsi"/>
        </w:rPr>
        <w:t xml:space="preserve">GIBAATWGXXX2017100601, </w:t>
      </w:r>
      <w:r w:rsidR="005A3C02" w:rsidRPr="00EF2A61">
        <w:rPr>
          <w:rFonts w:asciiTheme="minorHAnsi" w:hAnsiTheme="minorHAnsi" w:cstheme="minorHAnsi"/>
        </w:rPr>
        <w:t>AT</w:t>
      </w:r>
      <w:r w:rsidR="00A672E2" w:rsidRPr="00EF2A61">
        <w:rPr>
          <w:rFonts w:asciiTheme="minorHAnsi" w:hAnsiTheme="minorHAnsi" w:cstheme="minorHAnsi"/>
        </w:rPr>
        <w:t xml:space="preserve">GIBAATWGXXX2017100602, </w:t>
      </w:r>
      <w:proofErr w:type="gramStart"/>
      <w:r w:rsidR="005A3C02" w:rsidRPr="00EF2A61">
        <w:rPr>
          <w:rFonts w:asciiTheme="minorHAnsi" w:hAnsiTheme="minorHAnsi" w:cstheme="minorHAnsi"/>
        </w:rPr>
        <w:t>AT</w:t>
      </w:r>
      <w:r w:rsidR="00A672E2" w:rsidRPr="00EF2A61">
        <w:rPr>
          <w:rFonts w:asciiTheme="minorHAnsi" w:hAnsiTheme="minorHAnsi" w:cstheme="minorHAnsi"/>
        </w:rPr>
        <w:t>GIBAATWGXXX2017100603,</w:t>
      </w:r>
      <w:proofErr w:type="gramEnd"/>
      <w:r w:rsidR="00A672E2" w:rsidRPr="00EF2A61">
        <w:rPr>
          <w:rFonts w:asciiTheme="minorHAnsi" w:hAnsiTheme="minorHAnsi" w:cstheme="minorHAnsi"/>
        </w:rPr>
        <w:t xml:space="preserve"> stb.</w:t>
      </w:r>
    </w:p>
    <w:p w14:paraId="6933556F" w14:textId="24BD1BC1" w:rsidR="00767E83" w:rsidRPr="00EF2A61" w:rsidRDefault="00767E83" w:rsidP="00767E83">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SZIND</w:t>
      </w:r>
      <w:proofErr w:type="spellEnd"/>
      <w:r w:rsidRPr="00EF2A61">
        <w:rPr>
          <w:rFonts w:asciiTheme="minorHAnsi" w:hAnsiTheme="minorHAnsi" w:cstheme="minorHAnsi"/>
        </w:rPr>
        <w:t xml:space="preserve"> kódú táblában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főszervezője/fizető ügynöke le kell jelentse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w:t>
      </w:r>
      <w:r w:rsidRPr="00EF2A61">
        <w:rPr>
          <w:rFonts w:asciiTheme="minorHAnsi" w:hAnsiTheme="minorHAnsi" w:cstheme="minorHAnsi"/>
          <w:i/>
        </w:rPr>
        <w:t>teljes összegét</w:t>
      </w:r>
      <w:r w:rsidRPr="00EF2A61">
        <w:rPr>
          <w:rFonts w:asciiTheme="minorHAnsi" w:hAnsiTheme="minorHAnsi" w:cstheme="minorHAnsi"/>
        </w:rPr>
        <w:t xml:space="preserve"> a szerződés szerinti devizanemben</w:t>
      </w:r>
      <w:r w:rsidR="00DF6B9B" w:rsidRPr="00EF2A61">
        <w:rPr>
          <w:rFonts w:asciiTheme="minorHAnsi" w:hAnsiTheme="minorHAnsi" w:cstheme="minorHAnsi"/>
        </w:rPr>
        <w:t xml:space="preserve"> (ha</w:t>
      </w:r>
      <w:r w:rsidR="00BF5478" w:rsidRPr="00EF2A61">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EF2A61">
        <w:rPr>
          <w:rFonts w:asciiTheme="minorHAnsi" w:hAnsiTheme="minorHAnsi" w:cstheme="minorHAnsi"/>
        </w:rPr>
        <w:t xml:space="preserve">. </w:t>
      </w:r>
      <w:r w:rsidRPr="00EF2A61">
        <w:rPr>
          <w:rFonts w:asciiTheme="minorHAnsi" w:hAnsiTheme="minorHAnsi" w:cstheme="minorHAnsi"/>
        </w:rPr>
        <w:t xml:space="preserve">Ezen kívül az adatszolgáltatás többi táblájában az általános szabályok szerint jelentendő </w:t>
      </w:r>
      <w:r w:rsidRPr="00EF2A61">
        <w:rPr>
          <w:rFonts w:asciiTheme="minorHAnsi" w:hAnsiTheme="minorHAnsi" w:cstheme="minorHAnsi"/>
          <w:i/>
        </w:rPr>
        <w:t>az adatszolgáltatóra jutó rész</w:t>
      </w:r>
      <w:r w:rsidRPr="00EF2A61">
        <w:rPr>
          <w:rFonts w:asciiTheme="minorHAnsi" w:hAnsiTheme="minorHAnsi" w:cstheme="minorHAnsi"/>
        </w:rPr>
        <w:t xml:space="preserve"> (saját banki részvétel). </w:t>
      </w:r>
    </w:p>
    <w:p w14:paraId="716179DC" w14:textId="08061B7E" w:rsidR="00767E83" w:rsidRPr="00EF2A61" w:rsidRDefault="007746CA" w:rsidP="00767E83">
      <w:pPr>
        <w:rPr>
          <w:rFonts w:asciiTheme="minorHAnsi" w:hAnsiTheme="minorHAnsi" w:cstheme="minorHAnsi"/>
        </w:rPr>
      </w:pPr>
      <w:bookmarkStart w:id="286" w:name="_Hlk20319246"/>
      <w:r w:rsidRPr="00EF2A61">
        <w:rPr>
          <w:rFonts w:asciiTheme="minorHAnsi" w:hAnsiTheme="minorHAnsi" w:cstheme="minorHAnsi"/>
        </w:rPr>
        <w:t xml:space="preserve">Amennyiben egy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EF2A61">
        <w:rPr>
          <w:rFonts w:asciiTheme="minorHAnsi" w:hAnsiTheme="minorHAnsi" w:cstheme="minorHAnsi"/>
        </w:rPr>
        <w:t xml:space="preserve"> és csak annak a főszervezőnek</w:t>
      </w:r>
      <w:r w:rsidR="004F4755" w:rsidRPr="00EF2A61">
        <w:rPr>
          <w:rFonts w:asciiTheme="minorHAnsi" w:hAnsiTheme="minorHAnsi" w:cstheme="minorHAnsi"/>
        </w:rPr>
        <w:t xml:space="preserve"> (leggyakrabban valószínűleg az ügynök szerepben lévő főszervezőnek)</w:t>
      </w:r>
      <w:r w:rsidR="005832AD" w:rsidRPr="00EF2A61">
        <w:rPr>
          <w:rFonts w:asciiTheme="minorHAnsi" w:hAnsiTheme="minorHAnsi" w:cstheme="minorHAnsi"/>
        </w:rPr>
        <w:t xml:space="preserve"> kell jelentenie a teljes </w:t>
      </w:r>
      <w:proofErr w:type="spellStart"/>
      <w:r w:rsidR="005832AD" w:rsidRPr="00EF2A61">
        <w:rPr>
          <w:rFonts w:asciiTheme="minorHAnsi" w:hAnsiTheme="minorHAnsi" w:cstheme="minorHAnsi"/>
        </w:rPr>
        <w:t>SZIND</w:t>
      </w:r>
      <w:proofErr w:type="spellEnd"/>
      <w:r w:rsidR="005832AD" w:rsidRPr="00EF2A61">
        <w:rPr>
          <w:rFonts w:asciiTheme="minorHAnsi" w:hAnsiTheme="minorHAnsi" w:cstheme="minorHAnsi"/>
        </w:rPr>
        <w:t xml:space="preserve"> táblát főszervezőként</w:t>
      </w:r>
      <w:r w:rsidRPr="00EF2A61">
        <w:rPr>
          <w:rFonts w:asciiTheme="minorHAnsi" w:hAnsiTheme="minorHAnsi" w:cstheme="minorHAnsi"/>
        </w:rPr>
        <w:t>.</w:t>
      </w:r>
      <w:r w:rsidR="00FC2634" w:rsidRPr="00EF2A61">
        <w:rPr>
          <w:rFonts w:asciiTheme="minorHAnsi" w:hAnsiTheme="minorHAnsi" w:cstheme="minorHAnsi"/>
        </w:rPr>
        <w:t xml:space="preserve"> </w:t>
      </w:r>
      <w:r w:rsidR="004F4755" w:rsidRPr="00EF2A61">
        <w:rPr>
          <w:rFonts w:asciiTheme="minorHAnsi" w:hAnsiTheme="minorHAnsi" w:cstheme="minorHAnsi"/>
        </w:rPr>
        <w:t xml:space="preserve">Alapszabályként annak a főszervezőnek kell a </w:t>
      </w:r>
      <w:proofErr w:type="spellStart"/>
      <w:r w:rsidR="004F4755" w:rsidRPr="00EF2A61">
        <w:rPr>
          <w:rFonts w:asciiTheme="minorHAnsi" w:hAnsiTheme="minorHAnsi" w:cstheme="minorHAnsi"/>
        </w:rPr>
        <w:t>SZIND</w:t>
      </w:r>
      <w:proofErr w:type="spellEnd"/>
      <w:r w:rsidR="004F4755" w:rsidRPr="00EF2A61">
        <w:rPr>
          <w:rFonts w:asciiTheme="minorHAnsi" w:hAnsiTheme="minorHAnsi" w:cstheme="minorHAnsi"/>
        </w:rPr>
        <w:t xml:space="preserve"> táblát jelenteni, amely a </w:t>
      </w:r>
      <w:proofErr w:type="spellStart"/>
      <w:r w:rsidR="004F4755" w:rsidRPr="00EF2A61">
        <w:rPr>
          <w:rFonts w:asciiTheme="minorHAnsi" w:hAnsiTheme="minorHAnsi" w:cstheme="minorHAnsi"/>
        </w:rPr>
        <w:t>KHR</w:t>
      </w:r>
      <w:proofErr w:type="spellEnd"/>
      <w:r w:rsidR="004F4755" w:rsidRPr="00EF2A61">
        <w:rPr>
          <w:rFonts w:asciiTheme="minorHAnsi" w:hAnsiTheme="minorHAnsi" w:cstheme="minorHAnsi"/>
        </w:rPr>
        <w:t xml:space="preserve">-ben is lejelenti a </w:t>
      </w:r>
      <w:proofErr w:type="spellStart"/>
      <w:r w:rsidR="004F4755" w:rsidRPr="00EF2A61">
        <w:rPr>
          <w:rFonts w:asciiTheme="minorHAnsi" w:hAnsiTheme="minorHAnsi" w:cstheme="minorHAnsi"/>
        </w:rPr>
        <w:t>szindikált</w:t>
      </w:r>
      <w:proofErr w:type="spellEnd"/>
      <w:r w:rsidR="004F4755" w:rsidRPr="00EF2A61">
        <w:rPr>
          <w:rFonts w:asciiTheme="minorHAnsi" w:hAnsiTheme="minorHAnsi" w:cstheme="minorHAnsi"/>
        </w:rPr>
        <w:t xml:space="preserve"> hitel teljes összegét. </w:t>
      </w:r>
      <w:r w:rsidR="005832AD" w:rsidRPr="00EF2A61">
        <w:rPr>
          <w:rFonts w:asciiTheme="minorHAnsi" w:hAnsiTheme="minorHAnsi" w:cstheme="minorHAnsi"/>
        </w:rPr>
        <w:t>A többi főszervező a „Főszervező-e” kérdésre „</w:t>
      </w:r>
      <w:proofErr w:type="gramStart"/>
      <w:r w:rsidR="005832AD" w:rsidRPr="00EF2A61">
        <w:rPr>
          <w:rFonts w:asciiTheme="minorHAnsi" w:hAnsiTheme="minorHAnsi" w:cstheme="minorHAnsi"/>
        </w:rPr>
        <w:t>nem”-</w:t>
      </w:r>
      <w:proofErr w:type="spellStart"/>
      <w:proofErr w:type="gramEnd"/>
      <w:r w:rsidR="005832AD" w:rsidRPr="00EF2A61">
        <w:rPr>
          <w:rFonts w:asciiTheme="minorHAnsi" w:hAnsiTheme="minorHAnsi" w:cstheme="minorHAnsi"/>
        </w:rPr>
        <w:t>et</w:t>
      </w:r>
      <w:proofErr w:type="spellEnd"/>
      <w:r w:rsidR="005832AD" w:rsidRPr="00EF2A61">
        <w:rPr>
          <w:rFonts w:asciiTheme="minorHAnsi" w:hAnsiTheme="minorHAnsi" w:cstheme="minorHAnsi"/>
        </w:rPr>
        <w:t xml:space="preserve"> kell jelentsen. </w:t>
      </w:r>
      <w:bookmarkEnd w:id="286"/>
      <w:r w:rsidR="00767E83" w:rsidRPr="00EF2A61">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EF2A61" w:rsidRDefault="00767E83" w:rsidP="00767E83">
      <w:pPr>
        <w:rPr>
          <w:rFonts w:asciiTheme="minorHAnsi" w:hAnsiTheme="minorHAnsi" w:cstheme="minorHAnsi"/>
        </w:rPr>
      </w:pPr>
      <w:r w:rsidRPr="00EF2A61">
        <w:rPr>
          <w:rFonts w:asciiTheme="minorHAnsi" w:hAnsiTheme="minorHAnsi" w:cstheme="minorHAnsi"/>
        </w:rPr>
        <w:t xml:space="preserve">A későbbi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jelentés során a belföldi főszervezőnek külön instrumentumként kell majd lejelenteni a külföldi, nem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tagország partner részesedését, ezt azonban az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csatlakozás előtt nem kérjük be. </w:t>
      </w:r>
      <w:bookmarkStart w:id="287" w:name="_Hlk117439"/>
      <w:r w:rsidR="00C67620" w:rsidRPr="00EF2A61">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87"/>
    </w:p>
    <w:p w14:paraId="3DA639BF" w14:textId="0E16893D" w:rsidR="00FC2634" w:rsidRPr="00EF2A61" w:rsidRDefault="00F10198" w:rsidP="00767E83">
      <w:pPr>
        <w:rPr>
          <w:rFonts w:asciiTheme="minorHAnsi" w:hAnsiTheme="minorHAnsi" w:cstheme="minorHAnsi"/>
        </w:rPr>
      </w:pPr>
      <w:r w:rsidRPr="00EF2A61">
        <w:rPr>
          <w:rFonts w:asciiTheme="minorHAnsi" w:hAnsiTheme="minorHAnsi" w:cstheme="minorHAnsi"/>
        </w:rPr>
        <w:t xml:space="preserve">Klubhitelek esetén – mivel ekkor nincs főszervező – minden résztvevőnek jelentenie kell a klubhitel összegét 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EF2A61">
        <w:rPr>
          <w:rFonts w:asciiTheme="minorHAnsi" w:hAnsiTheme="minorHAnsi" w:cstheme="minorHAnsi"/>
        </w:rPr>
        <w:t>BIC</w:t>
      </w:r>
      <w:proofErr w:type="spellEnd"/>
      <w:r w:rsidRPr="00EF2A61">
        <w:rPr>
          <w:rFonts w:asciiTheme="minorHAnsi" w:hAnsiTheme="minorHAnsi" w:cstheme="minorHAnsi"/>
        </w:rPr>
        <w:t xml:space="preserve">-kódja alapján képzik az egységes azonosítót. Az </w:t>
      </w:r>
      <w:proofErr w:type="spellStart"/>
      <w:r w:rsidRPr="00EF2A61">
        <w:rPr>
          <w:rFonts w:asciiTheme="minorHAnsi" w:hAnsiTheme="minorHAnsi" w:cstheme="minorHAnsi"/>
        </w:rPr>
        <w:t>INSTK-INSTR</w:t>
      </w:r>
      <w:proofErr w:type="spellEnd"/>
      <w:r w:rsidRPr="00EF2A61">
        <w:rPr>
          <w:rFonts w:asciiTheme="minorHAnsi" w:hAnsiTheme="minorHAnsi" w:cstheme="minorHAnsi"/>
        </w:rPr>
        <w:t xml:space="preserve"> táblákban a saját könyveknek megfelelően kell szerepeltetni az instrumentumokat.</w:t>
      </w:r>
    </w:p>
    <w:p w14:paraId="7C11EF64" w14:textId="43E328D9" w:rsidR="0091743A" w:rsidRPr="00EF2A61" w:rsidRDefault="0091743A" w:rsidP="008E587A">
      <w:pPr>
        <w:pStyle w:val="Cmsor2"/>
        <w:keepNext/>
        <w:rPr>
          <w:rFonts w:asciiTheme="minorHAnsi" w:hAnsiTheme="minorHAnsi" w:cstheme="minorHAnsi"/>
          <w:sz w:val="20"/>
          <w:szCs w:val="20"/>
        </w:rPr>
      </w:pPr>
      <w:bookmarkStart w:id="288" w:name="_Toc64967393"/>
      <w:bookmarkStart w:id="289" w:name="_Toc149902014"/>
      <w:bookmarkStart w:id="290" w:name="_Toc206686156"/>
      <w:bookmarkStart w:id="291" w:name="_Toc188019084"/>
      <w:r w:rsidRPr="00EF2A61">
        <w:rPr>
          <w:rFonts w:asciiTheme="minorHAnsi" w:hAnsiTheme="minorHAnsi" w:cstheme="minorHAnsi"/>
          <w:sz w:val="20"/>
          <w:szCs w:val="20"/>
        </w:rPr>
        <w:t xml:space="preserve">FEDEZETEKRE vonatkozó </w:t>
      </w:r>
      <w:r w:rsidR="00E60D85" w:rsidRPr="00EF2A61">
        <w:rPr>
          <w:rFonts w:asciiTheme="minorHAnsi" w:hAnsiTheme="minorHAnsi" w:cstheme="minorHAnsi"/>
          <w:sz w:val="20"/>
          <w:szCs w:val="20"/>
        </w:rPr>
        <w:t>táblák</w:t>
      </w:r>
      <w:bookmarkEnd w:id="288"/>
      <w:bookmarkEnd w:id="289"/>
      <w:bookmarkEnd w:id="290"/>
      <w:bookmarkEnd w:id="291"/>
    </w:p>
    <w:p w14:paraId="133F8FA9" w14:textId="77777777" w:rsidR="006C1FB5" w:rsidRPr="00EF2A61" w:rsidRDefault="006C1FB5" w:rsidP="00FC2634">
      <w:pPr>
        <w:keepNext/>
        <w:rPr>
          <w:rFonts w:asciiTheme="minorHAnsi" w:hAnsiTheme="minorHAnsi" w:cstheme="minorHAnsi"/>
          <w:b/>
          <w:u w:val="single"/>
        </w:rPr>
      </w:pPr>
    </w:p>
    <w:p w14:paraId="79DDDC9A" w14:textId="099984F4" w:rsidR="006C1FB5" w:rsidRPr="00EF2A61" w:rsidRDefault="006C1FB5" w:rsidP="00FC2634">
      <w:pPr>
        <w:keepNext/>
        <w:rPr>
          <w:rFonts w:asciiTheme="minorHAnsi" w:hAnsiTheme="minorHAnsi" w:cstheme="minorHAnsi"/>
        </w:rPr>
      </w:pPr>
      <w:r w:rsidRPr="00EF2A61">
        <w:rPr>
          <w:rFonts w:asciiTheme="minorHAnsi" w:hAnsiTheme="minorHAnsi" w:cstheme="minorHAnsi"/>
          <w:b/>
        </w:rPr>
        <w:t xml:space="preserve">A fedezet </w:t>
      </w:r>
      <w:r w:rsidRPr="00EF2A61">
        <w:rPr>
          <w:rFonts w:asciiTheme="minorHAnsi" w:hAnsiTheme="minorHAnsi" w:cstheme="minorHAnsi"/>
        </w:rPr>
        <w:t xml:space="preserve">biztosíték valamely negatív hiteleseményre vonatkozóan. A </w:t>
      </w:r>
      <w:proofErr w:type="spellStart"/>
      <w:r w:rsidR="002156BD" w:rsidRPr="00EF2A61">
        <w:rPr>
          <w:rFonts w:asciiTheme="minorHAnsi" w:hAnsiTheme="minorHAnsi" w:cstheme="minorHAnsi"/>
        </w:rPr>
        <w:t>FEDE</w:t>
      </w:r>
      <w:proofErr w:type="spellEnd"/>
      <w:r w:rsidR="002156BD" w:rsidRPr="00EF2A61">
        <w:rPr>
          <w:rFonts w:asciiTheme="minorHAnsi" w:hAnsiTheme="minorHAnsi" w:cstheme="minorHAnsi"/>
        </w:rPr>
        <w:t xml:space="preserve"> és </w:t>
      </w:r>
      <w:proofErr w:type="spellStart"/>
      <w:r w:rsidR="002156BD" w:rsidRPr="00EF2A61">
        <w:rPr>
          <w:rFonts w:asciiTheme="minorHAnsi" w:hAnsiTheme="minorHAnsi" w:cstheme="minorHAnsi"/>
        </w:rPr>
        <w:t>FEDA</w:t>
      </w:r>
      <w:proofErr w:type="spellEnd"/>
      <w:r w:rsidR="002156BD" w:rsidRPr="00EF2A61">
        <w:rPr>
          <w:rFonts w:asciiTheme="minorHAnsi" w:hAnsiTheme="minorHAnsi" w:cstheme="minorHAnsi"/>
        </w:rPr>
        <w:t xml:space="preserve"> kódú </w:t>
      </w:r>
      <w:r w:rsidR="00F12514" w:rsidRPr="00EF2A61">
        <w:rPr>
          <w:rFonts w:asciiTheme="minorHAnsi" w:hAnsiTheme="minorHAnsi" w:cstheme="minorHAnsi"/>
        </w:rPr>
        <w:t xml:space="preserve">táblák </w:t>
      </w:r>
      <w:r w:rsidRPr="00EF2A61">
        <w:rPr>
          <w:rFonts w:asciiTheme="minorHAnsi" w:hAnsiTheme="minorHAnsi" w:cstheme="minorHAnsi"/>
        </w:rPr>
        <w:t xml:space="preserve">a </w:t>
      </w:r>
      <w:r w:rsidRPr="00EF2A61">
        <w:rPr>
          <w:rFonts w:asciiTheme="minorHAnsi" w:hAnsiTheme="minorHAnsi" w:cstheme="minorHAnsi"/>
          <w:b/>
        </w:rPr>
        <w:t>fedezetre</w:t>
      </w:r>
      <w:r w:rsidRPr="00EF2A61">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EF2A61">
        <w:rPr>
          <w:rFonts w:asciiTheme="minorHAnsi" w:hAnsiTheme="minorHAnsi" w:cstheme="minorHAnsi"/>
        </w:rPr>
        <w:t>, tehát a fedezet értékadatait kell megadni, nem pedig az azt terhelő jelzálogjog értékét</w:t>
      </w:r>
      <w:r w:rsidRPr="00EF2A61">
        <w:rPr>
          <w:rFonts w:asciiTheme="minorHAnsi" w:hAnsiTheme="minorHAnsi" w:cstheme="minorHAnsi"/>
        </w:rPr>
        <w:t>.</w:t>
      </w:r>
      <w:r w:rsidR="00716C89" w:rsidRPr="00EF2A61">
        <w:rPr>
          <w:rFonts w:asciiTheme="minorHAnsi" w:hAnsiTheme="minorHAnsi" w:cstheme="minorHAnsi"/>
        </w:rPr>
        <w:t xml:space="preserve"> </w:t>
      </w:r>
      <w:r w:rsidR="002B2EEA" w:rsidRPr="00EF2A61">
        <w:rPr>
          <w:rFonts w:asciiTheme="minorHAnsi" w:hAnsiTheme="minorHAnsi" w:cstheme="minorHAnsi"/>
        </w:rPr>
        <w:t>Az ingatlanfedezet attól a vonatkozási időszaktól</w:t>
      </w:r>
      <w:r w:rsidR="00787EF2" w:rsidRPr="00EF2A61">
        <w:rPr>
          <w:rFonts w:asciiTheme="minorHAnsi" w:hAnsiTheme="minorHAnsi" w:cstheme="minorHAnsi"/>
        </w:rPr>
        <w:t xml:space="preserve"> jelentendő</w:t>
      </w:r>
      <w:r w:rsidR="002B2EEA" w:rsidRPr="00EF2A61">
        <w:rPr>
          <w:rFonts w:asciiTheme="minorHAnsi" w:hAnsiTheme="minorHAnsi" w:cstheme="minorHAnsi"/>
        </w:rPr>
        <w:t>, amelyben az adatszolgáltató jelzálogjoga már széljegyen szerepel az ingatlan tulajdoni lapján.</w:t>
      </w:r>
      <w:r w:rsidR="00125760" w:rsidRPr="00EF2A61">
        <w:rPr>
          <w:rFonts w:asciiTheme="minorHAnsi" w:hAnsiTheme="minorHAnsi" w:cstheme="minorHAnsi"/>
        </w:rPr>
        <w:t xml:space="preserve"> Az </w:t>
      </w:r>
      <w:proofErr w:type="spellStart"/>
      <w:r w:rsidR="00125760" w:rsidRPr="00EF2A61">
        <w:rPr>
          <w:rFonts w:asciiTheme="minorHAnsi" w:hAnsiTheme="minorHAnsi" w:cstheme="minorHAnsi"/>
        </w:rPr>
        <w:t>INSTR</w:t>
      </w:r>
      <w:proofErr w:type="spellEnd"/>
      <w:r w:rsidR="00125760" w:rsidRPr="00EF2A61">
        <w:rPr>
          <w:rFonts w:asciiTheme="minorHAnsi" w:hAnsiTheme="minorHAnsi" w:cstheme="minorHAnsi"/>
        </w:rPr>
        <w:t xml:space="preserve"> táblában szereplő</w:t>
      </w:r>
      <w:r w:rsidR="008772C9" w:rsidRPr="00EF2A61">
        <w:rPr>
          <w:rFonts w:asciiTheme="minorHAnsi" w:hAnsiTheme="minorHAnsi" w:cstheme="minorHAnsi"/>
        </w:rPr>
        <w:t xml:space="preserve">, </w:t>
      </w:r>
      <w:r w:rsidR="008772C9" w:rsidRPr="00EF2A61">
        <w:rPr>
          <w:rFonts w:asciiTheme="minorHAnsi" w:hAnsiTheme="minorHAnsi" w:cs="Arial"/>
        </w:rPr>
        <w:t>„</w:t>
      </w:r>
      <w:r w:rsidR="00125760" w:rsidRPr="00EF2A61">
        <w:rPr>
          <w:rFonts w:asciiTheme="minorHAnsi" w:hAnsiTheme="minorHAnsi" w:cs="Arial"/>
        </w:rPr>
        <w:t>Az instrumentum fedezett hitel-e?” mező már a szerződéskötéskor töltendő a kamatstatisztika felépítése érdekében.</w:t>
      </w:r>
    </w:p>
    <w:p w14:paraId="215BFF08" w14:textId="4476336A" w:rsidR="00D151CC" w:rsidRPr="00EF2A61" w:rsidRDefault="00D151CC" w:rsidP="005847F9">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táblában az adott fedezet befogadáskori jellemzőit, értékadatait, a </w:t>
      </w:r>
      <w:proofErr w:type="spellStart"/>
      <w:r w:rsidRPr="00EF2A61">
        <w:rPr>
          <w:rFonts w:asciiTheme="minorHAnsi" w:hAnsiTheme="minorHAnsi" w:cstheme="minorHAnsi"/>
        </w:rPr>
        <w:t>FEDA</w:t>
      </w:r>
      <w:proofErr w:type="spellEnd"/>
      <w:r w:rsidRPr="00EF2A61">
        <w:rPr>
          <w:rFonts w:asciiTheme="minorHAnsi" w:hAnsiTheme="minorHAnsi" w:cstheme="minorHAnsi"/>
        </w:rPr>
        <w:t xml:space="preserve"> táblában pedig a fedezet tárgyhónap végén érvényes jellemzőit kell megadni. </w:t>
      </w:r>
      <w:r w:rsidR="00C67620" w:rsidRPr="00EF2A61">
        <w:rPr>
          <w:rFonts w:asciiTheme="minorHAnsi" w:hAnsiTheme="minorHAnsi" w:cstheme="minorHAnsi"/>
        </w:rPr>
        <w:t>A két érték megegyezhet, amennyiben hitelportfólió vásárlás</w:t>
      </w:r>
      <w:r w:rsidR="008E2510" w:rsidRPr="00EF2A61">
        <w:rPr>
          <w:rFonts w:asciiTheme="minorHAnsi" w:hAnsiTheme="minorHAnsi" w:cstheme="minorHAnsi"/>
        </w:rPr>
        <w:t>, illetve faktoring tevékenység keretében átvett követelések</w:t>
      </w:r>
      <w:r w:rsidR="00C67620" w:rsidRPr="00EF2A61">
        <w:rPr>
          <w:rFonts w:asciiTheme="minorHAnsi" w:hAnsiTheme="minorHAnsi" w:cstheme="minorHAnsi"/>
        </w:rPr>
        <w:t xml:space="preserve"> esetén a fedezetek eredeti adatai nem elérhetőek</w:t>
      </w:r>
      <w:r w:rsidR="00F017D0" w:rsidRPr="00EF2A61">
        <w:rPr>
          <w:rFonts w:asciiTheme="minorHAnsi" w:hAnsiTheme="minorHAnsi" w:cstheme="minorHAnsi"/>
        </w:rPr>
        <w:t>.</w:t>
      </w:r>
      <w:r w:rsidR="00C67620" w:rsidRPr="00EF2A61">
        <w:rPr>
          <w:rFonts w:asciiTheme="minorHAnsi" w:hAnsiTheme="minorHAnsi" w:cstheme="minorHAnsi"/>
        </w:rPr>
        <w:t xml:space="preserve"> </w:t>
      </w:r>
    </w:p>
    <w:p w14:paraId="31C3B027" w14:textId="1BDB0524" w:rsidR="00AF624B" w:rsidRPr="00EF2A61" w:rsidRDefault="0098137C" w:rsidP="00AF624B">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táblában a fedezetek eredeti adatai minden adatszolgáltatásban jelentendők, nemcsak a fedezet befogadásakor. </w:t>
      </w:r>
      <w:r w:rsidR="00AF624B" w:rsidRPr="00EF2A61">
        <w:rPr>
          <w:rFonts w:asciiTheme="minorHAnsi" w:hAnsiTheme="minorHAnsi" w:cstheme="minorHAnsi"/>
        </w:rPr>
        <w:t xml:space="preserve">Az egyedileg azonosítható fedezetek esetében a </w:t>
      </w:r>
      <w:proofErr w:type="spellStart"/>
      <w:r w:rsidR="00AF624B" w:rsidRPr="00EF2A61">
        <w:rPr>
          <w:rFonts w:asciiTheme="minorHAnsi" w:hAnsiTheme="minorHAnsi" w:cstheme="minorHAnsi"/>
        </w:rPr>
        <w:t>FEDE</w:t>
      </w:r>
      <w:proofErr w:type="spellEnd"/>
      <w:r w:rsidR="00AF624B" w:rsidRPr="00EF2A61">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EF2A61">
        <w:rPr>
          <w:rFonts w:asciiTheme="minorHAnsi" w:hAnsiTheme="minorHAnsi" w:cstheme="minorHAnsi"/>
        </w:rPr>
        <w:t>FEDE</w:t>
      </w:r>
      <w:proofErr w:type="spellEnd"/>
      <w:r w:rsidR="00AF624B" w:rsidRPr="00EF2A61">
        <w:rPr>
          <w:rFonts w:asciiTheme="minorHAnsi" w:hAnsiTheme="minorHAnsi" w:cstheme="minorHAnsi"/>
        </w:rPr>
        <w:t xml:space="preserve"> értékek a visszakerüléskor újra kalkulá</w:t>
      </w:r>
      <w:r w:rsidR="003565C8" w:rsidRPr="00EF2A61">
        <w:rPr>
          <w:rFonts w:asciiTheme="minorHAnsi" w:hAnsiTheme="minorHAnsi" w:cstheme="minorHAnsi"/>
        </w:rPr>
        <w:t>l</w:t>
      </w:r>
      <w:r w:rsidR="00AF624B" w:rsidRPr="00EF2A61">
        <w:rPr>
          <w:rFonts w:asciiTheme="minorHAnsi" w:hAnsiTheme="minorHAnsi" w:cstheme="minorHAnsi"/>
        </w:rPr>
        <w:t>á</w:t>
      </w:r>
      <w:r w:rsidR="003565C8" w:rsidRPr="00EF2A61">
        <w:rPr>
          <w:rFonts w:asciiTheme="minorHAnsi" w:hAnsiTheme="minorHAnsi" w:cstheme="minorHAnsi"/>
        </w:rPr>
        <w:t>s</w:t>
      </w:r>
      <w:r w:rsidR="00AF624B" w:rsidRPr="00EF2A61">
        <w:rPr>
          <w:rFonts w:asciiTheme="minorHAnsi" w:hAnsiTheme="minorHAnsi" w:cstheme="minorHAnsi"/>
        </w:rPr>
        <w:t>ra kell kerüljenek.</w:t>
      </w:r>
    </w:p>
    <w:p w14:paraId="62D70528" w14:textId="2C99E7F5" w:rsidR="006C1FB5" w:rsidRPr="00EF2A61" w:rsidRDefault="006C1FB5" w:rsidP="008D5A94">
      <w:pPr>
        <w:rPr>
          <w:rFonts w:asciiTheme="minorHAnsi" w:hAnsiTheme="minorHAnsi" w:cstheme="minorHAnsi"/>
        </w:rPr>
      </w:pPr>
      <w:r w:rsidRPr="00EF2A61">
        <w:rPr>
          <w:rFonts w:asciiTheme="minorHAnsi" w:hAnsiTheme="minorHAnsi" w:cstheme="minorHAnsi"/>
        </w:rPr>
        <w:t xml:space="preserve">Az ingatlanfedezetre és az egyéb fedezetekre vonatkozó </w:t>
      </w:r>
      <w:r w:rsidR="00072D43" w:rsidRPr="00EF2A61">
        <w:rPr>
          <w:rFonts w:asciiTheme="minorHAnsi" w:hAnsiTheme="minorHAnsi" w:cstheme="minorHAnsi"/>
        </w:rPr>
        <w:t xml:space="preserve">egyszeri </w:t>
      </w:r>
      <w:r w:rsidRPr="00EF2A61">
        <w:rPr>
          <w:rFonts w:asciiTheme="minorHAnsi" w:hAnsiTheme="minorHAnsi" w:cstheme="minorHAnsi"/>
        </w:rPr>
        <w:t xml:space="preserve">adatok </w:t>
      </w:r>
      <w:r w:rsidR="00072D43" w:rsidRPr="00EF2A61">
        <w:rPr>
          <w:rFonts w:asciiTheme="minorHAnsi" w:hAnsiTheme="minorHAnsi" w:cstheme="minorHAnsi"/>
        </w:rPr>
        <w:t xml:space="preserve">a </w:t>
      </w:r>
      <w:proofErr w:type="spellStart"/>
      <w:r w:rsidR="00072D43" w:rsidRPr="00EF2A61">
        <w:rPr>
          <w:rFonts w:asciiTheme="minorHAnsi" w:hAnsiTheme="minorHAnsi" w:cstheme="minorHAnsi"/>
        </w:rPr>
        <w:t>FEDE</w:t>
      </w:r>
      <w:proofErr w:type="spellEnd"/>
      <w:r w:rsidR="00072D43"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EF2A61">
        <w:rPr>
          <w:rFonts w:asciiTheme="minorHAnsi" w:hAnsiTheme="minorHAnsi" w:cstheme="minorHAnsi"/>
        </w:rPr>
        <w:t>, ugyanakkor egy fedezet (pl</w:t>
      </w:r>
      <w:r w:rsidR="003565C8" w:rsidRPr="00EF2A61">
        <w:rPr>
          <w:rFonts w:asciiTheme="minorHAnsi" w:hAnsiTheme="minorHAnsi" w:cstheme="minorHAnsi"/>
        </w:rPr>
        <w:t>.</w:t>
      </w:r>
      <w:r w:rsidR="00F070C6" w:rsidRPr="00EF2A61">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EF2A61">
        <w:rPr>
          <w:rFonts w:asciiTheme="minorHAnsi" w:hAnsiTheme="minorHAnsi" w:cstheme="minorHAnsi"/>
        </w:rPr>
        <w:t xml:space="preserve">. </w:t>
      </w:r>
      <w:r w:rsidR="00D151CC" w:rsidRPr="00EF2A61">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EF2A61">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EF2A61" w:rsidRDefault="00D151CC" w:rsidP="008D5A94">
      <w:pPr>
        <w:rPr>
          <w:rFonts w:asciiTheme="minorHAnsi" w:hAnsiTheme="minorHAnsi" w:cstheme="minorHAnsi"/>
        </w:rPr>
      </w:pPr>
      <w:r w:rsidRPr="00EF2A61">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EF2A61" w:rsidRDefault="006C1FB5" w:rsidP="00EF3E0C">
      <w:pPr>
        <w:rPr>
          <w:rFonts w:asciiTheme="minorHAnsi" w:hAnsiTheme="minorHAnsi" w:cstheme="minorHAnsi"/>
        </w:rPr>
      </w:pPr>
      <w:r w:rsidRPr="00EF2A61">
        <w:rPr>
          <w:rFonts w:asciiTheme="minorHAnsi" w:hAnsiTheme="minorHAnsi" w:cstheme="minorHAnsi"/>
        </w:rPr>
        <w:t xml:space="preserve">A fedezetek jelentésének alapegysége az intézmény által egységesen értékelt fedezet. </w:t>
      </w:r>
      <w:proofErr w:type="gramStart"/>
      <w:r w:rsidRPr="00EF2A61">
        <w:rPr>
          <w:rFonts w:asciiTheme="minorHAnsi" w:hAnsiTheme="minorHAnsi" w:cstheme="minorHAnsi"/>
        </w:rPr>
        <w:t>Pl.</w:t>
      </w:r>
      <w:proofErr w:type="gramEnd"/>
      <w:r w:rsidRPr="00EF2A61">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EF2A61">
        <w:rPr>
          <w:rFonts w:asciiTheme="minorHAnsi" w:hAnsiTheme="minorHAnsi" w:cstheme="minorHAnsi"/>
        </w:rPr>
        <w:t xml:space="preserve"> </w:t>
      </w:r>
      <w:r w:rsidR="00B22E61" w:rsidRPr="00EF2A61">
        <w:rPr>
          <w:rFonts w:asciiTheme="minorHAnsi" w:hAnsiTheme="minorHAnsi" w:cstheme="minorHAnsi"/>
        </w:rPr>
        <w:t xml:space="preserve">Amennyiben az értékpapírok nem csoportosan értékeltek és </w:t>
      </w:r>
      <w:r w:rsidR="00E47D69" w:rsidRPr="00EF2A61">
        <w:rPr>
          <w:rFonts w:asciiTheme="minorHAnsi" w:hAnsiTheme="minorHAnsi" w:cstheme="minorHAnsi"/>
        </w:rPr>
        <w:t>rendelkeznek ISIN-kóddal, meg kell adni az ISIN-kódot.</w:t>
      </w:r>
      <w:r w:rsidR="00E8786F" w:rsidRPr="00EF2A61">
        <w:rPr>
          <w:rFonts w:asciiTheme="minorHAnsi" w:hAnsiTheme="minorHAnsi" w:cstheme="minorHAnsi"/>
        </w:rPr>
        <w:t xml:space="preserve"> Amennyiben csoportosan értékelt eszközökről, pl. ingatlanokról van szó, az </w:t>
      </w:r>
      <w:proofErr w:type="spellStart"/>
      <w:r w:rsidR="00E8786F" w:rsidRPr="00EF2A61">
        <w:rPr>
          <w:rFonts w:asciiTheme="minorHAnsi" w:hAnsiTheme="minorHAnsi" w:cstheme="minorHAnsi"/>
        </w:rPr>
        <w:t>értékadatokat</w:t>
      </w:r>
      <w:proofErr w:type="spellEnd"/>
      <w:r w:rsidR="00E8786F" w:rsidRPr="00EF2A61">
        <w:rPr>
          <w:rFonts w:asciiTheme="minorHAnsi" w:hAnsiTheme="minorHAnsi" w:cstheme="minorHAnsi"/>
        </w:rPr>
        <w:t xml:space="preserve"> a teljes fedezetcsoportra vonatkozóan kell szerepeltetni, a leíró adatok (pl. ingatlan típusa, fizikai </w:t>
      </w:r>
      <w:proofErr w:type="gramStart"/>
      <w:r w:rsidR="00E8786F" w:rsidRPr="00EF2A61">
        <w:rPr>
          <w:rFonts w:asciiTheme="minorHAnsi" w:hAnsiTheme="minorHAnsi" w:cstheme="minorHAnsi"/>
        </w:rPr>
        <w:t>elhelyezkedése</w:t>
      </w:r>
      <w:r w:rsidR="00B6098E" w:rsidRPr="00EF2A61">
        <w:rPr>
          <w:rFonts w:asciiTheme="minorHAnsi" w:hAnsiTheme="minorHAnsi" w:cstheme="minorHAnsi"/>
        </w:rPr>
        <w:t>,</w:t>
      </w:r>
      <w:proofErr w:type="gramEnd"/>
      <w:r w:rsidR="00E8786F" w:rsidRPr="00EF2A61">
        <w:rPr>
          <w:rFonts w:asciiTheme="minorHAnsi" w:hAnsiTheme="minorHAnsi" w:cstheme="minorHAnsi"/>
        </w:rPr>
        <w:t xml:space="preserve"> stb.) a legnagyobb értékű ingatlan adatai alapján töltendők.</w:t>
      </w:r>
    </w:p>
    <w:p w14:paraId="54C34DF0" w14:textId="00D3EE6D" w:rsidR="006C1FB5" w:rsidRPr="00EF2A61" w:rsidRDefault="006C1FB5" w:rsidP="005847F9">
      <w:pPr>
        <w:rPr>
          <w:rFonts w:asciiTheme="minorHAnsi" w:hAnsiTheme="minorHAnsi" w:cstheme="minorHAnsi"/>
        </w:rPr>
      </w:pPr>
      <w:r w:rsidRPr="00EF2A61">
        <w:rPr>
          <w:rFonts w:asciiTheme="minorHAnsi" w:hAnsiTheme="minorHAnsi" w:cstheme="minorHAnsi"/>
        </w:rPr>
        <w:t>Csak azt a fedezetet kell jelenteni, amely valamely jelentett instrumentumhoz kapcsolódik</w:t>
      </w:r>
      <w:r w:rsidR="00CF52C9" w:rsidRPr="00EF2A61">
        <w:rPr>
          <w:rFonts w:asciiTheme="minorHAnsi" w:hAnsiTheme="minorHAnsi" w:cstheme="minorHAnsi"/>
        </w:rPr>
        <w:t xml:space="preserve">, a kapcsolódó fedezetek </w:t>
      </w:r>
      <w:proofErr w:type="spellStart"/>
      <w:r w:rsidR="00CF52C9" w:rsidRPr="00EF2A61">
        <w:rPr>
          <w:rFonts w:asciiTheme="minorHAnsi" w:hAnsiTheme="minorHAnsi" w:cstheme="minorHAnsi"/>
        </w:rPr>
        <w:t>teljeskörűen</w:t>
      </w:r>
      <w:proofErr w:type="spellEnd"/>
      <w:r w:rsidR="00CF52C9" w:rsidRPr="00EF2A61">
        <w:rPr>
          <w:rFonts w:asciiTheme="minorHAnsi" w:hAnsiTheme="minorHAnsi" w:cstheme="minorHAnsi"/>
        </w:rPr>
        <w:t xml:space="preserve"> (értéktől függetlenül) jelentendőek</w:t>
      </w:r>
      <w:r w:rsidRPr="00EF2A61">
        <w:rPr>
          <w:rFonts w:asciiTheme="minorHAnsi" w:hAnsiTheme="minorHAnsi" w:cstheme="minorHAnsi"/>
        </w:rPr>
        <w:t xml:space="preserve">. Megszűnt instrumentumhoz nem kell fedezetet jelenteni. A </w:t>
      </w:r>
      <w:proofErr w:type="spellStart"/>
      <w:r w:rsidR="00072D43" w:rsidRPr="00EF2A61">
        <w:rPr>
          <w:rFonts w:asciiTheme="minorHAnsi" w:hAnsiTheme="minorHAnsi" w:cstheme="minorHAnsi"/>
        </w:rPr>
        <w:t>FEDE</w:t>
      </w:r>
      <w:proofErr w:type="spellEnd"/>
      <w:r w:rsidR="00072D43" w:rsidRPr="00EF2A61">
        <w:rPr>
          <w:rFonts w:asciiTheme="minorHAnsi" w:hAnsiTheme="minorHAnsi" w:cstheme="minorHAnsi"/>
        </w:rPr>
        <w:t xml:space="preserve"> és </w:t>
      </w:r>
      <w:proofErr w:type="spellStart"/>
      <w:r w:rsidR="00072D43" w:rsidRPr="00EF2A61">
        <w:rPr>
          <w:rFonts w:asciiTheme="minorHAnsi" w:hAnsiTheme="minorHAnsi" w:cstheme="minorHAnsi"/>
        </w:rPr>
        <w:t>FEDA</w:t>
      </w:r>
      <w:proofErr w:type="spellEnd"/>
      <w:r w:rsidR="00072D43" w:rsidRPr="00EF2A61">
        <w:rPr>
          <w:rFonts w:asciiTheme="minorHAnsi" w:hAnsiTheme="minorHAnsi" w:cstheme="minorHAnsi"/>
        </w:rPr>
        <w:t xml:space="preserve"> kódú </w:t>
      </w:r>
      <w:r w:rsidR="00F12514" w:rsidRPr="00EF2A61">
        <w:rPr>
          <w:rFonts w:asciiTheme="minorHAnsi" w:hAnsiTheme="minorHAnsi" w:cstheme="minorHAnsi"/>
        </w:rPr>
        <w:t>táblák</w:t>
      </w:r>
      <w:r w:rsidRPr="00EF2A61">
        <w:rPr>
          <w:rFonts w:asciiTheme="minorHAnsi" w:hAnsiTheme="minorHAnsi" w:cstheme="minorHAnsi"/>
        </w:rPr>
        <w:t xml:space="preserve">ban az összes fedezetet jelenteni kell a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megfelelőségtől függetlenül. Az adott fedezet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megfelelőségét </w:t>
      </w:r>
      <w:proofErr w:type="spellStart"/>
      <w:r w:rsidRPr="00EF2A61">
        <w:rPr>
          <w:rFonts w:asciiTheme="minorHAnsi" w:hAnsiTheme="minorHAnsi" w:cstheme="minorHAnsi"/>
        </w:rPr>
        <w:t>flag-elni</w:t>
      </w:r>
      <w:proofErr w:type="spellEnd"/>
      <w:r w:rsidRPr="00EF2A61">
        <w:rPr>
          <w:rFonts w:asciiTheme="minorHAnsi" w:hAnsiTheme="minorHAnsi" w:cstheme="minorHAnsi"/>
        </w:rPr>
        <w:t xml:space="preserve"> kell. </w:t>
      </w:r>
    </w:p>
    <w:p w14:paraId="03BE1FED" w14:textId="38E9E3CD" w:rsidR="00583307" w:rsidRPr="00EF2A61" w:rsidRDefault="006C1FB5" w:rsidP="005847F9">
      <w:pPr>
        <w:rPr>
          <w:rFonts w:asciiTheme="minorHAnsi" w:hAnsiTheme="minorHAnsi" w:cstheme="minorHAnsi"/>
        </w:rPr>
      </w:pPr>
      <w:r w:rsidRPr="00EF2A61">
        <w:rPr>
          <w:rFonts w:asciiTheme="minorHAnsi" w:hAnsiTheme="minorHAnsi" w:cstheme="minorHAnsi"/>
        </w:rPr>
        <w:t xml:space="preserve">Az egyes fedezettípusoknál </w:t>
      </w:r>
      <w:r w:rsidR="00583307" w:rsidRPr="00EF2A61">
        <w:rPr>
          <w:rFonts w:asciiTheme="minorHAnsi" w:hAnsiTheme="minorHAnsi" w:cstheme="minorHAnsi"/>
        </w:rPr>
        <w:t>az alábbiakban</w:t>
      </w:r>
      <w:r w:rsidRPr="00EF2A61">
        <w:rPr>
          <w:rFonts w:asciiTheme="minorHAnsi" w:hAnsiTheme="minorHAnsi" w:cstheme="minorHAnsi"/>
        </w:rPr>
        <w:t xml:space="preserve"> jelezzük, hogy milyen definíciót kell alkalmazni az egyéb fedezettípusokra</w:t>
      </w:r>
      <w:r w:rsidR="00583307" w:rsidRPr="00EF2A61">
        <w:rPr>
          <w:rFonts w:asciiTheme="minorHAnsi" w:hAnsiTheme="minorHAnsi" w:cstheme="minorHAnsi"/>
        </w:rPr>
        <w:t>:</w:t>
      </w:r>
    </w:p>
    <w:p w14:paraId="6391CC1F" w14:textId="4F74FAAE" w:rsidR="006C1FB5" w:rsidRPr="00EF2A61" w:rsidRDefault="00583307" w:rsidP="005847F9">
      <w:pPr>
        <w:rPr>
          <w:rFonts w:asciiTheme="minorHAnsi" w:hAnsiTheme="minorHAnsi" w:cstheme="minorHAnsi"/>
        </w:rPr>
      </w:pPr>
      <w:r w:rsidRPr="00EF2A61">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EF2A61">
        <w:rPr>
          <w:rFonts w:asciiTheme="minorHAnsi" w:hAnsiTheme="minorHAnsi" w:cstheme="minorHAnsi"/>
        </w:rPr>
        <w:t xml:space="preserve"> </w:t>
      </w:r>
    </w:p>
    <w:p w14:paraId="4A28CFCE" w14:textId="0776032C" w:rsidR="00EE40D5" w:rsidRPr="00EF2A61" w:rsidRDefault="00EE40D5" w:rsidP="005847F9">
      <w:pPr>
        <w:rPr>
          <w:rFonts w:asciiTheme="minorHAnsi" w:hAnsiTheme="minorHAnsi" w:cstheme="minorHAnsi"/>
        </w:rPr>
      </w:pPr>
      <w:r w:rsidRPr="00EF2A61">
        <w:rPr>
          <w:rFonts w:asciiTheme="minorHAnsi" w:hAnsiTheme="minorHAnsi" w:cstheme="minorHAnsi"/>
        </w:rPr>
        <w:t>A babaváró hitelekhez kapcsolódó állami kezességvállalás ’</w:t>
      </w:r>
      <w:proofErr w:type="spellStart"/>
      <w:r w:rsidRPr="00EF2A61">
        <w:rPr>
          <w:rFonts w:asciiTheme="minorHAnsi" w:hAnsiTheme="minorHAnsi" w:cstheme="minorHAnsi"/>
        </w:rPr>
        <w:t>KEZ_KOZPK</w:t>
      </w:r>
      <w:proofErr w:type="spellEnd"/>
      <w:r w:rsidRPr="00EF2A61">
        <w:rPr>
          <w:rFonts w:asciiTheme="minorHAnsi" w:hAnsiTheme="minorHAnsi" w:cstheme="minorHAnsi"/>
        </w:rPr>
        <w:t xml:space="preserve">’ (központi költségvetés készfizető kezessége) kódértéken jelentendő. </w:t>
      </w:r>
    </w:p>
    <w:p w14:paraId="3B75A650" w14:textId="35640BE2" w:rsidR="00C62C29" w:rsidRPr="00EF2A61" w:rsidRDefault="009B10B5" w:rsidP="00C62C29">
      <w:pPr>
        <w:pStyle w:val="Listaszerbekezds"/>
        <w:numPr>
          <w:ilvl w:val="0"/>
          <w:numId w:val="0"/>
        </w:numPr>
        <w:spacing w:after="0"/>
        <w:ind w:left="720"/>
      </w:pPr>
      <w:r w:rsidRPr="00EF2A61">
        <w:t xml:space="preserve">A </w:t>
      </w:r>
      <w:proofErr w:type="spellStart"/>
      <w:r w:rsidRPr="00EF2A61">
        <w:t>CRR</w:t>
      </w:r>
      <w:proofErr w:type="spellEnd"/>
      <w:r w:rsidRPr="00EF2A61">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EF2A61">
        <w:t>ING_KER</w:t>
      </w:r>
      <w:proofErr w:type="spellEnd"/>
      <w:r w:rsidRPr="00EF2A61">
        <w:t>’ és ’</w:t>
      </w:r>
      <w:proofErr w:type="spellStart"/>
      <w:r w:rsidRPr="00EF2A61">
        <w:t>ING_IRODA</w:t>
      </w:r>
      <w:proofErr w:type="spellEnd"/>
      <w:r w:rsidRPr="00EF2A61">
        <w:t xml:space="preserve">’ kódértékeken jelentett tételek) között szereplő ügyletek egy része is a lakóingatlanok közé lesz sorolandó. </w:t>
      </w:r>
      <w:r w:rsidR="00794997" w:rsidRPr="00EF2A61">
        <w:t xml:space="preserve"> Ezeket </w:t>
      </w:r>
      <w:r w:rsidRPr="00EF2A61">
        <w:t>– a korábban a kereskedelmi ingatlanok (’</w:t>
      </w:r>
      <w:proofErr w:type="spellStart"/>
      <w:r w:rsidRPr="00EF2A61">
        <w:t>ING_KER</w:t>
      </w:r>
      <w:proofErr w:type="spellEnd"/>
      <w:r w:rsidRPr="00EF2A61">
        <w:t>’ és ’</w:t>
      </w:r>
      <w:proofErr w:type="spellStart"/>
      <w:r w:rsidRPr="00EF2A61">
        <w:t>ING_IRODA</w:t>
      </w:r>
      <w:proofErr w:type="spellEnd"/>
      <w:r w:rsidRPr="00EF2A61">
        <w:t xml:space="preserve">’) közé sorolt - </w:t>
      </w:r>
      <w:r w:rsidR="00794997" w:rsidRPr="00EF2A61">
        <w:t>ingatlanokat a jelenlegi lakóingatlanoktól elkülönítetten, az új ’</w:t>
      </w:r>
      <w:proofErr w:type="spellStart"/>
      <w:r w:rsidR="00794997" w:rsidRPr="00EF2A61">
        <w:t>ING_LAKO_</w:t>
      </w:r>
      <w:r w:rsidRPr="00EF2A61">
        <w:t>EP_ALATT</w:t>
      </w:r>
      <w:proofErr w:type="spellEnd"/>
      <w:r w:rsidR="00794997" w:rsidRPr="00EF2A61">
        <w:t>’ kódértéken kell jelenteni, azok nem jelenthetők a már meglévő ’</w:t>
      </w:r>
      <w:proofErr w:type="spellStart"/>
      <w:r w:rsidR="00794997" w:rsidRPr="00EF2A61">
        <w:t>ING_LAKO</w:t>
      </w:r>
      <w:proofErr w:type="spellEnd"/>
      <w:r w:rsidR="00794997" w:rsidRPr="00EF2A61">
        <w:t>’ kódértéken. Az ’</w:t>
      </w:r>
      <w:proofErr w:type="spellStart"/>
      <w:r w:rsidR="00794997" w:rsidRPr="00EF2A61">
        <w:t>ING_LAKO</w:t>
      </w:r>
      <w:proofErr w:type="spellEnd"/>
      <w:r w:rsidR="00794997" w:rsidRPr="00EF2A61">
        <w:t xml:space="preserve">’ kódértéken továbbra is a 2024. december 31-ig hatályos </w:t>
      </w:r>
      <w:proofErr w:type="spellStart"/>
      <w:r w:rsidR="00794997" w:rsidRPr="00EF2A61">
        <w:t>CRR-nek</w:t>
      </w:r>
      <w:proofErr w:type="spellEnd"/>
      <w:r w:rsidR="00794997" w:rsidRPr="00EF2A61">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rsidRPr="00EF2A61">
        <w:t>ING_LAKO</w:t>
      </w:r>
      <w:proofErr w:type="spellEnd"/>
      <w:r w:rsidR="00794997" w:rsidRPr="00EF2A61">
        <w:t>’ kódérték alkalmazandó, amennyiben nem, akkor az új ’</w:t>
      </w:r>
      <w:proofErr w:type="spellStart"/>
      <w:r w:rsidR="00794997" w:rsidRPr="00EF2A61">
        <w:t>ING_LAKO_</w:t>
      </w:r>
      <w:r w:rsidRPr="00EF2A61">
        <w:t>EP_ALATT</w:t>
      </w:r>
      <w:proofErr w:type="spellEnd"/>
      <w:r w:rsidR="00794997" w:rsidRPr="00EF2A61">
        <w:t xml:space="preserve">’ kódértéket kell használni. Mivel a </w:t>
      </w:r>
      <w:proofErr w:type="spellStart"/>
      <w:r w:rsidR="00794997" w:rsidRPr="00EF2A61">
        <w:t>COREP</w:t>
      </w:r>
      <w:proofErr w:type="spellEnd"/>
      <w:r w:rsidR="00794997" w:rsidRPr="00EF2A61">
        <w:t xml:space="preserve"> táblák tekintetében 2025. június 30-ig haladékot kaptak a hitelintézetek az új definíció alkalmazása tekintetében, a HITREG-ben opcionálisan 2025. </w:t>
      </w:r>
      <w:r w:rsidR="00433ADC" w:rsidRPr="00EF2A61">
        <w:t>január</w:t>
      </w:r>
      <w:r w:rsidR="00794997" w:rsidRPr="00EF2A61">
        <w:t xml:space="preserve"> vonatkozási időtől, kötelező jelleggel pedig 2025. </w:t>
      </w:r>
      <w:r w:rsidR="00856063" w:rsidRPr="00EF2A61">
        <w:t>március</w:t>
      </w:r>
      <w:r w:rsidR="00794997" w:rsidRPr="00EF2A61">
        <w:t xml:space="preserve"> vonatkozási időtől kezdődően alkalmazandó az új előírás és az új kódérték.</w:t>
      </w:r>
      <w:r w:rsidR="00C62C29" w:rsidRPr="00EF2A61">
        <w:t xml:space="preserve"> Mindez azt is jelenti, hogy lényegében a teljes fennálló, építés alatt álló, lakáscéllal épített kereskedelmi ingatlan (’</w:t>
      </w:r>
      <w:proofErr w:type="spellStart"/>
      <w:r w:rsidR="00C62C29" w:rsidRPr="00EF2A61">
        <w:t>ING_KER</w:t>
      </w:r>
      <w:proofErr w:type="spellEnd"/>
      <w:r w:rsidR="00C62C29" w:rsidRPr="00EF2A61">
        <w:t>’ és ’</w:t>
      </w:r>
      <w:proofErr w:type="spellStart"/>
      <w:r w:rsidR="00C62C29" w:rsidRPr="00EF2A61">
        <w:t>ING_IRODA</w:t>
      </w:r>
      <w:proofErr w:type="spellEnd"/>
      <w:r w:rsidR="00C62C29" w:rsidRPr="00EF2A61">
        <w:t>’) állomány átkódolása szükséges.</w:t>
      </w:r>
    </w:p>
    <w:p w14:paraId="4DC08017" w14:textId="2B7A2A39" w:rsidR="00EE40D5" w:rsidRPr="00EF2A61" w:rsidRDefault="00EE40D5" w:rsidP="005847F9">
      <w:pPr>
        <w:rPr>
          <w:rFonts w:asciiTheme="minorHAnsi" w:hAnsiTheme="minorHAnsi" w:cstheme="minorHAnsi"/>
        </w:rPr>
      </w:pPr>
    </w:p>
    <w:p w14:paraId="0DA8CD9C" w14:textId="7EF3102D" w:rsidR="00E47D69" w:rsidRPr="00EF2A61" w:rsidRDefault="00E47D69" w:rsidP="005847F9">
      <w:pPr>
        <w:rPr>
          <w:rFonts w:asciiTheme="minorHAnsi" w:hAnsiTheme="minorHAnsi" w:cstheme="minorHAnsi"/>
        </w:rPr>
      </w:pPr>
      <w:r w:rsidRPr="00EF2A61">
        <w:rPr>
          <w:rFonts w:asciiTheme="minorHAnsi" w:hAnsiTheme="minorHAnsi" w:cstheme="minorHAnsi"/>
        </w:rPr>
        <w:t>Az irányítószám esetén külföldi ingatlan tekintetében 9999-t kell megadni.</w:t>
      </w:r>
    </w:p>
    <w:p w14:paraId="1C51F5E8" w14:textId="549E9EAD" w:rsidR="00732E14" w:rsidRPr="00EF2A61" w:rsidRDefault="00C222A5" w:rsidP="005847F9">
      <w:pPr>
        <w:rPr>
          <w:rFonts w:asciiTheme="minorHAnsi" w:hAnsiTheme="minorHAnsi" w:cstheme="minorHAnsi"/>
        </w:rPr>
      </w:pPr>
      <w:bookmarkStart w:id="292" w:name="_Hlk88831446"/>
      <w:r w:rsidRPr="00EF2A61">
        <w:rPr>
          <w:rFonts w:asciiTheme="minorHAnsi" w:hAnsiTheme="minorHAnsi" w:cstheme="minorHAnsi"/>
        </w:rPr>
        <w:t xml:space="preserve">A „Fedezet aktuális értéke megállapításának dátuma” mező értéke csak akkor változhat, ha változás történik a fedezet értékében. </w:t>
      </w:r>
      <w:r w:rsidR="00FB6C85" w:rsidRPr="00EF2A61">
        <w:rPr>
          <w:rFonts w:asciiTheme="minorHAnsi" w:hAnsiTheme="minorHAnsi" w:cstheme="minorHAnsi"/>
        </w:rPr>
        <w:t xml:space="preserve">A „Fedezet utolsó felülvizsgálati dátuma” mezőben </w:t>
      </w:r>
      <w:r w:rsidR="00FB6C85" w:rsidRPr="00EF2A61">
        <w:rPr>
          <w:color w:val="000000"/>
        </w:rPr>
        <w:t xml:space="preserve">az utolsó felülvizsgálat dátuma jelentendő függetlenül </w:t>
      </w:r>
      <w:r w:rsidR="00FB6C85" w:rsidRPr="00EF2A61">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EF2A61">
        <w:t>FEDA.FED_AKT_ERTEKBECSLES_NAP</w:t>
      </w:r>
      <w:proofErr w:type="spellEnd"/>
      <w:r w:rsidR="00FB6C85" w:rsidRPr="00EF2A61">
        <w:t xml:space="preserve"> mezőben is. Nem teljeskörű értékbecslés esetén a mezőben a 15/2021 MNB ajánlás 21. pontjának megfelelő felülvizsgálat dátuma jelentendő.</w:t>
      </w:r>
      <w:r w:rsidR="00732E14" w:rsidRPr="00EF2A61">
        <w:rPr>
          <w:rFonts w:asciiTheme="minorHAnsi" w:hAnsiTheme="minorHAnsi" w:cstheme="minorHAnsi"/>
        </w:rPr>
        <w:t xml:space="preserve"> </w:t>
      </w:r>
      <w:r w:rsidR="00FB6C85" w:rsidRPr="00EF2A61">
        <w:rPr>
          <w:rFonts w:asciiTheme="minorHAnsi" w:hAnsiTheme="minorHAnsi" w:cstheme="minorHAnsi"/>
        </w:rPr>
        <w:t>K</w:t>
      </w:r>
      <w:r w:rsidR="00732E14" w:rsidRPr="00EF2A61">
        <w:rPr>
          <w:rFonts w:asciiTheme="minorHAnsi" w:hAnsiTheme="minorHAnsi" w:cstheme="minorHAnsi"/>
        </w:rPr>
        <w:t>ülönbség a két mező között, hogy utóbbi töltése a fedezetek szűkebb körére szükséges (ingatlan-</w:t>
      </w:r>
      <w:r w:rsidR="00293564" w:rsidRPr="00EF2A61">
        <w:rPr>
          <w:rFonts w:asciiTheme="minorHAnsi" w:hAnsiTheme="minorHAnsi" w:cstheme="minorHAnsi"/>
        </w:rPr>
        <w:t>, jármű-</w:t>
      </w:r>
      <w:r w:rsidR="00732E14" w:rsidRPr="00EF2A61">
        <w:rPr>
          <w:rFonts w:asciiTheme="minorHAnsi" w:hAnsiTheme="minorHAnsi" w:cstheme="minorHAnsi"/>
        </w:rPr>
        <w:t xml:space="preserve"> és értékpapír fedezetek).</w:t>
      </w:r>
    </w:p>
    <w:bookmarkEnd w:id="292"/>
    <w:p w14:paraId="15A04BFE" w14:textId="0F538E6A" w:rsidR="008D5A94" w:rsidRPr="00EF2A61" w:rsidRDefault="00732E14" w:rsidP="005847F9">
      <w:pPr>
        <w:rPr>
          <w:rFonts w:asciiTheme="minorHAnsi" w:hAnsiTheme="minorHAnsi" w:cstheme="minorHAnsi"/>
        </w:rPr>
      </w:pPr>
      <w:r w:rsidRPr="00EF2A61">
        <w:rPr>
          <w:rFonts w:asciiTheme="minorHAnsi" w:hAnsiTheme="minorHAnsi" w:cstheme="minorHAnsi"/>
        </w:rPr>
        <w:t xml:space="preserve"> </w:t>
      </w:r>
      <w:r w:rsidR="00000414" w:rsidRPr="00EF2A61">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EF2A61">
        <w:rPr>
          <w:rFonts w:asciiTheme="minorHAnsi" w:hAnsiTheme="minorHAnsi" w:cstheme="minorHAnsi"/>
        </w:rPr>
        <w:t xml:space="preserve"> Ugyanezt a kódot kell </w:t>
      </w:r>
      <w:r w:rsidR="00525E2A" w:rsidRPr="00EF2A61">
        <w:rPr>
          <w:rFonts w:asciiTheme="minorHAnsi" w:hAnsiTheme="minorHAnsi" w:cstheme="minorHAnsi"/>
        </w:rPr>
        <w:t>alkalmazni abban az esetben, ha az értékbecslést végző személy munkaviszonyban áll a hitelintézettel.</w:t>
      </w:r>
    </w:p>
    <w:p w14:paraId="745188C9" w14:textId="718EEA11" w:rsidR="008B7DF0" w:rsidRPr="00EF2A61" w:rsidRDefault="00C96F0B">
      <w:pPr>
        <w:rPr>
          <w:rFonts w:asciiTheme="minorHAnsi" w:hAnsiTheme="minorHAnsi" w:cstheme="minorHAnsi"/>
        </w:rPr>
      </w:pPr>
      <w:r w:rsidRPr="00EF2A61">
        <w:rPr>
          <w:rFonts w:asciiTheme="minorHAnsi" w:hAnsiTheme="minorHAnsi" w:cstheme="minorHAnsi"/>
        </w:rPr>
        <w:t>Amennyiben az ingatlanfedezetek esetén egy helyrajzi szám szétválik több helyrajzi számmá vagy fordítva, akkor a következőképpen kell eljárni</w:t>
      </w:r>
      <w:r w:rsidR="008B7DF0" w:rsidRPr="00EF2A61">
        <w:rPr>
          <w:rFonts w:asciiTheme="minorHAnsi" w:hAnsiTheme="minorHAnsi" w:cstheme="minorHAnsi"/>
        </w:rPr>
        <w:t xml:space="preserve"> abban az esetben is, ha új fedezetazonosítók keletkeznek és akkor is, ha valamely fedezetazonosító tovább él: a </w:t>
      </w:r>
      <w:proofErr w:type="spellStart"/>
      <w:r w:rsidR="008B7DF0" w:rsidRPr="00EF2A61">
        <w:rPr>
          <w:rFonts w:asciiTheme="minorHAnsi" w:hAnsiTheme="minorHAnsi" w:cstheme="minorHAnsi"/>
        </w:rPr>
        <w:t>FEDE</w:t>
      </w:r>
      <w:proofErr w:type="spellEnd"/>
      <w:r w:rsidR="008B7DF0" w:rsidRPr="00EF2A61">
        <w:rPr>
          <w:rFonts w:asciiTheme="minorHAnsi" w:hAnsiTheme="minorHAnsi" w:cstheme="minorHAnsi"/>
        </w:rPr>
        <w:t xml:space="preserve"> táblában megadható az összevonáskori/szétváláskori aktuális érték </w:t>
      </w:r>
      <w:r w:rsidR="004C51E8" w:rsidRPr="00EF2A61">
        <w:rPr>
          <w:rFonts w:asciiTheme="minorHAnsi" w:hAnsiTheme="minorHAnsi" w:cstheme="minorHAnsi"/>
        </w:rPr>
        <w:t xml:space="preserve">arányosítva </w:t>
      </w:r>
      <w:r w:rsidR="008B7DF0" w:rsidRPr="00EF2A61">
        <w:rPr>
          <w:rFonts w:asciiTheme="minorHAnsi" w:hAnsiTheme="minorHAnsi" w:cstheme="minorHAnsi"/>
        </w:rPr>
        <w:t>vagy (ha megoldható), az eredeti fedezet(</w:t>
      </w:r>
      <w:proofErr w:type="spellStart"/>
      <w:r w:rsidR="008B7DF0" w:rsidRPr="00EF2A61">
        <w:rPr>
          <w:rFonts w:asciiTheme="minorHAnsi" w:hAnsiTheme="minorHAnsi" w:cstheme="minorHAnsi"/>
        </w:rPr>
        <w:t>ek</w:t>
      </w:r>
      <w:proofErr w:type="spellEnd"/>
      <w:r w:rsidR="008B7DF0" w:rsidRPr="00EF2A61">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EF2A61">
        <w:rPr>
          <w:rFonts w:asciiTheme="minorHAnsi" w:hAnsiTheme="minorHAnsi" w:cstheme="minorHAnsi"/>
        </w:rPr>
        <w:t>FEDE</w:t>
      </w:r>
      <w:proofErr w:type="spellEnd"/>
      <w:r w:rsidR="008B7DF0" w:rsidRPr="00EF2A61">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EF2A61">
        <w:rPr>
          <w:rFonts w:asciiTheme="minorHAnsi" w:hAnsiTheme="minorHAnsi" w:cstheme="minorHAnsi"/>
        </w:rPr>
        <w:t>FEDE</w:t>
      </w:r>
      <w:proofErr w:type="spellEnd"/>
      <w:r w:rsidR="008B7DF0" w:rsidRPr="00EF2A61">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EF2A61">
        <w:rPr>
          <w:rFonts w:asciiTheme="minorHAnsi" w:hAnsiTheme="minorHAnsi" w:cstheme="minorHAnsi"/>
        </w:rPr>
        <w:t xml:space="preserve"> szintén szétbontva</w:t>
      </w:r>
      <w:r w:rsidR="008B7DF0" w:rsidRPr="00EF2A61">
        <w:rPr>
          <w:rFonts w:asciiTheme="minorHAnsi" w:hAnsiTheme="minorHAnsi" w:cstheme="minorHAnsi"/>
        </w:rPr>
        <w:t>).</w:t>
      </w:r>
    </w:p>
    <w:p w14:paraId="023D07CB" w14:textId="77C1B69D" w:rsidR="0085459E" w:rsidRPr="00EF2A61" w:rsidRDefault="0085459E" w:rsidP="00B6098E">
      <w:pPr>
        <w:rPr>
          <w:rFonts w:asciiTheme="minorHAnsi" w:hAnsiTheme="minorHAnsi" w:cstheme="minorHAnsi"/>
        </w:rPr>
      </w:pPr>
      <w:r w:rsidRPr="00EF2A61">
        <w:rPr>
          <w:rFonts w:asciiTheme="minorHAnsi" w:hAnsiTheme="minorHAnsi" w:cstheme="minorHAnsi"/>
        </w:rPr>
        <w:t xml:space="preserve">Amennyiben valamely hitel mögött egy fedezet </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kerül elhelyezésre, akkor a leginkább jellemző fedezet típust kell jelenteni.</w:t>
      </w:r>
    </w:p>
    <w:p w14:paraId="38E4E920" w14:textId="77777777" w:rsidR="009D738C" w:rsidRPr="00EF2A61" w:rsidRDefault="009D738C" w:rsidP="00484F64">
      <w:pPr>
        <w:spacing w:after="0"/>
        <w:rPr>
          <w:rFonts w:asciiTheme="minorHAnsi" w:hAnsiTheme="minorHAnsi" w:cstheme="minorHAnsi"/>
        </w:rPr>
      </w:pPr>
      <w:r w:rsidRPr="00EF2A61">
        <w:rPr>
          <w:rFonts w:asciiTheme="minorHAnsi" w:hAnsiTheme="minorHAnsi" w:cstheme="minorHAnsi"/>
        </w:rPr>
        <w:t xml:space="preserve">Ingatlanfedezet esetén jelentendő </w:t>
      </w:r>
      <w:r w:rsidRPr="00EF2A61">
        <w:rPr>
          <w:rFonts w:asciiTheme="minorHAnsi" w:hAnsiTheme="minorHAnsi" w:cstheme="minorHAnsi"/>
          <w:b/>
        </w:rPr>
        <w:t>„Az ingatlan típusa”</w:t>
      </w:r>
      <w:r w:rsidRPr="00EF2A61">
        <w:rPr>
          <w:rFonts w:asciiTheme="minorHAnsi" w:hAnsiTheme="minorHAnsi" w:cstheme="minorHAnsi"/>
        </w:rPr>
        <w:t xml:space="preserve"> mező (</w:t>
      </w:r>
      <w:proofErr w:type="spellStart"/>
      <w:r w:rsidRPr="00EF2A61">
        <w:rPr>
          <w:rFonts w:asciiTheme="minorHAnsi" w:hAnsiTheme="minorHAnsi" w:cstheme="minorHAnsi"/>
        </w:rPr>
        <w:t>FEDE.FED_INGATLAN_KOD</w:t>
      </w:r>
      <w:proofErr w:type="spellEnd"/>
      <w:r w:rsidRPr="00EF2A61">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EF2A61" w:rsidRDefault="009D738C" w:rsidP="009D738C">
      <w:pPr>
        <w:spacing w:after="0" w:line="240" w:lineRule="auto"/>
        <w:rPr>
          <w:rFonts w:asciiTheme="minorHAnsi" w:hAnsiTheme="minorHAnsi" w:cstheme="minorHAnsi"/>
        </w:rPr>
      </w:pPr>
    </w:p>
    <w:p w14:paraId="10109C90" w14:textId="77777777" w:rsidR="009D738C" w:rsidRPr="00EF2A61" w:rsidRDefault="009D738C" w:rsidP="009D738C">
      <w:pPr>
        <w:spacing w:after="0" w:line="240" w:lineRule="auto"/>
        <w:rPr>
          <w:rFonts w:asciiTheme="minorHAnsi" w:hAnsiTheme="minorHAnsi" w:cstheme="minorHAnsi"/>
        </w:rPr>
      </w:pPr>
      <w:r w:rsidRPr="00EF2A61">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EF2A61" w:rsidRDefault="009D738C" w:rsidP="009D738C">
      <w:pPr>
        <w:spacing w:after="0" w:line="240" w:lineRule="auto"/>
        <w:rPr>
          <w:rFonts w:asciiTheme="minorHAnsi" w:hAnsiTheme="minorHAnsi" w:cstheme="minorHAnsi"/>
        </w:rPr>
      </w:pPr>
    </w:p>
    <w:p w14:paraId="5331091A" w14:textId="3C60E61C" w:rsidR="009D738C" w:rsidRPr="00EF2A61" w:rsidRDefault="00B111D3" w:rsidP="009D738C">
      <w:pPr>
        <w:spacing w:after="0" w:line="240" w:lineRule="auto"/>
        <w:jc w:val="left"/>
        <w:rPr>
          <w:rFonts w:asciiTheme="minorHAnsi" w:eastAsia="Times New Roman" w:hAnsiTheme="minorHAnsi" w:cstheme="minorHAnsi"/>
        </w:rPr>
      </w:pPr>
      <w:r w:rsidRPr="00EF2A61">
        <w:rPr>
          <w:rFonts w:asciiTheme="minorHAnsi" w:eastAsia="Times New Roman" w:hAnsiTheme="minorHAnsi" w:cstheme="minorHAnsi"/>
        </w:rPr>
        <w:t>A fedezet típusa (</w:t>
      </w:r>
      <w:proofErr w:type="spellStart"/>
      <w:r w:rsidRPr="00EF2A61">
        <w:rPr>
          <w:rFonts w:asciiTheme="minorHAnsi" w:eastAsia="Times New Roman" w:hAnsiTheme="minorHAnsi" w:cstheme="minorHAnsi"/>
        </w:rPr>
        <w:t>FEDE.FED_KOD</w:t>
      </w:r>
      <w:proofErr w:type="spellEnd"/>
      <w:r w:rsidRPr="00EF2A61">
        <w:rPr>
          <w:rFonts w:asciiTheme="minorHAnsi" w:eastAsia="Times New Roman" w:hAnsiTheme="minorHAnsi" w:cstheme="minorHAnsi"/>
        </w:rPr>
        <w:t>)</w:t>
      </w:r>
      <w:r w:rsidR="00D133C7" w:rsidRPr="00EF2A61">
        <w:rPr>
          <w:rFonts w:asciiTheme="minorHAnsi" w:eastAsia="Times New Roman" w:hAnsiTheme="minorHAnsi" w:cstheme="minorHAnsi"/>
        </w:rPr>
        <w:t xml:space="preserve"> mezőben jelentendő kódértékek tekintetében a</w:t>
      </w:r>
      <w:r w:rsidR="009D738C" w:rsidRPr="00EF2A61">
        <w:rPr>
          <w:rFonts w:asciiTheme="minorHAnsi" w:eastAsia="Times New Roman" w:hAnsiTheme="minorHAnsi" w:cstheme="minorHAnsi"/>
        </w:rPr>
        <w:t>z alapelvek a következők:</w:t>
      </w:r>
    </w:p>
    <w:p w14:paraId="1B371AC4" w14:textId="77777777" w:rsidR="009D738C" w:rsidRPr="00EF2A61" w:rsidRDefault="009D738C" w:rsidP="009D738C">
      <w:pPr>
        <w:spacing w:after="0" w:line="240" w:lineRule="auto"/>
        <w:rPr>
          <w:rFonts w:asciiTheme="minorHAnsi" w:eastAsia="Times New Roman" w:hAnsiTheme="minorHAnsi" w:cstheme="minorHAnsi"/>
        </w:rPr>
      </w:pPr>
    </w:p>
    <w:p w14:paraId="2C0A8F65" w14:textId="76B0DC25"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rózsaszín kategória: lakóingatlanok</w:t>
      </w:r>
      <w:r w:rsidR="0022090F" w:rsidRPr="00EF2A61">
        <w:rPr>
          <w:rFonts w:asciiTheme="minorHAnsi" w:eastAsia="Times New Roman" w:hAnsiTheme="minorHAnsi" w:cstheme="minorHAnsi"/>
        </w:rPr>
        <w:t xml:space="preserve"> (jogerős használatbevételi engedéllyel)</w:t>
      </w:r>
      <w:r w:rsidRPr="00EF2A61">
        <w:rPr>
          <w:rFonts w:asciiTheme="minorHAnsi" w:eastAsia="Times New Roman" w:hAnsiTheme="minorHAnsi" w:cstheme="minorHAnsi"/>
        </w:rPr>
        <w:t xml:space="preserve"> -&gt; </w:t>
      </w:r>
      <w:proofErr w:type="spellStart"/>
      <w:r w:rsidRPr="00EF2A61">
        <w:rPr>
          <w:rFonts w:asciiTheme="minorHAnsi" w:eastAsia="Times New Roman" w:hAnsiTheme="minorHAnsi" w:cstheme="minorHAnsi"/>
        </w:rPr>
        <w:t>ING_LAKO</w:t>
      </w:r>
      <w:proofErr w:type="spellEnd"/>
      <w:r w:rsidRPr="00EF2A61">
        <w:rPr>
          <w:rFonts w:asciiTheme="minorHAnsi" w:eastAsia="Times New Roman" w:hAnsiTheme="minorHAnsi" w:cstheme="minorHAnsi"/>
        </w:rPr>
        <w:t xml:space="preserve"> kódértékbe való besorolásuk egyértelmű</w:t>
      </w:r>
      <w:r w:rsidR="0022090F" w:rsidRPr="00EF2A61">
        <w:rPr>
          <w:rFonts w:asciiTheme="minorHAnsi" w:eastAsia="Times New Roman" w:hAnsiTheme="minorHAnsi" w:cstheme="minorHAnsi"/>
        </w:rPr>
        <w:t xml:space="preserve">. </w:t>
      </w:r>
      <w:r w:rsidR="00190196" w:rsidRPr="00EF2A61">
        <w:rPr>
          <w:rFonts w:asciiTheme="minorHAnsi" w:eastAsia="Times New Roman" w:hAnsiTheme="minorHAnsi" w:cstheme="minorHAnsi"/>
        </w:rPr>
        <w:t xml:space="preserve">Amennyiben </w:t>
      </w:r>
      <w:r w:rsidR="0022090F" w:rsidRPr="00EF2A61">
        <w:rPr>
          <w:rFonts w:asciiTheme="minorHAnsi" w:eastAsia="Times New Roman" w:hAnsiTheme="minorHAnsi" w:cstheme="minorHAnsi"/>
        </w:rPr>
        <w:t>az építés alatt álló lakóingatlanok</w:t>
      </w:r>
      <w:r w:rsidR="00190196" w:rsidRPr="00EF2A61">
        <w:rPr>
          <w:rFonts w:asciiTheme="minorHAnsi" w:eastAsia="Times New Roman" w:hAnsiTheme="minorHAnsi" w:cstheme="minorHAnsi"/>
        </w:rPr>
        <w:t>at a hitelintézet</w:t>
      </w:r>
      <w:r w:rsidR="0022090F" w:rsidRPr="00EF2A61">
        <w:rPr>
          <w:rFonts w:asciiTheme="minorHAnsi" w:eastAsia="Times New Roman" w:hAnsiTheme="minorHAnsi" w:cstheme="minorHAnsi"/>
        </w:rPr>
        <w:t xml:space="preserve"> mindaddig, amíg a jogerős használatbavételi engedély nem áll</w:t>
      </w:r>
      <w:r w:rsidR="00C4312F" w:rsidRPr="00EF2A61">
        <w:rPr>
          <w:rFonts w:asciiTheme="minorHAnsi" w:eastAsia="Times New Roman" w:hAnsiTheme="minorHAnsi" w:cstheme="minorHAnsi"/>
        </w:rPr>
        <w:t xml:space="preserve"> rendelkezésre</w:t>
      </w:r>
      <w:r w:rsidR="0022090F" w:rsidRPr="00EF2A61">
        <w:rPr>
          <w:rFonts w:asciiTheme="minorHAnsi" w:eastAsia="Times New Roman" w:hAnsiTheme="minorHAnsi" w:cstheme="minorHAnsi"/>
        </w:rPr>
        <w:t xml:space="preserve">, </w:t>
      </w:r>
      <w:proofErr w:type="spellStart"/>
      <w:r w:rsidR="0022090F" w:rsidRPr="00EF2A61">
        <w:rPr>
          <w:rFonts w:asciiTheme="minorHAnsi" w:eastAsia="Times New Roman" w:hAnsiTheme="minorHAnsi" w:cstheme="minorHAnsi"/>
        </w:rPr>
        <w:t>ING_IRODA</w:t>
      </w:r>
      <w:proofErr w:type="spellEnd"/>
      <w:r w:rsidR="0022090F" w:rsidRPr="00EF2A61">
        <w:rPr>
          <w:rFonts w:asciiTheme="minorHAnsi" w:eastAsia="Times New Roman" w:hAnsiTheme="minorHAnsi" w:cstheme="minorHAnsi"/>
        </w:rPr>
        <w:t xml:space="preserve">-ként </w:t>
      </w:r>
      <w:r w:rsidR="00190196" w:rsidRPr="00EF2A61">
        <w:rPr>
          <w:rFonts w:asciiTheme="minorHAnsi" w:eastAsia="Times New Roman" w:hAnsiTheme="minorHAnsi" w:cstheme="minorHAnsi"/>
        </w:rPr>
        <w:t xml:space="preserve">tartja nyilván, akkor </w:t>
      </w:r>
      <w:r w:rsidR="0022090F" w:rsidRPr="00EF2A61">
        <w:rPr>
          <w:rFonts w:asciiTheme="minorHAnsi" w:eastAsia="Times New Roman" w:hAnsiTheme="minorHAnsi" w:cstheme="minorHAnsi"/>
        </w:rPr>
        <w:t>előfordul</w:t>
      </w:r>
      <w:r w:rsidR="00190196" w:rsidRPr="00EF2A61">
        <w:rPr>
          <w:rFonts w:asciiTheme="minorHAnsi" w:eastAsia="Times New Roman" w:hAnsiTheme="minorHAnsi" w:cstheme="minorHAnsi"/>
        </w:rPr>
        <w:t>hat</w:t>
      </w:r>
      <w:r w:rsidR="0022090F" w:rsidRPr="00EF2A61">
        <w:rPr>
          <w:rFonts w:asciiTheme="minorHAnsi" w:eastAsia="Times New Roman" w:hAnsiTheme="minorHAnsi" w:cstheme="minorHAnsi"/>
        </w:rPr>
        <w:t xml:space="preserve"> lakóingatlanra utaló altípus kódérték </w:t>
      </w:r>
      <w:proofErr w:type="spellStart"/>
      <w:r w:rsidR="0022090F" w:rsidRPr="00EF2A61">
        <w:rPr>
          <w:rFonts w:asciiTheme="minorHAnsi" w:eastAsia="Times New Roman" w:hAnsiTheme="minorHAnsi" w:cstheme="minorHAnsi"/>
        </w:rPr>
        <w:t>ING_IRODA</w:t>
      </w:r>
      <w:proofErr w:type="spellEnd"/>
      <w:r w:rsidR="0022090F" w:rsidRPr="00EF2A61">
        <w:rPr>
          <w:rFonts w:asciiTheme="minorHAnsi" w:eastAsia="Times New Roman" w:hAnsiTheme="minorHAnsi" w:cstheme="minorHAnsi"/>
        </w:rPr>
        <w:t xml:space="preserve"> főtípus mellet</w:t>
      </w:r>
      <w:r w:rsidR="00084C80" w:rsidRPr="00EF2A61">
        <w:rPr>
          <w:rFonts w:asciiTheme="minorHAnsi" w:eastAsia="Times New Roman" w:hAnsiTheme="minorHAnsi" w:cstheme="minorHAnsi"/>
        </w:rPr>
        <w:t>t</w:t>
      </w:r>
      <w:r w:rsidR="0022090F" w:rsidRPr="00EF2A61">
        <w:rPr>
          <w:rFonts w:asciiTheme="minorHAnsi" w:eastAsia="Times New Roman" w:hAnsiTheme="minorHAnsi" w:cstheme="minorHAnsi"/>
        </w:rPr>
        <w:t xml:space="preserve">, pl. lakópark építése a jogerős használatbavételi engedély megszerzéséig </w:t>
      </w:r>
      <w:proofErr w:type="spellStart"/>
      <w:r w:rsidR="0022090F" w:rsidRPr="00EF2A61">
        <w:rPr>
          <w:rFonts w:asciiTheme="minorHAnsi" w:eastAsia="Times New Roman" w:hAnsiTheme="minorHAnsi" w:cstheme="minorHAnsi"/>
        </w:rPr>
        <w:t>ING_IRODA</w:t>
      </w:r>
      <w:proofErr w:type="spellEnd"/>
      <w:r w:rsidR="0022090F" w:rsidRPr="00EF2A61">
        <w:rPr>
          <w:rFonts w:asciiTheme="minorHAnsi" w:eastAsia="Times New Roman" w:hAnsiTheme="minorHAnsi" w:cstheme="minorHAnsi"/>
        </w:rPr>
        <w:t xml:space="preserve"> főtípuson és </w:t>
      </w:r>
      <w:proofErr w:type="spellStart"/>
      <w:r w:rsidR="0022090F" w:rsidRPr="00EF2A61">
        <w:rPr>
          <w:rFonts w:asciiTheme="minorHAnsi" w:eastAsia="Times New Roman" w:hAnsiTheme="minorHAnsi" w:cstheme="minorHAnsi"/>
        </w:rPr>
        <w:t>L_PARK</w:t>
      </w:r>
      <w:proofErr w:type="spellEnd"/>
      <w:r w:rsidR="0022090F" w:rsidRPr="00EF2A61">
        <w:rPr>
          <w:rFonts w:asciiTheme="minorHAnsi" w:eastAsia="Times New Roman" w:hAnsiTheme="minorHAnsi" w:cstheme="minorHAnsi"/>
        </w:rPr>
        <w:t xml:space="preserve"> altípuson</w:t>
      </w:r>
      <w:r w:rsidR="00190196" w:rsidRPr="00EF2A61">
        <w:rPr>
          <w:rFonts w:asciiTheme="minorHAnsi" w:eastAsia="Times New Roman" w:hAnsiTheme="minorHAnsi" w:cstheme="minorHAnsi"/>
        </w:rPr>
        <w:t xml:space="preserve"> szerepel</w:t>
      </w:r>
      <w:r w:rsidR="0022090F" w:rsidRPr="00EF2A61">
        <w:rPr>
          <w:rFonts w:asciiTheme="minorHAnsi" w:eastAsia="Times New Roman" w:hAnsiTheme="minorHAnsi" w:cstheme="minorHAnsi"/>
        </w:rPr>
        <w:t>.</w:t>
      </w:r>
      <w:r w:rsidRPr="00EF2A61">
        <w:rPr>
          <w:rFonts w:asciiTheme="minorHAnsi" w:eastAsia="Times New Roman" w:hAnsiTheme="minorHAnsi" w:cstheme="minorHAnsi"/>
        </w:rPr>
        <w:t xml:space="preserve"> </w:t>
      </w:r>
      <w:r w:rsidR="001F165F" w:rsidRPr="00EF2A61">
        <w:rPr>
          <w:rFonts w:asciiTheme="minorHAnsi" w:eastAsia="Times New Roman" w:hAnsiTheme="minorHAnsi" w:cstheme="minorHAnsi"/>
        </w:rPr>
        <w:t>Amennyiben az ingatlan megkapja a jogerős használatbavételi engedélyt, a</w:t>
      </w:r>
      <w:r w:rsidR="00D133C7" w:rsidRPr="00EF2A61">
        <w:rPr>
          <w:rFonts w:asciiTheme="minorHAnsi" w:eastAsia="Times New Roman" w:hAnsiTheme="minorHAnsi" w:cstheme="minorHAnsi"/>
        </w:rPr>
        <w:t xml:space="preserve"> fedezet- és </w:t>
      </w:r>
      <w:r w:rsidR="001F165F" w:rsidRPr="00EF2A61">
        <w:rPr>
          <w:rFonts w:asciiTheme="minorHAnsi" w:eastAsia="Times New Roman" w:hAnsiTheme="minorHAnsi" w:cstheme="minorHAnsi"/>
        </w:rPr>
        <w:t xml:space="preserve">ingatlan típusának megfelelő kódértéket kell jelenteni a </w:t>
      </w:r>
      <w:proofErr w:type="spellStart"/>
      <w:r w:rsidR="001F165F" w:rsidRPr="00EF2A61">
        <w:rPr>
          <w:rFonts w:asciiTheme="minorHAnsi" w:eastAsia="Times New Roman" w:hAnsiTheme="minorHAnsi" w:cstheme="minorHAnsi"/>
        </w:rPr>
        <w:t>FEDE</w:t>
      </w:r>
      <w:proofErr w:type="spellEnd"/>
      <w:r w:rsidR="001F165F" w:rsidRPr="00EF2A61">
        <w:rPr>
          <w:rFonts w:asciiTheme="minorHAnsi" w:eastAsia="Times New Roman" w:hAnsiTheme="minorHAnsi" w:cstheme="minorHAnsi"/>
        </w:rPr>
        <w:t xml:space="preserve"> táblában</w:t>
      </w:r>
      <w:r w:rsidR="00D133C7" w:rsidRPr="00EF2A61">
        <w:rPr>
          <w:rFonts w:asciiTheme="minorHAnsi" w:eastAsia="Times New Roman" w:hAnsiTheme="minorHAnsi" w:cstheme="minorHAnsi"/>
        </w:rPr>
        <w:t>.</w:t>
      </w:r>
      <w:r w:rsidR="004C5DAA" w:rsidRPr="00EF2A61">
        <w:rPr>
          <w:rFonts w:asciiTheme="minorHAnsi" w:eastAsia="Times New Roman" w:hAnsiTheme="minorHAnsi" w:cstheme="minorHAnsi"/>
        </w:rPr>
        <w:t xml:space="preserve"> </w:t>
      </w:r>
    </w:p>
    <w:p w14:paraId="2C2BE664" w14:textId="0E181310"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fehér kategória: az esetek nagy részében </w:t>
      </w:r>
      <w:proofErr w:type="spellStart"/>
      <w:r w:rsidRPr="00EF2A61">
        <w:rPr>
          <w:rFonts w:asciiTheme="minorHAnsi" w:eastAsia="Times New Roman" w:hAnsiTheme="minorHAnsi" w:cstheme="minorHAnsi"/>
        </w:rPr>
        <w:t>ING_IRODA</w:t>
      </w:r>
      <w:proofErr w:type="spellEnd"/>
      <w:r w:rsidRPr="00EF2A61">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EF2A61">
        <w:rPr>
          <w:rFonts w:asciiTheme="minorHAnsi" w:eastAsia="Times New Roman" w:hAnsiTheme="minorHAnsi" w:cstheme="minorHAnsi"/>
        </w:rPr>
        <w:t>ING_KER</w:t>
      </w:r>
      <w:proofErr w:type="spellEnd"/>
      <w:r w:rsidRPr="00EF2A61">
        <w:rPr>
          <w:rFonts w:asciiTheme="minorHAnsi" w:eastAsia="Times New Roman" w:hAnsiTheme="minorHAnsi" w:cstheme="minorHAnsi"/>
        </w:rPr>
        <w:t>)</w:t>
      </w:r>
      <w:r w:rsidR="0022090F" w:rsidRPr="00EF2A61">
        <w:rPr>
          <w:rFonts w:asciiTheme="minorHAnsi" w:eastAsia="Times New Roman" w:hAnsiTheme="minorHAnsi" w:cstheme="minorHAnsi"/>
        </w:rPr>
        <w:t xml:space="preserve">. </w:t>
      </w:r>
    </w:p>
    <w:p w14:paraId="2B3255DC" w14:textId="13B02D14"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sárga kategória: az esetek nagy részében </w:t>
      </w:r>
      <w:proofErr w:type="spellStart"/>
      <w:r w:rsidRPr="00EF2A61">
        <w:rPr>
          <w:rFonts w:asciiTheme="minorHAnsi" w:eastAsia="Times New Roman" w:hAnsiTheme="minorHAnsi" w:cstheme="minorHAnsi"/>
        </w:rPr>
        <w:t>ING_KER</w:t>
      </w:r>
      <w:proofErr w:type="spellEnd"/>
      <w:r w:rsidRPr="00EF2A61">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EF2A61">
        <w:rPr>
          <w:rFonts w:asciiTheme="minorHAnsi" w:eastAsia="Times New Roman" w:hAnsiTheme="minorHAnsi" w:cstheme="minorHAnsi"/>
        </w:rPr>
        <w:t xml:space="preserve"> Például egy szarvasmarha tenyésztéssel foglalkozó ügyfél </w:t>
      </w:r>
      <w:r w:rsidR="00F85B7F" w:rsidRPr="00EF2A61">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EF2A61">
        <w:rPr>
          <w:rFonts w:asciiTheme="minorHAnsi" w:eastAsia="Times New Roman" w:hAnsiTheme="minorHAnsi" w:cstheme="minorHAnsi"/>
        </w:rPr>
        <w:t>ING_IRODA</w:t>
      </w:r>
      <w:proofErr w:type="spellEnd"/>
      <w:r w:rsidR="00F85B7F" w:rsidRPr="00EF2A61">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EF2A61">
        <w:rPr>
          <w:rFonts w:asciiTheme="minorHAnsi" w:eastAsia="Times New Roman" w:hAnsiTheme="minorHAnsi" w:cstheme="minorHAnsi"/>
        </w:rPr>
        <w:t>ING_KER</w:t>
      </w:r>
      <w:proofErr w:type="spellEnd"/>
      <w:r w:rsidR="00F85B7F" w:rsidRPr="00EF2A61">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EF2A61" w:rsidRDefault="009D738C" w:rsidP="00484F64">
      <w:pPr>
        <w:numPr>
          <w:ilvl w:val="0"/>
          <w:numId w:val="59"/>
        </w:numPr>
        <w:spacing w:after="0"/>
        <w:rPr>
          <w:rFonts w:asciiTheme="minorHAnsi" w:eastAsia="Times New Roman" w:hAnsiTheme="minorHAnsi" w:cstheme="minorHAnsi"/>
        </w:rPr>
      </w:pPr>
      <w:r w:rsidRPr="00EF2A61">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EF2A61">
        <w:rPr>
          <w:rFonts w:asciiTheme="minorHAnsi" w:eastAsia="Times New Roman" w:hAnsiTheme="minorHAnsi" w:cstheme="minorHAnsi"/>
        </w:rPr>
        <w:t>ING_IRODA</w:t>
      </w:r>
      <w:proofErr w:type="spellEnd"/>
      <w:r w:rsidRPr="00EF2A61">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EF2A61">
        <w:rPr>
          <w:rFonts w:asciiTheme="minorHAnsi" w:eastAsia="Times New Roman" w:hAnsiTheme="minorHAnsi" w:cstheme="minorHAnsi"/>
        </w:rPr>
        <w:t>ING_KER</w:t>
      </w:r>
      <w:proofErr w:type="spellEnd"/>
      <w:r w:rsidRPr="00EF2A61">
        <w:rPr>
          <w:rFonts w:asciiTheme="minorHAnsi" w:eastAsia="Times New Roman" w:hAnsiTheme="minorHAnsi" w:cstheme="minorHAnsi"/>
        </w:rPr>
        <w:t xml:space="preserve"> kategóriába tartozik</w:t>
      </w:r>
    </w:p>
    <w:p w14:paraId="40E4F085" w14:textId="77777777" w:rsidR="009D738C" w:rsidRPr="00EF2A61" w:rsidRDefault="009D738C" w:rsidP="003565C8">
      <w:pPr>
        <w:rPr>
          <w:rFonts w:asciiTheme="minorHAnsi" w:hAnsiTheme="minorHAnsi" w:cstheme="minorHAnsi"/>
        </w:rPr>
      </w:pPr>
    </w:p>
    <w:p w14:paraId="29EBF1B7" w14:textId="27151BF1" w:rsidR="009D738C" w:rsidRPr="00EF2A61" w:rsidRDefault="009D738C" w:rsidP="003565C8">
      <w:pPr>
        <w:rPr>
          <w:rFonts w:asciiTheme="minorHAnsi" w:hAnsiTheme="minorHAnsi" w:cstheme="minorHAnsi"/>
        </w:rPr>
      </w:pPr>
      <w:r w:rsidRPr="00EF2A61">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EF2A61" w:rsidRDefault="004C5DAA" w:rsidP="00EE4646">
      <w:pPr>
        <w:pStyle w:val="Listaszerbekezds"/>
        <w:numPr>
          <w:ilvl w:val="0"/>
          <w:numId w:val="0"/>
        </w:numPr>
        <w:spacing w:after="0"/>
        <w:ind w:left="720"/>
      </w:pPr>
      <w:r w:rsidRPr="00EF2A61">
        <w:t xml:space="preserve">Fent leírtakat befolyásolja az, hogy a </w:t>
      </w:r>
      <w:proofErr w:type="spellStart"/>
      <w:r w:rsidRPr="00EF2A61">
        <w:t>CRR</w:t>
      </w:r>
      <w:proofErr w:type="spellEnd"/>
      <w:r w:rsidRPr="00EF2A61">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EF2A61">
        <w:t>ING_KER</w:t>
      </w:r>
      <w:proofErr w:type="spellEnd"/>
      <w:r w:rsidRPr="00EF2A61">
        <w:t>’ és ’</w:t>
      </w:r>
      <w:proofErr w:type="spellStart"/>
      <w:r w:rsidRPr="00EF2A61">
        <w:t>ING_IRODA</w:t>
      </w:r>
      <w:proofErr w:type="spellEnd"/>
      <w:r w:rsidRPr="00EF2A61">
        <w:t>’ kódértékeken jelentett tételek) között szereplő ügyletek egy része is a lakóingatlanok közé lesz sorolandó.  Ezeket – a korábban a kereskedelmi ingatlanok (’</w:t>
      </w:r>
      <w:proofErr w:type="spellStart"/>
      <w:r w:rsidRPr="00EF2A61">
        <w:t>ING_KER</w:t>
      </w:r>
      <w:proofErr w:type="spellEnd"/>
      <w:r w:rsidRPr="00EF2A61">
        <w:t>’ és ’</w:t>
      </w:r>
      <w:proofErr w:type="spellStart"/>
      <w:r w:rsidRPr="00EF2A61">
        <w:t>ING_IRODA</w:t>
      </w:r>
      <w:proofErr w:type="spellEnd"/>
      <w:r w:rsidRPr="00EF2A61">
        <w:t>’) közé sorolt - ingatlanokat a jelenlegi lakóingatlanoktól elkülönítetten, az új ’</w:t>
      </w:r>
      <w:proofErr w:type="spellStart"/>
      <w:r w:rsidRPr="00EF2A61">
        <w:t>ING_LAKO_EP_ALATT</w:t>
      </w:r>
      <w:proofErr w:type="spellEnd"/>
      <w:r w:rsidRPr="00EF2A61">
        <w:t>’ kódértéken kell jelenteni, azok nem jelenthetők a már meglévő ’</w:t>
      </w:r>
      <w:proofErr w:type="spellStart"/>
      <w:r w:rsidRPr="00EF2A61">
        <w:t>ING_LAKO</w:t>
      </w:r>
      <w:proofErr w:type="spellEnd"/>
      <w:r w:rsidRPr="00EF2A61">
        <w:t>’ kódértéken. Az ’</w:t>
      </w:r>
      <w:proofErr w:type="spellStart"/>
      <w:r w:rsidRPr="00EF2A61">
        <w:t>ING_LAKO</w:t>
      </w:r>
      <w:proofErr w:type="spellEnd"/>
      <w:r w:rsidRPr="00EF2A61">
        <w:t xml:space="preserve">’ kódértéken továbbra is a 2024. december 31-ig hatályos </w:t>
      </w:r>
      <w:proofErr w:type="spellStart"/>
      <w:r w:rsidRPr="00EF2A61">
        <w:t>CRR-nek</w:t>
      </w:r>
      <w:proofErr w:type="spellEnd"/>
      <w:r w:rsidRPr="00EF2A61">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EF2A61">
        <w:t>ING_LAKO</w:t>
      </w:r>
      <w:proofErr w:type="spellEnd"/>
      <w:r w:rsidRPr="00EF2A61">
        <w:t>’ kódérték alkalmazandó, amennyiben nem, akkor az új ’</w:t>
      </w:r>
      <w:proofErr w:type="spellStart"/>
      <w:r w:rsidRPr="00EF2A61">
        <w:t>ING_LAKO_EP_ALATT</w:t>
      </w:r>
      <w:proofErr w:type="spellEnd"/>
      <w:r w:rsidRPr="00EF2A61">
        <w:t xml:space="preserve">’ kódértéket kell használni. Mivel a </w:t>
      </w:r>
      <w:proofErr w:type="spellStart"/>
      <w:r w:rsidRPr="00EF2A61">
        <w:t>COREP</w:t>
      </w:r>
      <w:proofErr w:type="spellEnd"/>
      <w:r w:rsidRPr="00EF2A61">
        <w:t xml:space="preserve"> táblák tekintetében 2025. június 30-ig haladékot kaptak a hitelintézetek az új definíció alkalmazása tekintetében, a HITREG-ben opcionálisan 2025. január vonatkozási időtől, kötelező jelleggel pedig 2025. </w:t>
      </w:r>
      <w:r w:rsidR="00856063" w:rsidRPr="00EF2A61">
        <w:t>március</w:t>
      </w:r>
      <w:r w:rsidRPr="00EF2A61">
        <w:t xml:space="preserve"> vonatkozási időtől kezdődően alkalmazandó az új előírás és az új kódérték.</w:t>
      </w:r>
      <w:r w:rsidR="00C62C29" w:rsidRPr="00EF2A61">
        <w:t xml:space="preserve"> </w:t>
      </w:r>
      <w:r w:rsidR="00EE4646" w:rsidRPr="00EF2A61">
        <w:t>Mindez azt is jelenti, hogy lényegében a teljes fennálló, építés alatt álló, lakáscéllal épített kereskedelmi ingatlan (’</w:t>
      </w:r>
      <w:proofErr w:type="spellStart"/>
      <w:r w:rsidR="00EE4646" w:rsidRPr="00EF2A61">
        <w:t>ING_KER</w:t>
      </w:r>
      <w:proofErr w:type="spellEnd"/>
      <w:r w:rsidR="00EE4646" w:rsidRPr="00EF2A61">
        <w:t>’ és ’</w:t>
      </w:r>
      <w:proofErr w:type="spellStart"/>
      <w:r w:rsidR="00EE4646" w:rsidRPr="00EF2A61">
        <w:t>ING_IRODA</w:t>
      </w:r>
      <w:proofErr w:type="spellEnd"/>
      <w:r w:rsidR="00EE4646" w:rsidRPr="00EF2A61">
        <w:t>’) állomány átkódolása szükséges.</w:t>
      </w:r>
    </w:p>
    <w:p w14:paraId="10C69ACA" w14:textId="10069337" w:rsidR="004C5DAA" w:rsidRPr="00EF2A61" w:rsidRDefault="004C5DAA" w:rsidP="004C5DAA">
      <w:pPr>
        <w:rPr>
          <w:rFonts w:asciiTheme="minorHAnsi" w:hAnsiTheme="minorHAnsi" w:cstheme="minorHAnsi"/>
        </w:rPr>
      </w:pPr>
    </w:p>
    <w:p w14:paraId="1FCF4C14" w14:textId="77777777" w:rsidR="004C5DAA" w:rsidRPr="00EF2A61" w:rsidRDefault="004C5DAA" w:rsidP="003565C8">
      <w:pPr>
        <w:rPr>
          <w:rFonts w:asciiTheme="minorHAnsi" w:hAnsiTheme="minorHAnsi" w:cstheme="minorHAnsi"/>
        </w:rPr>
      </w:pPr>
    </w:p>
    <w:p w14:paraId="2A79F39F" w14:textId="0544E100" w:rsidR="001216F1" w:rsidRPr="00EF2A61" w:rsidRDefault="00D178B2" w:rsidP="001216F1">
      <w:r w:rsidRPr="00EF2A61">
        <w:rPr>
          <w:rFonts w:asciiTheme="minorHAnsi" w:hAnsiTheme="minorHAnsi" w:cstheme="minorHAnsi"/>
        </w:rPr>
        <w:t xml:space="preserve">2022. június vonatkozási időtől kezdődően beépítésre került a </w:t>
      </w: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és a </w:t>
      </w:r>
      <w:proofErr w:type="spellStart"/>
      <w:r w:rsidRPr="00EF2A61">
        <w:rPr>
          <w:rFonts w:asciiTheme="minorHAnsi" w:hAnsiTheme="minorHAnsi" w:cstheme="minorHAnsi"/>
        </w:rPr>
        <w:t>FEDA</w:t>
      </w:r>
      <w:proofErr w:type="spellEnd"/>
      <w:r w:rsidRPr="00EF2A61">
        <w:rPr>
          <w:rFonts w:asciiTheme="minorHAnsi" w:hAnsiTheme="minorHAnsi" w:cstheme="minorHAnsi"/>
        </w:rPr>
        <w:t xml:space="preserve"> táblákba egy-egy új mező: „</w:t>
      </w:r>
      <w:bookmarkStart w:id="293" w:name="_Hlk74695231"/>
      <w:r w:rsidRPr="00EF2A61">
        <w:t>Ingatlan fedezet hitelbírálatkori piaci érték meghatározási módszere</w:t>
      </w:r>
      <w:bookmarkEnd w:id="293"/>
      <w:r w:rsidRPr="00EF2A61">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EF2A61">
        <w:t>PM</w:t>
      </w:r>
      <w:proofErr w:type="spellEnd"/>
      <w:r w:rsidRPr="00EF2A61">
        <w:t xml:space="preserve"> rendelet módosításának megfelelően lehetségessé válik a statisztikai alapú értékbecslések hitelkihelyezéskor történő alkalmazása ingatlanfedezetek esetén.</w:t>
      </w:r>
      <w:r w:rsidR="00126102" w:rsidRPr="00EF2A61">
        <w:t xml:space="preserve"> A </w:t>
      </w:r>
      <w:proofErr w:type="spellStart"/>
      <w:r w:rsidR="00126102" w:rsidRPr="00EF2A61">
        <w:t>FEDE</w:t>
      </w:r>
      <w:proofErr w:type="spellEnd"/>
      <w:r w:rsidR="00126102" w:rsidRPr="00EF2A61">
        <w:t xml:space="preserve"> táblában nem teljes körű értékbecslés csak </w:t>
      </w:r>
      <w:r w:rsidR="009B7A82" w:rsidRPr="00EF2A61">
        <w:t xml:space="preserve">a rendeletmódosítás 2021. február 5-i hatálybalépése </w:t>
      </w:r>
      <w:r w:rsidR="00126102" w:rsidRPr="00EF2A61">
        <w:t xml:space="preserve">után befogadott </w:t>
      </w:r>
      <w:r w:rsidR="00F25BDF" w:rsidRPr="00EF2A61">
        <w:t>ingatlan</w:t>
      </w:r>
      <w:r w:rsidR="00126102" w:rsidRPr="00EF2A61">
        <w:t>fedezetek esetén alkalmazható.</w:t>
      </w:r>
      <w:r w:rsidR="001216F1" w:rsidRPr="00EF2A61">
        <w:t xml:space="preserve"> A HITREG-ben </w:t>
      </w:r>
      <w:r w:rsidR="001216F1" w:rsidRPr="00EF2A61">
        <w:rPr>
          <w:b/>
          <w:bCs/>
        </w:rPr>
        <w:t>teljeskörű értékbecslésként</w:t>
      </w:r>
      <w:r w:rsidR="001216F1" w:rsidRPr="00EF2A61">
        <w:t xml:space="preserve"> a helyszíni szemlével megvalósuló, új értékbecslést jelentendő. </w:t>
      </w:r>
      <w:r w:rsidR="001216F1" w:rsidRPr="00EF2A61">
        <w:rPr>
          <w:b/>
          <w:bCs/>
        </w:rPr>
        <w:t>Nem teljeskörű értékbecslésként</w:t>
      </w:r>
      <w:r w:rsidR="001216F1" w:rsidRPr="00EF2A61">
        <w:t xml:space="preserve"> jelentendő a </w:t>
      </w:r>
      <w:proofErr w:type="spellStart"/>
      <w:r w:rsidR="001216F1" w:rsidRPr="00EF2A61">
        <w:t>FEDE</w:t>
      </w:r>
      <w:proofErr w:type="spellEnd"/>
      <w:r w:rsidR="001216F1" w:rsidRPr="00EF2A61">
        <w:t xml:space="preserve"> táblában a helyszíni szemle nélküli, a </w:t>
      </w:r>
      <w:r w:rsidR="001216F1" w:rsidRPr="00EF2A61">
        <w:rPr>
          <w:color w:val="000000"/>
          <w:lang w:val="en-GB"/>
        </w:rPr>
        <w:t xml:space="preserve">25/1997. (VIII.1.) </w:t>
      </w:r>
      <w:proofErr w:type="spellStart"/>
      <w:r w:rsidR="001216F1" w:rsidRPr="00EF2A61">
        <w:rPr>
          <w:color w:val="000000"/>
          <w:lang w:val="en-GB"/>
        </w:rPr>
        <w:t>számú</w:t>
      </w:r>
      <w:proofErr w:type="spellEnd"/>
      <w:r w:rsidR="001216F1" w:rsidRPr="00EF2A61">
        <w:rPr>
          <w:color w:val="000000"/>
          <w:lang w:val="en-GB"/>
        </w:rPr>
        <w:t xml:space="preserve">, a </w:t>
      </w:r>
      <w:proofErr w:type="spellStart"/>
      <w:r w:rsidR="001216F1" w:rsidRPr="00EF2A61">
        <w:rPr>
          <w:color w:val="000000"/>
          <w:lang w:val="en-GB"/>
        </w:rPr>
        <w:t>termőföldnek</w:t>
      </w:r>
      <w:proofErr w:type="spellEnd"/>
      <w:r w:rsidR="001216F1" w:rsidRPr="00EF2A61">
        <w:rPr>
          <w:color w:val="000000"/>
          <w:lang w:val="en-GB"/>
        </w:rPr>
        <w:t xml:space="preserve"> </w:t>
      </w:r>
      <w:proofErr w:type="spellStart"/>
      <w:r w:rsidR="001216F1" w:rsidRPr="00EF2A61">
        <w:rPr>
          <w:color w:val="000000"/>
          <w:lang w:val="en-GB"/>
        </w:rPr>
        <w:t>nem</w:t>
      </w:r>
      <w:proofErr w:type="spellEnd"/>
      <w:r w:rsidR="001216F1" w:rsidRPr="00EF2A61">
        <w:rPr>
          <w:color w:val="000000"/>
          <w:lang w:val="en-GB"/>
        </w:rPr>
        <w:t xml:space="preserve"> </w:t>
      </w:r>
      <w:proofErr w:type="spellStart"/>
      <w:r w:rsidR="001216F1" w:rsidRPr="00EF2A61">
        <w:rPr>
          <w:color w:val="000000"/>
          <w:lang w:val="en-GB"/>
        </w:rPr>
        <w:t>minősülő</w:t>
      </w:r>
      <w:proofErr w:type="spellEnd"/>
      <w:r w:rsidR="001216F1" w:rsidRPr="00EF2A61">
        <w:rPr>
          <w:color w:val="000000"/>
          <w:lang w:val="en-GB"/>
        </w:rPr>
        <w:t xml:space="preserve"> </w:t>
      </w:r>
      <w:proofErr w:type="spellStart"/>
      <w:r w:rsidR="001216F1" w:rsidRPr="00EF2A61">
        <w:rPr>
          <w:color w:val="000000"/>
          <w:lang w:val="en-GB"/>
        </w:rPr>
        <w:t>ingatlanok</w:t>
      </w:r>
      <w:proofErr w:type="spellEnd"/>
      <w:r w:rsidR="001216F1" w:rsidRPr="00EF2A61">
        <w:rPr>
          <w:color w:val="000000"/>
          <w:lang w:val="en-GB"/>
        </w:rPr>
        <w:t xml:space="preserve"> </w:t>
      </w:r>
      <w:proofErr w:type="spellStart"/>
      <w:r w:rsidR="001216F1" w:rsidRPr="00EF2A61">
        <w:rPr>
          <w:color w:val="000000"/>
          <w:lang w:val="en-GB"/>
        </w:rPr>
        <w:t>hitelbiztosítéki</w:t>
      </w:r>
      <w:proofErr w:type="spellEnd"/>
      <w:r w:rsidR="001216F1" w:rsidRPr="00EF2A61">
        <w:rPr>
          <w:color w:val="000000"/>
          <w:lang w:val="en-GB"/>
        </w:rPr>
        <w:t xml:space="preserve"> </w:t>
      </w:r>
      <w:proofErr w:type="spellStart"/>
      <w:r w:rsidR="001216F1" w:rsidRPr="00EF2A61">
        <w:rPr>
          <w:color w:val="000000"/>
          <w:lang w:val="en-GB"/>
        </w:rPr>
        <w:t>értékének</w:t>
      </w:r>
      <w:proofErr w:type="spellEnd"/>
      <w:r w:rsidR="001216F1" w:rsidRPr="00EF2A61">
        <w:rPr>
          <w:color w:val="000000"/>
          <w:lang w:val="en-GB"/>
        </w:rPr>
        <w:t xml:space="preserve"> </w:t>
      </w:r>
      <w:proofErr w:type="spellStart"/>
      <w:r w:rsidR="001216F1" w:rsidRPr="00EF2A61">
        <w:rPr>
          <w:color w:val="000000"/>
          <w:lang w:val="en-GB"/>
        </w:rPr>
        <w:t>meghatározására</w:t>
      </w:r>
      <w:proofErr w:type="spellEnd"/>
      <w:r w:rsidR="001216F1" w:rsidRPr="00EF2A61">
        <w:rPr>
          <w:color w:val="000000"/>
          <w:lang w:val="en-GB"/>
        </w:rPr>
        <w:t xml:space="preserve"> </w:t>
      </w:r>
      <w:proofErr w:type="spellStart"/>
      <w:r w:rsidR="001216F1" w:rsidRPr="00EF2A61">
        <w:rPr>
          <w:color w:val="000000"/>
          <w:lang w:val="en-GB"/>
        </w:rPr>
        <w:t>vonatkozó</w:t>
      </w:r>
      <w:proofErr w:type="spellEnd"/>
      <w:r w:rsidR="001216F1" w:rsidRPr="00EF2A61">
        <w:rPr>
          <w:color w:val="000000"/>
          <w:lang w:val="en-GB"/>
        </w:rPr>
        <w:t xml:space="preserve"> </w:t>
      </w:r>
      <w:proofErr w:type="spellStart"/>
      <w:r w:rsidR="001216F1" w:rsidRPr="00EF2A61">
        <w:rPr>
          <w:color w:val="000000"/>
          <w:lang w:val="en-GB"/>
        </w:rPr>
        <w:t>módszertani</w:t>
      </w:r>
      <w:proofErr w:type="spellEnd"/>
      <w:r w:rsidR="001216F1" w:rsidRPr="00EF2A61">
        <w:rPr>
          <w:color w:val="000000"/>
          <w:lang w:val="en-GB"/>
        </w:rPr>
        <w:t xml:space="preserve"> </w:t>
      </w:r>
      <w:proofErr w:type="spellStart"/>
      <w:r w:rsidR="001216F1" w:rsidRPr="00EF2A61">
        <w:rPr>
          <w:color w:val="000000"/>
          <w:lang w:val="en-GB"/>
        </w:rPr>
        <w:t>elvekről</w:t>
      </w:r>
      <w:proofErr w:type="spellEnd"/>
      <w:r w:rsidR="001216F1" w:rsidRPr="00EF2A61">
        <w:rPr>
          <w:color w:val="000000"/>
          <w:lang w:val="en-GB"/>
        </w:rPr>
        <w:t xml:space="preserve"> </w:t>
      </w:r>
      <w:proofErr w:type="spellStart"/>
      <w:r w:rsidR="001216F1" w:rsidRPr="00EF2A61">
        <w:rPr>
          <w:color w:val="000000"/>
          <w:lang w:val="en-GB"/>
        </w:rPr>
        <w:t>szóló</w:t>
      </w:r>
      <w:proofErr w:type="spellEnd"/>
      <w:r w:rsidR="001216F1" w:rsidRPr="00EF2A61">
        <w:rPr>
          <w:color w:val="000000"/>
          <w:lang w:val="en-GB"/>
        </w:rPr>
        <w:t xml:space="preserve"> PM </w:t>
      </w:r>
      <w:proofErr w:type="spellStart"/>
      <w:r w:rsidR="001216F1" w:rsidRPr="00EF2A61">
        <w:rPr>
          <w:color w:val="000000"/>
          <w:lang w:val="en-GB"/>
        </w:rPr>
        <w:t>rendelet</w:t>
      </w:r>
      <w:proofErr w:type="spellEnd"/>
      <w:r w:rsidR="001216F1" w:rsidRPr="00EF2A61">
        <w:rPr>
          <w:color w:val="000000"/>
          <w:lang w:val="en-GB"/>
        </w:rPr>
        <w:t xml:space="preserve"> </w:t>
      </w:r>
      <w:proofErr w:type="spellStart"/>
      <w:r w:rsidR="001216F1" w:rsidRPr="00EF2A61">
        <w:rPr>
          <w:color w:val="000000"/>
          <w:lang w:val="en-GB"/>
        </w:rPr>
        <w:t>szerinti</w:t>
      </w:r>
      <w:proofErr w:type="spellEnd"/>
      <w:r w:rsidR="001216F1" w:rsidRPr="00EF2A61">
        <w:rPr>
          <w:color w:val="000000"/>
          <w:lang w:val="en-GB"/>
        </w:rPr>
        <w:t xml:space="preserve"> </w:t>
      </w:r>
      <w:r w:rsidR="001216F1" w:rsidRPr="00EF2A61">
        <w:t xml:space="preserve">statisztikai értékbecslést, valamint a </w:t>
      </w:r>
      <w:proofErr w:type="spellStart"/>
      <w:r w:rsidR="001216F1" w:rsidRPr="00EF2A61">
        <w:t>FEDA</w:t>
      </w:r>
      <w:proofErr w:type="spellEnd"/>
      <w:r w:rsidR="001216F1" w:rsidRPr="00EF2A61">
        <w:t xml:space="preserve"> táblában az ingatlanfedezet értékének az eredeti értékelés felhasználásával (értékelés aktualizálás) történő aktualizálást.</w:t>
      </w:r>
      <w:r w:rsidR="00F27ADE" w:rsidRPr="00EF2A61">
        <w:t xml:space="preserve"> Amennyiben nem történik értékbecslés (pl. kis értékű garázs esetén), nem teljeskörű értékbecslés jelentendő.</w:t>
      </w:r>
    </w:p>
    <w:p w14:paraId="12EB7F65" w14:textId="363AE664" w:rsidR="004E4B2C" w:rsidRPr="00EF2A61" w:rsidRDefault="00430AC8" w:rsidP="008E4B2D">
      <w:pPr>
        <w:autoSpaceDE w:val="0"/>
        <w:autoSpaceDN w:val="0"/>
        <w:spacing w:after="0"/>
      </w:pPr>
      <w:bookmarkStart w:id="294" w:name="_Hlk112661907"/>
      <w:r w:rsidRPr="00EF2A61">
        <w:t xml:space="preserve">2023. március vonatkozási időtől kezdődően három új mező kerül beépítésre a </w:t>
      </w:r>
      <w:proofErr w:type="spellStart"/>
      <w:r w:rsidRPr="00EF2A61">
        <w:t>FEDE</w:t>
      </w:r>
      <w:proofErr w:type="spellEnd"/>
      <w:r w:rsidRPr="00EF2A61">
        <w:t xml:space="preserve"> és </w:t>
      </w:r>
      <w:proofErr w:type="spellStart"/>
      <w:r w:rsidRPr="00EF2A61">
        <w:t>FEDA</w:t>
      </w:r>
      <w:proofErr w:type="spellEnd"/>
      <w:r w:rsidRPr="00EF2A61">
        <w:t xml:space="preserve"> táblákba: „</w:t>
      </w:r>
      <w:r w:rsidRPr="00EF2A61">
        <w:rPr>
          <w:b/>
          <w:bCs/>
        </w:rPr>
        <w:t xml:space="preserve">Energetikai besorolás kódja – eredeti/aktuális”, „Hiteles energetikai tanúsítvány kelte – eredeti/aktuális” </w:t>
      </w:r>
      <w:r w:rsidRPr="00EF2A61">
        <w:t xml:space="preserve">és </w:t>
      </w:r>
      <w:r w:rsidRPr="00EF2A61">
        <w:rPr>
          <w:b/>
          <w:bCs/>
        </w:rPr>
        <w:t>„Összesített energetikai jellemző (kWh/m2) – eredeti/aktuális</w:t>
      </w:r>
      <w:r w:rsidRPr="00EF2A61">
        <w:t xml:space="preserve">”. </w:t>
      </w:r>
      <w:r w:rsidR="004E4B2C" w:rsidRPr="00EF2A61">
        <w:t>A mezők a 2022.01.01-től induló szerződések esetén töltendők ingatlanfedezetek esetén. Az adatok jelentése csak azokban az esetekben kötelező, amennyiben azok jogszabályi alapon (</w:t>
      </w:r>
      <w:r w:rsidR="00E52E27" w:rsidRPr="00EF2A61">
        <w:t>176/2008. (VI. 30.) Korm. rendelet az épületek energetikai jellemzőinek tanúsításáról</w:t>
      </w:r>
      <w:r w:rsidR="004E4B2C" w:rsidRPr="00EF2A61">
        <w:t>) bekérésre kell kerüljenek, azonban az MNB jó gyakorlatnak tartja ezen adatok gyűjtését és jelentését azokban az esetekben is, amikor ezt a jogszabály nem teszi kötelezővé, például felújítás, korszerűsíté</w:t>
      </w:r>
      <w:r w:rsidR="001B6511" w:rsidRPr="00EF2A61">
        <w:t>s</w:t>
      </w:r>
      <w:r w:rsidR="004E4B2C" w:rsidRPr="00EF2A61">
        <w:t xml:space="preserve"> esetén, illetve</w:t>
      </w:r>
      <w:r w:rsidR="001B6511" w:rsidRPr="00EF2A61">
        <w:t xml:space="preserve"> akkor,</w:t>
      </w:r>
      <w:r w:rsidR="004E4B2C" w:rsidRPr="00EF2A61">
        <w:t xml:space="preserve"> ha a </w:t>
      </w:r>
      <w:r w:rsidR="001B6511" w:rsidRPr="00EF2A61">
        <w:t xml:space="preserve">finanszírozott </w:t>
      </w:r>
      <w:r w:rsidR="004E4B2C" w:rsidRPr="00EF2A61">
        <w:t>ingatlan és a fedezet</w:t>
      </w:r>
      <w:r w:rsidR="001B6511" w:rsidRPr="00EF2A61">
        <w:t>ül szolgáló</w:t>
      </w:r>
      <w:r w:rsidR="004E4B2C" w:rsidRPr="00EF2A61">
        <w:t xml:space="preserve"> ingatlan nem egyezik meg, vagy pótfedezet kerül bevonásra</w:t>
      </w:r>
      <w:r w:rsidR="001B6511" w:rsidRPr="00EF2A61">
        <w:t xml:space="preserve"> vagy az instrumentum típusa szabadfelhasználású jelzáloghitel és nem lakásvásárlási hitel.</w:t>
      </w:r>
    </w:p>
    <w:bookmarkEnd w:id="294"/>
    <w:p w14:paraId="474FA4E1" w14:textId="6080A7AE" w:rsidR="00D178B2" w:rsidRPr="00EF2A61" w:rsidRDefault="00D178B2" w:rsidP="00F570C6">
      <w:pPr>
        <w:autoSpaceDE w:val="0"/>
        <w:autoSpaceDN w:val="0"/>
        <w:spacing w:after="0"/>
      </w:pPr>
    </w:p>
    <w:p w14:paraId="2FAC91CB" w14:textId="23AACE81" w:rsidR="004F7B56" w:rsidRPr="00EF2A61" w:rsidRDefault="008C5FF1" w:rsidP="003565C8">
      <w:bookmarkStart w:id="295" w:name="_Hlk124932003"/>
      <w:r w:rsidRPr="00EF2A61">
        <w:rPr>
          <w:rFonts w:asciiTheme="minorHAnsi" w:hAnsiTheme="minorHAnsi" w:cstheme="minorHAnsi"/>
        </w:rPr>
        <w:t xml:space="preserve">Az </w:t>
      </w:r>
      <w:r w:rsidRPr="00EF2A61">
        <w:rPr>
          <w:rFonts w:asciiTheme="minorHAnsi" w:hAnsiTheme="minorHAnsi" w:cstheme="minorHAnsi"/>
          <w:b/>
          <w:bCs/>
        </w:rPr>
        <w:t>„Energetikai besorolás kódja – eredeti/aktuális”</w:t>
      </w:r>
      <w:r w:rsidRPr="00EF2A61">
        <w:rPr>
          <w:rFonts w:asciiTheme="minorHAnsi" w:hAnsiTheme="minorHAnsi" w:cstheme="minorHAnsi"/>
        </w:rPr>
        <w:t xml:space="preserve"> mezőkben </w:t>
      </w:r>
      <w:r w:rsidR="00662359" w:rsidRPr="00EF2A61">
        <w:rPr>
          <w:rFonts w:asciiTheme="minorHAnsi" w:hAnsiTheme="minorHAnsi" w:cstheme="minorHAnsi"/>
        </w:rPr>
        <w:t xml:space="preserve">2023. március vonatkozási időtől kezdődően bevezetésre </w:t>
      </w:r>
      <w:del w:id="296" w:author="MNB" w:date="2025-08-29T10:22:00Z" w16du:dateUtc="2025-08-29T08:22:00Z">
        <w:r w:rsidR="00662359" w:rsidRPr="00E71203">
          <w:rPr>
            <w:rFonts w:asciiTheme="minorHAnsi" w:hAnsiTheme="minorHAnsi" w:cstheme="minorHAnsi"/>
          </w:rPr>
          <w:delText>kerülnek</w:delText>
        </w:r>
      </w:del>
      <w:ins w:id="297" w:author="MNB" w:date="2025-08-29T10:22:00Z" w16du:dateUtc="2025-08-29T08:22:00Z">
        <w:r w:rsidR="00662359" w:rsidRPr="00EF2A61">
          <w:rPr>
            <w:rFonts w:asciiTheme="minorHAnsi" w:hAnsiTheme="minorHAnsi" w:cstheme="minorHAnsi"/>
          </w:rPr>
          <w:t>kerül</w:t>
        </w:r>
        <w:r w:rsidR="0036622C" w:rsidRPr="00EF2A61">
          <w:rPr>
            <w:rFonts w:asciiTheme="minorHAnsi" w:hAnsiTheme="minorHAnsi" w:cstheme="minorHAnsi"/>
          </w:rPr>
          <w:t>t</w:t>
        </w:r>
        <w:r w:rsidR="00662359" w:rsidRPr="00EF2A61">
          <w:rPr>
            <w:rFonts w:asciiTheme="minorHAnsi" w:hAnsiTheme="minorHAnsi" w:cstheme="minorHAnsi"/>
          </w:rPr>
          <w:t>ek</w:t>
        </w:r>
      </w:ins>
      <w:r w:rsidR="00662359" w:rsidRPr="00EF2A61">
        <w:rPr>
          <w:rFonts w:asciiTheme="minorHAnsi" w:hAnsiTheme="minorHAnsi" w:cstheme="minorHAnsi"/>
        </w:rPr>
        <w:t xml:space="preserve"> a 2016. év előtt alkalmazott </w:t>
      </w:r>
      <w:r w:rsidRPr="00EF2A61">
        <w:rPr>
          <w:rFonts w:asciiTheme="minorHAnsi" w:hAnsiTheme="minorHAnsi" w:cstheme="minorHAnsi"/>
        </w:rPr>
        <w:t>energetikai besorolás kódok</w:t>
      </w:r>
      <w:r w:rsidR="00662359" w:rsidRPr="00EF2A61">
        <w:rPr>
          <w:rFonts w:asciiTheme="minorHAnsi" w:hAnsiTheme="minorHAnsi" w:cstheme="minorHAnsi"/>
        </w:rPr>
        <w:t>. Így megadható az energetikai besorolás abban az esetben is, ha a 2015.12.31. után bevezetett új kódértékek szerint nem lehetett az ingatlant besorolni.</w:t>
      </w:r>
      <w:r w:rsidR="006C0373" w:rsidRPr="00EF2A61">
        <w:rPr>
          <w:rFonts w:asciiTheme="minorHAnsi" w:hAnsiTheme="minorHAnsi" w:cstheme="minorHAnsi"/>
        </w:rPr>
        <w:t xml:space="preserve"> </w:t>
      </w:r>
      <w:r w:rsidR="007C27E0" w:rsidRPr="00EF2A61">
        <w:rPr>
          <w:rFonts w:asciiTheme="minorHAnsi" w:hAnsiTheme="minorHAnsi" w:cstheme="minorHAnsi"/>
        </w:rPr>
        <w:t xml:space="preserve">Mindazonáltal az MNB jó gyakorlatnak tartja a korábbi energetikai tanúsítvány a </w:t>
      </w:r>
      <w:hyperlink r:id="rId32" w:history="1">
        <w:r w:rsidR="007C27E0" w:rsidRPr="00EF2A61">
          <w:rPr>
            <w:rStyle w:val="Hiperhivatkozs"/>
            <w:rFonts w:cstheme="minorHAnsi"/>
            <w:vertAlign w:val="baseline"/>
          </w:rPr>
          <w:t>https://entan.e-epites.hu/?potlap</w:t>
        </w:r>
      </w:hyperlink>
      <w:r w:rsidR="007C27E0" w:rsidRPr="00EF2A61">
        <w:t xml:space="preserve"> felületen pótlap lekérésével történő átforgatását az aktuális kódértékre és így az átforgatott kódérték jelentését a HITREG-ben.</w:t>
      </w:r>
    </w:p>
    <w:p w14:paraId="322B2F6F" w14:textId="4C793321" w:rsidR="00577986" w:rsidRPr="00EF2A61" w:rsidRDefault="00577986" w:rsidP="003565C8">
      <w:r w:rsidRPr="00EF2A61">
        <w:t>Az „</w:t>
      </w:r>
      <w:r w:rsidRPr="00EF2A61">
        <w:rPr>
          <w:b/>
          <w:bCs/>
        </w:rPr>
        <w:t>Összesített energetikai jellemző (kWh/m2) – eredeti/aktuális</w:t>
      </w:r>
      <w:r w:rsidRPr="00EF2A61">
        <w:t xml:space="preserve">” mezők vonatkozásában elfogadható a 7/2006. (V. 24.) </w:t>
      </w:r>
      <w:proofErr w:type="spellStart"/>
      <w:r w:rsidRPr="00EF2A61">
        <w:t>TNM</w:t>
      </w:r>
      <w:proofErr w:type="spellEnd"/>
      <w:r w:rsidRPr="00EF2A61">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EF2A61" w:rsidRDefault="003A315E" w:rsidP="003565C8">
      <w:r w:rsidRPr="00EF2A61">
        <w:t xml:space="preserve">2023. decemberi vonatkozási időtől kezdődően egy új mező kerül beépítésre a </w:t>
      </w:r>
      <w:proofErr w:type="spellStart"/>
      <w:r w:rsidRPr="00EF2A61">
        <w:t>FEDE</w:t>
      </w:r>
      <w:proofErr w:type="spellEnd"/>
      <w:r w:rsidRPr="00EF2A61">
        <w:t xml:space="preserve"> és két új mező a </w:t>
      </w:r>
      <w:proofErr w:type="spellStart"/>
      <w:r w:rsidRPr="00EF2A61">
        <w:t>FEDA</w:t>
      </w:r>
      <w:proofErr w:type="spellEnd"/>
      <w:r w:rsidRPr="00EF2A61">
        <w:t xml:space="preserve"> táblába. A „</w:t>
      </w:r>
      <w:r w:rsidRPr="00EF2A61">
        <w:rPr>
          <w:b/>
          <w:bCs/>
        </w:rPr>
        <w:t>Projekt tárgyát képező ingatlan készültségi foka</w:t>
      </w:r>
      <w:r w:rsidRPr="00EF2A61">
        <w:t>” mező mindkét táblában jelentendő a projekthitel tárgyát képező ingatlanfedezet esetén</w:t>
      </w:r>
      <w:r w:rsidR="00B770AA" w:rsidRPr="00EF2A61">
        <w:t xml:space="preserve"> vállalati és önálló vállalkozó ügyfelek esetén</w:t>
      </w:r>
      <w:r w:rsidRPr="00EF2A61">
        <w:t xml:space="preserve">. </w:t>
      </w:r>
      <w:r w:rsidR="00B770AA" w:rsidRPr="00EF2A61">
        <w:t xml:space="preserve">Amennyiben az ingatlanfejlesztés még nem kezdődött el, úgy a mezőben 0 érték jelentendő, fejlesztés alatt álló ingatlan további fejlesztés céljára történő megvásárlása esetén a befogadáskori készültségi fok szerepeltetendő a </w:t>
      </w:r>
      <w:proofErr w:type="spellStart"/>
      <w:r w:rsidR="00B770AA" w:rsidRPr="00EF2A61">
        <w:t>FEDE</w:t>
      </w:r>
      <w:proofErr w:type="spellEnd"/>
      <w:r w:rsidR="00B770AA" w:rsidRPr="00EF2A61">
        <w:t xml:space="preserve">. </w:t>
      </w:r>
      <w:proofErr w:type="spellStart"/>
      <w:r w:rsidR="00B770AA" w:rsidRPr="00EF2A61">
        <w:t>ING_KESZ_FOK_SZAZLK</w:t>
      </w:r>
      <w:proofErr w:type="spellEnd"/>
      <w:r w:rsidR="00B770AA" w:rsidRPr="00EF2A61">
        <w:t xml:space="preserve"> mezőben. A </w:t>
      </w:r>
      <w:proofErr w:type="spellStart"/>
      <w:r w:rsidR="00B770AA" w:rsidRPr="00EF2A61">
        <w:t>FEDA</w:t>
      </w:r>
      <w:proofErr w:type="spellEnd"/>
      <w:r w:rsidR="00B770AA" w:rsidRPr="00EF2A61">
        <w:t xml:space="preserve">. </w:t>
      </w:r>
      <w:proofErr w:type="spellStart"/>
      <w:r w:rsidR="00B770AA" w:rsidRPr="00EF2A61">
        <w:t>ING_KESZ_FOK_SZAZLK</w:t>
      </w:r>
      <w:proofErr w:type="spellEnd"/>
      <w:r w:rsidR="00B770AA" w:rsidRPr="00EF2A61">
        <w:t xml:space="preserve"> mezőben a fejlesztés alatt álló ingatlan aktuális készültségi fokát kell megadni. Kész ingatlan esetén a mezőben 100 érték jelentendő (100%-os készültség).</w:t>
      </w:r>
    </w:p>
    <w:p w14:paraId="1E75A325" w14:textId="177997B2" w:rsidR="00E33501" w:rsidRPr="00EF2A61" w:rsidRDefault="003A315E" w:rsidP="00E33501">
      <w:r w:rsidRPr="00EF2A61">
        <w:t xml:space="preserve">A </w:t>
      </w:r>
      <w:proofErr w:type="spellStart"/>
      <w:r w:rsidRPr="00EF2A61">
        <w:t>FEDA</w:t>
      </w:r>
      <w:proofErr w:type="spellEnd"/>
      <w:r w:rsidRPr="00EF2A61">
        <w:t xml:space="preserve"> tábl</w:t>
      </w:r>
      <w:r w:rsidR="00277A9E" w:rsidRPr="00EF2A61">
        <w:t>a</w:t>
      </w:r>
      <w:r w:rsidRPr="00EF2A61">
        <w:t xml:space="preserve"> az „Alkalmazott fedezeti szorzó” mező</w:t>
      </w:r>
      <w:r w:rsidR="00277A9E" w:rsidRPr="00EF2A61">
        <w:t>vel bővül</w:t>
      </w:r>
      <w:r w:rsidRPr="00EF2A61">
        <w:t>.</w:t>
      </w:r>
      <w:r w:rsidR="00277A9E" w:rsidRPr="00EF2A61">
        <w:t xml:space="preserve"> </w:t>
      </w:r>
      <w:r w:rsidR="00E33501" w:rsidRPr="00EF2A61">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EF2A61" w:rsidRDefault="00231E7D" w:rsidP="003565C8">
      <w:r w:rsidRPr="00EF2A61">
        <w:t xml:space="preserve"> A </w:t>
      </w:r>
      <w:r w:rsidR="003A315E" w:rsidRPr="00EF2A61">
        <w:t>mező</w:t>
      </w:r>
      <w:r w:rsidRPr="00EF2A61">
        <w:t>k</w:t>
      </w:r>
      <w:r w:rsidR="003A315E" w:rsidRPr="00EF2A61">
        <w:t xml:space="preserve"> a teljes hitelintézeti fedezetállomány tekintetében jelentendő</w:t>
      </w:r>
      <w:r w:rsidRPr="00EF2A61">
        <w:t>k</w:t>
      </w:r>
      <w:r w:rsidR="003A315E" w:rsidRPr="00EF2A61">
        <w:t>.</w:t>
      </w:r>
    </w:p>
    <w:p w14:paraId="4533AB77" w14:textId="0C3DB147" w:rsidR="00FC50D1" w:rsidRPr="00EF2A61" w:rsidRDefault="00FC50D1" w:rsidP="003565C8">
      <w:pPr>
        <w:rPr>
          <w:ins w:id="298" w:author="MNB" w:date="2025-08-29T10:22:00Z" w16du:dateUtc="2025-08-29T08:22:00Z"/>
        </w:rPr>
      </w:pPr>
      <w:ins w:id="299" w:author="MNB" w:date="2025-08-29T10:22:00Z" w16du:dateUtc="2025-08-29T08:22:00Z">
        <w:r w:rsidRPr="00EF2A61">
          <w:t xml:space="preserve">2025. december vonatkozási időtől kezdődően jelentendő mind a </w:t>
        </w:r>
        <w:proofErr w:type="spellStart"/>
        <w:r w:rsidRPr="00EF2A61">
          <w:t>FEDE</w:t>
        </w:r>
        <w:proofErr w:type="spellEnd"/>
        <w:r w:rsidRPr="00EF2A61">
          <w:t xml:space="preserve">, mind a </w:t>
        </w:r>
        <w:proofErr w:type="spellStart"/>
        <w:r w:rsidRPr="00EF2A61">
          <w:t>FEDA</w:t>
        </w:r>
        <w:proofErr w:type="spellEnd"/>
        <w:r w:rsidRPr="00EF2A61">
          <w:t xml:space="preserve"> táblában a </w:t>
        </w:r>
        <w:r w:rsidRPr="000533AA">
          <w:rPr>
            <w:b/>
            <w:bCs/>
          </w:rPr>
          <w:t>„Szén-dioxid-kibocsátás (kg/m2/év) eredeti/aktuális”</w:t>
        </w:r>
        <w:r w:rsidRPr="00EF2A61">
          <w:t xml:space="preserve"> információ a 176/2008. (VI. 30.) Korm. rendelet (egyes építésügyi tárgyú kormányrendeleteknek az épületenergetikai követelményekkel összefüggő módosításáról) alapján érintett ingatlanfedezetek esetén</w:t>
        </w:r>
        <w:r w:rsidR="00085CCF" w:rsidRPr="00EF2A61">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EF2A61">
          <w:t xml:space="preserve">Fejlesztés/építés alatt álló ingatlanok esetén a tervdokumentáció szerinti CO2 kibocsátás jelentendő ebben a mezőben. Amennyiben a használatbavételi engedélyben eltérőek az adatok, módosítandó a </w:t>
        </w:r>
        <w:r w:rsidRPr="00EF2A61">
          <w:rPr>
            <w:b/>
            <w:bCs/>
          </w:rPr>
          <w:t>„Szén-dioxid-kibocsátás (kg/m2/év) aktuális”</w:t>
        </w:r>
        <w:r w:rsidRPr="00EF2A61">
          <w:t xml:space="preserve"> mező értéke.</w:t>
        </w:r>
        <w:r w:rsidR="00085CCF" w:rsidRPr="00EF2A61">
          <w:t xml:space="preserve"> </w:t>
        </w:r>
        <w:r w:rsidR="00706BAC" w:rsidRPr="00EF2A61">
          <w:t>A mezők csak 2025. január 1-től kezdődő szerződéskötések esetén töltendők.</w:t>
        </w:r>
      </w:ins>
    </w:p>
    <w:p w14:paraId="418A0389" w14:textId="77777777" w:rsidR="003A315E" w:rsidRPr="00EF2A61" w:rsidRDefault="003A315E" w:rsidP="003565C8">
      <w:pPr>
        <w:rPr>
          <w:rFonts w:asciiTheme="minorHAnsi" w:hAnsiTheme="minorHAnsi" w:cstheme="minorHAnsi"/>
        </w:rPr>
      </w:pPr>
    </w:p>
    <w:p w14:paraId="1FEE5D58" w14:textId="0B2CBA42" w:rsidR="008B6254" w:rsidRPr="00EF2A61" w:rsidRDefault="008B6254" w:rsidP="008E587A">
      <w:pPr>
        <w:pStyle w:val="Cmsor3"/>
        <w:keepNext/>
        <w:jc w:val="both"/>
        <w:rPr>
          <w:rFonts w:asciiTheme="minorHAnsi" w:hAnsiTheme="minorHAnsi" w:cstheme="minorHAnsi"/>
          <w:b/>
          <w:szCs w:val="20"/>
        </w:rPr>
      </w:pPr>
      <w:bookmarkStart w:id="300" w:name="_Toc64967394"/>
      <w:bookmarkStart w:id="301" w:name="_Toc149902015"/>
      <w:bookmarkStart w:id="302" w:name="_Toc206686157"/>
      <w:bookmarkStart w:id="303" w:name="_Toc188019085"/>
      <w:bookmarkEnd w:id="295"/>
      <w:r w:rsidRPr="00EF2A61">
        <w:rPr>
          <w:rFonts w:asciiTheme="minorHAnsi" w:hAnsiTheme="minorHAnsi" w:cstheme="minorHAnsi"/>
          <w:b/>
          <w:szCs w:val="20"/>
        </w:rPr>
        <w:t>Fedezet-értékek elkülönítése</w:t>
      </w:r>
      <w:bookmarkEnd w:id="300"/>
      <w:bookmarkEnd w:id="301"/>
      <w:bookmarkEnd w:id="302"/>
      <w:bookmarkEnd w:id="303"/>
    </w:p>
    <w:p w14:paraId="23524B3D" w14:textId="7EF7E74C" w:rsidR="00AB7909" w:rsidRPr="00EF2A61" w:rsidRDefault="008B6254" w:rsidP="009111BF">
      <w:pPr>
        <w:rPr>
          <w:rFonts w:asciiTheme="minorHAnsi" w:hAnsiTheme="minorHAnsi" w:cstheme="minorHAnsi"/>
        </w:rPr>
      </w:pPr>
      <w:r w:rsidRPr="00EF2A61">
        <w:rPr>
          <w:rFonts w:asciiTheme="minorHAnsi" w:hAnsiTheme="minorHAnsi" w:cstheme="minorHAnsi"/>
        </w:rPr>
        <w:t xml:space="preserve"> </w:t>
      </w:r>
      <w:r w:rsidR="006C1FB5" w:rsidRPr="00EF2A61">
        <w:rPr>
          <w:rFonts w:asciiTheme="minorHAnsi" w:hAnsiTheme="minorHAnsi" w:cstheme="minorHAnsi"/>
        </w:rPr>
        <w:t xml:space="preserve">Az ingatlan és az egyéb fedezeteknél is külön </w:t>
      </w:r>
      <w:r w:rsidR="00F12514" w:rsidRPr="00EF2A61">
        <w:rPr>
          <w:rFonts w:asciiTheme="minorHAnsi" w:hAnsiTheme="minorHAnsi" w:cstheme="minorHAnsi"/>
        </w:rPr>
        <w:t>tábláb</w:t>
      </w:r>
      <w:r w:rsidR="006C1FB5" w:rsidRPr="00EF2A61">
        <w:rPr>
          <w:rFonts w:asciiTheme="minorHAnsi" w:hAnsiTheme="minorHAnsi" w:cstheme="minorHAnsi"/>
        </w:rPr>
        <w:t xml:space="preserve">an kell jelenteni a hitelbírálatkori </w:t>
      </w:r>
      <w:r w:rsidR="00072D43" w:rsidRPr="00EF2A61">
        <w:rPr>
          <w:rFonts w:asciiTheme="minorHAnsi" w:hAnsiTheme="minorHAnsi" w:cstheme="minorHAnsi"/>
        </w:rPr>
        <w:t>(</w:t>
      </w:r>
      <w:proofErr w:type="spellStart"/>
      <w:r w:rsidR="00072D43" w:rsidRPr="00EF2A61">
        <w:rPr>
          <w:rFonts w:asciiTheme="minorHAnsi" w:hAnsiTheme="minorHAnsi" w:cstheme="minorHAnsi"/>
        </w:rPr>
        <w:t>FEDE</w:t>
      </w:r>
      <w:proofErr w:type="spellEnd"/>
      <w:r w:rsidR="00072D43" w:rsidRPr="00EF2A61">
        <w:rPr>
          <w:rFonts w:asciiTheme="minorHAnsi" w:hAnsiTheme="minorHAnsi" w:cstheme="minorHAnsi"/>
        </w:rPr>
        <w:t xml:space="preserve"> kódú </w:t>
      </w:r>
      <w:r w:rsidR="00F12514" w:rsidRPr="00EF2A61">
        <w:rPr>
          <w:rFonts w:asciiTheme="minorHAnsi" w:hAnsiTheme="minorHAnsi" w:cstheme="minorHAnsi"/>
        </w:rPr>
        <w:t>tábla</w:t>
      </w:r>
      <w:r w:rsidR="00072D43" w:rsidRPr="00EF2A61">
        <w:rPr>
          <w:rFonts w:asciiTheme="minorHAnsi" w:hAnsiTheme="minorHAnsi" w:cstheme="minorHAnsi"/>
        </w:rPr>
        <w:t xml:space="preserve">) </w:t>
      </w:r>
      <w:r w:rsidR="006C1FB5" w:rsidRPr="00EF2A61">
        <w:rPr>
          <w:rFonts w:asciiTheme="minorHAnsi" w:hAnsiTheme="minorHAnsi" w:cstheme="minorHAnsi"/>
        </w:rPr>
        <w:t xml:space="preserve">és a tárgyidőszak végi </w:t>
      </w:r>
      <w:r w:rsidR="00072D43" w:rsidRPr="00EF2A61">
        <w:rPr>
          <w:rFonts w:asciiTheme="minorHAnsi" w:hAnsiTheme="minorHAnsi" w:cstheme="minorHAnsi"/>
        </w:rPr>
        <w:t>(</w:t>
      </w:r>
      <w:proofErr w:type="spellStart"/>
      <w:r w:rsidR="00072D43" w:rsidRPr="00EF2A61">
        <w:rPr>
          <w:rFonts w:asciiTheme="minorHAnsi" w:hAnsiTheme="minorHAnsi" w:cstheme="minorHAnsi"/>
        </w:rPr>
        <w:t>FEDA</w:t>
      </w:r>
      <w:proofErr w:type="spellEnd"/>
      <w:r w:rsidR="00072D43" w:rsidRPr="00EF2A61">
        <w:rPr>
          <w:rFonts w:asciiTheme="minorHAnsi" w:hAnsiTheme="minorHAnsi" w:cstheme="minorHAnsi"/>
        </w:rPr>
        <w:t xml:space="preserve"> kódú </w:t>
      </w:r>
      <w:r w:rsidR="00F12514" w:rsidRPr="00EF2A61">
        <w:rPr>
          <w:rFonts w:asciiTheme="minorHAnsi" w:hAnsiTheme="minorHAnsi" w:cstheme="minorHAnsi"/>
        </w:rPr>
        <w:t>tábla</w:t>
      </w:r>
      <w:r w:rsidR="00072D43" w:rsidRPr="00EF2A61">
        <w:rPr>
          <w:rFonts w:asciiTheme="minorHAnsi" w:hAnsiTheme="minorHAnsi" w:cstheme="minorHAnsi"/>
        </w:rPr>
        <w:t xml:space="preserve">) </w:t>
      </w:r>
      <w:r w:rsidR="006C1FB5" w:rsidRPr="00EF2A61">
        <w:rPr>
          <w:rFonts w:asciiTheme="minorHAnsi" w:hAnsiTheme="minorHAnsi" w:cstheme="minorHAnsi"/>
        </w:rPr>
        <w:t>érték</w:t>
      </w:r>
      <w:r w:rsidR="00072D43" w:rsidRPr="00EF2A61">
        <w:rPr>
          <w:rFonts w:asciiTheme="minorHAnsi" w:hAnsiTheme="minorHAnsi" w:cstheme="minorHAnsi"/>
        </w:rPr>
        <w:t>-</w:t>
      </w:r>
      <w:r w:rsidR="006C1FB5" w:rsidRPr="00EF2A61">
        <w:rPr>
          <w:rFonts w:asciiTheme="minorHAnsi" w:hAnsiTheme="minorHAnsi" w:cstheme="minorHAnsi"/>
        </w:rPr>
        <w:t>adatokat.</w:t>
      </w:r>
    </w:p>
    <w:p w14:paraId="3D514D79" w14:textId="496CD38D" w:rsidR="009111BF" w:rsidRPr="00EF2A61" w:rsidRDefault="008B6254" w:rsidP="00D47A9D">
      <w:pPr>
        <w:pStyle w:val="Default"/>
        <w:jc w:val="both"/>
        <w:rPr>
          <w:rFonts w:asciiTheme="minorHAnsi" w:hAnsiTheme="minorHAnsi" w:cs="Arial"/>
          <w:sz w:val="20"/>
          <w:szCs w:val="20"/>
        </w:rPr>
      </w:pPr>
      <w:r w:rsidRPr="00EF2A61">
        <w:rPr>
          <w:rFonts w:asciiTheme="minorHAnsi" w:hAnsiTheme="minorHAnsi" w:cs="Arial"/>
          <w:sz w:val="20"/>
          <w:szCs w:val="20"/>
        </w:rPr>
        <w:t>A</w:t>
      </w:r>
      <w:r w:rsidR="00F8308C" w:rsidRPr="00EF2A61">
        <w:rPr>
          <w:rFonts w:asciiTheme="minorHAnsi" w:hAnsiTheme="minorHAnsi" w:cs="Arial"/>
          <w:sz w:val="20"/>
          <w:szCs w:val="20"/>
        </w:rPr>
        <w:t xml:space="preserve"> </w:t>
      </w:r>
      <w:r w:rsidRPr="00EF2A61">
        <w:rPr>
          <w:rFonts w:asciiTheme="minorHAnsi" w:hAnsiTheme="minorHAnsi" w:cs="Arial"/>
          <w:sz w:val="20"/>
          <w:szCs w:val="20"/>
        </w:rPr>
        <w:t xml:space="preserve">fedezetek tekintetében </w:t>
      </w:r>
      <w:r w:rsidR="009111BF" w:rsidRPr="00EF2A61">
        <w:rPr>
          <w:rFonts w:asciiTheme="minorHAnsi" w:hAnsiTheme="minorHAnsi" w:cs="Arial"/>
          <w:sz w:val="20"/>
          <w:szCs w:val="20"/>
        </w:rPr>
        <w:t>négyféle</w:t>
      </w:r>
      <w:r w:rsidRPr="00EF2A61">
        <w:rPr>
          <w:rFonts w:asciiTheme="minorHAnsi" w:hAnsiTheme="minorHAnsi" w:cs="Arial"/>
          <w:sz w:val="20"/>
          <w:szCs w:val="20"/>
        </w:rPr>
        <w:t xml:space="preserve"> érték megadása lehetséges</w:t>
      </w:r>
      <w:r w:rsidR="00AB7909" w:rsidRPr="00EF2A61">
        <w:rPr>
          <w:rFonts w:asciiTheme="minorHAnsi" w:hAnsiTheme="minorHAnsi" w:cs="Arial"/>
          <w:sz w:val="20"/>
          <w:szCs w:val="20"/>
        </w:rPr>
        <w:t>, összhangban a vonatkozó MNB ajánlás</w:t>
      </w:r>
      <w:r w:rsidR="00AB7909" w:rsidRPr="00EF2A61">
        <w:rPr>
          <w:rStyle w:val="Lbjegyzet-hivatkozs"/>
          <w:rFonts w:asciiTheme="minorHAnsi" w:hAnsiTheme="minorHAnsi" w:cs="Arial"/>
          <w:sz w:val="20"/>
          <w:szCs w:val="20"/>
        </w:rPr>
        <w:footnoteReference w:id="6"/>
      </w:r>
      <w:r w:rsidR="00AB7909" w:rsidRPr="00EF2A61">
        <w:rPr>
          <w:rFonts w:asciiTheme="minorHAnsi" w:hAnsiTheme="minorHAnsi" w:cs="Arial"/>
          <w:sz w:val="20"/>
          <w:szCs w:val="20"/>
        </w:rPr>
        <w:t xml:space="preserve"> előírásaival: </w:t>
      </w:r>
      <w:r w:rsidR="00D151CC" w:rsidRPr="00EF2A61">
        <w:rPr>
          <w:rFonts w:asciiTheme="minorHAnsi" w:hAnsiTheme="minorHAnsi" w:cs="Arial"/>
          <w:sz w:val="20"/>
          <w:szCs w:val="20"/>
        </w:rPr>
        <w:t xml:space="preserve"> </w:t>
      </w:r>
    </w:p>
    <w:p w14:paraId="44C6402D" w14:textId="77777777" w:rsidR="00602FB9" w:rsidRPr="00EF2A61" w:rsidRDefault="00602FB9" w:rsidP="008D5A94">
      <w:pPr>
        <w:pStyle w:val="Default"/>
        <w:rPr>
          <w:rFonts w:asciiTheme="minorHAnsi" w:hAnsiTheme="minorHAnsi" w:cstheme="minorHAnsi"/>
          <w:sz w:val="20"/>
          <w:szCs w:val="20"/>
        </w:rPr>
      </w:pPr>
    </w:p>
    <w:p w14:paraId="77D5CA11" w14:textId="155A76B3" w:rsidR="008B6254" w:rsidRPr="00EF2A61" w:rsidRDefault="008B6254" w:rsidP="00FE4455">
      <w:pPr>
        <w:pStyle w:val="Listaszerbekezds"/>
        <w:numPr>
          <w:ilvl w:val="0"/>
          <w:numId w:val="25"/>
        </w:numPr>
        <w:rPr>
          <w:rFonts w:asciiTheme="minorHAnsi" w:hAnsiTheme="minorHAnsi" w:cstheme="minorHAnsi"/>
          <w:color w:val="000000"/>
        </w:rPr>
      </w:pPr>
      <w:r w:rsidRPr="00EF2A61">
        <w:rPr>
          <w:rFonts w:asciiTheme="minorHAnsi" w:hAnsiTheme="minorHAnsi" w:cstheme="minorHAnsi"/>
          <w:b/>
        </w:rPr>
        <w:t>piaci érték</w:t>
      </w:r>
      <w:r w:rsidRPr="00EF2A61">
        <w:rPr>
          <w:rFonts w:asciiTheme="minorHAnsi" w:hAnsiTheme="minorHAnsi" w:cstheme="minorHAnsi"/>
        </w:rPr>
        <w:t xml:space="preserve"> </w:t>
      </w:r>
      <w:r w:rsidR="009111BF" w:rsidRPr="00EF2A61">
        <w:rPr>
          <w:rFonts w:asciiTheme="minorHAnsi" w:hAnsiTheme="minorHAnsi" w:cstheme="minorHAnsi"/>
        </w:rPr>
        <w:t>–</w:t>
      </w:r>
      <w:r w:rsidRPr="00EF2A61">
        <w:rPr>
          <w:rFonts w:asciiTheme="minorHAnsi" w:hAnsiTheme="minorHAnsi" w:cstheme="minorHAnsi"/>
        </w:rPr>
        <w:t xml:space="preserve"> </w:t>
      </w:r>
      <w:r w:rsidR="00F8308C" w:rsidRPr="00EF2A61">
        <w:rPr>
          <w:rFonts w:asciiTheme="minorHAnsi" w:hAnsiTheme="minorHAnsi" w:cstheme="minorHAnsi"/>
          <w:color w:val="000000"/>
        </w:rPr>
        <w:t>ingatlanfedezet és gépjárműfedezet esetén kötelező megadni</w:t>
      </w:r>
      <w:r w:rsidR="00F8308C" w:rsidRPr="00EF2A61">
        <w:rPr>
          <w:rFonts w:asciiTheme="minorHAnsi" w:hAnsiTheme="minorHAnsi" w:cstheme="minorHAnsi"/>
        </w:rPr>
        <w:t xml:space="preserve">. Ingatlanfedezet esetén </w:t>
      </w:r>
      <w:r w:rsidR="009111BF" w:rsidRPr="00EF2A61">
        <w:rPr>
          <w:rFonts w:asciiTheme="minorHAnsi" w:hAnsiTheme="minorHAnsi" w:cstheme="minorHAnsi"/>
        </w:rPr>
        <w:t xml:space="preserve">az ingatlan független értékbecslő által megállapított értéke, a </w:t>
      </w:r>
      <w:proofErr w:type="spellStart"/>
      <w:r w:rsidR="009111BF" w:rsidRPr="00EF2A61">
        <w:rPr>
          <w:rFonts w:asciiTheme="minorHAnsi" w:hAnsiTheme="minorHAnsi" w:cstheme="minorHAnsi"/>
          <w:color w:val="000000"/>
        </w:rPr>
        <w:t>CRR</w:t>
      </w:r>
      <w:proofErr w:type="spellEnd"/>
      <w:r w:rsidR="009111BF" w:rsidRPr="00EF2A61">
        <w:rPr>
          <w:rFonts w:asciiTheme="minorHAnsi" w:hAnsiTheme="minorHAnsi" w:cstheme="minorHAnsi"/>
          <w:color w:val="000000"/>
        </w:rPr>
        <w:t xml:space="preserve"> 4. cikk (1) bekezdés 76. pontja szerinti fogalom</w:t>
      </w:r>
      <w:r w:rsidR="009111BF" w:rsidRPr="00EF2A61">
        <w:rPr>
          <w:rFonts w:asciiTheme="minorHAnsi" w:hAnsiTheme="minorHAnsi" w:cstheme="minorHAnsi"/>
        </w:rPr>
        <w:t xml:space="preserve">, azaz </w:t>
      </w:r>
      <w:r w:rsidR="00A025A9" w:rsidRPr="00EF2A61">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EF2A61">
        <w:rPr>
          <w:rFonts w:asciiTheme="minorHAnsi" w:hAnsiTheme="minorHAnsi" w:cstheme="minorHAnsi"/>
          <w:color w:val="000000"/>
        </w:rPr>
        <w:t>értesülten</w:t>
      </w:r>
      <w:proofErr w:type="spellEnd"/>
      <w:r w:rsidR="00A025A9" w:rsidRPr="00EF2A61">
        <w:rPr>
          <w:rFonts w:asciiTheme="minorHAnsi" w:hAnsiTheme="minorHAnsi" w:cstheme="minorHAnsi"/>
          <w:color w:val="000000"/>
        </w:rPr>
        <w:t>, körültekintően és kényszer nélkül járnak el</w:t>
      </w:r>
      <w:r w:rsidR="00AE4BA6" w:rsidRPr="00EF2A61">
        <w:rPr>
          <w:rFonts w:asciiTheme="minorHAnsi" w:hAnsiTheme="minorHAnsi" w:cstheme="minorHAnsi"/>
          <w:color w:val="000000"/>
        </w:rPr>
        <w:t>;</w:t>
      </w:r>
    </w:p>
    <w:p w14:paraId="29CC94E1" w14:textId="4F213AE5" w:rsidR="008B6254" w:rsidRPr="00EF2A61" w:rsidRDefault="008B6254" w:rsidP="00FE4455">
      <w:pPr>
        <w:pStyle w:val="Listaszerbekezds"/>
        <w:numPr>
          <w:ilvl w:val="0"/>
          <w:numId w:val="24"/>
        </w:numPr>
        <w:rPr>
          <w:rFonts w:asciiTheme="minorHAnsi" w:hAnsiTheme="minorHAnsi" w:cstheme="minorHAnsi"/>
        </w:rPr>
      </w:pPr>
      <w:r w:rsidRPr="00EF2A61">
        <w:rPr>
          <w:rFonts w:asciiTheme="minorHAnsi" w:hAnsiTheme="minorHAnsi" w:cstheme="minorHAnsi"/>
          <w:b/>
        </w:rPr>
        <w:t>fedezeti érték</w:t>
      </w:r>
      <w:r w:rsidR="00F8308C" w:rsidRPr="00EF2A61">
        <w:rPr>
          <w:rFonts w:asciiTheme="minorHAnsi" w:hAnsiTheme="minorHAnsi" w:cstheme="minorHAnsi"/>
        </w:rPr>
        <w:t xml:space="preserve"> - csak ingatlan esetén lehet megadni. A</w:t>
      </w:r>
      <w:r w:rsidRPr="00EF2A61">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EF2A61">
        <w:rPr>
          <w:rFonts w:asciiTheme="minorHAnsi" w:hAnsiTheme="minorHAnsi" w:cstheme="minorHAnsi"/>
        </w:rPr>
        <w:t>. Jelzáloghitelek esetében megegyezhet a hitelbiztosítéki értékkel</w:t>
      </w:r>
      <w:r w:rsidR="00AE4BA6" w:rsidRPr="00EF2A61">
        <w:rPr>
          <w:rFonts w:asciiTheme="minorHAnsi" w:hAnsiTheme="minorHAnsi" w:cstheme="minorHAnsi"/>
        </w:rPr>
        <w:t>;</w:t>
      </w:r>
    </w:p>
    <w:p w14:paraId="26C28065" w14:textId="216264E0" w:rsidR="008B6254" w:rsidRPr="00EF2A61" w:rsidRDefault="008B6254" w:rsidP="00FE4455">
      <w:pPr>
        <w:pStyle w:val="Listaszerbekezds"/>
        <w:numPr>
          <w:ilvl w:val="0"/>
          <w:numId w:val="24"/>
        </w:numPr>
        <w:rPr>
          <w:rFonts w:asciiTheme="minorHAnsi" w:hAnsiTheme="minorHAnsi" w:cstheme="minorHAnsi"/>
        </w:rPr>
      </w:pPr>
      <w:bookmarkStart w:id="304" w:name="_Hlk535420059"/>
      <w:r w:rsidRPr="00EF2A61">
        <w:rPr>
          <w:rFonts w:asciiTheme="minorHAnsi" w:hAnsiTheme="minorHAnsi" w:cstheme="minorHAnsi"/>
          <w:b/>
        </w:rPr>
        <w:t>hitelbiztosítéki érték</w:t>
      </w:r>
      <w:r w:rsidR="00F8308C" w:rsidRPr="00EF2A61">
        <w:rPr>
          <w:rFonts w:asciiTheme="minorHAnsi" w:hAnsiTheme="minorHAnsi" w:cstheme="minorHAnsi"/>
        </w:rPr>
        <w:t xml:space="preserve"> - minden fedezet tekintetében kötelező megadni.</w:t>
      </w:r>
      <w:r w:rsidR="00970B2D" w:rsidRPr="00EF2A61">
        <w:rPr>
          <w:rFonts w:asciiTheme="minorHAnsi" w:hAnsiTheme="minorHAnsi" w:cstheme="minorHAnsi"/>
        </w:rPr>
        <w:t xml:space="preserve"> </w:t>
      </w:r>
      <w:r w:rsidR="00F8308C" w:rsidRPr="00EF2A61">
        <w:rPr>
          <w:rFonts w:asciiTheme="minorHAnsi" w:hAnsiTheme="minorHAnsi" w:cstheme="minorHAnsi"/>
          <w:snapToGrid w:val="0"/>
        </w:rPr>
        <w:t>A</w:t>
      </w:r>
      <w:r w:rsidR="007877BC" w:rsidRPr="00EF2A61">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EF2A61">
        <w:rPr>
          <w:rFonts w:asciiTheme="minorHAnsi" w:hAnsiTheme="minorHAnsi" w:cstheme="minorHAnsi"/>
          <w:snapToGrid w:val="0"/>
        </w:rPr>
        <w:t>mobilizálhatóság</w:t>
      </w:r>
      <w:proofErr w:type="spellEnd"/>
      <w:r w:rsidR="007877BC" w:rsidRPr="00EF2A61">
        <w:rPr>
          <w:rFonts w:asciiTheme="minorHAnsi" w:hAnsiTheme="minorHAnsi" w:cstheme="minorHAnsi"/>
          <w:snapToGrid w:val="0"/>
        </w:rPr>
        <w:t xml:space="preserve">, hozzáférhetőség, értékállandóság, a biztosítékot nyújtó fél gazdasági helyzete, egyéb) alapján korrigálhat. </w:t>
      </w:r>
    </w:p>
    <w:bookmarkEnd w:id="304"/>
    <w:p w14:paraId="7147240E" w14:textId="1C7EC354" w:rsidR="003F5BD4" w:rsidRPr="00EF2A61" w:rsidRDefault="008B6254" w:rsidP="003F5BD4">
      <w:pPr>
        <w:pStyle w:val="Listaszerbekezds"/>
        <w:numPr>
          <w:ilvl w:val="0"/>
          <w:numId w:val="24"/>
        </w:numPr>
        <w:rPr>
          <w:rFonts w:asciiTheme="minorHAnsi" w:hAnsiTheme="minorHAnsi" w:cstheme="minorHAnsi"/>
          <w:snapToGrid w:val="0"/>
        </w:rPr>
      </w:pPr>
      <w:proofErr w:type="spellStart"/>
      <w:r w:rsidRPr="00EF2A61">
        <w:rPr>
          <w:rFonts w:asciiTheme="minorHAnsi" w:hAnsiTheme="minorHAnsi" w:cstheme="minorHAnsi"/>
          <w:b/>
        </w:rPr>
        <w:t>likvidációs</w:t>
      </w:r>
      <w:proofErr w:type="spellEnd"/>
      <w:r w:rsidRPr="00EF2A61">
        <w:rPr>
          <w:rFonts w:asciiTheme="minorHAnsi" w:hAnsiTheme="minorHAnsi" w:cstheme="minorHAnsi"/>
          <w:b/>
        </w:rPr>
        <w:t xml:space="preserve"> érték</w:t>
      </w:r>
      <w:r w:rsidR="00F8308C" w:rsidRPr="00EF2A61">
        <w:rPr>
          <w:rFonts w:asciiTheme="minorHAnsi" w:hAnsiTheme="minorHAnsi" w:cstheme="minorHAnsi"/>
          <w:b/>
        </w:rPr>
        <w:t xml:space="preserve"> </w:t>
      </w:r>
      <w:r w:rsidR="00F8308C" w:rsidRPr="00EF2A61">
        <w:rPr>
          <w:rFonts w:asciiTheme="minorHAnsi" w:hAnsiTheme="minorHAnsi" w:cstheme="minorHAnsi"/>
        </w:rPr>
        <w:t>-</w:t>
      </w:r>
      <w:r w:rsidR="00F8308C" w:rsidRPr="00EF2A61">
        <w:rPr>
          <w:rFonts w:asciiTheme="minorHAnsi" w:hAnsiTheme="minorHAnsi" w:cstheme="minorHAnsi"/>
          <w:b/>
        </w:rPr>
        <w:t xml:space="preserve"> </w:t>
      </w:r>
      <w:r w:rsidR="00F8308C" w:rsidRPr="00EF2A61">
        <w:rPr>
          <w:rFonts w:asciiTheme="minorHAnsi" w:hAnsiTheme="minorHAnsi" w:cstheme="minorHAnsi"/>
          <w:snapToGrid w:val="0"/>
        </w:rPr>
        <w:t>csak ingatlan esetén lehet megadni.</w:t>
      </w:r>
      <w:r w:rsidR="009111BF" w:rsidRPr="00EF2A61">
        <w:rPr>
          <w:rFonts w:asciiTheme="minorHAnsi" w:hAnsiTheme="minorHAnsi" w:cstheme="minorHAnsi"/>
        </w:rPr>
        <w:t xml:space="preserve"> </w:t>
      </w:r>
      <w:r w:rsidR="00F8308C" w:rsidRPr="00EF2A61">
        <w:rPr>
          <w:rFonts w:asciiTheme="minorHAnsi" w:hAnsiTheme="minorHAnsi" w:cstheme="minorHAnsi"/>
          <w:color w:val="000000"/>
        </w:rPr>
        <w:t>A</w:t>
      </w:r>
      <w:r w:rsidR="009111BF" w:rsidRPr="00EF2A61">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EF2A61">
        <w:rPr>
          <w:rFonts w:asciiTheme="minorHAnsi" w:hAnsiTheme="minorHAnsi" w:cstheme="minorHAnsi"/>
          <w:snapToGrid w:val="0"/>
        </w:rPr>
        <w:t>.</w:t>
      </w:r>
    </w:p>
    <w:p w14:paraId="46183AC4" w14:textId="4B378685" w:rsidR="003F5BD4" w:rsidRPr="00EF2A61" w:rsidRDefault="003F5BD4" w:rsidP="00D47A9D">
      <w:pPr>
        <w:rPr>
          <w:rFonts w:asciiTheme="minorHAnsi" w:hAnsiTheme="minorHAnsi" w:cstheme="minorHAnsi"/>
          <w:snapToGrid w:val="0"/>
        </w:rPr>
      </w:pPr>
      <w:r w:rsidRPr="00EF2A61">
        <w:rPr>
          <w:rFonts w:asciiTheme="minorHAnsi" w:hAnsiTheme="minorHAnsi" w:cstheme="minorHAnsi"/>
          <w:snapToGrid w:val="0"/>
        </w:rPr>
        <w:t>A</w:t>
      </w:r>
      <w:r w:rsidR="00DD3B1A" w:rsidRPr="00EF2A61">
        <w:rPr>
          <w:rFonts w:asciiTheme="minorHAnsi" w:hAnsiTheme="minorHAnsi" w:cstheme="minorHAnsi"/>
          <w:snapToGrid w:val="0"/>
        </w:rPr>
        <w:t xml:space="preserve"> fenti értékek megadása tekintetében figyelembe kell venni a következőket: a</w:t>
      </w:r>
      <w:r w:rsidRPr="00EF2A61">
        <w:rPr>
          <w:rFonts w:asciiTheme="minorHAnsi" w:hAnsiTheme="minorHAnsi" w:cstheme="minorHAnsi"/>
          <w:snapToGrid w:val="0"/>
        </w:rPr>
        <w:t xml:space="preserve"> </w:t>
      </w:r>
      <w:proofErr w:type="spellStart"/>
      <w:r w:rsidRPr="00EF2A61">
        <w:rPr>
          <w:rFonts w:asciiTheme="minorHAnsi" w:hAnsiTheme="minorHAnsi" w:cstheme="minorHAnsi"/>
          <w:snapToGrid w:val="0"/>
        </w:rPr>
        <w:t>FEDE</w:t>
      </w:r>
      <w:proofErr w:type="spellEnd"/>
      <w:r w:rsidRPr="00EF2A61">
        <w:rPr>
          <w:rFonts w:asciiTheme="minorHAnsi" w:hAnsiTheme="minorHAnsi" w:cstheme="minorHAnsi"/>
          <w:snapToGrid w:val="0"/>
        </w:rPr>
        <w:t xml:space="preserve"> táblában a piaci és a hitelbiztosítéki érték megadása </w:t>
      </w:r>
      <w:r w:rsidR="00DD3B1A" w:rsidRPr="00EF2A61">
        <w:rPr>
          <w:rFonts w:asciiTheme="minorHAnsi" w:hAnsiTheme="minorHAnsi" w:cstheme="minorHAnsi"/>
          <w:snapToGrid w:val="0"/>
        </w:rPr>
        <w:t xml:space="preserve">kötelező </w:t>
      </w:r>
      <w:r w:rsidRPr="00EF2A61">
        <w:rPr>
          <w:rFonts w:asciiTheme="minorHAnsi" w:hAnsiTheme="minorHAnsi" w:cstheme="minorHAnsi"/>
          <w:snapToGrid w:val="0"/>
        </w:rPr>
        <w:t>ingatlan és gépjármű fed</w:t>
      </w:r>
      <w:r w:rsidR="00350930" w:rsidRPr="00EF2A61">
        <w:rPr>
          <w:rFonts w:asciiTheme="minorHAnsi" w:hAnsiTheme="minorHAnsi" w:cstheme="minorHAnsi"/>
          <w:snapToGrid w:val="0"/>
        </w:rPr>
        <w:t>e</w:t>
      </w:r>
      <w:r w:rsidRPr="00EF2A61">
        <w:rPr>
          <w:rFonts w:asciiTheme="minorHAnsi" w:hAnsiTheme="minorHAnsi" w:cstheme="minorHAnsi"/>
          <w:snapToGrid w:val="0"/>
        </w:rPr>
        <w:t>zetek esetén</w:t>
      </w:r>
      <w:r w:rsidR="00DD3B1A" w:rsidRPr="00EF2A61">
        <w:rPr>
          <w:rFonts w:asciiTheme="minorHAnsi" w:hAnsiTheme="minorHAnsi" w:cstheme="minorHAnsi"/>
          <w:snapToGrid w:val="0"/>
        </w:rPr>
        <w:t xml:space="preserve"> a</w:t>
      </w:r>
      <w:r w:rsidRPr="00EF2A61">
        <w:rPr>
          <w:rFonts w:asciiTheme="minorHAnsi" w:hAnsiTheme="minorHAnsi" w:cstheme="minorHAnsi"/>
          <w:snapToGrid w:val="0"/>
        </w:rPr>
        <w:t xml:space="preserve"> 2015.01.01. utáni szerződésekhez kapcsolódóan, míg a </w:t>
      </w:r>
      <w:proofErr w:type="spellStart"/>
      <w:r w:rsidRPr="00EF2A61">
        <w:rPr>
          <w:rFonts w:asciiTheme="minorHAnsi" w:hAnsiTheme="minorHAnsi" w:cstheme="minorHAnsi"/>
          <w:snapToGrid w:val="0"/>
        </w:rPr>
        <w:t>FEDA</w:t>
      </w:r>
      <w:proofErr w:type="spellEnd"/>
      <w:r w:rsidRPr="00EF2A61">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EF2A61" w:rsidRDefault="00E76532" w:rsidP="00D47A9D">
      <w:pPr>
        <w:rPr>
          <w:rFonts w:asciiTheme="minorHAnsi" w:hAnsiTheme="minorHAnsi" w:cstheme="minorHAnsi"/>
          <w:color w:val="000000"/>
        </w:rPr>
      </w:pPr>
      <w:r w:rsidRPr="00EF2A61">
        <w:rPr>
          <w:rFonts w:asciiTheme="minorHAnsi" w:hAnsiTheme="minorHAnsi" w:cstheme="minorHAnsi"/>
        </w:rPr>
        <w:t>A</w:t>
      </w:r>
      <w:r w:rsidR="00DD3B1A" w:rsidRPr="00EF2A61">
        <w:rPr>
          <w:rFonts w:asciiTheme="minorHAnsi" w:hAnsiTheme="minorHAnsi" w:cstheme="minorHAnsi"/>
        </w:rPr>
        <w:t>z aktuális</w:t>
      </w:r>
      <w:r w:rsidRPr="00EF2A61">
        <w:rPr>
          <w:rFonts w:asciiTheme="minorHAnsi" w:hAnsiTheme="minorHAnsi" w:cstheme="minorHAnsi"/>
        </w:rPr>
        <w:t xml:space="preserve"> hitelbiztosítéki értéket minden fedezet esetén meg kell adni. Amennyiben rendelkezésre áll</w:t>
      </w:r>
      <w:r w:rsidR="00E6656B" w:rsidRPr="00EF2A61">
        <w:rPr>
          <w:rFonts w:asciiTheme="minorHAnsi" w:hAnsiTheme="minorHAnsi" w:cstheme="minorHAnsi"/>
        </w:rPr>
        <w:t xml:space="preserve">, </w:t>
      </w:r>
      <w:r w:rsidR="00AE4BA6" w:rsidRPr="00EF2A61">
        <w:rPr>
          <w:rFonts w:asciiTheme="minorHAnsi" w:hAnsiTheme="minorHAnsi" w:cstheme="minorHAnsi"/>
        </w:rPr>
        <w:t>a piaci érték</w:t>
      </w:r>
      <w:r w:rsidR="00E6656B" w:rsidRPr="00EF2A61">
        <w:rPr>
          <w:rFonts w:asciiTheme="minorHAnsi" w:hAnsiTheme="minorHAnsi" w:cstheme="minorHAnsi"/>
        </w:rPr>
        <w:t xml:space="preserve"> is töltendő. Ha a piaci érték nem adható meg vagy ha a piaci értéken túl más érték is rendelkezésre áll (pl. névérték), </w:t>
      </w:r>
      <w:r w:rsidR="00AE4BA6" w:rsidRPr="00EF2A61">
        <w:rPr>
          <w:rFonts w:asciiTheme="minorHAnsi" w:hAnsiTheme="minorHAnsi" w:cstheme="minorHAnsi"/>
        </w:rPr>
        <w:t xml:space="preserve">akkor a </w:t>
      </w:r>
      <w:r w:rsidR="00A025A9" w:rsidRPr="00EF2A61">
        <w:rPr>
          <w:rFonts w:asciiTheme="minorHAnsi" w:hAnsiTheme="minorHAnsi" w:cstheme="minorHAnsi"/>
        </w:rPr>
        <w:t xml:space="preserve">mind a </w:t>
      </w:r>
      <w:proofErr w:type="spellStart"/>
      <w:r w:rsidR="00A025A9" w:rsidRPr="00EF2A61">
        <w:rPr>
          <w:rFonts w:asciiTheme="minorHAnsi" w:hAnsiTheme="minorHAnsi" w:cstheme="minorHAnsi"/>
        </w:rPr>
        <w:t>FEDE</w:t>
      </w:r>
      <w:proofErr w:type="spellEnd"/>
      <w:r w:rsidR="00A025A9" w:rsidRPr="00EF2A61">
        <w:rPr>
          <w:rFonts w:asciiTheme="minorHAnsi" w:hAnsiTheme="minorHAnsi" w:cstheme="minorHAnsi"/>
        </w:rPr>
        <w:t xml:space="preserve"> mind a </w:t>
      </w:r>
      <w:proofErr w:type="spellStart"/>
      <w:r w:rsidR="00A025A9" w:rsidRPr="00EF2A61">
        <w:rPr>
          <w:rFonts w:asciiTheme="minorHAnsi" w:hAnsiTheme="minorHAnsi" w:cstheme="minorHAnsi"/>
        </w:rPr>
        <w:t>FEDA</w:t>
      </w:r>
      <w:proofErr w:type="spellEnd"/>
      <w:r w:rsidR="00A025A9" w:rsidRPr="00EF2A61">
        <w:rPr>
          <w:rFonts w:asciiTheme="minorHAnsi" w:hAnsiTheme="minorHAnsi" w:cstheme="minorHAnsi"/>
        </w:rPr>
        <w:t xml:space="preserve"> </w:t>
      </w:r>
      <w:r w:rsidR="00F12514" w:rsidRPr="00EF2A61">
        <w:rPr>
          <w:rFonts w:asciiTheme="minorHAnsi" w:hAnsiTheme="minorHAnsi" w:cstheme="minorHAnsi"/>
        </w:rPr>
        <w:t>táblá</w:t>
      </w:r>
      <w:r w:rsidR="00A025A9" w:rsidRPr="00EF2A61">
        <w:rPr>
          <w:rFonts w:asciiTheme="minorHAnsi" w:hAnsiTheme="minorHAnsi" w:cstheme="minorHAnsi"/>
        </w:rPr>
        <w:t xml:space="preserve">ban a fedezet eredeti/aktuális </w:t>
      </w:r>
      <w:r w:rsidR="00C90071" w:rsidRPr="00EF2A61">
        <w:rPr>
          <w:rFonts w:asciiTheme="minorHAnsi" w:hAnsiTheme="minorHAnsi" w:cstheme="minorHAnsi"/>
        </w:rPr>
        <w:t xml:space="preserve">egyéb </w:t>
      </w:r>
      <w:r w:rsidR="00A025A9" w:rsidRPr="00EF2A61">
        <w:rPr>
          <w:rFonts w:asciiTheme="minorHAnsi" w:hAnsiTheme="minorHAnsi" w:cstheme="minorHAnsi"/>
        </w:rPr>
        <w:t xml:space="preserve">értéke </w:t>
      </w:r>
      <w:r w:rsidR="00AE4BA6" w:rsidRPr="00EF2A61">
        <w:rPr>
          <w:rFonts w:asciiTheme="minorHAnsi" w:hAnsiTheme="minorHAnsi" w:cstheme="minorHAnsi"/>
        </w:rPr>
        <w:t>töltendő. Ingatlan</w:t>
      </w:r>
      <w:r w:rsidR="003E08C9" w:rsidRPr="00EF2A61">
        <w:rPr>
          <w:rFonts w:asciiTheme="minorHAnsi" w:hAnsiTheme="minorHAnsi" w:cstheme="minorHAnsi"/>
        </w:rPr>
        <w:t>- és gépjármű</w:t>
      </w:r>
      <w:r w:rsidR="00AE4BA6" w:rsidRPr="00EF2A61">
        <w:rPr>
          <w:rFonts w:asciiTheme="minorHAnsi" w:hAnsiTheme="minorHAnsi" w:cstheme="minorHAnsi"/>
        </w:rPr>
        <w:t xml:space="preserve">fedezet esetén minden esetben a piaci értéket kell megadni, a fedezet egyéb értéke nem tölthető. </w:t>
      </w:r>
      <w:r w:rsidR="00F070C6" w:rsidRPr="00EF2A61">
        <w:rPr>
          <w:rFonts w:asciiTheme="minorHAnsi" w:hAnsiTheme="minorHAnsi" w:cstheme="minorHAnsi"/>
        </w:rPr>
        <w:t xml:space="preserve">A </w:t>
      </w:r>
      <w:proofErr w:type="spellStart"/>
      <w:r w:rsidR="00F070C6" w:rsidRPr="00EF2A61">
        <w:rPr>
          <w:rFonts w:asciiTheme="minorHAnsi" w:hAnsiTheme="minorHAnsi" w:cstheme="minorHAnsi"/>
        </w:rPr>
        <w:t>FEDE</w:t>
      </w:r>
      <w:proofErr w:type="spellEnd"/>
      <w:r w:rsidR="00F070C6" w:rsidRPr="00EF2A61">
        <w:rPr>
          <w:rFonts w:asciiTheme="minorHAnsi" w:hAnsiTheme="minorHAnsi" w:cstheme="minorHAnsi"/>
        </w:rPr>
        <w:t xml:space="preserve"> és </w:t>
      </w:r>
      <w:proofErr w:type="spellStart"/>
      <w:r w:rsidR="00F070C6" w:rsidRPr="00EF2A61">
        <w:rPr>
          <w:rFonts w:asciiTheme="minorHAnsi" w:hAnsiTheme="minorHAnsi" w:cstheme="minorHAnsi"/>
        </w:rPr>
        <w:t>FEDA</w:t>
      </w:r>
      <w:proofErr w:type="spellEnd"/>
      <w:r w:rsidR="00F070C6" w:rsidRPr="00EF2A61">
        <w:rPr>
          <w:rFonts w:asciiTheme="minorHAnsi" w:hAnsiTheme="minorHAnsi" w:cstheme="minorHAnsi"/>
        </w:rPr>
        <w:t xml:space="preserve"> táblákban minden esetben a teljes fedezetre vonatkozó értéket kell megadni, nem az allokált értéket. </w:t>
      </w:r>
      <w:r w:rsidR="00350930" w:rsidRPr="00EF2A61">
        <w:rPr>
          <w:rFonts w:asciiTheme="minorHAnsi" w:hAnsiTheme="minorHAnsi" w:cstheme="minorHAnsi"/>
        </w:rPr>
        <w:t>K</w:t>
      </w:r>
      <w:r w:rsidR="00F070C6" w:rsidRPr="00EF2A61">
        <w:rPr>
          <w:rFonts w:asciiTheme="minorHAnsi" w:hAnsiTheme="minorHAnsi" w:cstheme="minorHAnsi"/>
        </w:rPr>
        <w:t xml:space="preserve">eretbiztosíték esetén egyazon fedezet több instrumentumhoz is lehet kapcsolva, a ranghely ebben az esetben az </w:t>
      </w:r>
      <w:proofErr w:type="spellStart"/>
      <w:r w:rsidR="00F070C6" w:rsidRPr="00EF2A61">
        <w:rPr>
          <w:rFonts w:asciiTheme="minorHAnsi" w:hAnsiTheme="minorHAnsi" w:cstheme="minorHAnsi"/>
        </w:rPr>
        <w:t>INST_FED</w:t>
      </w:r>
      <w:proofErr w:type="spellEnd"/>
      <w:r w:rsidR="00F070C6" w:rsidRPr="00EF2A61">
        <w:rPr>
          <w:rFonts w:asciiTheme="minorHAnsi" w:hAnsiTheme="minorHAnsi" w:cstheme="minorHAnsi"/>
        </w:rPr>
        <w:t xml:space="preserve"> kapcsolótáblában minden instrumentumnál azonos lesz. </w:t>
      </w:r>
    </w:p>
    <w:p w14:paraId="760036C0" w14:textId="77777777" w:rsidR="00FC2634" w:rsidRPr="00EF2A61" w:rsidRDefault="00FC2634" w:rsidP="00D24466">
      <w:pPr>
        <w:spacing w:after="0"/>
        <w:rPr>
          <w:rFonts w:asciiTheme="minorHAnsi" w:hAnsiTheme="minorHAnsi" w:cstheme="minorHAnsi"/>
        </w:rPr>
      </w:pPr>
    </w:p>
    <w:p w14:paraId="71E254CB" w14:textId="07F874EC" w:rsidR="009E5AA8" w:rsidRPr="00EF2A61" w:rsidRDefault="009E5AA8" w:rsidP="00D24466">
      <w:pPr>
        <w:spacing w:after="0"/>
        <w:rPr>
          <w:rFonts w:asciiTheme="minorHAnsi" w:hAnsiTheme="minorHAnsi" w:cstheme="minorHAnsi"/>
        </w:rPr>
      </w:pPr>
      <w:r w:rsidRPr="00EF2A61">
        <w:rPr>
          <w:rFonts w:asciiTheme="minorHAnsi" w:hAnsiTheme="minorHAnsi" w:cstheme="minorHAnsi"/>
        </w:rPr>
        <w:t xml:space="preserve">Hitelvédelmi biztosításon érjük a törlesztő-részlet biztosítást is. Ebben az esetben fedezetet nem kell jelenteni, azonban </w:t>
      </w:r>
      <w:r w:rsidR="00B957CD" w:rsidRPr="00EF2A61">
        <w:rPr>
          <w:rFonts w:asciiTheme="minorHAnsi" w:hAnsiTheme="minorHAnsi" w:cstheme="minorHAnsi"/>
        </w:rPr>
        <w:t xml:space="preserve">az </w:t>
      </w:r>
      <w:proofErr w:type="spellStart"/>
      <w:r w:rsidR="00B957CD" w:rsidRPr="00EF2A61">
        <w:rPr>
          <w:rFonts w:asciiTheme="minorHAnsi" w:hAnsiTheme="minorHAnsi" w:cstheme="minorHAnsi"/>
        </w:rPr>
        <w:t>INSTR</w:t>
      </w:r>
      <w:proofErr w:type="spellEnd"/>
      <w:r w:rsidR="00B957CD" w:rsidRPr="00EF2A61">
        <w:rPr>
          <w:rFonts w:asciiTheme="minorHAnsi" w:hAnsiTheme="minorHAnsi" w:cstheme="minorHAnsi"/>
        </w:rPr>
        <w:t xml:space="preserve"> táblában </w:t>
      </w:r>
      <w:proofErr w:type="spellStart"/>
      <w:r w:rsidRPr="00EF2A61">
        <w:rPr>
          <w:rFonts w:asciiTheme="minorHAnsi" w:hAnsiTheme="minorHAnsi" w:cstheme="minorHAnsi"/>
        </w:rPr>
        <w:t>flagelni</w:t>
      </w:r>
      <w:proofErr w:type="spellEnd"/>
      <w:r w:rsidRPr="00EF2A61">
        <w:rPr>
          <w:rFonts w:asciiTheme="minorHAnsi" w:hAnsiTheme="minorHAnsi" w:cstheme="minorHAnsi"/>
        </w:rPr>
        <w:t xml:space="preserve"> kell a hitelvédelmi biztosítás meglétét. A törlesztő-részlet biztosítás inkább a lakossági hitelezésben jellemző</w:t>
      </w:r>
      <w:r w:rsidR="00B957CD" w:rsidRPr="00EF2A61">
        <w:rPr>
          <w:rFonts w:asciiTheme="minorHAnsi" w:hAnsiTheme="minorHAnsi" w:cstheme="minorHAnsi"/>
        </w:rPr>
        <w:t>. V</w:t>
      </w:r>
      <w:r w:rsidRPr="00EF2A61">
        <w:rPr>
          <w:rFonts w:asciiTheme="minorHAnsi" w:hAnsiTheme="minorHAnsi" w:cstheme="minorHAnsi"/>
        </w:rPr>
        <w:t xml:space="preserve">állalati hiteleknél amennyiben a hitelvédelmi biztosítás, mint intézményi garancia van nyilvántartva, akkor </w:t>
      </w:r>
      <w:r w:rsidR="00B957CD" w:rsidRPr="00EF2A61">
        <w:rPr>
          <w:rFonts w:asciiTheme="minorHAnsi" w:hAnsiTheme="minorHAnsi" w:cstheme="minorHAnsi"/>
        </w:rPr>
        <w:t xml:space="preserve">fedezetként (típus: garancia) </w:t>
      </w:r>
      <w:r w:rsidRPr="00EF2A61">
        <w:rPr>
          <w:rFonts w:asciiTheme="minorHAnsi" w:hAnsiTheme="minorHAnsi" w:cstheme="minorHAnsi"/>
        </w:rPr>
        <w:t xml:space="preserve">is jelenteni kell, és </w:t>
      </w:r>
      <w:r w:rsidR="00B957CD" w:rsidRPr="00EF2A61">
        <w:rPr>
          <w:rFonts w:asciiTheme="minorHAnsi" w:hAnsiTheme="minorHAnsi" w:cstheme="minorHAnsi"/>
        </w:rPr>
        <w:t xml:space="preserve">az </w:t>
      </w:r>
      <w:proofErr w:type="spellStart"/>
      <w:r w:rsidR="00B957CD" w:rsidRPr="00EF2A61">
        <w:rPr>
          <w:rFonts w:asciiTheme="minorHAnsi" w:hAnsiTheme="minorHAnsi" w:cstheme="minorHAnsi"/>
        </w:rPr>
        <w:t>INSTR</w:t>
      </w:r>
      <w:proofErr w:type="spellEnd"/>
      <w:r w:rsidR="00B957CD" w:rsidRPr="00EF2A61">
        <w:rPr>
          <w:rFonts w:asciiTheme="minorHAnsi" w:hAnsiTheme="minorHAnsi" w:cstheme="minorHAnsi"/>
        </w:rPr>
        <w:t xml:space="preserve"> táblában a „Hitelvédelmi biztosítással rendelkezik-e?”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értéke ebben az esetben ’I’ lesz, azaz szükséges a hitelvédelmi biztosítás meglétét</w:t>
      </w:r>
      <w:r w:rsidR="00E6499C" w:rsidRPr="00EF2A61">
        <w:rPr>
          <w:rFonts w:asciiTheme="minorHAnsi" w:hAnsiTheme="minorHAnsi" w:cstheme="minorHAnsi"/>
        </w:rPr>
        <w:t xml:space="preserve"> jelölni</w:t>
      </w:r>
      <w:r w:rsidRPr="00EF2A61">
        <w:rPr>
          <w:rFonts w:asciiTheme="minorHAnsi" w:hAnsiTheme="minorHAnsi" w:cstheme="minorHAnsi"/>
        </w:rPr>
        <w:t xml:space="preserve">. </w:t>
      </w:r>
      <w:r w:rsidR="004E2A6B" w:rsidRPr="00EF2A61">
        <w:rPr>
          <w:rFonts w:asciiTheme="minorHAnsi" w:hAnsiTheme="minorHAnsi" w:cstheme="minorHAnsi"/>
        </w:rPr>
        <w:t xml:space="preserve">A </w:t>
      </w:r>
      <w:proofErr w:type="spellStart"/>
      <w:r w:rsidR="004E2A6B" w:rsidRPr="00EF2A61">
        <w:rPr>
          <w:rFonts w:asciiTheme="minorHAnsi" w:hAnsiTheme="minorHAnsi" w:cstheme="minorHAnsi"/>
        </w:rPr>
        <w:t>KHR</w:t>
      </w:r>
      <w:proofErr w:type="spellEnd"/>
      <w:r w:rsidR="004E2A6B" w:rsidRPr="00EF2A61">
        <w:rPr>
          <w:rFonts w:asciiTheme="minorHAnsi" w:hAnsiTheme="minorHAnsi" w:cstheme="minorHAnsi"/>
        </w:rPr>
        <w:t xml:space="preserve">-ben a hitelvédelmi biztosítás meglétét a szerződéstípus kiegészítés mezőben kell jelenteni. Amennyiben ott </w:t>
      </w:r>
      <w:proofErr w:type="spellStart"/>
      <w:r w:rsidR="004E2A6B" w:rsidRPr="00EF2A61">
        <w:rPr>
          <w:rFonts w:asciiTheme="minorHAnsi" w:hAnsiTheme="minorHAnsi" w:cstheme="minorHAnsi"/>
        </w:rPr>
        <w:t>BIZT</w:t>
      </w:r>
      <w:proofErr w:type="spellEnd"/>
      <w:r w:rsidR="004E2A6B" w:rsidRPr="00EF2A61">
        <w:rPr>
          <w:rFonts w:asciiTheme="minorHAnsi" w:hAnsiTheme="minorHAnsi" w:cstheme="minorHAnsi"/>
        </w:rPr>
        <w:t xml:space="preserve"> kódérték kerül jelentésre, akkor a HITREG-ben a hitelvédelmi biztosítás </w:t>
      </w:r>
      <w:proofErr w:type="spellStart"/>
      <w:r w:rsidR="004E2A6B" w:rsidRPr="00EF2A61">
        <w:rPr>
          <w:rFonts w:asciiTheme="minorHAnsi" w:hAnsiTheme="minorHAnsi" w:cstheme="minorHAnsi"/>
        </w:rPr>
        <w:t>flag</w:t>
      </w:r>
      <w:proofErr w:type="spellEnd"/>
      <w:r w:rsidR="004E2A6B" w:rsidRPr="00EF2A61">
        <w:rPr>
          <w:rFonts w:asciiTheme="minorHAnsi" w:hAnsiTheme="minorHAnsi" w:cstheme="minorHAnsi"/>
        </w:rPr>
        <w:t xml:space="preserve"> értéke </w:t>
      </w:r>
      <w:r w:rsidR="006577DC" w:rsidRPr="00EF2A61">
        <w:rPr>
          <w:rFonts w:asciiTheme="minorHAnsi" w:hAnsiTheme="minorHAnsi" w:cstheme="minorHAnsi"/>
        </w:rPr>
        <w:t xml:space="preserve">’I’, </w:t>
      </w:r>
      <w:r w:rsidR="004E2A6B" w:rsidRPr="00EF2A61">
        <w:rPr>
          <w:rFonts w:asciiTheme="minorHAnsi" w:hAnsiTheme="minorHAnsi" w:cstheme="minorHAnsi"/>
        </w:rPr>
        <w:t xml:space="preserve">igen és/vagy a kombinált hitel </w:t>
      </w:r>
      <w:proofErr w:type="spellStart"/>
      <w:r w:rsidR="004E2A6B" w:rsidRPr="00EF2A61">
        <w:rPr>
          <w:rFonts w:asciiTheme="minorHAnsi" w:hAnsiTheme="minorHAnsi" w:cstheme="minorHAnsi"/>
        </w:rPr>
        <w:t>flag</w:t>
      </w:r>
      <w:proofErr w:type="spellEnd"/>
      <w:r w:rsidR="004E2A6B" w:rsidRPr="00EF2A61">
        <w:rPr>
          <w:rFonts w:asciiTheme="minorHAnsi" w:hAnsiTheme="minorHAnsi" w:cstheme="minorHAnsi"/>
        </w:rPr>
        <w:t xml:space="preserve"> értéke </w:t>
      </w:r>
      <w:r w:rsidR="006577DC" w:rsidRPr="00EF2A61">
        <w:rPr>
          <w:rFonts w:asciiTheme="minorHAnsi" w:hAnsiTheme="minorHAnsi" w:cstheme="minorHAnsi"/>
        </w:rPr>
        <w:t xml:space="preserve">’I’, </w:t>
      </w:r>
      <w:del w:id="305" w:author="MNB" w:date="2025-08-29T10:22:00Z" w16du:dateUtc="2025-08-29T08:22:00Z">
        <w:r w:rsidR="006577DC" w:rsidRPr="006C72EB">
          <w:rPr>
            <w:rFonts w:asciiTheme="minorHAnsi" w:hAnsiTheme="minorHAnsi" w:cstheme="minorHAnsi"/>
          </w:rPr>
          <w:delText xml:space="preserve"> </w:delText>
        </w:r>
      </w:del>
      <w:r w:rsidR="004E2A6B" w:rsidRPr="00EF2A61">
        <w:rPr>
          <w:rFonts w:asciiTheme="minorHAnsi" w:hAnsiTheme="minorHAnsi" w:cstheme="minorHAnsi"/>
        </w:rPr>
        <w:t xml:space="preserve">igen kell legyen. Amennyiben a </w:t>
      </w:r>
      <w:proofErr w:type="spellStart"/>
      <w:r w:rsidR="004E2A6B" w:rsidRPr="00EF2A61">
        <w:rPr>
          <w:rFonts w:asciiTheme="minorHAnsi" w:hAnsiTheme="minorHAnsi" w:cstheme="minorHAnsi"/>
        </w:rPr>
        <w:t>KHR</w:t>
      </w:r>
      <w:proofErr w:type="spellEnd"/>
      <w:r w:rsidR="004E2A6B" w:rsidRPr="00EF2A61">
        <w:rPr>
          <w:rFonts w:asciiTheme="minorHAnsi" w:hAnsiTheme="minorHAnsi" w:cstheme="minorHAnsi"/>
        </w:rPr>
        <w:t xml:space="preserve"> szerződéstípus kiegészítés mezőben jelentett érték </w:t>
      </w:r>
      <w:proofErr w:type="spellStart"/>
      <w:r w:rsidR="004E2A6B" w:rsidRPr="00EF2A61">
        <w:rPr>
          <w:rFonts w:asciiTheme="minorHAnsi" w:hAnsiTheme="minorHAnsi" w:cstheme="minorHAnsi"/>
        </w:rPr>
        <w:t>PGAR</w:t>
      </w:r>
      <w:proofErr w:type="spellEnd"/>
      <w:r w:rsidR="004E2A6B" w:rsidRPr="00EF2A61">
        <w:rPr>
          <w:rFonts w:asciiTheme="minorHAnsi" w:hAnsiTheme="minorHAnsi" w:cstheme="minorHAnsi"/>
        </w:rPr>
        <w:t xml:space="preserve"> vagy </w:t>
      </w:r>
      <w:proofErr w:type="spellStart"/>
      <w:r w:rsidR="004E2A6B" w:rsidRPr="00EF2A61">
        <w:rPr>
          <w:rFonts w:asciiTheme="minorHAnsi" w:hAnsiTheme="minorHAnsi" w:cstheme="minorHAnsi"/>
        </w:rPr>
        <w:t>AGAR</w:t>
      </w:r>
      <w:proofErr w:type="spellEnd"/>
      <w:r w:rsidR="004E2A6B" w:rsidRPr="00EF2A61">
        <w:rPr>
          <w:rFonts w:asciiTheme="minorHAnsi" w:hAnsiTheme="minorHAnsi" w:cstheme="minorHAnsi"/>
        </w:rPr>
        <w:t xml:space="preserve">, (pénzintézeti vagy állami garancia), a HITREG-ben a hitelvédelmi biztosítás </w:t>
      </w:r>
      <w:proofErr w:type="spellStart"/>
      <w:r w:rsidR="004E2A6B" w:rsidRPr="00EF2A61">
        <w:rPr>
          <w:rFonts w:asciiTheme="minorHAnsi" w:hAnsiTheme="minorHAnsi" w:cstheme="minorHAnsi"/>
        </w:rPr>
        <w:t>flag</w:t>
      </w:r>
      <w:proofErr w:type="spellEnd"/>
      <w:r w:rsidR="004E2A6B" w:rsidRPr="00EF2A61">
        <w:rPr>
          <w:rFonts w:asciiTheme="minorHAnsi" w:hAnsiTheme="minorHAnsi" w:cstheme="minorHAnsi"/>
        </w:rPr>
        <w:t xml:space="preserve"> értéke </w:t>
      </w:r>
      <w:del w:id="306" w:author="MNB" w:date="2025-08-29T10:22:00Z" w16du:dateUtc="2025-08-29T08:22:00Z">
        <w:r w:rsidR="006577DC" w:rsidRPr="006C72EB">
          <w:rPr>
            <w:rFonts w:asciiTheme="minorHAnsi" w:hAnsiTheme="minorHAnsi" w:cstheme="minorHAnsi"/>
          </w:rPr>
          <w:delText>’I ’</w:delText>
        </w:r>
      </w:del>
      <w:ins w:id="307" w:author="MNB" w:date="2025-08-29T10:22:00Z" w16du:dateUtc="2025-08-29T08:22:00Z">
        <w:r w:rsidR="006577DC" w:rsidRPr="00EF2A61">
          <w:rPr>
            <w:rFonts w:asciiTheme="minorHAnsi" w:hAnsiTheme="minorHAnsi" w:cstheme="minorHAnsi"/>
          </w:rPr>
          <w:t>’I’</w:t>
        </w:r>
      </w:ins>
      <w:r w:rsidR="006577DC" w:rsidRPr="00EF2A61">
        <w:rPr>
          <w:rFonts w:asciiTheme="minorHAnsi" w:hAnsiTheme="minorHAnsi" w:cstheme="minorHAnsi"/>
        </w:rPr>
        <w:t xml:space="preserve">, </w:t>
      </w:r>
      <w:r w:rsidR="004E2A6B" w:rsidRPr="00EF2A61">
        <w:rPr>
          <w:rFonts w:asciiTheme="minorHAnsi" w:hAnsiTheme="minorHAnsi" w:cstheme="minorHAnsi"/>
        </w:rPr>
        <w:t>igen, a kapcsolódó fedezetek között pedig szerepelnie kell a megfelelő garanciának.</w:t>
      </w:r>
    </w:p>
    <w:p w14:paraId="59E2AC2E" w14:textId="77777777" w:rsidR="004E2A6B" w:rsidRPr="00EF2A61" w:rsidRDefault="004E2A6B" w:rsidP="00D24466">
      <w:pPr>
        <w:spacing w:after="0"/>
        <w:rPr>
          <w:rFonts w:asciiTheme="minorHAnsi" w:hAnsiTheme="minorHAnsi" w:cstheme="minorHAnsi"/>
        </w:rPr>
      </w:pPr>
    </w:p>
    <w:p w14:paraId="19605CBC" w14:textId="5B87B39D" w:rsidR="009E5AA8" w:rsidRPr="00EF2A61" w:rsidRDefault="009E5AA8" w:rsidP="00D24466">
      <w:pPr>
        <w:spacing w:after="0"/>
        <w:rPr>
          <w:rFonts w:asciiTheme="minorHAnsi" w:hAnsiTheme="minorHAnsi" w:cstheme="minorHAnsi"/>
        </w:rPr>
      </w:pPr>
      <w:r w:rsidRPr="00EF2A61">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EF2A61">
        <w:rPr>
          <w:rFonts w:asciiTheme="minorHAnsi" w:hAnsiTheme="minorHAnsi" w:cstheme="minorHAnsi"/>
        </w:rPr>
        <w:t xml:space="preserve">Az </w:t>
      </w:r>
      <w:proofErr w:type="spellStart"/>
      <w:r w:rsidR="00B957CD" w:rsidRPr="00EF2A61">
        <w:rPr>
          <w:rFonts w:asciiTheme="minorHAnsi" w:hAnsiTheme="minorHAnsi" w:cstheme="minorHAnsi"/>
        </w:rPr>
        <w:t>INSTR</w:t>
      </w:r>
      <w:proofErr w:type="spellEnd"/>
      <w:r w:rsidR="00B957CD" w:rsidRPr="00EF2A61">
        <w:rPr>
          <w:rFonts w:asciiTheme="minorHAnsi" w:hAnsiTheme="minorHAnsi" w:cstheme="minorHAnsi"/>
        </w:rPr>
        <w:t xml:space="preserve"> táblában a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értéke ’N’). </w:t>
      </w:r>
    </w:p>
    <w:p w14:paraId="33970392" w14:textId="77777777" w:rsidR="00B957CD" w:rsidRPr="00EF2A61" w:rsidRDefault="00B957CD" w:rsidP="005847F9">
      <w:pPr>
        <w:rPr>
          <w:rFonts w:asciiTheme="minorHAnsi" w:hAnsiTheme="minorHAnsi" w:cstheme="minorHAnsi"/>
        </w:rPr>
      </w:pPr>
    </w:p>
    <w:p w14:paraId="1D5D2696" w14:textId="5BCAA58D" w:rsidR="005F2012" w:rsidRPr="00EF2A61" w:rsidRDefault="003C1C4D" w:rsidP="005847F9">
      <w:pPr>
        <w:rPr>
          <w:rFonts w:asciiTheme="minorHAnsi" w:hAnsiTheme="minorHAnsi" w:cstheme="minorHAnsi"/>
        </w:rPr>
      </w:pPr>
      <w:r w:rsidRPr="00EF2A61">
        <w:rPr>
          <w:rFonts w:asciiTheme="minorHAnsi" w:hAnsiTheme="minorHAnsi" w:cstheme="minorHAnsi"/>
        </w:rPr>
        <w:t>Az ingatlan hasznos alapterülete tekintetében az e</w:t>
      </w:r>
      <w:r w:rsidR="002D6F88" w:rsidRPr="00EF2A61">
        <w:rPr>
          <w:rFonts w:asciiTheme="minorHAnsi" w:hAnsiTheme="minorHAnsi" w:cstheme="minorHAnsi"/>
        </w:rPr>
        <w:t>gyütt értékelt fedezetek (pl. telek, ingatlan, egyéb épület) esetén is az értékbecslésben szereplő hasznos alapterületet k</w:t>
      </w:r>
      <w:r w:rsidRPr="00EF2A61">
        <w:rPr>
          <w:rFonts w:asciiTheme="minorHAnsi" w:hAnsiTheme="minorHAnsi" w:cstheme="minorHAnsi"/>
        </w:rPr>
        <w:t>ell</w:t>
      </w:r>
      <w:r w:rsidR="002D6F88" w:rsidRPr="00EF2A61">
        <w:rPr>
          <w:rFonts w:asciiTheme="minorHAnsi" w:hAnsiTheme="minorHAnsi" w:cstheme="minorHAnsi"/>
        </w:rPr>
        <w:t xml:space="preserve"> jelenteni. </w:t>
      </w:r>
      <w:r w:rsidR="00A37FC4" w:rsidRPr="00EF2A61">
        <w:rPr>
          <w:rFonts w:asciiTheme="minorHAnsi" w:hAnsiTheme="minorHAnsi" w:cstheme="minorHAnsi"/>
        </w:rPr>
        <w:t>Mivel a telekkel rendelkező ingatlanoknál csak a telek területe szerepel a tulajdoni lapon a felépítményé nem (amennyiben azonos a HRSZ)</w:t>
      </w:r>
      <w:r w:rsidR="007B1653" w:rsidRPr="00EF2A61">
        <w:rPr>
          <w:rFonts w:asciiTheme="minorHAnsi" w:hAnsiTheme="minorHAnsi" w:cstheme="minorHAnsi"/>
        </w:rPr>
        <w:t>,</w:t>
      </w:r>
      <w:r w:rsidR="00A37FC4" w:rsidRPr="00EF2A61">
        <w:rPr>
          <w:rFonts w:asciiTheme="minorHAnsi" w:hAnsiTheme="minorHAnsi" w:cstheme="minorHAnsi"/>
        </w:rPr>
        <w:t xml:space="preserve"> ezekben az esetekben az értékbecslésben szereplő hasznos alapterületet kérjük jelenteni. </w:t>
      </w:r>
      <w:r w:rsidR="001F2D49" w:rsidRPr="00EF2A61">
        <w:rPr>
          <w:rFonts w:asciiTheme="minorHAnsi" w:hAnsiTheme="minorHAnsi" w:cstheme="minorHAnsi"/>
        </w:rPr>
        <w:t>Felépítmény bővítésénél a földhivatali bejegyzést követően megnövelt alapterület jelentendő.</w:t>
      </w:r>
    </w:p>
    <w:p w14:paraId="50BFFD91" w14:textId="48D73909" w:rsidR="001F2D49" w:rsidRPr="00EF2A61" w:rsidRDefault="00DD7AD5" w:rsidP="005847F9">
      <w:pPr>
        <w:rPr>
          <w:rFonts w:asciiTheme="minorHAnsi" w:hAnsiTheme="minorHAnsi" w:cstheme="minorHAnsi"/>
        </w:rPr>
      </w:pPr>
      <w:r w:rsidRPr="00EF2A61">
        <w:rPr>
          <w:rFonts w:asciiTheme="minorHAnsi" w:hAnsiTheme="minorHAnsi" w:cstheme="minorHAnsi"/>
        </w:rPr>
        <w:t xml:space="preserve">Az „Aktuális fedezetértékelési módszer” mező </w:t>
      </w:r>
      <w:r w:rsidR="000F763C" w:rsidRPr="00EF2A61">
        <w:rPr>
          <w:rFonts w:asciiTheme="minorHAnsi" w:hAnsiTheme="minorHAnsi" w:cstheme="minorHAnsi"/>
        </w:rPr>
        <w:t>kódtárértékei az alábbiak szerint alkalmazandók:</w:t>
      </w:r>
    </w:p>
    <w:p w14:paraId="03B3DD8D" w14:textId="443B2D94" w:rsidR="000F763C" w:rsidRPr="00EF2A61" w:rsidRDefault="000F763C" w:rsidP="005847F9">
      <w:pPr>
        <w:rPr>
          <w:rFonts w:asciiTheme="minorHAnsi" w:hAnsiTheme="minorHAnsi" w:cstheme="minorHAnsi"/>
        </w:rPr>
      </w:pPr>
      <w:r w:rsidRPr="00EF2A61">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EF2A61" w:rsidRDefault="006C1FB5" w:rsidP="008E587A">
      <w:pPr>
        <w:pStyle w:val="Cmsor3"/>
        <w:keepNext/>
        <w:jc w:val="both"/>
        <w:rPr>
          <w:rFonts w:asciiTheme="minorHAnsi" w:hAnsiTheme="minorHAnsi" w:cstheme="minorHAnsi"/>
          <w:b/>
          <w:szCs w:val="20"/>
        </w:rPr>
      </w:pPr>
      <w:bookmarkStart w:id="308" w:name="_Toc64967395"/>
      <w:bookmarkStart w:id="309" w:name="_Toc149902016"/>
      <w:bookmarkStart w:id="310" w:name="_Toc206686158"/>
      <w:bookmarkStart w:id="311" w:name="_Toc188019086"/>
      <w:r w:rsidRPr="00EF2A61">
        <w:rPr>
          <w:rFonts w:asciiTheme="minorHAnsi" w:hAnsiTheme="minorHAnsi" w:cstheme="minorHAnsi"/>
          <w:b/>
          <w:szCs w:val="20"/>
        </w:rPr>
        <w:t>A fedezetek megszűnése</w:t>
      </w:r>
      <w:bookmarkEnd w:id="308"/>
      <w:bookmarkEnd w:id="309"/>
      <w:bookmarkEnd w:id="310"/>
      <w:bookmarkEnd w:id="311"/>
    </w:p>
    <w:p w14:paraId="6115AA32" w14:textId="161ACA40" w:rsidR="006C1FB5" w:rsidRPr="00EF2A61" w:rsidRDefault="006C1FB5" w:rsidP="005847F9">
      <w:pPr>
        <w:rPr>
          <w:rFonts w:asciiTheme="minorHAnsi" w:hAnsiTheme="minorHAnsi" w:cstheme="minorHAnsi"/>
        </w:rPr>
      </w:pPr>
      <w:r w:rsidRPr="00EF2A61">
        <w:rPr>
          <w:rFonts w:asciiTheme="minorHAnsi" w:hAnsiTheme="minorHAnsi" w:cstheme="minorHAnsi"/>
        </w:rPr>
        <w:t xml:space="preserve">Amennyiben a fedezet az adott instrumentum vonatkozásában kikerül a fedezeti körből, akkor </w:t>
      </w:r>
      <w:r w:rsidR="007E4C58" w:rsidRPr="00EF2A61">
        <w:rPr>
          <w:rFonts w:asciiTheme="minorHAnsi" w:hAnsiTheme="minorHAnsi" w:cstheme="minorHAnsi"/>
        </w:rPr>
        <w:t xml:space="preserve">ezen instrumentumra </w:t>
      </w:r>
      <w:r w:rsidR="00B957CD" w:rsidRPr="00EF2A61">
        <w:rPr>
          <w:rFonts w:asciiTheme="minorHAnsi" w:hAnsiTheme="minorHAnsi" w:cstheme="minorHAnsi"/>
        </w:rPr>
        <w:t xml:space="preserve">a tárgyidőszak végére vonatkozóan és </w:t>
      </w:r>
      <w:r w:rsidR="007E4C58" w:rsidRPr="00EF2A61">
        <w:rPr>
          <w:rFonts w:asciiTheme="minorHAnsi" w:hAnsiTheme="minorHAnsi" w:cstheme="minorHAnsi"/>
        </w:rPr>
        <w:t xml:space="preserve">a következő adatszolgáltatások esetén </w:t>
      </w:r>
      <w:r w:rsidR="00B957CD" w:rsidRPr="00EF2A61">
        <w:rPr>
          <w:rFonts w:asciiTheme="minorHAnsi" w:hAnsiTheme="minorHAnsi" w:cstheme="minorHAnsi"/>
        </w:rPr>
        <w:t>s</w:t>
      </w:r>
      <w:r w:rsidR="007E4C58" w:rsidRPr="00EF2A61">
        <w:rPr>
          <w:rFonts w:asciiTheme="minorHAnsi" w:hAnsiTheme="minorHAnsi" w:cstheme="minorHAnsi"/>
        </w:rPr>
        <w:t>em jelentendő ez a fedezet</w:t>
      </w:r>
      <w:r w:rsidRPr="00EF2A61">
        <w:rPr>
          <w:rFonts w:asciiTheme="minorHAnsi" w:hAnsiTheme="minorHAnsi" w:cstheme="minorHAnsi"/>
        </w:rPr>
        <w:t>. Ebben az esetben a fedezetet és a fedezetnyújtó ügyfelet továbbra is jelenteni kell</w:t>
      </w:r>
      <w:r w:rsidR="007E4C58" w:rsidRPr="00EF2A61">
        <w:rPr>
          <w:rFonts w:asciiTheme="minorHAnsi" w:hAnsiTheme="minorHAnsi" w:cstheme="minorHAnsi"/>
        </w:rPr>
        <w:t xml:space="preserve"> azon instrumentum vonatkozásában, amely mögött még fedezetként szerepel</w:t>
      </w:r>
      <w:r w:rsidRPr="00EF2A61">
        <w:rPr>
          <w:rFonts w:asciiTheme="minorHAnsi" w:hAnsiTheme="minorHAnsi" w:cstheme="minorHAnsi"/>
        </w:rPr>
        <w:t xml:space="preserve">. </w:t>
      </w:r>
    </w:p>
    <w:p w14:paraId="172F2013" w14:textId="3650EF7A" w:rsidR="006C1FB5" w:rsidRPr="00EF2A61" w:rsidRDefault="006C1FB5" w:rsidP="005847F9">
      <w:pPr>
        <w:rPr>
          <w:rFonts w:asciiTheme="minorHAnsi" w:hAnsiTheme="minorHAnsi" w:cstheme="minorHAnsi"/>
        </w:rPr>
      </w:pPr>
      <w:r w:rsidRPr="00EF2A61">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EF2A61">
        <w:rPr>
          <w:rFonts w:asciiTheme="minorHAnsi" w:hAnsiTheme="minorHAnsi" w:cstheme="minorHAnsi"/>
        </w:rPr>
        <w:t>tlenül</w:t>
      </w:r>
      <w:r w:rsidRPr="00EF2A61">
        <w:rPr>
          <w:rFonts w:asciiTheme="minorHAnsi" w:hAnsiTheme="minorHAnsi" w:cstheme="minorHAnsi"/>
        </w:rPr>
        <w:t xml:space="preserve"> a </w:t>
      </w:r>
      <w:proofErr w:type="spellStart"/>
      <w:r w:rsidR="00FD65E3" w:rsidRPr="00EF2A61">
        <w:rPr>
          <w:rFonts w:asciiTheme="minorHAnsi" w:hAnsiTheme="minorHAnsi" w:cstheme="minorHAnsi"/>
        </w:rPr>
        <w:t>FEDE</w:t>
      </w:r>
      <w:proofErr w:type="spellEnd"/>
      <w:r w:rsidR="00FD65E3" w:rsidRPr="00EF2A61">
        <w:rPr>
          <w:rFonts w:asciiTheme="minorHAnsi" w:hAnsiTheme="minorHAnsi" w:cstheme="minorHAnsi"/>
        </w:rPr>
        <w:t xml:space="preserve"> </w:t>
      </w:r>
      <w:r w:rsidR="00A01B29" w:rsidRPr="00EF2A61">
        <w:rPr>
          <w:rFonts w:asciiTheme="minorHAnsi" w:hAnsiTheme="minorHAnsi" w:cstheme="minorHAnsi"/>
        </w:rPr>
        <w:t xml:space="preserve">és </w:t>
      </w:r>
      <w:proofErr w:type="spellStart"/>
      <w:r w:rsidR="00A01B29" w:rsidRPr="00EF2A61">
        <w:rPr>
          <w:rFonts w:asciiTheme="minorHAnsi" w:hAnsiTheme="minorHAnsi" w:cstheme="minorHAnsi"/>
        </w:rPr>
        <w:t>FEDA</w:t>
      </w:r>
      <w:proofErr w:type="spellEnd"/>
      <w:r w:rsidR="00A01B29" w:rsidRPr="00EF2A61">
        <w:rPr>
          <w:rFonts w:asciiTheme="minorHAnsi" w:hAnsiTheme="minorHAnsi" w:cstheme="minorHAnsi"/>
        </w:rPr>
        <w:t xml:space="preserve"> </w:t>
      </w:r>
      <w:r w:rsidR="00FD65E3" w:rsidRPr="00EF2A61">
        <w:rPr>
          <w:rFonts w:asciiTheme="minorHAnsi" w:hAnsiTheme="minorHAnsi" w:cstheme="minorHAnsi"/>
        </w:rPr>
        <w:t xml:space="preserve">kódú </w:t>
      </w:r>
      <w:r w:rsidR="00F12514" w:rsidRPr="00EF2A61">
        <w:rPr>
          <w:rFonts w:asciiTheme="minorHAnsi" w:hAnsiTheme="minorHAnsi" w:cstheme="minorHAnsi"/>
        </w:rPr>
        <w:t>táblá</w:t>
      </w:r>
      <w:r w:rsidR="00A01B29" w:rsidRPr="00EF2A61">
        <w:rPr>
          <w:rFonts w:asciiTheme="minorHAnsi" w:hAnsiTheme="minorHAnsi" w:cstheme="minorHAnsi"/>
        </w:rPr>
        <w:t>kban nem</w:t>
      </w:r>
      <w:r w:rsidR="00FD65E3" w:rsidRPr="00EF2A61">
        <w:rPr>
          <w:rFonts w:asciiTheme="minorHAnsi" w:hAnsiTheme="minorHAnsi" w:cstheme="minorHAnsi"/>
        </w:rPr>
        <w:t xml:space="preserve"> </w:t>
      </w:r>
      <w:r w:rsidRPr="00EF2A61">
        <w:rPr>
          <w:rFonts w:asciiTheme="minorHAnsi" w:hAnsiTheme="minorHAnsi" w:cstheme="minorHAnsi"/>
        </w:rPr>
        <w:t>jelentendő a</w:t>
      </w:r>
      <w:r w:rsidR="00A01B29" w:rsidRPr="00EF2A61">
        <w:rPr>
          <w:rFonts w:asciiTheme="minorHAnsi" w:hAnsiTheme="minorHAnsi" w:cstheme="minorHAnsi"/>
        </w:rPr>
        <w:t>dat a megszűnt</w:t>
      </w:r>
      <w:r w:rsidRPr="00EF2A61">
        <w:rPr>
          <w:rFonts w:asciiTheme="minorHAnsi" w:hAnsiTheme="minorHAnsi" w:cstheme="minorHAnsi"/>
        </w:rPr>
        <w:t xml:space="preserve"> fedezet </w:t>
      </w:r>
      <w:r w:rsidR="00A01B29" w:rsidRPr="00EF2A61">
        <w:rPr>
          <w:rFonts w:asciiTheme="minorHAnsi" w:hAnsiTheme="minorHAnsi" w:cstheme="minorHAnsi"/>
        </w:rPr>
        <w:t>vonatkozásában</w:t>
      </w:r>
      <w:r w:rsidRPr="00EF2A61">
        <w:rPr>
          <w:rFonts w:asciiTheme="minorHAnsi" w:hAnsiTheme="minorHAnsi" w:cstheme="minorHAnsi"/>
        </w:rPr>
        <w:t xml:space="preserve">. Ebben az esetben a fedezet megszűnésének hónapjában a </w:t>
      </w:r>
      <w:proofErr w:type="spellStart"/>
      <w:r w:rsidR="00FD65E3" w:rsidRPr="00EF2A61">
        <w:rPr>
          <w:rFonts w:asciiTheme="minorHAnsi" w:hAnsiTheme="minorHAnsi" w:cstheme="minorHAnsi"/>
        </w:rPr>
        <w:t>INST_FED</w:t>
      </w:r>
      <w:proofErr w:type="spellEnd"/>
      <w:r w:rsidR="00FD65E3" w:rsidRPr="00EF2A61">
        <w:rPr>
          <w:rFonts w:asciiTheme="minorHAnsi" w:hAnsiTheme="minorHAnsi" w:cstheme="minorHAnsi"/>
        </w:rPr>
        <w:t xml:space="preserve"> kódú </w:t>
      </w:r>
      <w:r w:rsidR="00F12514" w:rsidRPr="00EF2A61">
        <w:rPr>
          <w:rFonts w:asciiTheme="minorHAnsi" w:hAnsiTheme="minorHAnsi" w:cstheme="minorHAnsi"/>
        </w:rPr>
        <w:t>táblá</w:t>
      </w:r>
      <w:r w:rsidR="00FD65E3" w:rsidRPr="00EF2A61">
        <w:rPr>
          <w:rFonts w:asciiTheme="minorHAnsi" w:hAnsiTheme="minorHAnsi" w:cstheme="minorHAnsi"/>
        </w:rPr>
        <w:t xml:space="preserve">ban </w:t>
      </w:r>
      <w:r w:rsidRPr="00EF2A61">
        <w:rPr>
          <w:rFonts w:asciiTheme="minorHAnsi" w:hAnsiTheme="minorHAnsi" w:cstheme="minorHAnsi"/>
        </w:rPr>
        <w:t xml:space="preserve">az adott fedezetre vonatkozóan rekord már nem jelentendő, és nem jelentendő a fedezetnyújtó ügyfél </w:t>
      </w:r>
      <w:r w:rsidR="00FD65E3" w:rsidRPr="00EF2A61">
        <w:rPr>
          <w:rFonts w:asciiTheme="minorHAnsi" w:hAnsiTheme="minorHAnsi" w:cstheme="minorHAnsi"/>
        </w:rPr>
        <w:t xml:space="preserve">sem </w:t>
      </w:r>
      <w:r w:rsidRPr="00EF2A61">
        <w:rPr>
          <w:rFonts w:asciiTheme="minorHAnsi" w:hAnsiTheme="minorHAnsi" w:cstheme="minorHAnsi"/>
        </w:rPr>
        <w:t>a</w:t>
      </w:r>
      <w:r w:rsidR="00FD65E3" w:rsidRPr="00EF2A61">
        <w:rPr>
          <w:rFonts w:asciiTheme="minorHAnsi" w:hAnsiTheme="minorHAnsi" w:cstheme="minorHAnsi"/>
        </w:rPr>
        <w:t xml:space="preserve">z </w:t>
      </w:r>
      <w:proofErr w:type="spellStart"/>
      <w:r w:rsidR="00FD65E3" w:rsidRPr="00EF2A61">
        <w:rPr>
          <w:rFonts w:asciiTheme="minorHAnsi" w:hAnsiTheme="minorHAnsi" w:cstheme="minorHAnsi"/>
        </w:rPr>
        <w:t>UGYFL</w:t>
      </w:r>
      <w:proofErr w:type="spellEnd"/>
      <w:r w:rsidR="00FD65E3" w:rsidRPr="00EF2A61">
        <w:rPr>
          <w:rFonts w:asciiTheme="minorHAnsi" w:hAnsiTheme="minorHAnsi" w:cstheme="minorHAnsi"/>
        </w:rPr>
        <w:t xml:space="preserve">, </w:t>
      </w:r>
      <w:proofErr w:type="spellStart"/>
      <w:r w:rsidR="00FD65E3" w:rsidRPr="00EF2A61">
        <w:rPr>
          <w:rFonts w:asciiTheme="minorHAnsi" w:hAnsiTheme="minorHAnsi" w:cstheme="minorHAnsi"/>
        </w:rPr>
        <w:t>UGYFBV</w:t>
      </w:r>
      <w:proofErr w:type="spellEnd"/>
      <w:r w:rsidR="00FD65E3" w:rsidRPr="00EF2A61">
        <w:rPr>
          <w:rFonts w:asciiTheme="minorHAnsi" w:hAnsiTheme="minorHAnsi" w:cstheme="minorHAnsi"/>
        </w:rPr>
        <w:t xml:space="preserve">, vagy </w:t>
      </w:r>
      <w:proofErr w:type="spellStart"/>
      <w:r w:rsidR="00FD65E3" w:rsidRPr="00EF2A61">
        <w:rPr>
          <w:rFonts w:asciiTheme="minorHAnsi" w:hAnsiTheme="minorHAnsi" w:cstheme="minorHAnsi"/>
        </w:rPr>
        <w:t>UGYFKV</w:t>
      </w:r>
      <w:proofErr w:type="spellEnd"/>
      <w:r w:rsidR="00FD65E3" w:rsidRPr="00EF2A61">
        <w:rPr>
          <w:rFonts w:asciiTheme="minorHAnsi" w:hAnsiTheme="minorHAnsi" w:cstheme="minorHAnsi"/>
        </w:rPr>
        <w:t xml:space="preserve"> kódú </w:t>
      </w:r>
      <w:r w:rsidR="00F12514" w:rsidRPr="00EF2A61">
        <w:rPr>
          <w:rFonts w:asciiTheme="minorHAnsi" w:hAnsiTheme="minorHAnsi" w:cstheme="minorHAnsi"/>
        </w:rPr>
        <w:t>táblá</w:t>
      </w:r>
      <w:r w:rsidR="00FD65E3" w:rsidRPr="00EF2A61">
        <w:rPr>
          <w:rFonts w:asciiTheme="minorHAnsi" w:hAnsiTheme="minorHAnsi" w:cstheme="minorHAnsi"/>
        </w:rPr>
        <w:t>k bármelyikében</w:t>
      </w:r>
      <w:r w:rsidRPr="00EF2A61">
        <w:rPr>
          <w:rFonts w:asciiTheme="minorHAnsi" w:hAnsiTheme="minorHAnsi" w:cstheme="minorHAnsi"/>
        </w:rPr>
        <w:t>, valamint a fedezet-ügyfél összerendelés sem</w:t>
      </w:r>
      <w:r w:rsidR="008875B8" w:rsidRPr="00EF2A61">
        <w:rPr>
          <w:rFonts w:asciiTheme="minorHAnsi" w:hAnsiTheme="minorHAnsi" w:cstheme="minorHAnsi"/>
        </w:rPr>
        <w:t xml:space="preserve"> a </w:t>
      </w:r>
      <w:proofErr w:type="spellStart"/>
      <w:r w:rsidR="008875B8" w:rsidRPr="00EF2A61">
        <w:rPr>
          <w:rFonts w:asciiTheme="minorHAnsi" w:hAnsiTheme="minorHAnsi" w:cstheme="minorHAnsi"/>
        </w:rPr>
        <w:t>FED_UGYF</w:t>
      </w:r>
      <w:proofErr w:type="spellEnd"/>
      <w:r w:rsidR="008875B8" w:rsidRPr="00EF2A61">
        <w:rPr>
          <w:rFonts w:asciiTheme="minorHAnsi" w:hAnsiTheme="minorHAnsi" w:cstheme="minorHAnsi"/>
        </w:rPr>
        <w:t xml:space="preserve"> kódú </w:t>
      </w:r>
      <w:r w:rsidR="00F12514" w:rsidRPr="00EF2A61">
        <w:rPr>
          <w:rFonts w:asciiTheme="minorHAnsi" w:hAnsiTheme="minorHAnsi" w:cstheme="minorHAnsi"/>
        </w:rPr>
        <w:t>táblá</w:t>
      </w:r>
      <w:r w:rsidR="008875B8" w:rsidRPr="00EF2A61">
        <w:rPr>
          <w:rFonts w:asciiTheme="minorHAnsi" w:hAnsiTheme="minorHAnsi" w:cstheme="minorHAnsi"/>
        </w:rPr>
        <w:t>ban</w:t>
      </w:r>
      <w:r w:rsidRPr="00EF2A61">
        <w:rPr>
          <w:rFonts w:asciiTheme="minorHAnsi" w:hAnsiTheme="minorHAnsi" w:cstheme="minorHAnsi"/>
        </w:rPr>
        <w:t>.</w:t>
      </w:r>
    </w:p>
    <w:p w14:paraId="05EE3F90" w14:textId="2888501C" w:rsidR="006C1FB5" w:rsidRPr="00EF2A61" w:rsidRDefault="00AC190E" w:rsidP="005847F9">
      <w:pPr>
        <w:rPr>
          <w:rFonts w:asciiTheme="minorHAnsi" w:hAnsiTheme="minorHAnsi" w:cstheme="minorHAnsi"/>
        </w:rPr>
      </w:pPr>
      <w:r w:rsidRPr="00EF2A61">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EF2A61">
        <w:rPr>
          <w:rFonts w:asciiTheme="minorHAnsi" w:hAnsiTheme="minorHAnsi" w:cstheme="minorHAnsi"/>
        </w:rPr>
        <w:t>, amennyiben egyedileg azonosítható fedezetről van szó</w:t>
      </w:r>
      <w:r w:rsidRPr="00EF2A61">
        <w:rPr>
          <w:rFonts w:asciiTheme="minorHAnsi" w:hAnsiTheme="minorHAnsi" w:cstheme="minorHAnsi"/>
        </w:rPr>
        <w:t xml:space="preserve">. </w:t>
      </w:r>
    </w:p>
    <w:p w14:paraId="3C6BAE7B" w14:textId="77777777" w:rsidR="00C84341" w:rsidRPr="00EF2A61" w:rsidRDefault="00C84341" w:rsidP="005847F9">
      <w:pPr>
        <w:rPr>
          <w:rFonts w:asciiTheme="minorHAnsi" w:hAnsiTheme="minorHAnsi" w:cstheme="minorHAnsi"/>
        </w:rPr>
      </w:pPr>
    </w:p>
    <w:p w14:paraId="200935CE" w14:textId="01414948" w:rsidR="006C1FB5" w:rsidRPr="00EF2A61" w:rsidRDefault="00EE4F14" w:rsidP="008E587A">
      <w:pPr>
        <w:pStyle w:val="Cmsor2"/>
        <w:rPr>
          <w:rFonts w:asciiTheme="minorHAnsi" w:hAnsiTheme="minorHAnsi" w:cstheme="minorHAnsi"/>
          <w:sz w:val="20"/>
          <w:szCs w:val="20"/>
        </w:rPr>
      </w:pPr>
      <w:bookmarkStart w:id="312" w:name="_Toc64967396"/>
      <w:bookmarkStart w:id="313" w:name="_Toc149902017"/>
      <w:bookmarkStart w:id="314" w:name="_Toc206686159"/>
      <w:bookmarkStart w:id="315" w:name="_Toc188019087"/>
      <w:r w:rsidRPr="00EF2A61">
        <w:rPr>
          <w:rFonts w:asciiTheme="minorHAnsi" w:hAnsiTheme="minorHAnsi" w:cstheme="minorHAnsi"/>
          <w:sz w:val="20"/>
          <w:szCs w:val="20"/>
        </w:rPr>
        <w:t xml:space="preserve">ÜGYFELEKRE vonatkozó </w:t>
      </w:r>
      <w:r w:rsidR="00E60D85" w:rsidRPr="00EF2A61">
        <w:rPr>
          <w:rFonts w:asciiTheme="minorHAnsi" w:hAnsiTheme="minorHAnsi" w:cstheme="minorHAnsi"/>
          <w:sz w:val="20"/>
          <w:szCs w:val="20"/>
        </w:rPr>
        <w:t>táblák</w:t>
      </w:r>
      <w:bookmarkEnd w:id="312"/>
      <w:bookmarkEnd w:id="313"/>
      <w:bookmarkEnd w:id="314"/>
      <w:bookmarkEnd w:id="315"/>
    </w:p>
    <w:p w14:paraId="40A5076D" w14:textId="77777777" w:rsidR="00FC2634" w:rsidRPr="00EF2A61" w:rsidRDefault="00FC2634" w:rsidP="00FC2634">
      <w:pPr>
        <w:rPr>
          <w:rFonts w:asciiTheme="minorHAnsi" w:hAnsiTheme="minorHAnsi" w:cstheme="minorHAnsi"/>
        </w:rPr>
      </w:pPr>
    </w:p>
    <w:p w14:paraId="17E98D68" w14:textId="7CA50205" w:rsidR="00CB2B74" w:rsidRPr="00EF2A61" w:rsidRDefault="00CB2B74" w:rsidP="008E587A">
      <w:pPr>
        <w:pStyle w:val="Cmsor3"/>
        <w:rPr>
          <w:rFonts w:asciiTheme="minorHAnsi" w:hAnsiTheme="minorHAnsi" w:cstheme="minorHAnsi"/>
          <w:b/>
          <w:szCs w:val="20"/>
        </w:rPr>
      </w:pPr>
      <w:bookmarkStart w:id="316" w:name="_Toc64967397"/>
      <w:bookmarkStart w:id="317" w:name="_Toc149902018"/>
      <w:bookmarkStart w:id="318" w:name="_Toc206686160"/>
      <w:bookmarkStart w:id="319" w:name="_Toc188019088"/>
      <w:r w:rsidRPr="00EF2A61">
        <w:rPr>
          <w:rFonts w:asciiTheme="minorHAnsi" w:hAnsiTheme="minorHAnsi" w:cstheme="minorHAnsi"/>
          <w:b/>
          <w:szCs w:val="20"/>
        </w:rPr>
        <w:t>Általános tudnivalók:</w:t>
      </w:r>
      <w:bookmarkEnd w:id="316"/>
      <w:bookmarkEnd w:id="317"/>
      <w:bookmarkEnd w:id="318"/>
      <w:bookmarkEnd w:id="319"/>
      <w:r w:rsidRPr="00EF2A61">
        <w:rPr>
          <w:rFonts w:asciiTheme="minorHAnsi" w:hAnsiTheme="minorHAnsi" w:cstheme="minorHAnsi"/>
          <w:b/>
          <w:szCs w:val="20"/>
        </w:rPr>
        <w:t xml:space="preserve"> </w:t>
      </w:r>
    </w:p>
    <w:p w14:paraId="1AD5D71D" w14:textId="1E8116BE" w:rsidR="00CB2B74" w:rsidRPr="00EF2A61" w:rsidRDefault="00CB2B74" w:rsidP="00CB2B74">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UGYF</w:t>
      </w:r>
      <w:proofErr w:type="spellEnd"/>
      <w:r w:rsidRPr="00EF2A61">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EF2A61" w:rsidRDefault="00CB2B74" w:rsidP="00FE4455">
      <w:pPr>
        <w:pStyle w:val="Listaszerbekezds"/>
        <w:numPr>
          <w:ilvl w:val="0"/>
          <w:numId w:val="11"/>
        </w:numPr>
        <w:rPr>
          <w:rFonts w:asciiTheme="minorHAnsi" w:hAnsiTheme="minorHAnsi" w:cstheme="minorHAnsi"/>
        </w:rPr>
      </w:pPr>
      <w:r w:rsidRPr="00EF2A61">
        <w:rPr>
          <w:rFonts w:asciiTheme="minorHAnsi" w:hAnsiTheme="minorHAnsi" w:cstheme="minorHAnsi"/>
        </w:rPr>
        <w:t>adós/adóstárs</w:t>
      </w:r>
    </w:p>
    <w:p w14:paraId="5702BD95" w14:textId="77777777" w:rsidR="00CB2B74" w:rsidRPr="00EF2A61" w:rsidRDefault="00CB2B74" w:rsidP="00FE4455">
      <w:pPr>
        <w:pStyle w:val="Listaszerbekezds"/>
        <w:numPr>
          <w:ilvl w:val="0"/>
          <w:numId w:val="11"/>
        </w:numPr>
        <w:rPr>
          <w:rFonts w:asciiTheme="minorHAnsi" w:hAnsiTheme="minorHAnsi" w:cstheme="minorHAnsi"/>
        </w:rPr>
      </w:pPr>
      <w:r w:rsidRPr="00EF2A61">
        <w:rPr>
          <w:rFonts w:asciiTheme="minorHAnsi" w:hAnsiTheme="minorHAnsi" w:cstheme="minorHAnsi"/>
        </w:rPr>
        <w:t>fedezetnyújtó</w:t>
      </w:r>
    </w:p>
    <w:p w14:paraId="1F2FE2CF" w14:textId="7B4202D9" w:rsidR="00CB2B74" w:rsidRPr="00EF2A61" w:rsidRDefault="00CB2B74" w:rsidP="00CB2B74">
      <w:pPr>
        <w:rPr>
          <w:rFonts w:asciiTheme="minorHAnsi" w:hAnsiTheme="minorHAnsi" w:cstheme="minorHAnsi"/>
        </w:rPr>
      </w:pPr>
      <w:r w:rsidRPr="00EF2A61">
        <w:rPr>
          <w:rFonts w:asciiTheme="minorHAnsi" w:hAnsiTheme="minorHAnsi" w:cstheme="minorHAnsi"/>
        </w:rPr>
        <w:t>Minden hónapban a teljes, megfigyelési körbe tartozó</w:t>
      </w:r>
      <w:r w:rsidR="00AC190E" w:rsidRPr="00EF2A61">
        <w:rPr>
          <w:rFonts w:asciiTheme="minorHAnsi" w:hAnsiTheme="minorHAnsi" w:cstheme="minorHAnsi"/>
        </w:rPr>
        <w:t xml:space="preserve">, </w:t>
      </w:r>
      <w:r w:rsidRPr="00EF2A61">
        <w:rPr>
          <w:rFonts w:asciiTheme="minorHAnsi" w:hAnsiTheme="minorHAnsi" w:cstheme="minorHAnsi"/>
        </w:rPr>
        <w:t>azaz a</w:t>
      </w:r>
      <w:r w:rsidR="00AC190E" w:rsidRPr="00EF2A61">
        <w:rPr>
          <w:rFonts w:asciiTheme="minorHAnsi" w:hAnsiTheme="minorHAnsi" w:cstheme="minorHAnsi"/>
        </w:rPr>
        <w:t xml:space="preserve"> tárgyhónap</w:t>
      </w:r>
      <w:r w:rsidR="00794661" w:rsidRPr="00EF2A61">
        <w:rPr>
          <w:rFonts w:asciiTheme="minorHAnsi" w:hAnsiTheme="minorHAnsi" w:cstheme="minorHAnsi"/>
        </w:rPr>
        <w:t>ban még létező</w:t>
      </w:r>
      <w:r w:rsidR="00747E14" w:rsidRPr="00EF2A61">
        <w:rPr>
          <w:rFonts w:asciiTheme="minorHAnsi" w:hAnsiTheme="minorHAnsi" w:cstheme="minorHAnsi"/>
        </w:rPr>
        <w:t xml:space="preserve"> </w:t>
      </w:r>
      <w:r w:rsidR="00AC190E" w:rsidRPr="00EF2A61">
        <w:rPr>
          <w:rFonts w:asciiTheme="minorHAnsi" w:hAnsiTheme="minorHAnsi" w:cstheme="minorHAnsi"/>
        </w:rPr>
        <w:t xml:space="preserve">instrumentumokhoz </w:t>
      </w:r>
      <w:r w:rsidRPr="00EF2A61">
        <w:rPr>
          <w:rFonts w:asciiTheme="minorHAnsi" w:hAnsiTheme="minorHAnsi" w:cstheme="minorHAnsi"/>
        </w:rPr>
        <w:t xml:space="preserve">kapcsolható ügyféllistát jelenteni kell, nem csak a változásokat. </w:t>
      </w:r>
    </w:p>
    <w:p w14:paraId="0BF84BF3" w14:textId="781BA0D0" w:rsidR="009D1DC0" w:rsidRPr="00EF2A61" w:rsidRDefault="009D1DC0" w:rsidP="00CB2B74">
      <w:pPr>
        <w:rPr>
          <w:rFonts w:asciiTheme="minorHAnsi" w:hAnsiTheme="minorHAnsi" w:cstheme="minorHAnsi"/>
        </w:rPr>
      </w:pPr>
      <w:bookmarkStart w:id="320" w:name="_Hlk159249900"/>
      <w:r w:rsidRPr="00EF2A61">
        <w:rPr>
          <w:rFonts w:asciiTheme="minorHAnsi" w:hAnsiTheme="minorHAnsi" w:cstheme="minorHAnsi"/>
        </w:rPr>
        <w:t>Minden</w:t>
      </w:r>
      <w:r w:rsidR="00794661" w:rsidRPr="00EF2A61">
        <w:rPr>
          <w:rFonts w:asciiTheme="minorHAnsi" w:hAnsiTheme="minorHAnsi" w:cstheme="minorHAnsi"/>
        </w:rPr>
        <w:t xml:space="preserve">, az </w:t>
      </w:r>
      <w:proofErr w:type="spellStart"/>
      <w:r w:rsidR="00794661" w:rsidRPr="00EF2A61">
        <w:rPr>
          <w:rFonts w:asciiTheme="minorHAnsi" w:hAnsiTheme="minorHAnsi" w:cstheme="minorHAnsi"/>
        </w:rPr>
        <w:t>INSTR</w:t>
      </w:r>
      <w:proofErr w:type="spellEnd"/>
      <w:r w:rsidR="00794661" w:rsidRPr="00EF2A61">
        <w:rPr>
          <w:rFonts w:asciiTheme="minorHAnsi" w:hAnsiTheme="minorHAnsi" w:cstheme="minorHAnsi"/>
        </w:rPr>
        <w:t>/</w:t>
      </w:r>
      <w:proofErr w:type="spellStart"/>
      <w:r w:rsidR="00794661" w:rsidRPr="00EF2A61">
        <w:rPr>
          <w:rFonts w:asciiTheme="minorHAnsi" w:hAnsiTheme="minorHAnsi" w:cstheme="minorHAnsi"/>
        </w:rPr>
        <w:t>INSTK</w:t>
      </w:r>
      <w:proofErr w:type="spellEnd"/>
      <w:r w:rsidR="00794661" w:rsidRPr="00EF2A61">
        <w:rPr>
          <w:rFonts w:asciiTheme="minorHAnsi" w:hAnsiTheme="minorHAnsi" w:cstheme="minorHAnsi"/>
        </w:rPr>
        <w:t xml:space="preserve"> táblában jelentett</w:t>
      </w:r>
      <w:r w:rsidR="00747E14" w:rsidRPr="00EF2A61">
        <w:rPr>
          <w:rFonts w:asciiTheme="minorHAnsi" w:hAnsiTheme="minorHAnsi" w:cstheme="minorHAnsi"/>
        </w:rPr>
        <w:t xml:space="preserve"> </w:t>
      </w:r>
      <w:r w:rsidRPr="00EF2A61">
        <w:rPr>
          <w:rFonts w:asciiTheme="minorHAnsi" w:hAnsiTheme="minorHAnsi" w:cstheme="minorHAnsi"/>
        </w:rPr>
        <w:t xml:space="preserve">instrumentumhoz kell kapcsolódnia </w:t>
      </w:r>
      <w:r w:rsidR="00FA485B" w:rsidRPr="00EF2A61">
        <w:rPr>
          <w:rFonts w:asciiTheme="minorHAnsi" w:hAnsiTheme="minorHAnsi" w:cstheme="minorHAnsi"/>
        </w:rPr>
        <w:t xml:space="preserve">kizárólag </w:t>
      </w:r>
      <w:r w:rsidRPr="00EF2A61">
        <w:rPr>
          <w:rFonts w:asciiTheme="minorHAnsi" w:hAnsiTheme="minorHAnsi" w:cstheme="minorHAnsi"/>
        </w:rPr>
        <w:t>egy, adós szerepkörben lévő ügyfélnek.</w:t>
      </w:r>
      <w:bookmarkEnd w:id="320"/>
      <w:r w:rsidRPr="00EF2A61">
        <w:rPr>
          <w:rFonts w:asciiTheme="minorHAnsi" w:hAnsiTheme="minorHAnsi" w:cstheme="minorHAnsi"/>
        </w:rPr>
        <w:t xml:space="preserve"> </w:t>
      </w:r>
      <w:r w:rsidR="00794661" w:rsidRPr="00EF2A61">
        <w:rPr>
          <w:rFonts w:asciiTheme="minorHAnsi" w:hAnsiTheme="minorHAnsi" w:cstheme="minorHAnsi"/>
        </w:rPr>
        <w:t>A megszűnt instrumentumok esetében az instrumentumhoz tartozó ügyfél és az instrumentum-ügyfél kapcsolat a megszűnés hónapjában még jelentendő</w:t>
      </w:r>
      <w:r w:rsidR="00254D1D" w:rsidRPr="00EF2A61">
        <w:rPr>
          <w:rFonts w:asciiTheme="minorHAnsi" w:hAnsiTheme="minorHAnsi" w:cstheme="minorHAnsi"/>
        </w:rPr>
        <w:t xml:space="preserve"> (az előző havi vagy a megszűnéskori adattartalommal)</w:t>
      </w:r>
      <w:r w:rsidR="00794661" w:rsidRPr="00EF2A61">
        <w:rPr>
          <w:rFonts w:asciiTheme="minorHAnsi" w:hAnsiTheme="minorHAnsi" w:cstheme="minorHAnsi"/>
        </w:rPr>
        <w:t>, a következő havi jelentésekben már nem szerepeltetendő. Megszűnt instrumentumok esetén a</w:t>
      </w:r>
      <w:r w:rsidR="00245E1A" w:rsidRPr="00EF2A61">
        <w:rPr>
          <w:rFonts w:asciiTheme="minorHAnsi" w:hAnsiTheme="minorHAnsi" w:cstheme="minorHAnsi"/>
        </w:rPr>
        <w:t xml:space="preserve"> fedezetnyújtó és a</w:t>
      </w:r>
      <w:r w:rsidR="00794661" w:rsidRPr="00EF2A61">
        <w:rPr>
          <w:rFonts w:asciiTheme="minorHAnsi" w:hAnsiTheme="minorHAnsi" w:cstheme="minorHAnsi"/>
        </w:rPr>
        <w:t xml:space="preserve"> fedezet-ügyfél kapcsolat már a megszűnés hónapjában sem jelentendő. </w:t>
      </w:r>
    </w:p>
    <w:p w14:paraId="137C9FC5" w14:textId="068AB814" w:rsidR="00254D1D" w:rsidRPr="00EF2A61" w:rsidRDefault="00254D1D" w:rsidP="00CB2B74">
      <w:pPr>
        <w:rPr>
          <w:rFonts w:asciiTheme="minorHAnsi" w:hAnsiTheme="minorHAnsi" w:cstheme="minorHAnsi"/>
        </w:rPr>
      </w:pPr>
      <w:r w:rsidRPr="00EF2A61">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EF2A61">
        <w:rPr>
          <w:rFonts w:asciiTheme="minorHAnsi" w:hAnsiTheme="minorHAnsi" w:cstheme="minorHAnsi"/>
        </w:rPr>
        <w:t>excel</w:t>
      </w:r>
      <w:proofErr w:type="spellEnd"/>
      <w:r w:rsidRPr="00EF2A61">
        <w:rPr>
          <w:rFonts w:asciiTheme="minorHAnsi" w:hAnsiTheme="minorHAnsi" w:cstheme="minorHAnsi"/>
        </w:rPr>
        <w:t xml:space="preserve"> file tartalmazza.</w:t>
      </w:r>
    </w:p>
    <w:p w14:paraId="5152D5A6" w14:textId="59523117" w:rsidR="00D443EC" w:rsidRPr="00EF2A61" w:rsidRDefault="00D443EC" w:rsidP="00CB2B74">
      <w:pPr>
        <w:rPr>
          <w:rFonts w:asciiTheme="minorHAnsi" w:hAnsiTheme="minorHAnsi" w:cstheme="minorHAnsi"/>
        </w:rPr>
      </w:pPr>
      <w:r w:rsidRPr="00EF2A61">
        <w:rPr>
          <w:rFonts w:asciiTheme="minorHAnsi" w:hAnsiTheme="minorHAnsi" w:cstheme="minorHAnsi"/>
        </w:rPr>
        <w:t xml:space="preserve">Az egyes </w:t>
      </w:r>
      <w:proofErr w:type="spellStart"/>
      <w:r w:rsidRPr="00EF2A61">
        <w:rPr>
          <w:rFonts w:asciiTheme="minorHAnsi" w:hAnsiTheme="minorHAnsi" w:cstheme="minorHAnsi"/>
        </w:rPr>
        <w:t>UGYF</w:t>
      </w:r>
      <w:proofErr w:type="spellEnd"/>
      <w:r w:rsidRPr="00EF2A61">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EF2A61">
        <w:rPr>
          <w:rFonts w:asciiTheme="minorHAnsi" w:hAnsiTheme="minorHAnsi" w:cstheme="minorHAnsi"/>
        </w:rPr>
        <w:t>)</w:t>
      </w:r>
      <w:r w:rsidRPr="00EF2A61">
        <w:rPr>
          <w:rFonts w:asciiTheme="minorHAnsi" w:hAnsiTheme="minorHAnsi" w:cstheme="minorHAnsi"/>
        </w:rPr>
        <w:t xml:space="preserve">. Azt az információt, hogy melyik instrumentumhoz kapcsolódik az ügyfél, az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illetve </w:t>
      </w:r>
      <w:proofErr w:type="spellStart"/>
      <w:r w:rsidRPr="00EF2A61">
        <w:rPr>
          <w:rFonts w:asciiTheme="minorHAnsi" w:hAnsiTheme="minorHAnsi" w:cstheme="minorHAnsi"/>
        </w:rPr>
        <w:t>FED_UGYF</w:t>
      </w:r>
      <w:proofErr w:type="spellEnd"/>
      <w:r w:rsidRPr="00EF2A61">
        <w:rPr>
          <w:rFonts w:asciiTheme="minorHAnsi" w:hAnsiTheme="minorHAnsi" w:cstheme="minorHAnsi"/>
        </w:rPr>
        <w:t xml:space="preserve"> táblákban kell jelenteni (ld</w:t>
      </w:r>
      <w:r w:rsidR="00D64ECE" w:rsidRPr="00EF2A61">
        <w:rPr>
          <w:rFonts w:asciiTheme="minorHAnsi" w:hAnsiTheme="minorHAnsi" w:cstheme="minorHAnsi"/>
        </w:rPr>
        <w:t>.</w:t>
      </w:r>
      <w:r w:rsidRPr="00EF2A61">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EF2A61" w:rsidRDefault="00D443EC" w:rsidP="00D443EC">
      <w:pPr>
        <w:rPr>
          <w:rFonts w:asciiTheme="minorHAnsi" w:hAnsiTheme="minorHAnsi" w:cstheme="minorHAnsi"/>
        </w:rPr>
      </w:pPr>
      <w:r w:rsidRPr="00EF2A61">
        <w:rPr>
          <w:rFonts w:asciiTheme="minorHAnsi" w:hAnsiTheme="minorHAnsi" w:cstheme="minorHAnsi"/>
        </w:rPr>
        <w:t xml:space="preserve">A vállalkozásokra vonatkozó </w:t>
      </w:r>
      <w:r w:rsidR="00F12514" w:rsidRPr="00EF2A61">
        <w:rPr>
          <w:rFonts w:asciiTheme="minorHAnsi" w:hAnsiTheme="minorHAnsi" w:cstheme="minorHAnsi"/>
        </w:rPr>
        <w:t>táblá</w:t>
      </w:r>
      <w:r w:rsidRPr="00EF2A61">
        <w:rPr>
          <w:rFonts w:asciiTheme="minorHAnsi" w:hAnsiTheme="minorHAnsi" w:cstheme="minorHAnsi"/>
        </w:rPr>
        <w:t xml:space="preserve">kban halasztott mezőként a későbbiekben majd (az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értékpapírosítást</w:t>
      </w:r>
      <w:proofErr w:type="spellEnd"/>
      <w:r w:rsidRPr="00EF2A61">
        <w:rPr>
          <w:rFonts w:asciiTheme="minorHAnsi" w:hAnsiTheme="minorHAnsi" w:cstheme="minorHAnsi"/>
        </w:rPr>
        <w:t xml:space="preserve"> kezdeményezőt</w:t>
      </w:r>
    </w:p>
    <w:p w14:paraId="153ADFA0"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a kezelőt (értékpapírosított hitelek esetén)</w:t>
      </w:r>
    </w:p>
    <w:p w14:paraId="0EA1BFE4" w14:textId="77777777"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 xml:space="preserve">a belföldi adós belföldi vagy külföldi közvetlen és végső befektetőjét vagy </w:t>
      </w:r>
    </w:p>
    <w:p w14:paraId="6E4B3B3B" w14:textId="2A2F5972" w:rsidR="00D443EC" w:rsidRPr="00EF2A61" w:rsidRDefault="00D443EC" w:rsidP="00FE4455">
      <w:pPr>
        <w:pStyle w:val="Listaszerbekezds"/>
        <w:numPr>
          <w:ilvl w:val="0"/>
          <w:numId w:val="12"/>
        </w:numPr>
        <w:rPr>
          <w:rFonts w:asciiTheme="minorHAnsi" w:hAnsiTheme="minorHAnsi" w:cstheme="minorHAnsi"/>
        </w:rPr>
      </w:pPr>
      <w:r w:rsidRPr="00EF2A61">
        <w:rPr>
          <w:rFonts w:asciiTheme="minorHAnsi" w:hAnsiTheme="minorHAnsi" w:cstheme="minorHAnsi"/>
        </w:rPr>
        <w:t>fióktelepként működő belföldi adós esetén annak vállalatközpontját (</w:t>
      </w:r>
      <w:proofErr w:type="spellStart"/>
      <w:r w:rsidRPr="00EF2A61">
        <w:rPr>
          <w:rFonts w:asciiTheme="minorHAnsi" w:hAnsiTheme="minorHAnsi" w:cstheme="minorHAnsi"/>
        </w:rPr>
        <w:t>head-office</w:t>
      </w:r>
      <w:proofErr w:type="spellEnd"/>
      <w:r w:rsidRPr="00EF2A61">
        <w:rPr>
          <w:rFonts w:asciiTheme="minorHAnsi" w:hAnsiTheme="minorHAnsi" w:cstheme="minorHAnsi"/>
        </w:rPr>
        <w:t>).</w:t>
      </w:r>
    </w:p>
    <w:p w14:paraId="75872C46" w14:textId="2888D99A" w:rsidR="00D443EC" w:rsidRPr="00EF2A61" w:rsidRDefault="00D443EC" w:rsidP="00D443EC">
      <w:pPr>
        <w:rPr>
          <w:rFonts w:asciiTheme="minorHAnsi" w:hAnsiTheme="minorHAnsi" w:cstheme="minorHAnsi"/>
        </w:rPr>
      </w:pPr>
      <w:r w:rsidRPr="00EF2A61">
        <w:rPr>
          <w:rFonts w:asciiTheme="minorHAnsi" w:hAnsiTheme="minorHAnsi" w:cstheme="minorHAnsi"/>
        </w:rPr>
        <w:t xml:space="preserve">Jelenleg ezeket a szerepköröket nem kell jelenteni az </w:t>
      </w:r>
      <w:r w:rsidR="00F12514" w:rsidRPr="00EF2A61">
        <w:rPr>
          <w:rFonts w:asciiTheme="minorHAnsi" w:hAnsiTheme="minorHAnsi" w:cstheme="minorHAnsi"/>
        </w:rPr>
        <w:t>ügyféltáblák</w:t>
      </w:r>
      <w:r w:rsidRPr="00EF2A61">
        <w:rPr>
          <w:rFonts w:asciiTheme="minorHAnsi" w:hAnsiTheme="minorHAnsi" w:cstheme="minorHAnsi"/>
        </w:rPr>
        <w:t>ban</w:t>
      </w:r>
      <w:r w:rsidR="009C44E2" w:rsidRPr="00EF2A61">
        <w:rPr>
          <w:rFonts w:asciiTheme="minorHAnsi" w:hAnsiTheme="minorHAnsi" w:cstheme="minorHAnsi"/>
        </w:rPr>
        <w:t xml:space="preserve"> még abban az esetben sem, ha az adatszolgáltató foglalkozik szintetikus </w:t>
      </w:r>
      <w:proofErr w:type="spellStart"/>
      <w:r w:rsidR="009C44E2" w:rsidRPr="00EF2A61">
        <w:rPr>
          <w:rFonts w:asciiTheme="minorHAnsi" w:hAnsiTheme="minorHAnsi" w:cstheme="minorHAnsi"/>
        </w:rPr>
        <w:t>értékpapírosítással</w:t>
      </w:r>
      <w:proofErr w:type="spellEnd"/>
      <w:r w:rsidR="009C44E2" w:rsidRPr="00EF2A61">
        <w:rPr>
          <w:rFonts w:asciiTheme="minorHAnsi" w:hAnsiTheme="minorHAnsi" w:cstheme="minorHAnsi"/>
        </w:rPr>
        <w:t xml:space="preserve"> (ld. 1.10.18. pont)</w:t>
      </w:r>
      <w:r w:rsidRPr="00EF2A61">
        <w:rPr>
          <w:rFonts w:asciiTheme="minorHAnsi" w:hAnsiTheme="minorHAnsi" w:cstheme="minorHAnsi"/>
        </w:rPr>
        <w:t>.</w:t>
      </w:r>
    </w:p>
    <w:p w14:paraId="5B016369" w14:textId="58828D58" w:rsidR="0086262E" w:rsidRPr="00EF2A61" w:rsidRDefault="004E3D29" w:rsidP="004E3D29">
      <w:bookmarkStart w:id="321" w:name="_Hlk93059038"/>
      <w:r w:rsidRPr="00EF2A61">
        <w:rPr>
          <w:rFonts w:asciiTheme="minorHAnsi" w:hAnsiTheme="minorHAnsi" w:cstheme="minorHAnsi"/>
        </w:rPr>
        <w:t xml:space="preserve">2022. június vonatkozási időtől kezdődően minden ügyféltáblában jelentendő </w:t>
      </w:r>
      <w:r w:rsidR="00587053" w:rsidRPr="00EF2A61">
        <w:rPr>
          <w:rFonts w:asciiTheme="minorHAnsi" w:hAnsiTheme="minorHAnsi" w:cstheme="minorHAnsi"/>
        </w:rPr>
        <w:t xml:space="preserve">az adós és adóstárs ügyfelek tekintetében </w:t>
      </w:r>
      <w:r w:rsidRPr="00EF2A61">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EF2A61">
        <w:rPr>
          <w:rFonts w:asciiTheme="minorHAnsi" w:hAnsiTheme="minorHAnsi" w:cstheme="minorHAnsi"/>
        </w:rPr>
        <w:t>UGYFL</w:t>
      </w:r>
      <w:proofErr w:type="spellEnd"/>
      <w:r w:rsidRPr="00EF2A61">
        <w:rPr>
          <w:rFonts w:asciiTheme="minorHAnsi" w:hAnsiTheme="minorHAnsi" w:cstheme="minorHAnsi"/>
        </w:rPr>
        <w:t xml:space="preserve"> táblában az ügyfélcsoporthoz tartozásra vonatkozó két mező is újonnan került beépítésre </w:t>
      </w:r>
      <w:r w:rsidRPr="00EF2A61">
        <w:rPr>
          <w:rFonts w:asciiTheme="minorHAnsi" w:hAnsiTheme="minorHAnsi" w:cstheme="minorHAnsi"/>
          <w:b/>
          <w:bCs/>
        </w:rPr>
        <w:t>(„</w:t>
      </w:r>
      <w:r w:rsidRPr="00EF2A61">
        <w:rPr>
          <w:b/>
          <w:bCs/>
        </w:rPr>
        <w:t xml:space="preserve">Az ügyfél az adatszolgáltatónál nyilvántartott ügyfélcsoporthoz tartozó-e?” </w:t>
      </w:r>
      <w:r w:rsidRPr="00EF2A61">
        <w:t>és</w:t>
      </w:r>
      <w:r w:rsidRPr="00EF2A61">
        <w:rPr>
          <w:b/>
          <w:bCs/>
        </w:rPr>
        <w:t xml:space="preserve"> „Ügyfélcsoport azonosító”</w:t>
      </w:r>
      <w:r w:rsidRPr="00EF2A61">
        <w:t xml:space="preserve">), míg a többi ügyféltáblában ezek a mezők már korábban is jelentendők voltak. </w:t>
      </w:r>
    </w:p>
    <w:p w14:paraId="7705F1E0" w14:textId="4ADC521F" w:rsidR="0086262E" w:rsidRPr="00EF2A61" w:rsidRDefault="0086262E" w:rsidP="00F570C6">
      <w:pPr>
        <w:spacing w:after="0"/>
      </w:pPr>
      <w:r w:rsidRPr="00EF2A61">
        <w:t xml:space="preserve">A mezők töltési logikája a következő: amennyiben „Az ügyfél az adatszolgáltatónál nyilvántartott ügyfélcsoporthoz tartozó-e?” mezőben igen a válasz, töltendő az </w:t>
      </w:r>
      <w:r w:rsidRPr="00EF2A61">
        <w:rPr>
          <w:b/>
          <w:bCs/>
        </w:rPr>
        <w:t>„Ügyfélcsoport azonosító”</w:t>
      </w:r>
      <w:r w:rsidRPr="00EF2A61">
        <w:t xml:space="preserve">. Amennyiben töltött az </w:t>
      </w:r>
      <w:r w:rsidRPr="00EF2A61">
        <w:rPr>
          <w:b/>
          <w:bCs/>
        </w:rPr>
        <w:t>„Ügyfélcsoport azonosító”</w:t>
      </w:r>
      <w:r w:rsidRPr="00EF2A61">
        <w:t xml:space="preserve">, akkor jelentendő az </w:t>
      </w:r>
      <w:r w:rsidRPr="00EF2A61">
        <w:rPr>
          <w:b/>
          <w:bCs/>
        </w:rPr>
        <w:t>„Ügyfélcsoport-vezető országkódja”</w:t>
      </w:r>
      <w:r w:rsidRPr="00EF2A61">
        <w:t xml:space="preserve">. HU országkód esetén vagy az </w:t>
      </w:r>
      <w:r w:rsidRPr="00EF2A61">
        <w:rPr>
          <w:b/>
          <w:bCs/>
        </w:rPr>
        <w:t>„Ügyfélcsoport-vezető belföldi vállalat adószáma”</w:t>
      </w:r>
      <w:r w:rsidRPr="00EF2A61">
        <w:t xml:space="preserve"> vagy az </w:t>
      </w:r>
      <w:r w:rsidRPr="00EF2A61">
        <w:rPr>
          <w:b/>
          <w:bCs/>
        </w:rPr>
        <w:t>„Ügyfélcsoport-vezető magánszemély vagy önálló vállalkozó azonosítója”</w:t>
      </w:r>
      <w:r w:rsidRPr="00EF2A61">
        <w:t xml:space="preserve"> mezőkben jelentendő az információ (utóbbi eset</w:t>
      </w:r>
      <w:r w:rsidR="004C23A3" w:rsidRPr="00EF2A61">
        <w:t>et lejjebb részletezzük</w:t>
      </w:r>
      <w:r w:rsidRPr="00EF2A61">
        <w:t xml:space="preserve">, nem HU országkód esetén az adat az </w:t>
      </w:r>
      <w:r w:rsidRPr="00EF2A61">
        <w:rPr>
          <w:b/>
          <w:bCs/>
        </w:rPr>
        <w:t>„Ügyfélcsoport-vezető külföldi vállalat azonosítója”</w:t>
      </w:r>
      <w:r w:rsidRPr="00EF2A61">
        <w:t xml:space="preserve"> (LEI-kód/adószám/cégjegyzékszám/egyéb azonosító) </w:t>
      </w:r>
      <w:r w:rsidR="00C955A9" w:rsidRPr="00EF2A61">
        <w:t xml:space="preserve">vagy az </w:t>
      </w:r>
      <w:r w:rsidR="00C955A9" w:rsidRPr="00EF2A61">
        <w:rPr>
          <w:b/>
          <w:bCs/>
        </w:rPr>
        <w:t>„</w:t>
      </w:r>
      <w:r w:rsidR="00C955A9" w:rsidRPr="00EF2A61">
        <w:rPr>
          <w:b/>
        </w:rPr>
        <w:t>Ügyfélcsoport-vezető magánszemély vagy önálló vállalkozó azonosítója”</w:t>
      </w:r>
      <w:r w:rsidR="00C955A9" w:rsidRPr="00EF2A61">
        <w:t xml:space="preserve"> mezőkben jelentendő (utóbbi eset</w:t>
      </w:r>
      <w:r w:rsidR="004C23A3" w:rsidRPr="00EF2A61">
        <w:t>et</w:t>
      </w:r>
      <w:r w:rsidR="00C955A9" w:rsidRPr="00EF2A61">
        <w:t xml:space="preserve"> szintén </w:t>
      </w:r>
      <w:r w:rsidR="004C23A3" w:rsidRPr="00EF2A61">
        <w:t>a következőkben részletezzük</w:t>
      </w:r>
      <w:r w:rsidR="00C955A9" w:rsidRPr="00EF2A61">
        <w:t>).</w:t>
      </w:r>
    </w:p>
    <w:p w14:paraId="67115348" w14:textId="6D038FD1" w:rsidR="004C23A3" w:rsidRPr="00EF2A61" w:rsidRDefault="004C23A3" w:rsidP="004E3D29">
      <w:pPr>
        <w:rPr>
          <w:rFonts w:asciiTheme="minorHAnsi" w:hAnsiTheme="minorHAnsi" w:cstheme="minorHAnsi"/>
          <w:bCs/>
        </w:rPr>
      </w:pPr>
      <w:r w:rsidRPr="00EF2A61">
        <w:rPr>
          <w:rFonts w:asciiTheme="minorHAnsi" w:hAnsiTheme="minorHAnsi" w:cstheme="minorHAnsi"/>
        </w:rPr>
        <w:t>A</w:t>
      </w:r>
      <w:r w:rsidRPr="00EF2A61">
        <w:t xml:space="preserve">z </w:t>
      </w:r>
      <w:r w:rsidRPr="00EF2A61">
        <w:rPr>
          <w:b/>
          <w:bCs/>
        </w:rPr>
        <w:t>„</w:t>
      </w:r>
      <w:r w:rsidRPr="00EF2A61">
        <w:rPr>
          <w:b/>
        </w:rPr>
        <w:t xml:space="preserve">Ügyfélcsoport-vezető magánszemély vagy önálló vállalkozó azonosítója” </w:t>
      </w:r>
      <w:r w:rsidRPr="00EF2A61">
        <w:rPr>
          <w:bCs/>
        </w:rPr>
        <w:t>mezőben</w:t>
      </w:r>
      <w:r w:rsidRPr="00EF2A61">
        <w:rPr>
          <w:b/>
        </w:rPr>
        <w:t xml:space="preserve"> nem jelentendő azonosító </w:t>
      </w:r>
      <w:r w:rsidRPr="00EF2A61">
        <w:rPr>
          <w:bCs/>
        </w:rPr>
        <w:t>(még anonim azonosító sem). A mező kódlistás, ’I’ vagy ’N’ kódérték szerepeltetendő, amennyiben magánszemély az ügyfélcsoport vezető</w:t>
      </w:r>
      <w:r w:rsidR="007F24E2" w:rsidRPr="00EF2A61">
        <w:rPr>
          <w:bCs/>
        </w:rPr>
        <w:t xml:space="preserve">, ’I’ kódérték jelentendő, amennyiben nem (azaz belföldi vagy külföldi </w:t>
      </w:r>
      <w:proofErr w:type="spellStart"/>
      <w:r w:rsidR="007F24E2" w:rsidRPr="00EF2A61">
        <w:rPr>
          <w:bCs/>
        </w:rPr>
        <w:t>vállakozás</w:t>
      </w:r>
      <w:proofErr w:type="spellEnd"/>
      <w:r w:rsidR="007F24E2" w:rsidRPr="00EF2A61">
        <w:rPr>
          <w:bCs/>
        </w:rPr>
        <w:t>), akkor ’N’.</w:t>
      </w:r>
    </w:p>
    <w:p w14:paraId="77D1E91E" w14:textId="5A9053FA" w:rsidR="0090790F" w:rsidRPr="00EF2A61" w:rsidRDefault="0090790F" w:rsidP="004E3D29">
      <w:pPr>
        <w:rPr>
          <w:rFonts w:asciiTheme="minorHAnsi" w:hAnsiTheme="minorHAnsi" w:cstheme="minorHAnsi"/>
        </w:rPr>
      </w:pPr>
      <w:r w:rsidRPr="00EF2A61">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EF2A61" w:rsidRDefault="00C955A9" w:rsidP="00AF2A3C">
      <w:pPr>
        <w:rPr>
          <w:lang w:eastAsia="en-US"/>
        </w:rPr>
      </w:pPr>
      <w:r w:rsidRPr="00EF2A61">
        <w:rPr>
          <w:rFonts w:asciiTheme="minorHAnsi" w:hAnsiTheme="minorHAnsi" w:cstheme="minorHAnsi"/>
        </w:rPr>
        <w:t>Szintén 20</w:t>
      </w:r>
      <w:r w:rsidR="005E0329" w:rsidRPr="00EF2A61">
        <w:rPr>
          <w:rFonts w:asciiTheme="minorHAnsi" w:hAnsiTheme="minorHAnsi" w:cstheme="minorHAnsi"/>
        </w:rPr>
        <w:t xml:space="preserve">22. júniustól jelentendő az </w:t>
      </w:r>
      <w:r w:rsidR="00587053" w:rsidRPr="00EF2A61">
        <w:rPr>
          <w:rFonts w:asciiTheme="minorHAnsi" w:hAnsiTheme="minorHAnsi" w:cstheme="minorHAnsi"/>
        </w:rPr>
        <w:t xml:space="preserve">adós- és adóstárs ügyfelek </w:t>
      </w:r>
      <w:r w:rsidR="00154A04" w:rsidRPr="00EF2A61">
        <w:rPr>
          <w:rFonts w:asciiTheme="minorHAnsi" w:hAnsiTheme="minorHAnsi" w:cstheme="minorHAnsi"/>
        </w:rPr>
        <w:t xml:space="preserve">tekintetében az </w:t>
      </w:r>
      <w:r w:rsidR="005E0329" w:rsidRPr="00EF2A61">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EF2A61">
        <w:rPr>
          <w:rFonts w:asciiTheme="minorHAnsi" w:hAnsiTheme="minorHAnsi" w:cstheme="minorHAnsi"/>
        </w:rPr>
        <w:t xml:space="preserve"> és ha igen, akkor ügyfél- vagy csoportszinten</w:t>
      </w:r>
      <w:r w:rsidR="005E0329" w:rsidRPr="00EF2A61">
        <w:rPr>
          <w:rFonts w:asciiTheme="minorHAnsi" w:hAnsiTheme="minorHAnsi" w:cstheme="minorHAnsi"/>
        </w:rPr>
        <w:t xml:space="preserve"> </w:t>
      </w:r>
      <w:r w:rsidR="005E0329" w:rsidRPr="00EF2A61">
        <w:rPr>
          <w:rFonts w:asciiTheme="minorHAnsi" w:hAnsiTheme="minorHAnsi" w:cstheme="minorHAnsi"/>
          <w:b/>
          <w:bCs/>
        </w:rPr>
        <w:t>(„Az adatszolgáltató intézménynél az ügyféllel szembeni követelés nagykockázati kitettség-e?”</w:t>
      </w:r>
      <w:r w:rsidR="005E0329" w:rsidRPr="00EF2A61">
        <w:rPr>
          <w:rFonts w:asciiTheme="minorHAnsi" w:hAnsiTheme="minorHAnsi" w:cstheme="minorHAnsi"/>
        </w:rPr>
        <w:t xml:space="preserve"> és </w:t>
      </w:r>
      <w:r w:rsidR="005E0329" w:rsidRPr="00EF2A61">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EF2A61">
        <w:rPr>
          <w:rFonts w:asciiTheme="minorHAnsi" w:hAnsiTheme="minorHAnsi" w:cstheme="minorHAnsi"/>
        </w:rPr>
        <w:t xml:space="preserve"> mezők). </w:t>
      </w:r>
      <w:r w:rsidR="00094EB6" w:rsidRPr="00EF2A61">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EF2A61">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EF2A61">
        <w:rPr>
          <w:rFonts w:asciiTheme="minorHAnsi" w:hAnsiTheme="minorHAnsi" w:cstheme="minorHAnsi"/>
        </w:rPr>
        <w:t xml:space="preserve"> </w:t>
      </w:r>
      <w:r w:rsidR="00AF2A3C" w:rsidRPr="00EF2A61">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EF2A61">
        <w:rPr>
          <w:lang w:eastAsia="en-US"/>
        </w:rPr>
        <w:t>.</w:t>
      </w:r>
      <w:r w:rsidR="00A03F46" w:rsidRPr="00EF2A61">
        <w:rPr>
          <w:lang w:eastAsia="en-US"/>
        </w:rPr>
        <w:t xml:space="preserve"> Hitelintézeti fióktelepek esetén a mező ’N’ kódértékkel jelenthető.</w:t>
      </w:r>
      <w:r w:rsidR="00C404F7" w:rsidRPr="00EF2A61">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EF2A61">
        <w:rPr>
          <w:lang w:eastAsia="en-US"/>
        </w:rPr>
        <w:t>’</w:t>
      </w:r>
      <w:proofErr w:type="spellStart"/>
      <w:r w:rsidR="000937A5" w:rsidRPr="00EF2A61">
        <w:rPr>
          <w:lang w:eastAsia="en-US"/>
        </w:rPr>
        <w:t>I_UF</w:t>
      </w:r>
      <w:proofErr w:type="spellEnd"/>
      <w:r w:rsidR="000937A5" w:rsidRPr="00EF2A61">
        <w:rPr>
          <w:lang w:eastAsia="en-US"/>
        </w:rPr>
        <w:t>’), az ügyfélcsoport többi tagjánál ügyfélcsoportszintű (’</w:t>
      </w:r>
      <w:proofErr w:type="spellStart"/>
      <w:r w:rsidR="000937A5" w:rsidRPr="00EF2A61">
        <w:rPr>
          <w:lang w:eastAsia="en-US"/>
        </w:rPr>
        <w:t>I_CSOP</w:t>
      </w:r>
      <w:proofErr w:type="spellEnd"/>
      <w:r w:rsidR="000937A5" w:rsidRPr="00EF2A61">
        <w:rPr>
          <w:lang w:eastAsia="en-US"/>
        </w:rPr>
        <w:t>’) nagykockázat jelentendő a mezőkben.</w:t>
      </w:r>
    </w:p>
    <w:bookmarkEnd w:id="321"/>
    <w:p w14:paraId="215FB78D" w14:textId="77777777" w:rsidR="002C7221" w:rsidRPr="00EF2A61" w:rsidRDefault="002C7221" w:rsidP="004E3D29">
      <w:pPr>
        <w:rPr>
          <w:rFonts w:asciiTheme="minorHAnsi" w:hAnsiTheme="minorHAnsi" w:cs="Arial"/>
        </w:rPr>
      </w:pPr>
    </w:p>
    <w:p w14:paraId="6C9FEEED" w14:textId="4C3EBA06" w:rsidR="002C7221" w:rsidRPr="00EF2A61" w:rsidRDefault="002C7221" w:rsidP="004E3D29">
      <w:pPr>
        <w:rPr>
          <w:rFonts w:asciiTheme="minorHAnsi" w:hAnsiTheme="minorHAnsi" w:cstheme="minorHAnsi"/>
        </w:rPr>
      </w:pPr>
      <w:bookmarkStart w:id="322" w:name="_Hlk93059229"/>
      <w:r w:rsidRPr="00EF2A61">
        <w:rPr>
          <w:rFonts w:asciiTheme="minorHAnsi" w:hAnsiTheme="minorHAnsi" w:cs="Arial"/>
        </w:rPr>
        <w:t xml:space="preserve">2022. június vonatkozási időtől kezdődően </w:t>
      </w:r>
      <w:r w:rsidR="00587053" w:rsidRPr="00EF2A61">
        <w:rPr>
          <w:rFonts w:asciiTheme="minorHAnsi" w:hAnsiTheme="minorHAnsi" w:cs="Arial"/>
        </w:rPr>
        <w:t xml:space="preserve">a teljes hitelállományhoz kapcsolódó adós és adóstárs ügyfélállomány tekintetében jelentendő az az információ, hogy </w:t>
      </w:r>
      <w:r w:rsidR="00587053" w:rsidRPr="00EF2A61">
        <w:rPr>
          <w:rFonts w:asciiTheme="minorHAnsi" w:hAnsiTheme="minorHAnsi" w:cs="Arial"/>
          <w:b/>
          <w:bCs/>
        </w:rPr>
        <w:t>„</w:t>
      </w:r>
      <w:r w:rsidRPr="00EF2A61">
        <w:rPr>
          <w:rFonts w:asciiTheme="minorHAnsi" w:hAnsiTheme="minorHAnsi" w:cs="Arial"/>
          <w:b/>
          <w:bCs/>
        </w:rPr>
        <w:t>Az adós/adóstárs ügyfélnek az adott intézménynél volt-e korábban 30 napon túli késedelemben lévő hitele?</w:t>
      </w:r>
      <w:r w:rsidR="00587053" w:rsidRPr="00EF2A61">
        <w:rPr>
          <w:rFonts w:asciiTheme="minorHAnsi" w:hAnsiTheme="minorHAnsi" w:cs="Arial"/>
          <w:b/>
          <w:bCs/>
        </w:rPr>
        <w:t>”</w:t>
      </w:r>
      <w:r w:rsidR="00587053" w:rsidRPr="00EF2A61">
        <w:rPr>
          <w:rFonts w:asciiTheme="minorHAnsi" w:hAnsiTheme="minorHAnsi" w:cs="Arial"/>
        </w:rPr>
        <w:t>.</w:t>
      </w:r>
      <w:bookmarkEnd w:id="322"/>
      <w:r w:rsidR="005A7687" w:rsidRPr="00EF2A61">
        <w:rPr>
          <w:rFonts w:asciiTheme="minorHAnsi" w:hAnsiTheme="minorHAnsi" w:cs="Arial"/>
        </w:rPr>
        <w:t xml:space="preserve"> </w:t>
      </w:r>
      <w:bookmarkStart w:id="323" w:name="_Hlk95137526"/>
      <w:r w:rsidR="005A7687" w:rsidRPr="00EF2A61">
        <w:rPr>
          <w:rFonts w:asciiTheme="minorHAnsi" w:hAnsiTheme="minorHAnsi" w:cs="Arial"/>
        </w:rPr>
        <w:t>Ennek tényét legalább 2008.01.01. dátumig visszamenőleg szükséges vizsgálni, mind a még élő, mind a már lezárt szerződések tekintetében.</w:t>
      </w:r>
      <w:bookmarkEnd w:id="323"/>
      <w:r w:rsidR="00975EF1" w:rsidRPr="00EF2A61">
        <w:t xml:space="preserve"> </w:t>
      </w:r>
      <w:r w:rsidR="00975EF1" w:rsidRPr="00EF2A61">
        <w:rPr>
          <w:rFonts w:asciiTheme="minorHAnsi" w:hAnsiTheme="minorHAnsi" w:cs="Arial"/>
        </w:rPr>
        <w:t>A törlesztéssel korrigált késedelmes napszám a mérvadó.</w:t>
      </w:r>
      <w:r w:rsidR="00727537" w:rsidRPr="00EF2A61">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EF2A61" w:rsidRDefault="00D443EC" w:rsidP="008E587A">
      <w:pPr>
        <w:pStyle w:val="Cmsor3"/>
        <w:rPr>
          <w:rFonts w:asciiTheme="minorHAnsi" w:hAnsiTheme="minorHAnsi" w:cstheme="minorHAnsi"/>
          <w:b/>
          <w:szCs w:val="20"/>
        </w:rPr>
      </w:pPr>
      <w:bookmarkStart w:id="324" w:name="_Toc64967398"/>
      <w:bookmarkStart w:id="325" w:name="_Toc149902019"/>
      <w:bookmarkStart w:id="326" w:name="_Toc206686161"/>
      <w:bookmarkStart w:id="327" w:name="_Toc188019089"/>
      <w:r w:rsidRPr="00EF2A61">
        <w:rPr>
          <w:rFonts w:asciiTheme="minorHAnsi" w:hAnsiTheme="minorHAnsi" w:cstheme="minorHAnsi"/>
          <w:b/>
          <w:szCs w:val="20"/>
        </w:rPr>
        <w:t>A háztartási ügyfelekre vonatkozó tábla (</w:t>
      </w:r>
      <w:proofErr w:type="spellStart"/>
      <w:r w:rsidRPr="00EF2A61">
        <w:rPr>
          <w:rFonts w:asciiTheme="minorHAnsi" w:hAnsiTheme="minorHAnsi" w:cstheme="minorHAnsi"/>
          <w:b/>
          <w:szCs w:val="20"/>
        </w:rPr>
        <w:t>UGYFL</w:t>
      </w:r>
      <w:proofErr w:type="spellEnd"/>
      <w:r w:rsidRPr="00EF2A61">
        <w:rPr>
          <w:rFonts w:asciiTheme="minorHAnsi" w:hAnsiTheme="minorHAnsi" w:cstheme="minorHAnsi"/>
          <w:b/>
          <w:szCs w:val="20"/>
        </w:rPr>
        <w:t>)</w:t>
      </w:r>
      <w:bookmarkEnd w:id="324"/>
      <w:bookmarkEnd w:id="325"/>
      <w:bookmarkEnd w:id="326"/>
      <w:bookmarkEnd w:id="327"/>
    </w:p>
    <w:p w14:paraId="05513EDC" w14:textId="77777777" w:rsidR="009014FE" w:rsidRPr="00EF2A61" w:rsidRDefault="00D443EC" w:rsidP="00D443EC">
      <w:pPr>
        <w:rPr>
          <w:rFonts w:asciiTheme="minorHAnsi" w:hAnsiTheme="minorHAnsi" w:cstheme="minorHAnsi"/>
        </w:rPr>
      </w:pPr>
      <w:r w:rsidRPr="00EF2A61">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EF2A61" w:rsidRDefault="00D443EC" w:rsidP="00D443EC">
      <w:pPr>
        <w:rPr>
          <w:rFonts w:asciiTheme="minorHAnsi" w:hAnsiTheme="minorHAnsi" w:cstheme="minorHAnsi"/>
        </w:rPr>
      </w:pPr>
      <w:r w:rsidRPr="00EF2A61">
        <w:rPr>
          <w:rFonts w:asciiTheme="minorHAnsi" w:hAnsiTheme="minorHAnsi" w:cstheme="minorHAnsi"/>
        </w:rPr>
        <w:t>A tábl</w:t>
      </w:r>
      <w:r w:rsidR="009014FE" w:rsidRPr="00EF2A61">
        <w:rPr>
          <w:rFonts w:asciiTheme="minorHAnsi" w:hAnsiTheme="minorHAnsi" w:cstheme="minorHAnsi"/>
        </w:rPr>
        <w:t xml:space="preserve">ának két </w:t>
      </w:r>
      <w:r w:rsidRPr="00EF2A61">
        <w:rPr>
          <w:rFonts w:asciiTheme="minorHAnsi" w:hAnsiTheme="minorHAnsi" w:cstheme="minorHAnsi"/>
        </w:rPr>
        <w:t>kulcsmezője</w:t>
      </w:r>
      <w:r w:rsidR="009014FE" w:rsidRPr="00EF2A61">
        <w:rPr>
          <w:rFonts w:asciiTheme="minorHAnsi" w:hAnsiTheme="minorHAnsi" w:cstheme="minorHAnsi"/>
        </w:rPr>
        <w:t xml:space="preserve"> van a megfigyelt szervezet azonosítón túl:</w:t>
      </w:r>
      <w:r w:rsidRPr="00EF2A61">
        <w:rPr>
          <w:rFonts w:asciiTheme="minorHAnsi" w:hAnsiTheme="minorHAnsi" w:cstheme="minorHAnsi"/>
        </w:rPr>
        <w:t xml:space="preserve"> az anonim azonosító és az </w:t>
      </w:r>
      <w:r w:rsidR="00E16EE9" w:rsidRPr="00EF2A61">
        <w:rPr>
          <w:rFonts w:asciiTheme="minorHAnsi" w:hAnsiTheme="minorHAnsi" w:cstheme="minorHAnsi"/>
        </w:rPr>
        <w:t>„</w:t>
      </w:r>
      <w:r w:rsidR="00E16EE9" w:rsidRPr="00EF2A61">
        <w:rPr>
          <w:rFonts w:asciiTheme="minorHAnsi" w:hAnsiTheme="minorHAnsi" w:cstheme="minorHAnsi"/>
          <w:b/>
        </w:rPr>
        <w:t>Ü</w:t>
      </w:r>
      <w:r w:rsidRPr="00EF2A61">
        <w:rPr>
          <w:rFonts w:asciiTheme="minorHAnsi" w:hAnsiTheme="minorHAnsi" w:cstheme="minorHAnsi"/>
          <w:b/>
        </w:rPr>
        <w:t xml:space="preserve">gyféljelleg </w:t>
      </w:r>
      <w:r w:rsidR="00060D1F" w:rsidRPr="00EF2A61">
        <w:rPr>
          <w:rFonts w:asciiTheme="minorHAnsi" w:hAnsiTheme="minorHAnsi" w:cstheme="minorHAnsi"/>
          <w:b/>
        </w:rPr>
        <w:t>– háztartás</w:t>
      </w:r>
      <w:r w:rsidR="00E16EE9" w:rsidRPr="00EF2A61">
        <w:rPr>
          <w:rFonts w:asciiTheme="minorHAnsi" w:hAnsiTheme="minorHAnsi" w:cstheme="minorHAnsi"/>
        </w:rPr>
        <w:t>”</w:t>
      </w:r>
      <w:r w:rsidR="00060D1F" w:rsidRPr="00EF2A61">
        <w:rPr>
          <w:rFonts w:asciiTheme="minorHAnsi" w:hAnsiTheme="minorHAnsi" w:cstheme="minorHAnsi"/>
        </w:rPr>
        <w:t xml:space="preserve"> mezők </w:t>
      </w:r>
      <w:r w:rsidRPr="00EF2A61">
        <w:rPr>
          <w:rFonts w:asciiTheme="minorHAnsi" w:hAnsiTheme="minorHAnsi" w:cstheme="minorHAnsi"/>
        </w:rPr>
        <w:t xml:space="preserve">együttesen. </w:t>
      </w:r>
    </w:p>
    <w:p w14:paraId="63F9DDE4" w14:textId="55382A6E" w:rsidR="001E46AB" w:rsidRPr="00EF2A61" w:rsidRDefault="009014FE" w:rsidP="004A4736">
      <w:pPr>
        <w:rPr>
          <w:rFonts w:asciiTheme="minorHAnsi" w:hAnsiTheme="minorHAnsi" w:cstheme="minorHAnsi"/>
        </w:rPr>
      </w:pPr>
      <w:bookmarkStart w:id="328" w:name="_Hlk534980933"/>
      <w:r w:rsidRPr="00EF2A61">
        <w:rPr>
          <w:rFonts w:asciiTheme="minorHAnsi" w:hAnsiTheme="minorHAnsi" w:cstheme="minorHAnsi"/>
        </w:rPr>
        <w:t xml:space="preserve">Anonim azonosító: </w:t>
      </w:r>
      <w:r w:rsidR="00D85BA9" w:rsidRPr="00EF2A61">
        <w:rPr>
          <w:rFonts w:asciiTheme="minorHAnsi" w:hAnsiTheme="minorHAnsi" w:cstheme="minorHAnsi"/>
        </w:rPr>
        <w:t xml:space="preserve">Új ügyfelek esetén (2019.december 1-ét követően létrejött instrumentumok esetében) </w:t>
      </w:r>
      <w:r w:rsidRPr="00EF2A61">
        <w:rPr>
          <w:rFonts w:asciiTheme="minorHAnsi" w:hAnsiTheme="minorHAnsi" w:cstheme="minorHAnsi"/>
        </w:rPr>
        <w:t>u</w:t>
      </w:r>
      <w:r w:rsidR="00D443EC" w:rsidRPr="00EF2A61">
        <w:rPr>
          <w:rFonts w:asciiTheme="minorHAnsi" w:hAnsiTheme="minorHAnsi" w:cstheme="minorHAnsi"/>
        </w:rPr>
        <w:t xml:space="preserve">gyanazon személyt ugyanazon </w:t>
      </w:r>
      <w:r w:rsidR="001E46AB" w:rsidRPr="00EF2A61">
        <w:rPr>
          <w:rFonts w:asciiTheme="minorHAnsi" w:hAnsiTheme="minorHAnsi" w:cstheme="minorHAnsi"/>
        </w:rPr>
        <w:t xml:space="preserve">anonim </w:t>
      </w:r>
      <w:r w:rsidR="00D443EC" w:rsidRPr="00EF2A61">
        <w:rPr>
          <w:rFonts w:asciiTheme="minorHAnsi" w:hAnsiTheme="minorHAnsi" w:cstheme="minorHAnsi"/>
        </w:rPr>
        <w:t>azonosítóval kell jelenteni függetlenül attól, hogy az adott hitelügyletben magánszemélyként</w:t>
      </w:r>
      <w:r w:rsidR="001E46AB" w:rsidRPr="00EF2A61">
        <w:rPr>
          <w:rFonts w:asciiTheme="minorHAnsi" w:hAnsiTheme="minorHAnsi" w:cstheme="minorHAnsi"/>
        </w:rPr>
        <w:t>/</w:t>
      </w:r>
      <w:r w:rsidR="00D443EC" w:rsidRPr="00EF2A61">
        <w:rPr>
          <w:rFonts w:asciiTheme="minorHAnsi" w:hAnsiTheme="minorHAnsi" w:cstheme="minorHAnsi"/>
        </w:rPr>
        <w:t xml:space="preserve"> önálló vállalkozóként</w:t>
      </w:r>
      <w:r w:rsidR="001E46AB" w:rsidRPr="00EF2A61">
        <w:rPr>
          <w:rFonts w:asciiTheme="minorHAnsi" w:hAnsiTheme="minorHAnsi" w:cstheme="minorHAnsi"/>
        </w:rPr>
        <w:t>/őstermelőként</w:t>
      </w:r>
      <w:r w:rsidR="00D443EC" w:rsidRPr="00EF2A61">
        <w:rPr>
          <w:rFonts w:asciiTheme="minorHAnsi" w:hAnsiTheme="minorHAnsi" w:cstheme="minorHAnsi"/>
        </w:rPr>
        <w:t xml:space="preserve"> vesz részt. </w:t>
      </w:r>
    </w:p>
    <w:p w14:paraId="088EE76C" w14:textId="27F2698C" w:rsidR="004A4736" w:rsidRPr="00EF2A61" w:rsidRDefault="004A4736" w:rsidP="004A4736">
      <w:pPr>
        <w:rPr>
          <w:rFonts w:asciiTheme="minorHAnsi" w:hAnsiTheme="minorHAnsi" w:cstheme="minorHAnsi"/>
        </w:rPr>
      </w:pPr>
      <w:r w:rsidRPr="00EF2A61">
        <w:rPr>
          <w:rFonts w:asciiTheme="minorHAnsi" w:hAnsiTheme="minorHAnsi" w:cstheme="minorHAnsi"/>
        </w:rPr>
        <w:t>A meglévő (HITREG indulását megelőzően jelentett/létrejött) ügyfelek/ügyletek esetében</w:t>
      </w:r>
      <w:r w:rsidR="001E46AB" w:rsidRPr="00EF2A61">
        <w:rPr>
          <w:rFonts w:asciiTheme="minorHAnsi" w:hAnsiTheme="minorHAnsi" w:cstheme="minorHAnsi"/>
        </w:rPr>
        <w:t xml:space="preserve"> is ez az elvárás. </w:t>
      </w:r>
    </w:p>
    <w:p w14:paraId="6160D2CF" w14:textId="33831542" w:rsidR="00714F65" w:rsidRPr="00EF2A61" w:rsidRDefault="00D443EC" w:rsidP="00714F65">
      <w:pPr>
        <w:rPr>
          <w:rFonts w:asciiTheme="minorHAnsi" w:hAnsiTheme="minorHAnsi" w:cstheme="minorHAnsi"/>
        </w:rPr>
      </w:pPr>
      <w:r w:rsidRPr="00EF2A61">
        <w:rPr>
          <w:rFonts w:asciiTheme="minorHAnsi" w:hAnsiTheme="minorHAnsi" w:cstheme="minorHAnsi"/>
        </w:rPr>
        <w:t>Az anonim azonosítónak időben állandónak kell maradni.</w:t>
      </w:r>
      <w:r w:rsidR="009014FE" w:rsidRPr="00EF2A61">
        <w:rPr>
          <w:rFonts w:asciiTheme="minorHAnsi" w:hAnsiTheme="minorHAnsi" w:cstheme="minorHAnsi"/>
        </w:rPr>
        <w:t xml:space="preserve"> </w:t>
      </w:r>
      <w:r w:rsidR="00714F65" w:rsidRPr="00EF2A61">
        <w:rPr>
          <w:rFonts w:asciiTheme="minorHAnsi" w:hAnsiTheme="minorHAnsi" w:cstheme="minorHAnsi"/>
        </w:rPr>
        <w:t xml:space="preserve">Amennyiben adathiba javítása miatt megváltozik az anonim azonosító, akkor </w:t>
      </w:r>
      <w:proofErr w:type="spellStart"/>
      <w:r w:rsidR="00714F65" w:rsidRPr="00EF2A61">
        <w:rPr>
          <w:rFonts w:asciiTheme="minorHAnsi" w:hAnsiTheme="minorHAnsi" w:cstheme="minorHAnsi"/>
        </w:rPr>
        <w:t>INSTR-UGYF</w:t>
      </w:r>
      <w:proofErr w:type="spellEnd"/>
      <w:r w:rsidR="00714F65" w:rsidRPr="00EF2A61">
        <w:rPr>
          <w:rFonts w:asciiTheme="minorHAnsi" w:hAnsiTheme="minorHAnsi" w:cstheme="minorHAnsi"/>
        </w:rPr>
        <w:t xml:space="preserve"> táblába az ügyfélváltozás oka mezőbe beépített vonatkozó kódérték (</w:t>
      </w:r>
      <w:r w:rsidR="00D64ECE" w:rsidRPr="00EF2A61">
        <w:rPr>
          <w:rFonts w:asciiTheme="minorHAnsi" w:hAnsiTheme="minorHAnsi" w:cstheme="minorHAnsi"/>
        </w:rPr>
        <w:t>’</w:t>
      </w:r>
      <w:proofErr w:type="spellStart"/>
      <w:r w:rsidR="00D64ECE" w:rsidRPr="00EF2A61">
        <w:rPr>
          <w:rFonts w:asciiTheme="minorHAnsi" w:hAnsiTheme="minorHAnsi" w:cstheme="minorHAnsi"/>
        </w:rPr>
        <w:t>KORREKCIO</w:t>
      </w:r>
      <w:proofErr w:type="spellEnd"/>
      <w:r w:rsidR="00D64ECE" w:rsidRPr="00EF2A61">
        <w:rPr>
          <w:rFonts w:asciiTheme="minorHAnsi" w:hAnsiTheme="minorHAnsi" w:cstheme="minorHAnsi"/>
        </w:rPr>
        <w:t>’</w:t>
      </w:r>
      <w:r w:rsidR="00714F65" w:rsidRPr="00EF2A61">
        <w:rPr>
          <w:rFonts w:asciiTheme="minorHAnsi" w:hAnsiTheme="minorHAnsi" w:cstheme="minorHAnsi"/>
        </w:rPr>
        <w:t>)</w:t>
      </w:r>
      <w:r w:rsidR="00A42AED" w:rsidRPr="00EF2A61">
        <w:rPr>
          <w:rFonts w:asciiTheme="minorHAnsi" w:hAnsiTheme="minorHAnsi" w:cstheme="minorHAnsi"/>
        </w:rPr>
        <w:t xml:space="preserve"> használatával kell módosítani az anonim azonosítót.</w:t>
      </w:r>
      <w:r w:rsidR="00714F65" w:rsidRPr="00EF2A61">
        <w:rPr>
          <w:rFonts w:asciiTheme="minorHAnsi" w:hAnsiTheme="minorHAnsi" w:cstheme="minorHAnsi"/>
        </w:rPr>
        <w:t xml:space="preserve"> Amennyiben az ügyfélhez jelentős állományok kapcsolódnak, akkor </w:t>
      </w:r>
      <w:r w:rsidR="00A42AED" w:rsidRPr="00EF2A61">
        <w:rPr>
          <w:rFonts w:asciiTheme="minorHAnsi" w:hAnsiTheme="minorHAnsi" w:cstheme="minorHAnsi"/>
        </w:rPr>
        <w:t>az MNB kérheti</w:t>
      </w:r>
      <w:r w:rsidR="00714F65" w:rsidRPr="00EF2A61">
        <w:rPr>
          <w:rFonts w:asciiTheme="minorHAnsi" w:hAnsiTheme="minorHAnsi" w:cstheme="minorHAnsi"/>
        </w:rPr>
        <w:t xml:space="preserve"> az anonim azonosító visszamenőleges módosítását.  </w:t>
      </w:r>
    </w:p>
    <w:bookmarkEnd w:id="328"/>
    <w:p w14:paraId="6C798903" w14:textId="67F2DB7B" w:rsidR="009014FE" w:rsidRPr="00EF2A61" w:rsidRDefault="009014FE" w:rsidP="00D443EC">
      <w:pPr>
        <w:rPr>
          <w:rFonts w:asciiTheme="minorHAnsi" w:hAnsiTheme="minorHAnsi" w:cstheme="minorHAnsi"/>
        </w:rPr>
      </w:pPr>
      <w:r w:rsidRPr="00EF2A61">
        <w:rPr>
          <w:rFonts w:asciiTheme="minorHAnsi" w:hAnsiTheme="minorHAnsi" w:cstheme="minorHAnsi"/>
        </w:rPr>
        <w:t>Ügyféljelleg</w:t>
      </w:r>
      <w:r w:rsidR="00060D1F" w:rsidRPr="00EF2A61">
        <w:rPr>
          <w:rFonts w:asciiTheme="minorHAnsi" w:hAnsiTheme="minorHAnsi" w:cstheme="minorHAnsi"/>
        </w:rPr>
        <w:t xml:space="preserve"> - háztartás</w:t>
      </w:r>
      <w:r w:rsidRPr="00EF2A61">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EF2A61">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EF2A61">
        <w:t xml:space="preserve">a természetes személyek, a természetes személyek felsorolt szervezetei (beleértve az </w:t>
      </w:r>
      <w:proofErr w:type="spellStart"/>
      <w:r w:rsidR="002F05FC" w:rsidRPr="00EF2A61">
        <w:t>MRP</w:t>
      </w:r>
      <w:proofErr w:type="spellEnd"/>
      <w:r w:rsidR="002F05FC" w:rsidRPr="00EF2A61">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EF2A61" w:rsidRDefault="009014FE" w:rsidP="00D443EC">
      <w:pPr>
        <w:rPr>
          <w:rFonts w:asciiTheme="minorHAnsi" w:hAnsiTheme="minorHAnsi" w:cstheme="minorHAnsi"/>
        </w:rPr>
      </w:pPr>
      <w:r w:rsidRPr="00EF2A61">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EF2A61">
        <w:rPr>
          <w:rFonts w:asciiTheme="minorHAnsi" w:hAnsiTheme="minorHAnsi" w:cstheme="minorHAnsi"/>
        </w:rPr>
        <w:t>UGYFL</w:t>
      </w:r>
      <w:proofErr w:type="spellEnd"/>
      <w:r w:rsidRPr="00EF2A61">
        <w:rPr>
          <w:rFonts w:asciiTheme="minorHAnsi" w:hAnsiTheme="minorHAnsi" w:cstheme="minorHAnsi"/>
        </w:rPr>
        <w:t xml:space="preserve"> táblában, az anonim azonosító mindkét esetben meg fog egyezni, az ügyféljelleg</w:t>
      </w:r>
      <w:r w:rsidR="00060D1F" w:rsidRPr="00EF2A61">
        <w:rPr>
          <w:rFonts w:asciiTheme="minorHAnsi" w:hAnsiTheme="minorHAnsi" w:cstheme="minorHAnsi"/>
        </w:rPr>
        <w:t xml:space="preserve"> – háztartás mezőben</w:t>
      </w:r>
      <w:r w:rsidRPr="00EF2A61">
        <w:rPr>
          <w:rFonts w:asciiTheme="minorHAnsi" w:hAnsiTheme="minorHAnsi" w:cstheme="minorHAnsi"/>
        </w:rPr>
        <w:t xml:space="preserve"> pedig egyik esetben </w:t>
      </w:r>
      <w:r w:rsidR="00060D1F" w:rsidRPr="00EF2A61">
        <w:rPr>
          <w:rFonts w:asciiTheme="minorHAnsi" w:hAnsiTheme="minorHAnsi" w:cstheme="minorHAnsi"/>
        </w:rPr>
        <w:t>’</w:t>
      </w:r>
      <w:r w:rsidRPr="00EF2A61">
        <w:rPr>
          <w:rFonts w:asciiTheme="minorHAnsi" w:hAnsiTheme="minorHAnsi" w:cstheme="minorHAnsi"/>
        </w:rPr>
        <w:t>TERM</w:t>
      </w:r>
      <w:r w:rsidR="00060D1F" w:rsidRPr="00EF2A61">
        <w:rPr>
          <w:rFonts w:asciiTheme="minorHAnsi" w:hAnsiTheme="minorHAnsi" w:cstheme="minorHAnsi"/>
        </w:rPr>
        <w:t>’</w:t>
      </w:r>
      <w:r w:rsidRPr="00EF2A61">
        <w:rPr>
          <w:rFonts w:asciiTheme="minorHAnsi" w:hAnsiTheme="minorHAnsi" w:cstheme="minorHAnsi"/>
        </w:rPr>
        <w:t xml:space="preserve">, másik esetben </w:t>
      </w:r>
      <w:r w:rsidR="00060D1F" w:rsidRPr="00EF2A61">
        <w:rPr>
          <w:rFonts w:asciiTheme="minorHAnsi" w:hAnsiTheme="minorHAnsi" w:cstheme="minorHAnsi"/>
        </w:rPr>
        <w:t>’</w:t>
      </w:r>
      <w:proofErr w:type="spellStart"/>
      <w:r w:rsidRPr="00EF2A61">
        <w:rPr>
          <w:rFonts w:asciiTheme="minorHAnsi" w:hAnsiTheme="minorHAnsi" w:cstheme="minorHAnsi"/>
        </w:rPr>
        <w:t>OSTERMELO</w:t>
      </w:r>
      <w:proofErr w:type="spellEnd"/>
      <w:r w:rsidR="00060D1F" w:rsidRPr="00EF2A61">
        <w:rPr>
          <w:rFonts w:asciiTheme="minorHAnsi" w:hAnsiTheme="minorHAnsi" w:cstheme="minorHAnsi"/>
        </w:rPr>
        <w:t>’ kóddal jelentendő</w:t>
      </w:r>
      <w:r w:rsidRPr="00EF2A61">
        <w:rPr>
          <w:rFonts w:asciiTheme="minorHAnsi" w:hAnsiTheme="minorHAnsi" w:cstheme="minorHAnsi"/>
        </w:rPr>
        <w:t xml:space="preserve">. Az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táblában pedig ugyanezzel a két mezővel (anonim azonosító és ügyféljelleg</w:t>
      </w:r>
      <w:r w:rsidR="00060D1F" w:rsidRPr="00EF2A61">
        <w:rPr>
          <w:rFonts w:asciiTheme="minorHAnsi" w:hAnsiTheme="minorHAnsi" w:cstheme="minorHAnsi"/>
        </w:rPr>
        <w:t xml:space="preserve"> - háztartás</w:t>
      </w:r>
      <w:r w:rsidRPr="00EF2A61">
        <w:rPr>
          <w:rFonts w:asciiTheme="minorHAnsi" w:hAnsiTheme="minorHAnsi" w:cstheme="minorHAnsi"/>
        </w:rPr>
        <w:t>) kell jelezni, hogy melyik minőségében vesz részt adott instrumentumban adósként az ügyfél.</w:t>
      </w:r>
      <w:r w:rsidR="004B4412" w:rsidRPr="00EF2A61">
        <w:rPr>
          <w:rFonts w:asciiTheme="minorHAnsi" w:hAnsiTheme="minorHAnsi" w:cstheme="minorHAnsi"/>
        </w:rPr>
        <w:t xml:space="preserve"> Mindegyik ügyféljelleg kódhoz tartozik egy „_H” végű kód</w:t>
      </w:r>
      <w:r w:rsidR="00254D1D" w:rsidRPr="00EF2A61">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EF2A61">
        <w:rPr>
          <w:rFonts w:asciiTheme="minorHAnsi" w:hAnsiTheme="minorHAnsi" w:cstheme="minorHAnsi"/>
        </w:rPr>
        <w:t>UGYFL</w:t>
      </w:r>
      <w:proofErr w:type="spellEnd"/>
      <w:r w:rsidR="00254D1D" w:rsidRPr="00EF2A61">
        <w:rPr>
          <w:rFonts w:asciiTheme="minorHAnsi" w:hAnsiTheme="minorHAnsi" w:cstheme="minorHAnsi"/>
        </w:rPr>
        <w:t xml:space="preserve"> tábla jelentéséről </w:t>
      </w:r>
      <w:r w:rsidR="004B4412" w:rsidRPr="00EF2A61">
        <w:rPr>
          <w:rFonts w:asciiTheme="minorHAnsi" w:hAnsiTheme="minorHAnsi" w:cstheme="minorHAnsi"/>
        </w:rPr>
        <w:t>bővebben az elhalálozott ügyfelekre vonatkozó részben található információ.</w:t>
      </w:r>
    </w:p>
    <w:p w14:paraId="0AC98522" w14:textId="1D4FAD50" w:rsidR="009014FE" w:rsidRPr="00EF2A61" w:rsidRDefault="009014FE" w:rsidP="00D443EC">
      <w:pPr>
        <w:rPr>
          <w:rFonts w:asciiTheme="minorHAnsi" w:hAnsiTheme="minorHAnsi" w:cstheme="minorHAnsi"/>
        </w:rPr>
      </w:pPr>
      <w:r w:rsidRPr="00EF2A61">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EF2A61" w:rsidRDefault="008D68E9" w:rsidP="00C16D5B">
      <w:pPr>
        <w:rPr>
          <w:rFonts w:asciiTheme="minorHAnsi" w:hAnsiTheme="minorHAnsi" w:cstheme="minorHAnsi"/>
        </w:rPr>
      </w:pPr>
      <w:r w:rsidRPr="00EF2A61">
        <w:rPr>
          <w:rFonts w:asciiTheme="minorHAnsi" w:hAnsiTheme="minorHAnsi" w:cstheme="minorHAnsi"/>
        </w:rPr>
        <w:t xml:space="preserve"> </w:t>
      </w:r>
    </w:p>
    <w:p w14:paraId="1CA9072E" w14:textId="79734E93" w:rsidR="00F8773D" w:rsidRPr="00EF2A61" w:rsidRDefault="00F8773D" w:rsidP="00C16D5B">
      <w:pPr>
        <w:rPr>
          <w:rFonts w:asciiTheme="minorHAnsi" w:hAnsiTheme="minorHAnsi" w:cstheme="minorHAnsi"/>
        </w:rPr>
      </w:pPr>
      <w:r w:rsidRPr="00EF2A61">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EF2A61" w:rsidRDefault="00C5559E" w:rsidP="00C16D5B">
      <w:pPr>
        <w:rPr>
          <w:rFonts w:asciiTheme="minorHAnsi" w:hAnsiTheme="minorHAnsi" w:cstheme="minorHAnsi"/>
        </w:rPr>
      </w:pPr>
      <w:r w:rsidRPr="00EF2A61">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EF2A61" w:rsidRDefault="004778B0" w:rsidP="00C16D5B">
      <w:pPr>
        <w:rPr>
          <w:rFonts w:asciiTheme="minorHAnsi" w:hAnsiTheme="minorHAnsi" w:cstheme="minorHAnsi"/>
        </w:rPr>
      </w:pPr>
      <w:r w:rsidRPr="00EF2A61">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EF2A61">
        <w:rPr>
          <w:rFonts w:asciiTheme="minorHAnsi" w:hAnsiTheme="minorHAnsi" w:cstheme="minorHAnsi"/>
        </w:rPr>
        <w:t xml:space="preserve"> Amennyiben nem áll rendelkezésre az adat és semmiképp nem szerezhető be, a ’</w:t>
      </w:r>
      <w:proofErr w:type="spellStart"/>
      <w:r w:rsidR="00564A77" w:rsidRPr="00EF2A61">
        <w:rPr>
          <w:rFonts w:asciiTheme="minorHAnsi" w:hAnsiTheme="minorHAnsi" w:cstheme="minorHAnsi"/>
        </w:rPr>
        <w:t>NEM_ISMERT</w:t>
      </w:r>
      <w:proofErr w:type="spellEnd"/>
      <w:r w:rsidR="00564A77" w:rsidRPr="00EF2A61">
        <w:rPr>
          <w:rFonts w:asciiTheme="minorHAnsi" w:hAnsiTheme="minorHAnsi" w:cstheme="minorHAnsi"/>
        </w:rPr>
        <w:t>’ kódérték alkalmazandó.</w:t>
      </w:r>
      <w:r w:rsidRPr="00EF2A61">
        <w:rPr>
          <w:rFonts w:asciiTheme="minorHAnsi" w:hAnsiTheme="minorHAnsi" w:cstheme="minorHAnsi"/>
        </w:rPr>
        <w:t xml:space="preserve"> </w:t>
      </w:r>
    </w:p>
    <w:p w14:paraId="548AA5D0" w14:textId="0CE80B2F" w:rsidR="009176AC" w:rsidRPr="00EF2A61" w:rsidRDefault="004D55F9" w:rsidP="009176AC">
      <w:pPr>
        <w:autoSpaceDE w:val="0"/>
        <w:autoSpaceDN w:val="0"/>
        <w:spacing w:after="0"/>
        <w:rPr>
          <w:rFonts w:asciiTheme="minorHAnsi" w:hAnsiTheme="minorHAnsi" w:cstheme="minorHAnsi"/>
        </w:rPr>
      </w:pPr>
      <w:r w:rsidRPr="00EF2A61">
        <w:rPr>
          <w:rFonts w:asciiTheme="minorHAnsi" w:hAnsiTheme="minorHAnsi" w:cstheme="minorHAnsi"/>
        </w:rPr>
        <w:t>Az ágazatra és a vállalkozás méretére vonatkozó információk</w:t>
      </w:r>
      <w:r w:rsidR="007764B5" w:rsidRPr="00EF2A61">
        <w:rPr>
          <w:rFonts w:asciiTheme="minorHAnsi" w:hAnsiTheme="minorHAnsi" w:cstheme="minorHAnsi"/>
        </w:rPr>
        <w:t>at önálló vállalkozó</w:t>
      </w:r>
      <w:r w:rsidR="0097272D" w:rsidRPr="00EF2A61">
        <w:rPr>
          <w:rFonts w:asciiTheme="minorHAnsi" w:hAnsiTheme="minorHAnsi" w:cstheme="minorHAnsi"/>
        </w:rPr>
        <w:t xml:space="preserve"> adósok</w:t>
      </w:r>
      <w:r w:rsidR="007764B5" w:rsidRPr="00EF2A61">
        <w:rPr>
          <w:rFonts w:asciiTheme="minorHAnsi" w:hAnsiTheme="minorHAnsi" w:cstheme="minorHAnsi"/>
        </w:rPr>
        <w:t xml:space="preserve"> esetén meg kell adni.</w:t>
      </w:r>
      <w:r w:rsidR="009176AC" w:rsidRPr="00EF2A61">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EF2A61" w:rsidRDefault="004D55F9" w:rsidP="00C16D5B">
      <w:pPr>
        <w:rPr>
          <w:rFonts w:asciiTheme="minorHAnsi" w:hAnsiTheme="minorHAnsi" w:cstheme="minorHAnsi"/>
        </w:rPr>
      </w:pPr>
    </w:p>
    <w:p w14:paraId="7DA785BC" w14:textId="1AAF0230" w:rsidR="00C16D5B" w:rsidRPr="00EF2A61" w:rsidRDefault="00C16D5B" w:rsidP="008E587A">
      <w:pPr>
        <w:pStyle w:val="Cmsor3"/>
        <w:rPr>
          <w:rFonts w:asciiTheme="minorHAnsi" w:hAnsiTheme="minorHAnsi" w:cstheme="minorHAnsi"/>
          <w:b/>
          <w:szCs w:val="20"/>
        </w:rPr>
      </w:pPr>
      <w:bookmarkStart w:id="329" w:name="_Toc64967399"/>
      <w:bookmarkStart w:id="330" w:name="_Toc149902020"/>
      <w:bookmarkStart w:id="331" w:name="_Toc206686162"/>
      <w:bookmarkStart w:id="332" w:name="_Toc188019090"/>
      <w:r w:rsidRPr="00EF2A61">
        <w:rPr>
          <w:rFonts w:asciiTheme="minorHAnsi" w:hAnsiTheme="minorHAnsi" w:cstheme="minorHAnsi"/>
          <w:b/>
          <w:szCs w:val="20"/>
        </w:rPr>
        <w:t>Vállalkozások</w:t>
      </w:r>
      <w:bookmarkEnd w:id="329"/>
      <w:bookmarkEnd w:id="330"/>
      <w:bookmarkEnd w:id="331"/>
      <w:bookmarkEnd w:id="332"/>
    </w:p>
    <w:p w14:paraId="7FAA4065" w14:textId="77777777" w:rsidR="00C16D5B" w:rsidRPr="00EF2A61" w:rsidRDefault="00C16D5B" w:rsidP="00C16D5B">
      <w:pPr>
        <w:rPr>
          <w:rFonts w:asciiTheme="minorHAnsi" w:hAnsiTheme="minorHAnsi" w:cstheme="minorHAnsi"/>
        </w:rPr>
      </w:pPr>
      <w:r w:rsidRPr="00EF2A61">
        <w:rPr>
          <w:rFonts w:asciiTheme="minorHAnsi" w:hAnsiTheme="minorHAnsi" w:cstheme="minorHAnsi"/>
        </w:rPr>
        <w:t xml:space="preserve">A vállalkozások tekintetében három különböző táblában jelentendő adat: </w:t>
      </w:r>
    </w:p>
    <w:p w14:paraId="7EF2E433" w14:textId="1867971D" w:rsidR="00C16D5B" w:rsidRPr="00EF2A61" w:rsidRDefault="00C16D5B" w:rsidP="00FE4455">
      <w:pPr>
        <w:pStyle w:val="Listaszerbekezds"/>
        <w:numPr>
          <w:ilvl w:val="0"/>
          <w:numId w:val="10"/>
        </w:numPr>
        <w:rPr>
          <w:rFonts w:asciiTheme="minorHAnsi" w:hAnsiTheme="minorHAnsi" w:cstheme="minorHAnsi"/>
        </w:rPr>
      </w:pP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 belföldi, törzsszámmal rendelkező vállalkozások</w:t>
      </w:r>
    </w:p>
    <w:p w14:paraId="38270015" w14:textId="77777777" w:rsidR="00C16D5B" w:rsidRPr="00EF2A61" w:rsidRDefault="00C16D5B" w:rsidP="00FE4455">
      <w:pPr>
        <w:pStyle w:val="Listaszerbekezds"/>
        <w:numPr>
          <w:ilvl w:val="0"/>
          <w:numId w:val="10"/>
        </w:numPr>
        <w:rPr>
          <w:rFonts w:asciiTheme="minorHAnsi" w:hAnsiTheme="minorHAnsi" w:cstheme="minorHAnsi"/>
        </w:rPr>
      </w:pPr>
      <w:proofErr w:type="spellStart"/>
      <w:r w:rsidRPr="00EF2A61">
        <w:rPr>
          <w:rFonts w:asciiTheme="minorHAnsi" w:hAnsiTheme="minorHAnsi" w:cstheme="minorHAnsi"/>
        </w:rPr>
        <w:t>UGYFBVTN</w:t>
      </w:r>
      <w:proofErr w:type="spellEnd"/>
      <w:r w:rsidRPr="00EF2A61">
        <w:rPr>
          <w:rFonts w:asciiTheme="minorHAnsi" w:hAnsiTheme="minorHAnsi" w:cstheme="minorHAnsi"/>
        </w:rPr>
        <w:t xml:space="preserve"> – belföldi, törzsszám nélküli vállalkozások </w:t>
      </w:r>
    </w:p>
    <w:p w14:paraId="38F73A14" w14:textId="77777777" w:rsidR="00C16D5B" w:rsidRPr="00EF2A61" w:rsidRDefault="00C16D5B" w:rsidP="00FE4455">
      <w:pPr>
        <w:pStyle w:val="Listaszerbekezds"/>
        <w:numPr>
          <w:ilvl w:val="0"/>
          <w:numId w:val="10"/>
        </w:numPr>
        <w:rPr>
          <w:rFonts w:asciiTheme="minorHAnsi" w:hAnsiTheme="minorHAnsi" w:cstheme="minorHAnsi"/>
        </w:rPr>
      </w:pP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–külföldi vállalati ügyfelek </w:t>
      </w:r>
    </w:p>
    <w:p w14:paraId="0465E4E5" w14:textId="4C3463F8" w:rsidR="00C16D5B" w:rsidRPr="00EF2A61" w:rsidRDefault="00C16D5B" w:rsidP="00C16D5B">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táblában az azonosítás </w:t>
      </w:r>
      <w:r w:rsidR="009B3A5E" w:rsidRPr="00EF2A61">
        <w:rPr>
          <w:rFonts w:asciiTheme="minorHAnsi" w:hAnsiTheme="minorHAnsi" w:cstheme="minorHAnsi"/>
        </w:rPr>
        <w:t xml:space="preserve">elsősorban </w:t>
      </w:r>
      <w:r w:rsidRPr="00EF2A61">
        <w:rPr>
          <w:rFonts w:asciiTheme="minorHAnsi" w:hAnsiTheme="minorHAnsi" w:cstheme="minorHAnsi"/>
        </w:rPr>
        <w:t>törzsszámmal történik</w:t>
      </w:r>
      <w:r w:rsidR="009B3A5E" w:rsidRPr="00EF2A61">
        <w:rPr>
          <w:rFonts w:asciiTheme="minorHAnsi" w:hAnsiTheme="minorHAnsi" w:cstheme="minorHAnsi"/>
        </w:rPr>
        <w:t xml:space="preserve"> (alapok esetén az MNB által adott egyedi, FB-vel kezdődő azonosítóval)</w:t>
      </w:r>
      <w:r w:rsidRPr="00EF2A61">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EF2A61" w:rsidRDefault="002862A6" w:rsidP="002D7881">
      <w:pPr>
        <w:rPr>
          <w:rFonts w:asciiTheme="minorHAnsi" w:hAnsiTheme="minorHAnsi" w:cstheme="minorHAnsi"/>
        </w:rPr>
      </w:pPr>
    </w:p>
    <w:p w14:paraId="739824CE" w14:textId="1952CC0D" w:rsidR="00F8773D" w:rsidRPr="00EF2A61" w:rsidRDefault="00F8773D" w:rsidP="002D7881">
      <w:pPr>
        <w:rPr>
          <w:rFonts w:asciiTheme="minorHAnsi" w:hAnsiTheme="minorHAnsi" w:cstheme="minorHAnsi"/>
        </w:rPr>
      </w:pPr>
    </w:p>
    <w:p w14:paraId="791990D6" w14:textId="780EC8AE" w:rsidR="00667183" w:rsidRPr="00EF2A61" w:rsidRDefault="00667183" w:rsidP="002D7881">
      <w:pPr>
        <w:rPr>
          <w:rFonts w:asciiTheme="minorHAnsi" w:hAnsiTheme="minorHAnsi" w:cstheme="minorHAnsi"/>
        </w:rPr>
      </w:pPr>
      <w:r w:rsidRPr="00EF2A61">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A9A00D9" w:rsidR="00295EF0" w:rsidRPr="00EF2A61" w:rsidRDefault="00BD0FE7" w:rsidP="002D7881">
      <w:pPr>
        <w:rPr>
          <w:rFonts w:asciiTheme="minorHAnsi" w:hAnsiTheme="minorHAnsi" w:cstheme="minorHAnsi"/>
        </w:rPr>
      </w:pPr>
      <w:r w:rsidRPr="00EF2A61">
        <w:rPr>
          <w:rFonts w:asciiTheme="minorHAnsi" w:hAnsiTheme="minorHAnsi" w:cstheme="minorHAnsi"/>
        </w:rPr>
        <w:t xml:space="preserve">2021. szeptemberi vonatkozási időtől kezdődően </w:t>
      </w:r>
      <w:del w:id="333" w:author="MNB" w:date="2025-08-29T10:22:00Z" w16du:dateUtc="2025-08-29T08:22:00Z">
        <w:r w:rsidRPr="006C72EB">
          <w:rPr>
            <w:rFonts w:asciiTheme="minorHAnsi" w:hAnsiTheme="minorHAnsi" w:cstheme="minorHAnsi"/>
          </w:rPr>
          <w:delText>bekerül</w:delText>
        </w:r>
      </w:del>
      <w:ins w:id="334" w:author="MNB" w:date="2025-08-29T10:22:00Z" w16du:dateUtc="2025-08-29T08:22:00Z">
        <w:r w:rsidRPr="00EF2A61">
          <w:rPr>
            <w:rFonts w:asciiTheme="minorHAnsi" w:hAnsiTheme="minorHAnsi" w:cstheme="minorHAnsi"/>
          </w:rPr>
          <w:t>bekerül</w:t>
        </w:r>
        <w:r w:rsidR="008C2A2E" w:rsidRPr="00EF2A61">
          <w:rPr>
            <w:rFonts w:asciiTheme="minorHAnsi" w:hAnsiTheme="minorHAnsi" w:cstheme="minorHAnsi"/>
          </w:rPr>
          <w:t>t</w:t>
        </w:r>
      </w:ins>
      <w:r w:rsidRPr="00EF2A61">
        <w:rPr>
          <w:rFonts w:asciiTheme="minorHAnsi" w:hAnsiTheme="minorHAnsi" w:cstheme="minorHAnsi"/>
        </w:rPr>
        <w:t xml:space="preserve"> a táblába a </w:t>
      </w:r>
      <w:r w:rsidRPr="00EF2A61">
        <w:rPr>
          <w:rFonts w:asciiTheme="minorHAnsi" w:hAnsiTheme="minorHAnsi" w:cstheme="minorHAnsi"/>
          <w:b/>
        </w:rPr>
        <w:t>„Vállalkozás szektora”</w:t>
      </w:r>
      <w:r w:rsidRPr="00EF2A61">
        <w:rPr>
          <w:rFonts w:asciiTheme="minorHAnsi" w:hAnsiTheme="minorHAnsi" w:cstheme="minorHAnsi"/>
        </w:rPr>
        <w:t xml:space="preserve"> mező. Az adat a teljes állomány tekintetében jelentendő adós</w:t>
      </w:r>
      <w:r w:rsidR="0021602F" w:rsidRPr="00EF2A61">
        <w:rPr>
          <w:rFonts w:asciiTheme="minorHAnsi" w:hAnsiTheme="minorHAnsi" w:cstheme="minorHAnsi"/>
        </w:rPr>
        <w:t>, adóstárs ügyfélminőség</w:t>
      </w:r>
      <w:r w:rsidRPr="00EF2A61">
        <w:rPr>
          <w:rFonts w:asciiTheme="minorHAnsi" w:hAnsiTheme="minorHAnsi" w:cstheme="minorHAnsi"/>
        </w:rPr>
        <w:t xml:space="preserve"> esetén (egyéb partnertípusok esetén nem jelentendő). </w:t>
      </w:r>
      <w:r w:rsidR="00295EF0" w:rsidRPr="00EF2A61">
        <w:rPr>
          <w:rFonts w:asciiTheme="minorHAnsi" w:hAnsiTheme="minorHAnsi" w:cstheme="minorHAnsi"/>
        </w:rPr>
        <w:t xml:space="preserve">A következő mezők rendeleti </w:t>
      </w:r>
      <w:proofErr w:type="spellStart"/>
      <w:r w:rsidR="00295EF0" w:rsidRPr="00EF2A61">
        <w:rPr>
          <w:rFonts w:asciiTheme="minorHAnsi" w:hAnsiTheme="minorHAnsi" w:cstheme="minorHAnsi"/>
        </w:rPr>
        <w:t>tilosítása</w:t>
      </w:r>
      <w:proofErr w:type="spellEnd"/>
      <w:r w:rsidR="00295EF0" w:rsidRPr="00EF2A61">
        <w:rPr>
          <w:rFonts w:asciiTheme="minorHAnsi" w:hAnsiTheme="minorHAnsi" w:cstheme="minorHAnsi"/>
        </w:rPr>
        <w:t xml:space="preserve"> </w:t>
      </w:r>
      <w:del w:id="335" w:author="MNB" w:date="2025-08-29T10:22:00Z" w16du:dateUtc="2025-08-29T08:22:00Z">
        <w:r w:rsidR="00295EF0" w:rsidRPr="006C72EB">
          <w:rPr>
            <w:rFonts w:asciiTheme="minorHAnsi" w:hAnsiTheme="minorHAnsi" w:cstheme="minorHAnsi"/>
          </w:rPr>
          <w:delText>megszűnik</w:delText>
        </w:r>
      </w:del>
      <w:proofErr w:type="spellStart"/>
      <w:ins w:id="336" w:author="MNB" w:date="2025-08-29T10:22:00Z" w16du:dateUtc="2025-08-29T08:22:00Z">
        <w:r w:rsidR="00295EF0" w:rsidRPr="00EF2A61">
          <w:rPr>
            <w:rFonts w:asciiTheme="minorHAnsi" w:hAnsiTheme="minorHAnsi" w:cstheme="minorHAnsi"/>
          </w:rPr>
          <w:t>megszű</w:t>
        </w:r>
        <w:r w:rsidR="008C2A2E" w:rsidRPr="00EF2A61">
          <w:rPr>
            <w:rFonts w:asciiTheme="minorHAnsi" w:hAnsiTheme="minorHAnsi" w:cstheme="minorHAnsi"/>
          </w:rPr>
          <w:t>t</w:t>
        </w:r>
      </w:ins>
      <w:proofErr w:type="spellEnd"/>
      <w:r w:rsidR="00295EF0" w:rsidRPr="00EF2A61">
        <w:rPr>
          <w:rFonts w:asciiTheme="minorHAnsi" w:hAnsiTheme="minorHAnsi" w:cstheme="minorHAnsi"/>
        </w:rPr>
        <w:t xml:space="preserve"> 2021. szeptemberi vonatkozási időtől kezdődően: „</w:t>
      </w:r>
      <w:r w:rsidR="00295EF0" w:rsidRPr="00EF2A61">
        <w:rPr>
          <w:rFonts w:asciiTheme="minorHAnsi" w:eastAsia="Times New Roman" w:hAnsiTheme="minorHAnsi" w:cstheme="minorHAnsi"/>
          <w:color w:val="000000"/>
        </w:rPr>
        <w:t xml:space="preserve">Vállalkozás partnertípus besorolása: </w:t>
      </w:r>
      <w:proofErr w:type="spellStart"/>
      <w:r w:rsidR="00295EF0" w:rsidRPr="00EF2A61">
        <w:rPr>
          <w:rFonts w:asciiTheme="minorHAnsi" w:eastAsia="Times New Roman" w:hAnsiTheme="minorHAnsi" w:cstheme="minorHAnsi"/>
          <w:color w:val="000000"/>
        </w:rPr>
        <w:t>értékpapírosítást</w:t>
      </w:r>
      <w:proofErr w:type="spellEnd"/>
      <w:r w:rsidR="00295EF0" w:rsidRPr="00EF2A61">
        <w:rPr>
          <w:rFonts w:asciiTheme="minorHAnsi" w:eastAsia="Times New Roman" w:hAnsiTheme="minorHAnsi" w:cstheme="minorHAnsi"/>
          <w:color w:val="000000"/>
        </w:rPr>
        <w:t xml:space="preserve"> kezdeményező (O)”, " Vállalkozás partnertípus besorolása: </w:t>
      </w:r>
      <w:proofErr w:type="spellStart"/>
      <w:r w:rsidR="00295EF0" w:rsidRPr="00EF2A61">
        <w:rPr>
          <w:rFonts w:asciiTheme="minorHAnsi" w:eastAsia="Times New Roman" w:hAnsiTheme="minorHAnsi" w:cstheme="minorHAnsi"/>
          <w:color w:val="000000"/>
        </w:rPr>
        <w:t>értékpapírosítás</w:t>
      </w:r>
      <w:proofErr w:type="spellEnd"/>
      <w:r w:rsidR="00295EF0" w:rsidRPr="00EF2A61">
        <w:rPr>
          <w:rFonts w:asciiTheme="minorHAnsi" w:eastAsia="Times New Roman" w:hAnsiTheme="minorHAnsi" w:cstheme="minorHAnsi"/>
          <w:color w:val="000000"/>
        </w:rPr>
        <w:t xml:space="preserve"> során a kezelő (S)”, „Partner kapcsolat típusa (pl. anyavállalat, leányvállalat, egyéb </w:t>
      </w:r>
      <w:r w:rsidR="00295EF0" w:rsidRPr="00EF2A61">
        <w:rPr>
          <w:rFonts w:asciiTheme="minorHAnsi" w:eastAsia="Times New Roman" w:hAnsiTheme="minorHAnsi" w:cstheme="minorHAnsi"/>
        </w:rPr>
        <w:t>csoporton belüli vállalat, csoporton kívüli vállalat)”. A partnerkapcsolat típusa mezőben a korábbi tervezetben szereplő „</w:t>
      </w:r>
      <w:r w:rsidR="00295EF0" w:rsidRPr="00EF2A61">
        <w:rPr>
          <w:rFonts w:asciiTheme="minorHAnsi" w:hAnsiTheme="minorHAnsi" w:cstheme="minorHAnsi"/>
        </w:rPr>
        <w:t>Nem kapcsolt vállalat és egyéb, csoporton kívüli vállalatok” (</w:t>
      </w:r>
      <w:r w:rsidR="003565C8" w:rsidRPr="00EF2A61">
        <w:rPr>
          <w:rFonts w:asciiTheme="minorHAnsi" w:hAnsiTheme="minorHAnsi" w:cstheme="minorHAnsi"/>
        </w:rPr>
        <w:t>’</w:t>
      </w:r>
      <w:proofErr w:type="spellStart"/>
      <w:r w:rsidR="00295EF0" w:rsidRPr="00EF2A61">
        <w:rPr>
          <w:rFonts w:asciiTheme="minorHAnsi" w:hAnsiTheme="minorHAnsi" w:cstheme="minorHAnsi"/>
        </w:rPr>
        <w:t>N_KAPV</w:t>
      </w:r>
      <w:proofErr w:type="spellEnd"/>
      <w:r w:rsidR="003565C8" w:rsidRPr="00EF2A61">
        <w:rPr>
          <w:rFonts w:asciiTheme="minorHAnsi" w:hAnsiTheme="minorHAnsi" w:cstheme="minorHAnsi"/>
        </w:rPr>
        <w:t>’</w:t>
      </w:r>
      <w:r w:rsidR="00295EF0" w:rsidRPr="00EF2A61">
        <w:rPr>
          <w:rFonts w:asciiTheme="minorHAnsi" w:hAnsiTheme="minorHAnsi" w:cstheme="minorHAnsi"/>
        </w:rPr>
        <w:t xml:space="preserve"> kódérték) bontásra kerül </w:t>
      </w:r>
      <w:r w:rsidR="00345EB9" w:rsidRPr="00EF2A61">
        <w:rPr>
          <w:rFonts w:asciiTheme="minorHAnsi" w:hAnsiTheme="minorHAnsi" w:cstheme="minorHAnsi"/>
        </w:rPr>
        <w:t>’</w:t>
      </w:r>
      <w:proofErr w:type="spellStart"/>
      <w:r w:rsidR="00345EB9" w:rsidRPr="00EF2A61">
        <w:rPr>
          <w:rFonts w:asciiTheme="minorHAnsi" w:hAnsiTheme="minorHAnsi" w:cstheme="minorHAnsi"/>
        </w:rPr>
        <w:t>NKONSZKAPCS</w:t>
      </w:r>
      <w:proofErr w:type="spellEnd"/>
      <w:r w:rsidR="003565C8" w:rsidRPr="00EF2A61">
        <w:rPr>
          <w:rFonts w:asciiTheme="minorHAnsi" w:hAnsiTheme="minorHAnsi" w:cstheme="minorHAnsi"/>
        </w:rPr>
        <w:t>’</w:t>
      </w:r>
      <w:r w:rsidR="00295EF0" w:rsidRPr="00EF2A61">
        <w:rPr>
          <w:rFonts w:asciiTheme="minorHAnsi" w:hAnsiTheme="minorHAnsi" w:cstheme="minorHAnsi"/>
        </w:rPr>
        <w:t xml:space="preserve"> (konszolidációs körbe be nem vont kapcsolt vállalatok) és </w:t>
      </w:r>
      <w:r w:rsidR="00345EB9" w:rsidRPr="00EF2A61">
        <w:rPr>
          <w:rFonts w:asciiTheme="minorHAnsi" w:hAnsiTheme="minorHAnsi" w:cstheme="minorHAnsi"/>
        </w:rPr>
        <w:t>’</w:t>
      </w:r>
      <w:proofErr w:type="spellStart"/>
      <w:r w:rsidR="00345EB9" w:rsidRPr="00EF2A61">
        <w:rPr>
          <w:rFonts w:asciiTheme="minorHAnsi" w:hAnsiTheme="minorHAnsi" w:cstheme="minorHAnsi"/>
        </w:rPr>
        <w:t>NKAPCS</w:t>
      </w:r>
      <w:proofErr w:type="spellEnd"/>
      <w:r w:rsidR="00345EB9" w:rsidRPr="00EF2A61">
        <w:rPr>
          <w:rFonts w:asciiTheme="minorHAnsi" w:hAnsiTheme="minorHAnsi" w:cstheme="minorHAnsi"/>
        </w:rPr>
        <w:t>’</w:t>
      </w:r>
      <w:r w:rsidR="00345EB9" w:rsidRPr="00EF2A61" w:rsidDel="00345EB9">
        <w:rPr>
          <w:rFonts w:asciiTheme="minorHAnsi" w:hAnsiTheme="minorHAnsi" w:cstheme="minorHAnsi"/>
        </w:rPr>
        <w:t xml:space="preserve"> </w:t>
      </w:r>
      <w:r w:rsidR="00295EF0" w:rsidRPr="00EF2A61">
        <w:rPr>
          <w:rFonts w:asciiTheme="minorHAnsi" w:hAnsiTheme="minorHAnsi" w:cstheme="minorHAnsi"/>
        </w:rPr>
        <w:t>(„Nem kapcsolt vállalat és egyéb, csoporton kívüli vállalatok a konszolidációs körbe be nem vont kapcsolt vállalatok kivételével”) kódértékekre.</w:t>
      </w:r>
      <w:r w:rsidR="00035B8F" w:rsidRPr="00EF2A61">
        <w:rPr>
          <w:rFonts w:asciiTheme="minorHAnsi" w:hAnsiTheme="minorHAnsi" w:cstheme="minorHAnsi"/>
        </w:rPr>
        <w:t xml:space="preserve"> A </w:t>
      </w:r>
      <w:r w:rsidR="003565C8" w:rsidRPr="00EF2A61">
        <w:rPr>
          <w:rFonts w:asciiTheme="minorHAnsi" w:hAnsiTheme="minorHAnsi" w:cstheme="minorHAnsi"/>
        </w:rPr>
        <w:t>’</w:t>
      </w:r>
      <w:proofErr w:type="spellStart"/>
      <w:r w:rsidR="00035B8F" w:rsidRPr="00EF2A61">
        <w:rPr>
          <w:rFonts w:asciiTheme="minorHAnsi" w:hAnsiTheme="minorHAnsi" w:cstheme="minorHAnsi"/>
        </w:rPr>
        <w:t>CSOP</w:t>
      </w:r>
      <w:proofErr w:type="spellEnd"/>
      <w:r w:rsidR="003565C8" w:rsidRPr="00EF2A61">
        <w:rPr>
          <w:rFonts w:asciiTheme="minorHAnsi" w:hAnsiTheme="minorHAnsi" w:cstheme="minorHAnsi"/>
        </w:rPr>
        <w:t>’</w:t>
      </w:r>
      <w:r w:rsidR="00035B8F" w:rsidRPr="00EF2A61">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EF2A61">
        <w:rPr>
          <w:rFonts w:asciiTheme="minorHAnsi" w:hAnsiTheme="minorHAnsi" w:cstheme="minorHAnsi"/>
        </w:rPr>
        <w:t xml:space="preserve"> A konszolidációba való bevonás tényét a jelentő szervezet szempontjából kell vizsgálni (nem az anyabank szempontjából).</w:t>
      </w:r>
    </w:p>
    <w:p w14:paraId="79FBDA10" w14:textId="611F644A" w:rsidR="004778B0" w:rsidRPr="00EF2A61" w:rsidRDefault="004778B0" w:rsidP="002D7881">
      <w:pPr>
        <w:rPr>
          <w:rFonts w:asciiTheme="minorHAnsi" w:hAnsiTheme="minorHAnsi" w:cstheme="minorHAnsi"/>
        </w:rPr>
      </w:pPr>
      <w:r w:rsidRPr="00EF2A61">
        <w:rPr>
          <w:rFonts w:asciiTheme="minorHAnsi" w:hAnsiTheme="minorHAnsi" w:cstheme="minorHAnsi"/>
        </w:rPr>
        <w:t xml:space="preserve">2022. </w:t>
      </w:r>
      <w:r w:rsidR="00EB3A6D" w:rsidRPr="00EF2A61">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EF2A61">
        <w:rPr>
          <w:rFonts w:asciiTheme="minorHAnsi" w:hAnsiTheme="minorHAnsi" w:cstheme="minorHAnsi"/>
        </w:rPr>
        <w:t>tilosítása</w:t>
      </w:r>
      <w:proofErr w:type="spellEnd"/>
      <w:r w:rsidR="00EB3A6D" w:rsidRPr="00EF2A61">
        <w:rPr>
          <w:rFonts w:asciiTheme="minorHAnsi" w:hAnsiTheme="minorHAnsi" w:cstheme="minorHAnsi"/>
        </w:rPr>
        <w:t xml:space="preserve"> </w:t>
      </w:r>
      <w:del w:id="337" w:author="MNB" w:date="2025-08-29T10:22:00Z" w16du:dateUtc="2025-08-29T08:22:00Z">
        <w:r w:rsidR="00EB3A6D" w:rsidRPr="006C72EB">
          <w:rPr>
            <w:rFonts w:asciiTheme="minorHAnsi" w:hAnsiTheme="minorHAnsi" w:cstheme="minorHAnsi"/>
          </w:rPr>
          <w:delText>megszűnik</w:delText>
        </w:r>
      </w:del>
      <w:ins w:id="338" w:author="MNB" w:date="2025-08-29T10:22:00Z" w16du:dateUtc="2025-08-29T08:22:00Z">
        <w:r w:rsidR="00EB3A6D" w:rsidRPr="00EF2A61">
          <w:rPr>
            <w:rFonts w:asciiTheme="minorHAnsi" w:hAnsiTheme="minorHAnsi" w:cstheme="minorHAnsi"/>
          </w:rPr>
          <w:t>megszűn</w:t>
        </w:r>
        <w:r w:rsidR="0036622C" w:rsidRPr="00EF2A61">
          <w:rPr>
            <w:rFonts w:asciiTheme="minorHAnsi" w:hAnsiTheme="minorHAnsi" w:cstheme="minorHAnsi"/>
          </w:rPr>
          <w:t>t</w:t>
        </w:r>
      </w:ins>
      <w:r w:rsidR="00D87CC9" w:rsidRPr="00EF2A61">
        <w:rPr>
          <w:rFonts w:asciiTheme="minorHAnsi" w:hAnsiTheme="minorHAnsi" w:cstheme="minorHAnsi"/>
        </w:rPr>
        <w:t>, adós és adóstárs minőségű ügyfelek esetén jelentendők ezek az információk a teljes állomány tekintetében.</w:t>
      </w:r>
      <w:r w:rsidR="00280CC4" w:rsidRPr="00EF2A61">
        <w:rPr>
          <w:rFonts w:asciiTheme="minorHAnsi" w:hAnsiTheme="minorHAnsi" w:cstheme="minorHAnsi"/>
        </w:rPr>
        <w:t xml:space="preserve"> Amennyiben egy időben több jogi eljárás is folyik az ügyféllel szemben, akkor a leginkább negatív </w:t>
      </w:r>
      <w:r w:rsidR="00D801A4" w:rsidRPr="00EF2A61">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EF2A61" w:rsidRDefault="00D801A4" w:rsidP="002D7881">
      <w:pPr>
        <w:rPr>
          <w:rFonts w:asciiTheme="minorHAnsi" w:hAnsiTheme="minorHAnsi" w:cstheme="minorHAnsi"/>
        </w:rPr>
      </w:pPr>
      <w:r w:rsidRPr="00EF2A61">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EF2A61" w:rsidRDefault="006F2605" w:rsidP="002D7881">
      <w:pPr>
        <w:rPr>
          <w:rFonts w:asciiTheme="minorHAnsi" w:hAnsiTheme="minorHAnsi" w:cstheme="minorHAnsi"/>
        </w:rPr>
      </w:pPr>
      <w:r w:rsidRPr="00EF2A61">
        <w:rPr>
          <w:rFonts w:asciiTheme="minorHAnsi" w:hAnsiTheme="minorHAnsi" w:cstheme="minorHAnsi"/>
        </w:rPr>
        <w:t>A „Jogi eljárás kezde</w:t>
      </w:r>
      <w:r w:rsidR="009178E8" w:rsidRPr="00EF2A61">
        <w:rPr>
          <w:rFonts w:asciiTheme="minorHAnsi" w:hAnsiTheme="minorHAnsi" w:cstheme="minorHAnsi"/>
        </w:rPr>
        <w:t>ményezésének időpontja</w:t>
      </w:r>
      <w:r w:rsidRPr="00EF2A61">
        <w:rPr>
          <w:rFonts w:asciiTheme="minorHAnsi" w:hAnsiTheme="minorHAnsi" w:cstheme="minorHAnsi"/>
        </w:rPr>
        <w:t>” mezőben a hitelintézet által benyújtott fizetési meghagyás esetén a benyújtás időpontja jelentendő.</w:t>
      </w:r>
      <w:r w:rsidR="00F02A6E" w:rsidRPr="00EF2A61">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EF2A61">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EF2A61">
        <w:rPr>
          <w:rFonts w:asciiTheme="minorHAnsi" w:hAnsiTheme="minorHAnsi" w:cstheme="minorHAnsi"/>
        </w:rPr>
        <w:t>nem módosítandó</w:t>
      </w:r>
      <w:r w:rsidR="009178E8" w:rsidRPr="00EF2A61">
        <w:rPr>
          <w:rFonts w:asciiTheme="minorHAnsi" w:hAnsiTheme="minorHAnsi" w:cstheme="minorHAnsi"/>
        </w:rPr>
        <w:t>, amennyiben nincs információ a negatív</w:t>
      </w:r>
      <w:r w:rsidR="005157C4" w:rsidRPr="00EF2A61">
        <w:rPr>
          <w:rFonts w:asciiTheme="minorHAnsi" w:hAnsiTheme="minorHAnsi" w:cstheme="minorHAnsi"/>
        </w:rPr>
        <w:t>a</w:t>
      </w:r>
      <w:r w:rsidR="009178E8" w:rsidRPr="00EF2A61">
        <w:rPr>
          <w:rFonts w:asciiTheme="minorHAnsi" w:hAnsiTheme="minorHAnsi" w:cstheme="minorHAnsi"/>
        </w:rPr>
        <w:t>bb eljárás indulásának időpontjáról.</w:t>
      </w:r>
    </w:p>
    <w:p w14:paraId="5935047C" w14:textId="6B43287A" w:rsidR="002D7881" w:rsidRPr="00EF2A61" w:rsidRDefault="002D7881" w:rsidP="002D7881">
      <w:pPr>
        <w:rPr>
          <w:rFonts w:asciiTheme="minorHAnsi" w:hAnsiTheme="minorHAnsi" w:cstheme="minorHAnsi"/>
        </w:rPr>
      </w:pPr>
      <w:r w:rsidRPr="00EF2A61">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EF2A61" w:rsidRDefault="00E6623D" w:rsidP="00C16D5B">
      <w:pPr>
        <w:rPr>
          <w:rFonts w:asciiTheme="minorHAnsi" w:hAnsiTheme="minorHAnsi" w:cstheme="minorHAnsi"/>
        </w:rPr>
      </w:pPr>
      <w:r w:rsidRPr="00EF2A61">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EF2A61" w:rsidRDefault="00C16D5B" w:rsidP="00C16D5B">
      <w:pPr>
        <w:rPr>
          <w:rFonts w:asciiTheme="minorHAnsi" w:hAnsiTheme="minorHAnsi" w:cstheme="minorHAnsi"/>
        </w:rPr>
      </w:pPr>
      <w:r w:rsidRPr="00EF2A61">
        <w:rPr>
          <w:rFonts w:asciiTheme="minorHAnsi" w:hAnsiTheme="minorHAnsi" w:cstheme="minorHAnsi"/>
        </w:rPr>
        <w:t xml:space="preserve">Amennyiben a belföldi vállalkozás nem rendelkezik törzsszámmal (pl. egyes társasházak, </w:t>
      </w:r>
      <w:proofErr w:type="gramStart"/>
      <w:r w:rsidRPr="00EF2A61">
        <w:rPr>
          <w:rFonts w:asciiTheme="minorHAnsi" w:hAnsiTheme="minorHAnsi" w:cstheme="minorHAnsi"/>
        </w:rPr>
        <w:t>víziközmű-társulatok,</w:t>
      </w:r>
      <w:proofErr w:type="gramEnd"/>
      <w:r w:rsidRPr="00EF2A61">
        <w:rPr>
          <w:rFonts w:asciiTheme="minorHAnsi" w:hAnsiTheme="minorHAnsi" w:cstheme="minorHAnsi"/>
        </w:rPr>
        <w:t xml:space="preserve"> stb.), ott adott belföldi vállalati ügyfél az </w:t>
      </w:r>
      <w:proofErr w:type="spellStart"/>
      <w:r w:rsidRPr="00EF2A61">
        <w:rPr>
          <w:rFonts w:asciiTheme="minorHAnsi" w:hAnsiTheme="minorHAnsi" w:cstheme="minorHAnsi"/>
        </w:rPr>
        <w:t>UGYFBVTN</w:t>
      </w:r>
      <w:proofErr w:type="spellEnd"/>
      <w:r w:rsidRPr="00EF2A61">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0C575476" w:rsidR="00C16D5B" w:rsidRPr="00EF2A61" w:rsidRDefault="004D1B82" w:rsidP="00C16D5B">
      <w:pPr>
        <w:rPr>
          <w:rFonts w:asciiTheme="minorHAnsi" w:hAnsiTheme="minorHAnsi" w:cstheme="minorHAnsi"/>
        </w:rPr>
      </w:pPr>
      <w:r w:rsidRPr="00EF2A61">
        <w:rPr>
          <w:rFonts w:asciiTheme="minorHAnsi" w:hAnsiTheme="minorHAnsi" w:cstheme="minorHAnsi"/>
        </w:rPr>
        <w:t>A</w:t>
      </w:r>
      <w:r w:rsidR="00973FD8" w:rsidRPr="00EF2A61">
        <w:rPr>
          <w:rFonts w:asciiTheme="minorHAnsi" w:hAnsiTheme="minorHAnsi" w:cstheme="minorHAnsi"/>
        </w:rPr>
        <w:t xml:space="preserve"> természetes személyek egyes szervezetei (pl. az</w:t>
      </w:r>
      <w:r w:rsidRPr="00EF2A61">
        <w:rPr>
          <w:rFonts w:asciiTheme="minorHAnsi" w:hAnsiTheme="minorHAnsi" w:cstheme="minorHAnsi"/>
        </w:rPr>
        <w:t xml:space="preserve"> ún. </w:t>
      </w:r>
      <w:proofErr w:type="spellStart"/>
      <w:r w:rsidRPr="00EF2A61">
        <w:rPr>
          <w:rFonts w:asciiTheme="minorHAnsi" w:hAnsiTheme="minorHAnsi" w:cstheme="minorHAnsi"/>
        </w:rPr>
        <w:t>MRP</w:t>
      </w:r>
      <w:proofErr w:type="spellEnd"/>
      <w:r w:rsidRPr="00EF2A61">
        <w:rPr>
          <w:rFonts w:asciiTheme="minorHAnsi" w:hAnsiTheme="minorHAnsi" w:cstheme="minorHAnsi"/>
        </w:rPr>
        <w:t xml:space="preserve"> szervezetek</w:t>
      </w:r>
      <w:r w:rsidR="00973FD8" w:rsidRPr="00EF2A61">
        <w:rPr>
          <w:rFonts w:asciiTheme="minorHAnsi" w:hAnsiTheme="minorHAnsi" w:cstheme="minorHAnsi"/>
        </w:rPr>
        <w:t>)</w:t>
      </w:r>
      <w:r w:rsidRPr="00EF2A61">
        <w:rPr>
          <w:rFonts w:asciiTheme="minorHAnsi" w:hAnsiTheme="minorHAnsi" w:cstheme="minorHAnsi"/>
        </w:rPr>
        <w:t>, bár az aggregált statisztikákban J</w:t>
      </w:r>
      <w:r w:rsidR="00AE2D1B" w:rsidRPr="00EF2A61">
        <w:rPr>
          <w:rFonts w:asciiTheme="minorHAnsi" w:hAnsiTheme="minorHAnsi" w:cstheme="minorHAnsi"/>
        </w:rPr>
        <w:t>1</w:t>
      </w:r>
      <w:r w:rsidRPr="00EF2A61">
        <w:rPr>
          <w:rFonts w:asciiTheme="minorHAnsi" w:hAnsiTheme="minorHAnsi" w:cstheme="minorHAnsi"/>
        </w:rPr>
        <w:t xml:space="preserve"> szektoron </w:t>
      </w:r>
      <w:r w:rsidR="005E4048" w:rsidRPr="00EF2A61">
        <w:rPr>
          <w:rFonts w:asciiTheme="minorHAnsi" w:hAnsiTheme="minorHAnsi" w:cstheme="minorHAnsi"/>
        </w:rPr>
        <w:t xml:space="preserve">szerepeltetendők </w:t>
      </w:r>
      <w:r w:rsidR="00AE2D1B" w:rsidRPr="00EF2A61">
        <w:rPr>
          <w:rFonts w:asciiTheme="minorHAnsi" w:hAnsiTheme="minorHAnsi" w:cstheme="minorHAnsi"/>
        </w:rPr>
        <w:t>(lakosság)</w:t>
      </w:r>
      <w:r w:rsidRPr="00EF2A61">
        <w:rPr>
          <w:rFonts w:asciiTheme="minorHAnsi" w:hAnsiTheme="minorHAnsi" w:cstheme="minorHAnsi"/>
        </w:rPr>
        <w:t xml:space="preserve">, az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táblában jelentendők.</w:t>
      </w:r>
      <w:r w:rsidR="00C16D5B" w:rsidRPr="00EF2A61">
        <w:rPr>
          <w:rFonts w:asciiTheme="minorHAnsi" w:hAnsiTheme="minorHAnsi" w:cstheme="minorHAnsi"/>
        </w:rPr>
        <w:t xml:space="preserve"> </w:t>
      </w:r>
      <w:r w:rsidR="005E4048" w:rsidRPr="00EF2A61">
        <w:rPr>
          <w:rFonts w:asciiTheme="minorHAnsi" w:hAnsiTheme="minorHAnsi" w:cstheme="minorHAnsi"/>
        </w:rPr>
        <w:t xml:space="preserve">Ez azt jelenti, hogy </w:t>
      </w:r>
      <w:r w:rsidR="00973FD8" w:rsidRPr="00EF2A61">
        <w:rPr>
          <w:rFonts w:asciiTheme="minorHAnsi" w:hAnsiTheme="minorHAnsi" w:cstheme="minorHAnsi"/>
        </w:rPr>
        <w:t xml:space="preserve">ezek a szervezetek </w:t>
      </w:r>
      <w:del w:id="339" w:author="MNB" w:date="2025-08-29T10:22:00Z" w16du:dateUtc="2025-08-29T08:22:00Z">
        <w:r w:rsidR="005E4048" w:rsidRPr="006C72EB">
          <w:rPr>
            <w:rFonts w:asciiTheme="minorHAnsi" w:hAnsiTheme="minorHAnsi" w:cstheme="minorHAnsi"/>
          </w:rPr>
          <w:delText>s</w:delText>
        </w:r>
      </w:del>
      <w:ins w:id="340" w:author="MNB" w:date="2025-08-29T10:22:00Z" w16du:dateUtc="2025-08-29T08:22:00Z">
        <w:r w:rsidR="008C2A2E" w:rsidRPr="00EF2A61">
          <w:rPr>
            <w:rFonts w:asciiTheme="minorHAnsi" w:hAnsiTheme="minorHAnsi" w:cstheme="minorHAnsi"/>
          </w:rPr>
          <w:t>a</w:t>
        </w:r>
      </w:ins>
      <w:r w:rsidR="005E4048" w:rsidRPr="00EF2A61">
        <w:rPr>
          <w:rFonts w:asciiTheme="minorHAnsi" w:hAnsiTheme="minorHAnsi" w:cstheme="minorHAnsi"/>
        </w:rPr>
        <w:t xml:space="preserve"> törzsszámmal azonosítottan az </w:t>
      </w:r>
      <w:proofErr w:type="spellStart"/>
      <w:r w:rsidR="005E4048" w:rsidRPr="00EF2A61">
        <w:rPr>
          <w:rFonts w:asciiTheme="minorHAnsi" w:hAnsiTheme="minorHAnsi" w:cstheme="minorHAnsi"/>
        </w:rPr>
        <w:t>UGYFBV</w:t>
      </w:r>
      <w:proofErr w:type="spellEnd"/>
      <w:r w:rsidR="005E4048" w:rsidRPr="00EF2A61">
        <w:rPr>
          <w:rFonts w:asciiTheme="minorHAnsi" w:hAnsiTheme="minorHAnsi" w:cstheme="minorHAnsi"/>
        </w:rPr>
        <w:t xml:space="preserve"> táblában kerülnek jelentésre, ahol a „Vállalkozás szektora” mezőben J1 szektorkód szerepeltetendő. </w:t>
      </w:r>
      <w:r w:rsidR="00973FD8" w:rsidRPr="00EF2A61">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EF2A61" w:rsidRDefault="00B86A05" w:rsidP="009176AC">
      <w:pPr>
        <w:autoSpaceDE w:val="0"/>
        <w:autoSpaceDN w:val="0"/>
        <w:spacing w:after="0"/>
        <w:rPr>
          <w:rFonts w:asciiTheme="minorHAnsi" w:hAnsiTheme="minorHAnsi" w:cstheme="minorHAnsi"/>
        </w:rPr>
      </w:pPr>
      <w:r w:rsidRPr="00EF2A61">
        <w:rPr>
          <w:rFonts w:asciiTheme="minorHAnsi" w:hAnsiTheme="minorHAnsi" w:cstheme="minorHAnsi"/>
        </w:rPr>
        <w:t xml:space="preserve">2023. március vonatkozási időtől kezdődően az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táblába is beépítésre került a „</w:t>
      </w:r>
      <w:r w:rsidRPr="00EF2A61">
        <w:rPr>
          <w:rFonts w:asciiTheme="minorHAnsi" w:hAnsiTheme="minorHAnsi" w:cstheme="minorHAnsi"/>
          <w:b/>
          <w:bCs/>
        </w:rPr>
        <w:t>Vállalkozás ágazata</w:t>
      </w:r>
      <w:r w:rsidRPr="00EF2A61">
        <w:rPr>
          <w:rFonts w:asciiTheme="minorHAnsi" w:hAnsiTheme="minorHAnsi" w:cstheme="minorHAnsi"/>
        </w:rPr>
        <w:t>” mező, amelyben az adós/adóstárs ügyfelek főtevékenység szerinti ágazata jelentendő.</w:t>
      </w:r>
      <w:r w:rsidR="009176AC" w:rsidRPr="00EF2A61">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EF2A61" w:rsidRDefault="00B86A05" w:rsidP="00B86A05">
      <w:pPr>
        <w:rPr>
          <w:rFonts w:asciiTheme="minorHAnsi" w:hAnsiTheme="minorHAnsi" w:cstheme="minorHAnsi"/>
        </w:rPr>
      </w:pPr>
    </w:p>
    <w:p w14:paraId="6A4427AA" w14:textId="2385E0D9" w:rsidR="003C5456" w:rsidRPr="00C32F4A" w:rsidRDefault="003C5456" w:rsidP="00F3207B">
      <w:pPr>
        <w:autoSpaceDE w:val="0"/>
        <w:autoSpaceDN w:val="0"/>
        <w:spacing w:after="0"/>
      </w:pPr>
      <w:r w:rsidRPr="00EF2A61">
        <w:rPr>
          <w:rFonts w:asciiTheme="minorHAnsi" w:hAnsiTheme="minorHAnsi" w:cstheme="minorHAnsi"/>
        </w:rPr>
        <w:t xml:space="preserve">2023. decemberi vonatkozási időtől kezdődően az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táblába beépítésre került </w:t>
      </w:r>
      <w:bookmarkStart w:id="341" w:name="_Hlk146195437"/>
      <w:r w:rsidRPr="00EF2A61">
        <w:rPr>
          <w:rFonts w:asciiTheme="minorHAnsi" w:hAnsiTheme="minorHAnsi" w:cstheme="minorHAnsi"/>
        </w:rPr>
        <w:t>a „</w:t>
      </w:r>
      <w:r w:rsidRPr="00EF2A61">
        <w:rPr>
          <w:rFonts w:asciiTheme="minorHAnsi" w:hAnsiTheme="minorHAnsi" w:cstheme="minorHAnsi"/>
          <w:b/>
          <w:bCs/>
        </w:rPr>
        <w:t>Nem pénzügyi kimutatás közzétételére köteles vállalkozás-e?</w:t>
      </w:r>
      <w:r w:rsidRPr="00EF2A61">
        <w:rPr>
          <w:rFonts w:asciiTheme="minorHAnsi" w:hAnsiTheme="minorHAnsi" w:cstheme="minorHAnsi"/>
        </w:rPr>
        <w:t>”</w:t>
      </w:r>
      <w:bookmarkEnd w:id="341"/>
      <w:r w:rsidRPr="00EF2A61">
        <w:rPr>
          <w:rFonts w:asciiTheme="minorHAnsi" w:hAnsiTheme="minorHAnsi" w:cstheme="minorHAnsi"/>
        </w:rPr>
        <w:t xml:space="preserve"> mező</w:t>
      </w:r>
      <w:r w:rsidR="00667183" w:rsidRPr="00EF2A61">
        <w:rPr>
          <w:rFonts w:asciiTheme="minorHAnsi" w:hAnsiTheme="minorHAnsi" w:cstheme="minorHAnsi"/>
        </w:rPr>
        <w:t>, melyet a 2023.12.01. után kötött szerződések</w:t>
      </w:r>
      <w:r w:rsidR="00901D97" w:rsidRPr="00EF2A61">
        <w:rPr>
          <w:rFonts w:asciiTheme="minorHAnsi" w:hAnsiTheme="minorHAnsi" w:cstheme="minorHAnsi"/>
        </w:rPr>
        <w:t>hez kapcsolódó belföldi vállalati ügyfelek esetén</w:t>
      </w:r>
      <w:r w:rsidR="00667183" w:rsidRPr="00EF2A61">
        <w:rPr>
          <w:rFonts w:asciiTheme="minorHAnsi" w:hAnsiTheme="minorHAnsi" w:cstheme="minorHAnsi"/>
        </w:rPr>
        <w:t xml:space="preserve"> kell tölteni.</w:t>
      </w:r>
      <w:r w:rsidR="00CF09F3" w:rsidRPr="00EF2A61">
        <w:rPr>
          <w:rFonts w:asciiTheme="minorHAnsi" w:hAnsiTheme="minorHAnsi" w:cstheme="minorHAnsi"/>
        </w:rPr>
        <w:t xml:space="preserve"> </w:t>
      </w:r>
      <w:r w:rsidR="00F374FB" w:rsidRPr="00EF2A61">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EF2A61">
        <w:rPr>
          <w:rFonts w:asciiTheme="minorHAnsi" w:eastAsia="Times New Roman" w:hAnsiTheme="minorHAnsi" w:cstheme="minorHAnsi"/>
          <w:color w:val="000000" w:themeColor="text1"/>
        </w:rPr>
        <w:t xml:space="preserve">alpontja, </w:t>
      </w:r>
      <w:r w:rsidR="00F374FB" w:rsidRPr="00EF2A61">
        <w:rPr>
          <w:color w:val="000000" w:themeColor="text1"/>
        </w:rPr>
        <w:t>valamint a Számviteli Törvény 177. § (95-100) alpontjai szabályozzák</w:t>
      </w:r>
      <w:r w:rsidR="00F374FB" w:rsidRPr="00EF2A61">
        <w:rPr>
          <w:rFonts w:asciiTheme="minorHAnsi" w:eastAsia="Times New Roman" w:hAnsiTheme="minorHAnsi" w:cstheme="minorHAnsi"/>
          <w:color w:val="000000" w:themeColor="text1"/>
        </w:rPr>
        <w:t xml:space="preserve">. </w:t>
      </w:r>
      <w:r w:rsidR="00CF09F3" w:rsidRPr="00EF2A61">
        <w:rPr>
          <w:rFonts w:asciiTheme="minorHAnsi" w:hAnsiTheme="minorHAnsi" w:cstheme="minorHAnsi"/>
        </w:rPr>
        <w:t>Amennyiben adott ügyfél csak fedezetnyújtóként vagy garancia kedvezményezettként szerepel a HITREG-ben</w:t>
      </w:r>
      <w:r w:rsidR="001F441A" w:rsidRPr="00EF2A61">
        <w:rPr>
          <w:rFonts w:asciiTheme="minorHAnsi" w:hAnsiTheme="minorHAnsi" w:cstheme="minorHAnsi"/>
        </w:rPr>
        <w:t>,</w:t>
      </w:r>
      <w:r w:rsidR="002913B1" w:rsidRPr="00EF2A61">
        <w:rPr>
          <w:rFonts w:asciiTheme="minorHAnsi" w:hAnsiTheme="minorHAnsi" w:cstheme="minorHAnsi"/>
        </w:rPr>
        <w:t xml:space="preserve"> </w:t>
      </w:r>
      <w:bookmarkStart w:id="342" w:name="_Hlk147486003"/>
      <w:r w:rsidR="002913B1" w:rsidRPr="00EF2A61">
        <w:rPr>
          <w:rFonts w:asciiTheme="minorHAnsi" w:hAnsiTheme="minorHAnsi" w:cstheme="minorHAnsi"/>
        </w:rPr>
        <w:t>vagy a</w:t>
      </w:r>
      <w:r w:rsidR="008168EF" w:rsidRPr="00EF2A61">
        <w:rPr>
          <w:rFonts w:asciiTheme="minorHAnsi" w:hAnsiTheme="minorHAnsi" w:cstheme="minorHAnsi"/>
        </w:rPr>
        <w:t>dósként,</w:t>
      </w:r>
      <w:r w:rsidR="00214748" w:rsidRPr="00EF2A61">
        <w:rPr>
          <w:rFonts w:asciiTheme="minorHAnsi" w:hAnsiTheme="minorHAnsi" w:cstheme="minorHAnsi"/>
        </w:rPr>
        <w:t xml:space="preserve"> </w:t>
      </w:r>
      <w:r w:rsidR="008168EF" w:rsidRPr="00EF2A61">
        <w:rPr>
          <w:rFonts w:asciiTheme="minorHAnsi" w:hAnsiTheme="minorHAnsi" w:cstheme="minorHAnsi"/>
        </w:rPr>
        <w:t xml:space="preserve">de még </w:t>
      </w:r>
      <w:r w:rsidR="002913B1" w:rsidRPr="00EF2A61">
        <w:rPr>
          <w:rFonts w:asciiTheme="minorHAnsi" w:hAnsiTheme="minorHAnsi" w:cstheme="minorHAnsi"/>
        </w:rPr>
        <w:t xml:space="preserve">nem áll rendelkezésre információ arra vonatkozóan, hogy </w:t>
      </w:r>
      <w:r w:rsidR="00DE3AB8" w:rsidRPr="00EF2A61">
        <w:rPr>
          <w:rFonts w:asciiTheme="minorHAnsi" w:hAnsiTheme="minorHAnsi" w:cstheme="minorHAnsi"/>
        </w:rPr>
        <w:t>„</w:t>
      </w:r>
      <w:r w:rsidR="002913B1" w:rsidRPr="00EF2A61">
        <w:rPr>
          <w:rFonts w:asciiTheme="minorHAnsi" w:hAnsiTheme="minorHAnsi" w:cstheme="minorHAnsi"/>
        </w:rPr>
        <w:t xml:space="preserve">Nem pénzügyi kimutatás közzétételére kötelezett vállalkozás-e?” az ügyfél, </w:t>
      </w:r>
      <w:bookmarkEnd w:id="342"/>
      <w:r w:rsidR="00CF09F3" w:rsidRPr="00EF2A61">
        <w:rPr>
          <w:rFonts w:asciiTheme="minorHAnsi" w:hAnsiTheme="minorHAnsi" w:cstheme="minorHAnsi"/>
        </w:rPr>
        <w:t>a mező ’N’ értékkel töltendő.</w:t>
      </w:r>
      <w:r w:rsidR="00905150" w:rsidRPr="00EF2A61">
        <w:rPr>
          <w:rFonts w:asciiTheme="minorHAnsi" w:hAnsiTheme="minorHAnsi" w:cstheme="minorHAnsi"/>
        </w:rPr>
        <w:t xml:space="preserve"> </w:t>
      </w:r>
      <w:bookmarkStart w:id="343" w:name="_Hlk158108250"/>
      <w:r w:rsidR="00905150" w:rsidRPr="00EF2A61">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05150" w:rsidRPr="00EF2A61">
        <w:rPr>
          <w:rFonts w:asciiTheme="minorHAnsi" w:hAnsiTheme="minorHAnsi" w:cstheme="minorHAnsi"/>
        </w:rPr>
        <w:t>TAX_UGYF</w:t>
      </w:r>
      <w:proofErr w:type="spellEnd"/>
      <w:r w:rsidR="00905150" w:rsidRPr="00EF2A61">
        <w:rPr>
          <w:rFonts w:asciiTheme="minorHAnsi" w:hAnsiTheme="minorHAnsi" w:cstheme="minorHAnsi"/>
        </w:rPr>
        <w:t xml:space="preserve"> tábla adatai, kifejezetten csak ebben az esetben a </w:t>
      </w:r>
      <w:proofErr w:type="spellStart"/>
      <w:r w:rsidR="00905150" w:rsidRPr="00EF2A61">
        <w:rPr>
          <w:rFonts w:asciiTheme="minorHAnsi" w:hAnsiTheme="minorHAnsi" w:cstheme="minorHAnsi"/>
        </w:rPr>
        <w:t>TAX_UGYF</w:t>
      </w:r>
      <w:proofErr w:type="spellEnd"/>
      <w:r w:rsidR="00905150" w:rsidRPr="00EF2A61">
        <w:rPr>
          <w:rFonts w:asciiTheme="minorHAnsi" w:hAnsiTheme="minorHAnsi" w:cstheme="minorHAnsi"/>
        </w:rPr>
        <w:t xml:space="preserve"> tábla 0 értékekkel jelentendő.</w:t>
      </w:r>
      <w:r w:rsidR="00F374FB" w:rsidRPr="00EF2A61">
        <w:rPr>
          <w:rFonts w:asciiTheme="minorHAnsi" w:hAnsiTheme="minorHAnsi" w:cstheme="minorHAnsi"/>
        </w:rPr>
        <w:t xml:space="preserve"> </w:t>
      </w:r>
      <w:r w:rsidR="00F374FB" w:rsidRPr="00EF2A61">
        <w:rPr>
          <w:rFonts w:eastAsia="Times New Roman"/>
        </w:rPr>
        <w:t xml:space="preserve">Amennyiben egy vállalkozás kötelezett, de mégsem tesz közzé EU Taxonómia jelentést, a </w:t>
      </w:r>
      <w:proofErr w:type="spellStart"/>
      <w:r w:rsidR="00F374FB" w:rsidRPr="00EF2A61">
        <w:rPr>
          <w:rFonts w:eastAsia="Times New Roman"/>
        </w:rPr>
        <w:t>CSRD_KOD</w:t>
      </w:r>
      <w:proofErr w:type="spellEnd"/>
      <w:r w:rsidR="00F374FB" w:rsidRPr="00EF2A61">
        <w:rPr>
          <w:rFonts w:eastAsia="Times New Roman"/>
        </w:rPr>
        <w:t xml:space="preserve"> mezőben ’I’-vel szükséges jelölni, a </w:t>
      </w:r>
      <w:proofErr w:type="spellStart"/>
      <w:r w:rsidR="00F374FB" w:rsidRPr="00EF2A61">
        <w:rPr>
          <w:rFonts w:eastAsia="Times New Roman"/>
        </w:rPr>
        <w:t>TAX_UGYF</w:t>
      </w:r>
      <w:proofErr w:type="spellEnd"/>
      <w:r w:rsidR="00F374FB" w:rsidRPr="00EF2A61">
        <w:rPr>
          <w:rFonts w:eastAsia="Times New Roman"/>
        </w:rPr>
        <w:t xml:space="preserve">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EF2A61" w:rsidRDefault="00BE1B25" w:rsidP="00F3207B">
      <w:pPr>
        <w:autoSpaceDE w:val="0"/>
        <w:autoSpaceDN w:val="0"/>
        <w:spacing w:after="0"/>
        <w:rPr>
          <w:ins w:id="344" w:author="MNB" w:date="2025-08-29T10:22:00Z" w16du:dateUtc="2025-08-29T08:22:00Z"/>
          <w:rFonts w:eastAsia="Times New Roman"/>
        </w:rPr>
      </w:pPr>
    </w:p>
    <w:p w14:paraId="33DA5743" w14:textId="25EBA4B4" w:rsidR="00BE1B25" w:rsidRPr="00EF2A61" w:rsidRDefault="00BE1B25" w:rsidP="00F3207B">
      <w:pPr>
        <w:autoSpaceDE w:val="0"/>
        <w:autoSpaceDN w:val="0"/>
        <w:spacing w:after="0"/>
        <w:rPr>
          <w:ins w:id="345" w:author="MNB" w:date="2025-08-29T10:22:00Z" w16du:dateUtc="2025-08-29T08:22:00Z"/>
          <w:rFonts w:asciiTheme="minorHAnsi" w:hAnsiTheme="minorHAnsi" w:cstheme="minorHAnsi"/>
        </w:rPr>
      </w:pPr>
      <w:ins w:id="346" w:author="MNB" w:date="2025-08-29T10:22:00Z" w16du:dateUtc="2025-08-29T08:22:00Z">
        <w:r w:rsidRPr="00EF2A61">
          <w:rPr>
            <w:rFonts w:asciiTheme="minorHAnsi" w:hAnsiTheme="minorHAnsi" w:cstheme="minorHAnsi"/>
          </w:rPr>
          <w:t xml:space="preserve">Az alapok az MNB által adott egyedi, FB kezdetű azonosítóval jelentendők. </w:t>
        </w:r>
        <w:r w:rsidRPr="000533AA">
          <w:rPr>
            <w:rFonts w:asciiTheme="minorHAnsi" w:hAnsiTheme="minorHAnsi" w:cstheme="minorHAnsi"/>
          </w:rPr>
          <w:t>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ins>
    </w:p>
    <w:bookmarkEnd w:id="343"/>
    <w:p w14:paraId="6748418A" w14:textId="5FB72852" w:rsidR="006B461E" w:rsidRPr="00EF2A61" w:rsidRDefault="006B461E" w:rsidP="00C16D5B">
      <w:pPr>
        <w:rPr>
          <w:rFonts w:asciiTheme="minorHAnsi" w:hAnsiTheme="minorHAnsi" w:cstheme="minorHAnsi"/>
        </w:rPr>
      </w:pPr>
      <w:r w:rsidRPr="00EF2A61">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0D4FE3B9" w:rsidR="00DB7662" w:rsidRPr="00EF2A61" w:rsidRDefault="00DB7662" w:rsidP="00DB7662">
      <w:pPr>
        <w:rPr>
          <w:rFonts w:asciiTheme="minorHAnsi" w:hAnsiTheme="minorHAnsi" w:cstheme="minorHAnsi"/>
        </w:rPr>
      </w:pPr>
      <w:r w:rsidRPr="00EF2A61">
        <w:rPr>
          <w:rFonts w:asciiTheme="minorHAnsi" w:hAnsiTheme="minorHAnsi" w:cstheme="minorHAnsi"/>
        </w:rPr>
        <w:t xml:space="preserve">2022. június vonatkozási időtől kezdődően a „Jogi eljárás állása” és a „Jogi eljárás kezdeményezésének időpontja” mezők </w:t>
      </w:r>
      <w:proofErr w:type="spellStart"/>
      <w:r w:rsidRPr="00EF2A61">
        <w:rPr>
          <w:rFonts w:asciiTheme="minorHAnsi" w:hAnsiTheme="minorHAnsi" w:cstheme="minorHAnsi"/>
        </w:rPr>
        <w:t>tilosítása</w:t>
      </w:r>
      <w:proofErr w:type="spellEnd"/>
      <w:r w:rsidRPr="00EF2A61">
        <w:rPr>
          <w:rFonts w:asciiTheme="minorHAnsi" w:hAnsiTheme="minorHAnsi" w:cstheme="minorHAnsi"/>
        </w:rPr>
        <w:t xml:space="preserve"> </w:t>
      </w:r>
      <w:del w:id="347" w:author="MNB" w:date="2025-08-29T10:22:00Z" w16du:dateUtc="2025-08-29T08:22:00Z">
        <w:r w:rsidRPr="006C72EB">
          <w:rPr>
            <w:rFonts w:asciiTheme="minorHAnsi" w:hAnsiTheme="minorHAnsi" w:cstheme="minorHAnsi"/>
          </w:rPr>
          <w:delText>megszűnik</w:delText>
        </w:r>
      </w:del>
      <w:ins w:id="348" w:author="MNB" w:date="2025-08-29T10:22:00Z" w16du:dateUtc="2025-08-29T08:22:00Z">
        <w:r w:rsidRPr="00EF2A61">
          <w:rPr>
            <w:rFonts w:asciiTheme="minorHAnsi" w:hAnsiTheme="minorHAnsi" w:cstheme="minorHAnsi"/>
          </w:rPr>
          <w:t>megszűn</w:t>
        </w:r>
        <w:r w:rsidR="0036622C" w:rsidRPr="00EF2A61">
          <w:rPr>
            <w:rFonts w:asciiTheme="minorHAnsi" w:hAnsiTheme="minorHAnsi" w:cstheme="minorHAnsi"/>
          </w:rPr>
          <w:t>t</w:t>
        </w:r>
      </w:ins>
      <w:r w:rsidRPr="00EF2A61">
        <w:rPr>
          <w:rFonts w:asciiTheme="minorHAnsi" w:hAnsiTheme="minorHAnsi" w:cstheme="minorHAnsi"/>
        </w:rPr>
        <w:t>, adós és adóstárs minőségű ügyfelek esetén jelentendők ezek az információk a teljes állomány tekintetében.</w:t>
      </w:r>
    </w:p>
    <w:p w14:paraId="61664C0D" w14:textId="02623C9A" w:rsidR="00BF4D57" w:rsidRPr="00EF2A61" w:rsidRDefault="00BF4D57" w:rsidP="00DB7662">
      <w:pPr>
        <w:rPr>
          <w:rFonts w:asciiTheme="minorHAnsi" w:hAnsiTheme="minorHAnsi" w:cstheme="minorHAnsi"/>
        </w:rPr>
      </w:pPr>
      <w:r w:rsidRPr="00EF2A61">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EF2A61" w:rsidRDefault="00DB7662" w:rsidP="001E1B8D">
      <w:pPr>
        <w:rPr>
          <w:rFonts w:asciiTheme="minorHAnsi" w:hAnsiTheme="minorHAnsi" w:cstheme="minorHAnsi"/>
        </w:rPr>
      </w:pPr>
    </w:p>
    <w:p w14:paraId="73DA83E4" w14:textId="64A75149" w:rsidR="00B56E01" w:rsidRPr="00EF2A61" w:rsidRDefault="00C16D5B" w:rsidP="005847F9">
      <w:pPr>
        <w:rPr>
          <w:rFonts w:asciiTheme="minorHAnsi" w:hAnsiTheme="minorHAnsi" w:cstheme="minorHAnsi"/>
        </w:rPr>
      </w:pPr>
      <w:r w:rsidRPr="00EF2A61">
        <w:rPr>
          <w:rFonts w:asciiTheme="minorHAnsi" w:hAnsiTheme="minorHAnsi" w:cstheme="minorHAnsi"/>
        </w:rPr>
        <w:t xml:space="preserve">A külföldi vállalkozások esetében az </w:t>
      </w:r>
      <w:proofErr w:type="spellStart"/>
      <w:r w:rsidRPr="00EF2A61">
        <w:rPr>
          <w:rFonts w:asciiTheme="minorHAnsi" w:hAnsiTheme="minorHAnsi" w:cstheme="minorHAnsi"/>
        </w:rPr>
        <w:t>ügyféladatokat</w:t>
      </w:r>
      <w:proofErr w:type="spellEnd"/>
      <w:r w:rsidRPr="00EF2A61">
        <w:rPr>
          <w:rFonts w:asciiTheme="minorHAnsi" w:hAnsiTheme="minorHAnsi" w:cstheme="minorHAnsi"/>
        </w:rPr>
        <w:t xml:space="preserve"> az </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táblában kell jelenteni. Az azonosító az adatszolgáltató által képzett egyedi, időben állandó azonosító kell legyen, ami „</w:t>
      </w:r>
      <w:proofErr w:type="spellStart"/>
      <w:r w:rsidRPr="00EF2A61">
        <w:rPr>
          <w:rFonts w:asciiTheme="minorHAnsi" w:hAnsiTheme="minorHAnsi" w:cstheme="minorHAnsi"/>
        </w:rPr>
        <w:t>KULF</w:t>
      </w:r>
      <w:proofErr w:type="spellEnd"/>
      <w:r w:rsidRPr="00EF2A61">
        <w:rPr>
          <w:rFonts w:asciiTheme="minorHAnsi" w:hAnsiTheme="minorHAnsi" w:cstheme="minorHAnsi"/>
        </w:rPr>
        <w:t>_” előtaggal kezdődik. Ezen kívül meg kell adni a hitelbírálatkor bekért külföldi vállalati azonosítók valamelyikét vagy akár az összes azonosítót</w:t>
      </w:r>
      <w:r w:rsidR="001E1B8D" w:rsidRPr="00EF2A61">
        <w:rPr>
          <w:rFonts w:asciiTheme="minorHAnsi" w:hAnsiTheme="minorHAnsi" w:cstheme="minorHAnsi"/>
        </w:rPr>
        <w:t xml:space="preserve"> (adószám, </w:t>
      </w:r>
      <w:proofErr w:type="gramStart"/>
      <w:r w:rsidR="001E1B8D" w:rsidRPr="00EF2A61">
        <w:rPr>
          <w:rFonts w:asciiTheme="minorHAnsi" w:hAnsiTheme="minorHAnsi" w:cstheme="minorHAnsi"/>
        </w:rPr>
        <w:t>cégjegyzékszám,</w:t>
      </w:r>
      <w:proofErr w:type="gramEnd"/>
      <w:r w:rsidR="001E1B8D" w:rsidRPr="00EF2A61">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EF2A61" w:rsidRDefault="007B1653" w:rsidP="005847F9">
      <w:pPr>
        <w:rPr>
          <w:rFonts w:asciiTheme="minorHAnsi" w:hAnsiTheme="minorHAnsi" w:cstheme="minorHAnsi"/>
        </w:rPr>
      </w:pPr>
    </w:p>
    <w:p w14:paraId="4D624956" w14:textId="2D8A539E" w:rsidR="006B461E" w:rsidRPr="00EF2A61" w:rsidRDefault="006B461E" w:rsidP="005847F9">
      <w:pPr>
        <w:rPr>
          <w:rFonts w:asciiTheme="minorHAnsi" w:hAnsiTheme="minorHAnsi" w:cstheme="minorHAnsi"/>
        </w:rPr>
      </w:pPr>
    </w:p>
    <w:p w14:paraId="186AA298" w14:textId="7648FF9C" w:rsidR="00667183" w:rsidRPr="00EF2A61" w:rsidRDefault="00667183" w:rsidP="005847F9">
      <w:pPr>
        <w:rPr>
          <w:rFonts w:asciiTheme="minorHAnsi" w:hAnsiTheme="minorHAnsi" w:cstheme="minorHAnsi"/>
        </w:rPr>
      </w:pPr>
      <w:r w:rsidRPr="00EF2A61">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EF2A61" w:rsidRDefault="002D7881" w:rsidP="002D7881">
      <w:pPr>
        <w:rPr>
          <w:rFonts w:asciiTheme="minorHAnsi" w:hAnsiTheme="minorHAnsi" w:cstheme="minorHAnsi"/>
          <w:color w:val="FF0000"/>
        </w:rPr>
      </w:pPr>
      <w:r w:rsidRPr="00EF2A61">
        <w:rPr>
          <w:rFonts w:asciiTheme="minorHAnsi" w:hAnsiTheme="minorHAnsi" w:cstheme="minorHAnsi"/>
        </w:rPr>
        <w:t xml:space="preserve">Külföldi állami szerv által nyújtott garancia/kezesség: a fedezetnyújtót az </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táblában a saját nyilvántartás szerinti azonosítóval kell felvenni</w:t>
      </w:r>
      <w:r w:rsidR="005F6B16" w:rsidRPr="00EF2A61">
        <w:rPr>
          <w:rFonts w:asciiTheme="minorHAnsi" w:hAnsiTheme="minorHAnsi" w:cstheme="minorHAnsi"/>
        </w:rPr>
        <w:t>.</w:t>
      </w:r>
      <w:r w:rsidR="001E2C2F" w:rsidRPr="00EF2A61">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4CDFF42B" w:rsidR="00DB7662" w:rsidRPr="00EF2A61" w:rsidRDefault="00DB7662" w:rsidP="00DB7662">
      <w:pPr>
        <w:rPr>
          <w:rFonts w:asciiTheme="minorHAnsi" w:hAnsiTheme="minorHAnsi" w:cstheme="minorHAnsi"/>
        </w:rPr>
      </w:pPr>
      <w:r w:rsidRPr="00EF2A61">
        <w:rPr>
          <w:rFonts w:asciiTheme="minorHAnsi" w:hAnsiTheme="minorHAnsi" w:cstheme="minorHAnsi"/>
        </w:rPr>
        <w:t xml:space="preserve">2022. június vonatkozási időtől kezdődően a „Jogi eljárás állása” és a „Jogi eljárás kezdeményezésének időpontja” mezők </w:t>
      </w:r>
      <w:proofErr w:type="spellStart"/>
      <w:r w:rsidRPr="00EF2A61">
        <w:rPr>
          <w:rFonts w:asciiTheme="minorHAnsi" w:hAnsiTheme="minorHAnsi" w:cstheme="minorHAnsi"/>
        </w:rPr>
        <w:t>tilosítása</w:t>
      </w:r>
      <w:proofErr w:type="spellEnd"/>
      <w:r w:rsidRPr="00EF2A61">
        <w:rPr>
          <w:rFonts w:asciiTheme="minorHAnsi" w:hAnsiTheme="minorHAnsi" w:cstheme="minorHAnsi"/>
        </w:rPr>
        <w:t xml:space="preserve"> </w:t>
      </w:r>
      <w:del w:id="349" w:author="MNB" w:date="2025-08-29T10:22:00Z" w16du:dateUtc="2025-08-29T08:22:00Z">
        <w:r w:rsidRPr="006C72EB">
          <w:rPr>
            <w:rFonts w:asciiTheme="minorHAnsi" w:hAnsiTheme="minorHAnsi" w:cstheme="minorHAnsi"/>
          </w:rPr>
          <w:delText>megszűnik</w:delText>
        </w:r>
      </w:del>
      <w:ins w:id="350" w:author="MNB" w:date="2025-08-29T10:22:00Z" w16du:dateUtc="2025-08-29T08:22:00Z">
        <w:r w:rsidRPr="00EF2A61">
          <w:rPr>
            <w:rFonts w:asciiTheme="minorHAnsi" w:hAnsiTheme="minorHAnsi" w:cstheme="minorHAnsi"/>
          </w:rPr>
          <w:t>megszűn</w:t>
        </w:r>
        <w:r w:rsidR="0036622C" w:rsidRPr="00EF2A61">
          <w:rPr>
            <w:rFonts w:asciiTheme="minorHAnsi" w:hAnsiTheme="minorHAnsi" w:cstheme="minorHAnsi"/>
          </w:rPr>
          <w:t>t</w:t>
        </w:r>
      </w:ins>
      <w:r w:rsidRPr="00EF2A61">
        <w:rPr>
          <w:rFonts w:asciiTheme="minorHAnsi" w:hAnsiTheme="minorHAnsi" w:cstheme="minorHAnsi"/>
        </w:rPr>
        <w:t>, adós és adóstárs minőségű ügyfelek esetén jelentendők ezek az információk a teljes állomány tekintetében.</w:t>
      </w:r>
    </w:p>
    <w:p w14:paraId="1E710160" w14:textId="77777777" w:rsidR="00DB7662" w:rsidRPr="00EF2A61" w:rsidRDefault="00DB7662" w:rsidP="007955A8">
      <w:pPr>
        <w:rPr>
          <w:rFonts w:asciiTheme="minorHAnsi" w:hAnsiTheme="minorHAnsi" w:cstheme="minorHAnsi"/>
        </w:rPr>
      </w:pPr>
    </w:p>
    <w:p w14:paraId="3795CD20" w14:textId="2A9B2F44" w:rsidR="007955A8" w:rsidRPr="00EF2A61" w:rsidRDefault="007955A8" w:rsidP="007955A8">
      <w:r w:rsidRPr="00EF2A61">
        <w:rPr>
          <w:rFonts w:asciiTheme="minorHAnsi" w:hAnsiTheme="minorHAnsi" w:cstheme="minorHAnsi"/>
        </w:rPr>
        <w:t xml:space="preserve">A külföldi vállalkozás azonosító kódjai formátumának tekintetében irányadó az Európai Központi Bank </w:t>
      </w:r>
      <w:proofErr w:type="spellStart"/>
      <w:r w:rsidRPr="00EF2A61">
        <w:rPr>
          <w:rFonts w:asciiTheme="minorHAnsi" w:hAnsiTheme="minorHAnsi" w:cstheme="minorHAnsi"/>
        </w:rPr>
        <w:t>AnaCredit</w:t>
      </w:r>
      <w:proofErr w:type="spellEnd"/>
      <w:r w:rsidRPr="00EF2A61">
        <w:rPr>
          <w:rFonts w:asciiTheme="minorHAnsi" w:hAnsiTheme="minorHAnsi" w:cstheme="minorHAnsi"/>
        </w:rPr>
        <w:t xml:space="preserve"> adatszolgáltatásához megadott formátuma, az alkalmazható azonosító-formátumok </w:t>
      </w:r>
      <w:proofErr w:type="spellStart"/>
      <w:r w:rsidRPr="00EF2A61">
        <w:rPr>
          <w:rFonts w:asciiTheme="minorHAnsi" w:hAnsiTheme="minorHAnsi" w:cstheme="minorHAnsi"/>
        </w:rPr>
        <w:t>országonkénti</w:t>
      </w:r>
      <w:proofErr w:type="spellEnd"/>
      <w:r w:rsidRPr="00EF2A61">
        <w:rPr>
          <w:rFonts w:asciiTheme="minorHAnsi" w:hAnsiTheme="minorHAnsi" w:cstheme="minorHAnsi"/>
        </w:rPr>
        <w:t xml:space="preserve"> listája megtalálható az </w:t>
      </w:r>
      <w:proofErr w:type="spellStart"/>
      <w:r w:rsidRPr="00EF2A61">
        <w:rPr>
          <w:rFonts w:asciiTheme="minorHAnsi" w:hAnsiTheme="minorHAnsi" w:cstheme="minorHAnsi"/>
        </w:rPr>
        <w:t>EKB</w:t>
      </w:r>
      <w:proofErr w:type="spellEnd"/>
      <w:r w:rsidRPr="00EF2A61">
        <w:rPr>
          <w:rFonts w:asciiTheme="minorHAnsi" w:hAnsiTheme="minorHAnsi" w:cstheme="minorHAnsi"/>
        </w:rPr>
        <w:t xml:space="preserve"> honlapján (link: </w:t>
      </w:r>
      <w:hyperlink r:id="rId39" w:history="1">
        <w:r w:rsidRPr="00EF2A61">
          <w:rPr>
            <w:rStyle w:val="Hiperhivatkozs"/>
            <w:rFonts w:asciiTheme="minorHAnsi" w:hAnsiTheme="minorHAnsi" w:cstheme="minorHAnsi"/>
            <w:vertAlign w:val="baseline"/>
          </w:rPr>
          <w:t xml:space="preserve">'List of </w:t>
        </w:r>
        <w:proofErr w:type="spellStart"/>
        <w:r w:rsidRPr="00EF2A61">
          <w:rPr>
            <w:rStyle w:val="Hiperhivatkozs"/>
            <w:rFonts w:asciiTheme="minorHAnsi" w:hAnsiTheme="minorHAnsi" w:cstheme="minorHAnsi"/>
            <w:vertAlign w:val="baseline"/>
          </w:rPr>
          <w:t>national</w:t>
        </w:r>
        <w:proofErr w:type="spellEnd"/>
        <w:r w:rsidRPr="00EF2A61">
          <w:rPr>
            <w:rStyle w:val="Hiperhivatkozs"/>
            <w:rFonts w:asciiTheme="minorHAnsi" w:hAnsiTheme="minorHAnsi" w:cstheme="minorHAnsi"/>
            <w:vertAlign w:val="baseline"/>
          </w:rPr>
          <w:t xml:space="preserve"> </w:t>
        </w:r>
        <w:proofErr w:type="spellStart"/>
        <w:r w:rsidRPr="00EF2A61">
          <w:rPr>
            <w:rStyle w:val="Hiperhivatkozs"/>
            <w:rFonts w:asciiTheme="minorHAnsi" w:hAnsiTheme="minorHAnsi" w:cstheme="minorHAnsi"/>
            <w:vertAlign w:val="baseline"/>
          </w:rPr>
          <w:t>identifiers</w:t>
        </w:r>
        <w:proofErr w:type="spellEnd"/>
        <w:r w:rsidRPr="00EF2A61">
          <w:rPr>
            <w:rStyle w:val="Hiperhivatkozs"/>
            <w:rFonts w:asciiTheme="minorHAnsi" w:hAnsiTheme="minorHAnsi" w:cstheme="minorHAnsi"/>
            <w:vertAlign w:val="baseline"/>
          </w:rPr>
          <w:t>'</w:t>
        </w:r>
      </w:hyperlink>
      <w:r w:rsidRPr="00EF2A61">
        <w:rPr>
          <w:rFonts w:asciiTheme="minorHAnsi" w:hAnsiTheme="minorHAnsi" w:cstheme="minorHAnsi"/>
        </w:rPr>
        <w:t>).</w:t>
      </w:r>
    </w:p>
    <w:p w14:paraId="1D38062D" w14:textId="593CEB43" w:rsidR="001E1B8D" w:rsidRPr="00EF2A61" w:rsidRDefault="0094196F" w:rsidP="005847F9">
      <w:pPr>
        <w:rPr>
          <w:rFonts w:asciiTheme="minorHAnsi" w:hAnsiTheme="minorHAnsi" w:cstheme="minorHAnsi"/>
        </w:rPr>
      </w:pPr>
      <w:r w:rsidRPr="00EF2A61">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EF2A61" w:rsidRDefault="0094196F" w:rsidP="005847F9">
      <w:pPr>
        <w:rPr>
          <w:rFonts w:asciiTheme="minorHAnsi" w:hAnsiTheme="minorHAnsi" w:cstheme="minorHAnsi"/>
        </w:rPr>
      </w:pPr>
      <w:r w:rsidRPr="00EF2A61">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EF2A61" w:rsidRDefault="00BD103C" w:rsidP="003507E8">
      <w:pPr>
        <w:autoSpaceDE w:val="0"/>
        <w:autoSpaceDN w:val="0"/>
        <w:spacing w:before="40" w:after="40" w:line="240" w:lineRule="auto"/>
        <w:rPr>
          <w:rFonts w:asciiTheme="minorHAnsi" w:hAnsiTheme="minorHAnsi" w:cstheme="minorHAnsi"/>
        </w:rPr>
      </w:pPr>
      <w:bookmarkStart w:id="351" w:name="_Hlk71710799"/>
      <w:r w:rsidRPr="00EF2A61">
        <w:rPr>
          <w:rFonts w:asciiTheme="minorHAnsi" w:hAnsiTheme="minorHAnsi" w:cstheme="minorHAnsi"/>
        </w:rPr>
        <w:t xml:space="preserve">A </w:t>
      </w:r>
      <w:r w:rsidRPr="00EF2A61">
        <w:rPr>
          <w:rFonts w:asciiTheme="minorHAnsi" w:hAnsiTheme="minorHAnsi" w:cstheme="minorHAnsi"/>
          <w:b/>
          <w:bCs/>
        </w:rPr>
        <w:t>„LEI-kód”</w:t>
      </w:r>
      <w:r w:rsidRPr="00EF2A61">
        <w:rPr>
          <w:rFonts w:asciiTheme="minorHAnsi" w:hAnsiTheme="minorHAnsi" w:cstheme="minorHAnsi"/>
        </w:rPr>
        <w:t xml:space="preserve"> mező töltése kötelező, amennyiben rendelkezésre áll vagy beszerezhető.</w:t>
      </w:r>
      <w:r w:rsidR="007B0877" w:rsidRPr="00EF2A61">
        <w:rPr>
          <w:rFonts w:asciiTheme="minorHAnsi" w:hAnsiTheme="minorHAnsi" w:cstheme="minorHAnsi"/>
        </w:rPr>
        <w:t xml:space="preserve"> </w:t>
      </w:r>
    </w:p>
    <w:p w14:paraId="23B3EFCB" w14:textId="77777777" w:rsidR="00ED5746" w:rsidRPr="00EF2A61" w:rsidRDefault="00ED5746" w:rsidP="005847F9">
      <w:pPr>
        <w:rPr>
          <w:rFonts w:asciiTheme="minorHAnsi" w:hAnsiTheme="minorHAnsi" w:cstheme="minorHAnsi"/>
        </w:rPr>
      </w:pPr>
    </w:p>
    <w:p w14:paraId="1DA43543" w14:textId="65456EC5" w:rsidR="00DB7662" w:rsidRPr="00EF2A61" w:rsidRDefault="00ED5746" w:rsidP="005847F9">
      <w:pPr>
        <w:rPr>
          <w:rFonts w:asciiTheme="minorHAnsi" w:hAnsiTheme="minorHAnsi" w:cstheme="minorHAnsi"/>
        </w:rPr>
      </w:pPr>
      <w:r w:rsidRPr="00EF2A61">
        <w:rPr>
          <w:rFonts w:asciiTheme="minorHAnsi" w:hAnsiTheme="minorHAnsi" w:cstheme="minorHAnsi"/>
        </w:rPr>
        <w:t xml:space="preserve">Nemzetközi szervezetek esetén az országkód mezőben a székhely szerinti ország kódja jelentendő. </w:t>
      </w:r>
      <w:r w:rsidR="00DB7662" w:rsidRPr="00EF2A61">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EF2A61" w:rsidRDefault="00667183" w:rsidP="009648D1">
      <w:pPr>
        <w:autoSpaceDE w:val="0"/>
        <w:autoSpaceDN w:val="0"/>
        <w:spacing w:after="0"/>
        <w:rPr>
          <w:rFonts w:asciiTheme="minorHAnsi" w:hAnsiTheme="minorHAnsi" w:cstheme="minorHAnsi"/>
        </w:rPr>
      </w:pPr>
      <w:r w:rsidRPr="00EF2A61">
        <w:rPr>
          <w:rFonts w:asciiTheme="minorHAnsi" w:hAnsiTheme="minorHAnsi" w:cstheme="minorHAnsi"/>
        </w:rPr>
        <w:t xml:space="preserve">2023. decemberi vonatkozási időtől kezdődően az </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sidRPr="00EF2A61">
        <w:rPr>
          <w:rFonts w:asciiTheme="minorHAnsi" w:hAnsiTheme="minorHAnsi" w:cstheme="minorHAnsi"/>
        </w:rPr>
        <w:t xml:space="preserve">hez kapcsolódó külföldi vállalati ügyfelek esetén </w:t>
      </w:r>
      <w:r w:rsidRPr="00EF2A61">
        <w:rPr>
          <w:rFonts w:asciiTheme="minorHAnsi" w:hAnsiTheme="minorHAnsi" w:cstheme="minorHAnsi"/>
        </w:rPr>
        <w:t>kell tölteni.</w:t>
      </w:r>
      <w:r w:rsidR="00E0758F" w:rsidRPr="00EF2A61">
        <w:rPr>
          <w:rFonts w:asciiTheme="minorHAnsi" w:hAnsiTheme="minorHAnsi" w:cstheme="minorHAnsi"/>
        </w:rPr>
        <w:t xml:space="preserve"> </w:t>
      </w:r>
      <w:r w:rsidR="00E0758F" w:rsidRPr="00EF2A61">
        <w:t xml:space="preserve">A mezőben azt az információt kell megadni, hogy az ügyfél a 2013/34/EU irányelv </w:t>
      </w:r>
      <w:r w:rsidR="007A01F0" w:rsidRPr="00EF2A61">
        <w:t xml:space="preserve">(2013. június 26.) </w:t>
      </w:r>
      <w:r w:rsidR="00E0758F" w:rsidRPr="00EF2A61">
        <w:t>19a. és 29a. cikkében meghatározott közzétételi kötelezettségek hatálya alá tartozó vállalkozás-e.</w:t>
      </w:r>
      <w:r w:rsidR="00CF09F3" w:rsidRPr="00EF2A61">
        <w:t xml:space="preserve"> </w:t>
      </w:r>
      <w:r w:rsidR="00CF09F3" w:rsidRPr="00EF2A61">
        <w:rPr>
          <w:rFonts w:asciiTheme="minorHAnsi" w:hAnsiTheme="minorHAnsi" w:cstheme="minorHAnsi"/>
        </w:rPr>
        <w:t>Amennyiben adott ügyfél csak fedezetnyújtóként vagy garancia kedvezményezettként szerepel a HITREG-ben, a mező ’N’ értékkel töltendő.</w:t>
      </w:r>
      <w:r w:rsidR="009648D1" w:rsidRPr="00EF2A61">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648D1" w:rsidRPr="00EF2A61">
        <w:rPr>
          <w:rFonts w:asciiTheme="minorHAnsi" w:hAnsiTheme="minorHAnsi" w:cstheme="minorHAnsi"/>
        </w:rPr>
        <w:t>TAX_UGYF</w:t>
      </w:r>
      <w:proofErr w:type="spellEnd"/>
      <w:r w:rsidR="009648D1" w:rsidRPr="00EF2A61">
        <w:rPr>
          <w:rFonts w:asciiTheme="minorHAnsi" w:hAnsiTheme="minorHAnsi" w:cstheme="minorHAnsi"/>
        </w:rPr>
        <w:t xml:space="preserve"> tábla adatai, kifejezetten csak ebben az esetben a </w:t>
      </w:r>
      <w:proofErr w:type="spellStart"/>
      <w:r w:rsidR="009648D1" w:rsidRPr="00EF2A61">
        <w:rPr>
          <w:rFonts w:asciiTheme="minorHAnsi" w:hAnsiTheme="minorHAnsi" w:cstheme="minorHAnsi"/>
        </w:rPr>
        <w:t>TAX_UGYF</w:t>
      </w:r>
      <w:proofErr w:type="spellEnd"/>
      <w:r w:rsidR="009648D1" w:rsidRPr="00EF2A61">
        <w:rPr>
          <w:rFonts w:asciiTheme="minorHAnsi" w:hAnsiTheme="minorHAnsi" w:cstheme="minorHAnsi"/>
        </w:rPr>
        <w:t xml:space="preserve"> tábla 0 értékekkel jelentendő.</w:t>
      </w:r>
    </w:p>
    <w:p w14:paraId="293FBA65" w14:textId="77777777" w:rsidR="00BF4D57" w:rsidRPr="00EF2A61" w:rsidRDefault="00BF4D57" w:rsidP="009648D1">
      <w:pPr>
        <w:autoSpaceDE w:val="0"/>
        <w:autoSpaceDN w:val="0"/>
        <w:spacing w:after="0"/>
        <w:rPr>
          <w:rFonts w:asciiTheme="minorHAnsi" w:hAnsiTheme="minorHAnsi" w:cstheme="minorHAnsi"/>
        </w:rPr>
      </w:pPr>
    </w:p>
    <w:p w14:paraId="4B679F90" w14:textId="77777777" w:rsidR="00BF4D57" w:rsidRPr="00EF2A61" w:rsidRDefault="00BF4D57" w:rsidP="00BF4D57">
      <w:pPr>
        <w:rPr>
          <w:rFonts w:asciiTheme="minorHAnsi" w:hAnsiTheme="minorHAnsi" w:cstheme="minorHAnsi"/>
        </w:rPr>
      </w:pPr>
      <w:r w:rsidRPr="00EF2A61">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EF2A61" w:rsidRDefault="00E2288F" w:rsidP="00BF4D57">
      <w:pPr>
        <w:rPr>
          <w:ins w:id="352" w:author="MNB" w:date="2025-08-29T10:22:00Z" w16du:dateUtc="2025-08-29T08:22:00Z"/>
          <w:rFonts w:asciiTheme="minorHAnsi" w:hAnsiTheme="minorHAnsi" w:cstheme="minorHAnsi"/>
        </w:rPr>
      </w:pPr>
      <w:ins w:id="353" w:author="MNB" w:date="2025-08-29T10:22:00Z" w16du:dateUtc="2025-08-29T08:22:00Z">
        <w:r w:rsidRPr="00EF2A61">
          <w:rPr>
            <w:rFonts w:asciiTheme="minorHAnsi" w:hAnsiTheme="minorHAnsi" w:cstheme="minorHAnsi"/>
          </w:rPr>
          <w:t xml:space="preserve">2025. december vonatkozási időtől kezdődően jelentendő a külföldi partner hitelintézet </w:t>
        </w:r>
        <w:proofErr w:type="spellStart"/>
        <w:r w:rsidRPr="00EF2A61">
          <w:rPr>
            <w:rFonts w:asciiTheme="minorHAnsi" w:hAnsiTheme="minorHAnsi" w:cstheme="minorHAnsi"/>
          </w:rPr>
          <w:t>swift</w:t>
        </w:r>
        <w:proofErr w:type="spellEnd"/>
        <w:r w:rsidRPr="00EF2A61">
          <w:rPr>
            <w:rFonts w:asciiTheme="minorHAnsi" w:hAnsiTheme="minorHAnsi" w:cstheme="minorHAnsi"/>
          </w:rPr>
          <w:t xml:space="preserve"> kódja abban az esetben, ha a partner</w:t>
        </w:r>
        <w:r w:rsidR="00630B64" w:rsidRPr="000533AA">
          <w:rPr>
            <w:rFonts w:asciiTheme="minorHAnsi" w:hAnsiTheme="minorHAnsi" w:cstheme="minorHAnsi"/>
          </w:rPr>
          <w:t xml:space="preserve"> </w:t>
        </w:r>
        <w:r w:rsidRPr="00EF2A61">
          <w:rPr>
            <w:rFonts w:asciiTheme="minorHAnsi" w:hAnsiTheme="minorHAnsi" w:cstheme="minorHAnsi"/>
          </w:rPr>
          <w:t>’</w:t>
        </w:r>
        <w:proofErr w:type="spellStart"/>
        <w:r w:rsidRPr="00EF2A61">
          <w:rPr>
            <w:rFonts w:asciiTheme="minorHAnsi" w:hAnsiTheme="minorHAnsi" w:cstheme="minorHAnsi"/>
          </w:rPr>
          <w:t>ADOS</w:t>
        </w:r>
        <w:proofErr w:type="spellEnd"/>
        <w:r w:rsidRPr="00EF2A61">
          <w:rPr>
            <w:rFonts w:asciiTheme="minorHAnsi" w:hAnsiTheme="minorHAnsi" w:cstheme="minorHAnsi"/>
          </w:rPr>
          <w:t xml:space="preserve">’ minőségben </w:t>
        </w:r>
        <w:r w:rsidR="005C5822" w:rsidRPr="000533AA">
          <w:rPr>
            <w:rFonts w:asciiTheme="minorHAnsi" w:hAnsiTheme="minorHAnsi" w:cstheme="minorHAnsi"/>
          </w:rPr>
          <w:t xml:space="preserve">kapcsolódik valamely </w:t>
        </w:r>
        <w:r w:rsidRPr="00EF2A61">
          <w:rPr>
            <w:rFonts w:asciiTheme="minorHAnsi" w:hAnsiTheme="minorHAnsi" w:cstheme="minorHAnsi"/>
          </w:rPr>
          <w:t>eszköz oldali betét instrumentumhoz.</w:t>
        </w:r>
      </w:ins>
    </w:p>
    <w:p w14:paraId="33B76DD5" w14:textId="77777777" w:rsidR="00C06692" w:rsidRPr="00EF2A61" w:rsidRDefault="00C06692" w:rsidP="005847F9">
      <w:pPr>
        <w:rPr>
          <w:rFonts w:asciiTheme="minorHAnsi" w:hAnsiTheme="minorHAnsi" w:cstheme="minorHAnsi"/>
        </w:rPr>
      </w:pPr>
    </w:p>
    <w:p w14:paraId="302697EF" w14:textId="109D084E" w:rsidR="00EE4F14" w:rsidRPr="00EF2A61" w:rsidRDefault="001E1B8D" w:rsidP="008E587A">
      <w:pPr>
        <w:pStyle w:val="Cmsor3"/>
        <w:rPr>
          <w:rFonts w:asciiTheme="minorHAnsi" w:hAnsiTheme="minorHAnsi" w:cstheme="minorHAnsi"/>
          <w:b/>
          <w:szCs w:val="20"/>
        </w:rPr>
      </w:pPr>
      <w:bookmarkStart w:id="354" w:name="_Toc64967400"/>
      <w:bookmarkStart w:id="355" w:name="_Toc149902021"/>
      <w:bookmarkStart w:id="356" w:name="_Toc206686163"/>
      <w:bookmarkStart w:id="357" w:name="_Toc188019091"/>
      <w:bookmarkEnd w:id="351"/>
      <w:r w:rsidRPr="00EF2A61">
        <w:rPr>
          <w:rFonts w:asciiTheme="minorHAnsi" w:hAnsiTheme="minorHAnsi" w:cstheme="minorHAnsi"/>
          <w:b/>
          <w:szCs w:val="20"/>
        </w:rPr>
        <w:t>Ügyfélminősítésre vonatkozó tábla</w:t>
      </w:r>
      <w:bookmarkEnd w:id="354"/>
      <w:r w:rsidR="0079306E" w:rsidRPr="00EF2A61">
        <w:rPr>
          <w:rFonts w:asciiTheme="minorHAnsi" w:hAnsiTheme="minorHAnsi" w:cstheme="minorHAnsi"/>
          <w:b/>
          <w:szCs w:val="20"/>
        </w:rPr>
        <w:t xml:space="preserve"> (</w:t>
      </w:r>
      <w:proofErr w:type="spellStart"/>
      <w:r w:rsidR="0079306E" w:rsidRPr="00EF2A61">
        <w:rPr>
          <w:rFonts w:asciiTheme="minorHAnsi" w:hAnsiTheme="minorHAnsi" w:cstheme="minorHAnsi"/>
          <w:b/>
          <w:szCs w:val="20"/>
        </w:rPr>
        <w:t>UGYFM</w:t>
      </w:r>
      <w:proofErr w:type="spellEnd"/>
      <w:r w:rsidR="0079306E" w:rsidRPr="00EF2A61">
        <w:rPr>
          <w:rFonts w:asciiTheme="minorHAnsi" w:hAnsiTheme="minorHAnsi" w:cstheme="minorHAnsi"/>
          <w:b/>
          <w:szCs w:val="20"/>
        </w:rPr>
        <w:t>)</w:t>
      </w:r>
      <w:bookmarkEnd w:id="355"/>
      <w:bookmarkEnd w:id="356"/>
      <w:bookmarkEnd w:id="357"/>
    </w:p>
    <w:p w14:paraId="6DB8DC16" w14:textId="175130E9" w:rsidR="001E1B8D" w:rsidRPr="00EF2A61" w:rsidRDefault="001E1B8D" w:rsidP="001E1B8D">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UGYFM</w:t>
      </w:r>
      <w:proofErr w:type="spellEnd"/>
      <w:r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EF2A61">
        <w:rPr>
          <w:rFonts w:asciiTheme="minorHAnsi" w:hAnsiTheme="minorHAnsi" w:cstheme="minorHAnsi"/>
        </w:rPr>
        <w:t xml:space="preserve"> (amennyiben adós/adóstárs szerepkörben vannak)</w:t>
      </w:r>
      <w:r w:rsidRPr="00EF2A61">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6A6E5CB" w:rsidR="001E1B8D" w:rsidRPr="00EF2A61" w:rsidRDefault="001E1B8D" w:rsidP="001E1B8D">
      <w:pPr>
        <w:rPr>
          <w:rFonts w:asciiTheme="minorHAnsi" w:hAnsiTheme="minorHAnsi" w:cstheme="minorHAnsi"/>
        </w:rPr>
      </w:pPr>
      <w:r w:rsidRPr="00EF2A61">
        <w:rPr>
          <w:rFonts w:asciiTheme="minorHAnsi" w:hAnsiTheme="minorHAnsi" w:cstheme="minorHAnsi"/>
        </w:rPr>
        <w:t xml:space="preserve">Amennyiben a hitelintézet nem alkalmaz ügyfélszintű minősítést, </w:t>
      </w:r>
      <w:r w:rsidR="008D2D18" w:rsidRPr="00EF2A61">
        <w:rPr>
          <w:rFonts w:asciiTheme="minorHAnsi" w:hAnsiTheme="minorHAnsi" w:cstheme="minorHAnsi"/>
        </w:rPr>
        <w:t>akkor</w:t>
      </w:r>
      <w:r w:rsidRPr="00EF2A61">
        <w:rPr>
          <w:rFonts w:asciiTheme="minorHAnsi" w:hAnsiTheme="minorHAnsi" w:cstheme="minorHAnsi"/>
        </w:rPr>
        <w:t xml:space="preserve"> a 39/2016. (X. 11.) MNB rendelet 6</w:t>
      </w:r>
      <w:del w:id="358" w:author="MNB" w:date="2025-08-29T10:22:00Z" w16du:dateUtc="2025-08-29T08:22:00Z">
        <w:r w:rsidRPr="006C72EB">
          <w:rPr>
            <w:rFonts w:asciiTheme="minorHAnsi" w:hAnsiTheme="minorHAnsi" w:cstheme="minorHAnsi"/>
          </w:rPr>
          <w:delText>.§/(</w:delText>
        </w:r>
      </w:del>
      <w:ins w:id="359" w:author="MNB" w:date="2025-08-29T10:22:00Z" w16du:dateUtc="2025-08-29T08:22:00Z">
        <w:r w:rsidRPr="00EF2A61">
          <w:rPr>
            <w:rFonts w:asciiTheme="minorHAnsi" w:hAnsiTheme="minorHAnsi" w:cstheme="minorHAnsi"/>
          </w:rPr>
          <w:t>.§</w:t>
        </w:r>
        <w:r w:rsidR="00630B64" w:rsidRPr="00EF2A61">
          <w:rPr>
            <w:rFonts w:asciiTheme="minorHAnsi" w:hAnsiTheme="minorHAnsi" w:cstheme="minorHAnsi"/>
          </w:rPr>
          <w:t xml:space="preserve"> </w:t>
        </w:r>
        <w:r w:rsidRPr="00EF2A61">
          <w:rPr>
            <w:rFonts w:asciiTheme="minorHAnsi" w:hAnsiTheme="minorHAnsi" w:cstheme="minorHAnsi"/>
          </w:rPr>
          <w:t>(</w:t>
        </w:r>
      </w:ins>
      <w:r w:rsidRPr="00EF2A61">
        <w:rPr>
          <w:rFonts w:asciiTheme="minorHAnsi" w:hAnsiTheme="minorHAnsi" w:cstheme="minorHAnsi"/>
        </w:rPr>
        <w:t xml:space="preserve">2) pontja esetén az ügyfélminősítés teljesítő marad, azonban az ügyletszintű nemteljesítés tekintetében a </w:t>
      </w:r>
      <w:proofErr w:type="spellStart"/>
      <w:r w:rsidRPr="00EF2A61">
        <w:rPr>
          <w:rFonts w:asciiTheme="minorHAnsi" w:hAnsiTheme="minorHAnsi" w:cstheme="minorHAnsi"/>
        </w:rPr>
        <w:t>cross-default</w:t>
      </w:r>
      <w:proofErr w:type="spellEnd"/>
      <w:r w:rsidRPr="00EF2A61">
        <w:rPr>
          <w:rFonts w:asciiTheme="minorHAnsi" w:hAnsiTheme="minorHAnsi" w:cstheme="minorHAnsi"/>
        </w:rPr>
        <w:t xml:space="preserve"> kódok alkalmazandók az ügylet szinten az ügyfél más hitele miatt nemteljesítő kategóriába került instrumentumnál.</w:t>
      </w:r>
    </w:p>
    <w:p w14:paraId="609D9C40" w14:textId="5F51AEBF" w:rsidR="00D64ECE" w:rsidRPr="00EF2A61" w:rsidRDefault="00761CB2" w:rsidP="001E1B8D">
      <w:pPr>
        <w:rPr>
          <w:rFonts w:asciiTheme="minorHAnsi" w:hAnsiTheme="minorHAnsi" w:cstheme="minorHAnsi"/>
        </w:rPr>
      </w:pPr>
      <w:r w:rsidRPr="00EF2A61">
        <w:rPr>
          <w:rFonts w:asciiTheme="minorHAnsi" w:hAnsiTheme="minorHAnsi" w:cstheme="minorHAnsi"/>
        </w:rPr>
        <w:t xml:space="preserve">A </w:t>
      </w:r>
      <w:r w:rsidR="0013499E" w:rsidRPr="00EF2A61">
        <w:rPr>
          <w:rFonts w:asciiTheme="minorHAnsi" w:hAnsiTheme="minorHAnsi" w:cstheme="minorHAnsi"/>
        </w:rPr>
        <w:t>„</w:t>
      </w:r>
      <w:proofErr w:type="spellStart"/>
      <w:r w:rsidR="0013499E" w:rsidRPr="00EF2A61">
        <w:rPr>
          <w:rFonts w:asciiTheme="minorHAnsi" w:hAnsiTheme="minorHAnsi" w:cstheme="minorHAnsi"/>
        </w:rPr>
        <w:t>CRR</w:t>
      </w:r>
      <w:proofErr w:type="spellEnd"/>
      <w:r w:rsidR="0013499E" w:rsidRPr="00EF2A61">
        <w:rPr>
          <w:rFonts w:asciiTheme="minorHAnsi" w:hAnsiTheme="minorHAnsi" w:cstheme="minorHAnsi"/>
        </w:rPr>
        <w:t xml:space="preserve"> szerinti nemteljesítő </w:t>
      </w:r>
      <w:del w:id="360" w:author="MNB" w:date="2025-08-29T10:22:00Z" w16du:dateUtc="2025-08-29T08:22:00Z">
        <w:r w:rsidR="0013499E" w:rsidRPr="006C72EB">
          <w:rPr>
            <w:rFonts w:asciiTheme="minorHAnsi" w:hAnsiTheme="minorHAnsi" w:cstheme="minorHAnsi"/>
          </w:rPr>
          <w:delText xml:space="preserve"> </w:delText>
        </w:r>
      </w:del>
      <w:r w:rsidR="0013499E" w:rsidRPr="00EF2A61">
        <w:rPr>
          <w:rFonts w:asciiTheme="minorHAnsi" w:hAnsiTheme="minorHAnsi" w:cstheme="minorHAnsi"/>
        </w:rPr>
        <w:t>(</w:t>
      </w:r>
      <w:proofErr w:type="spellStart"/>
      <w:r w:rsidR="0013499E" w:rsidRPr="00EF2A61">
        <w:rPr>
          <w:rFonts w:asciiTheme="minorHAnsi" w:hAnsiTheme="minorHAnsi" w:cstheme="minorHAnsi"/>
        </w:rPr>
        <w:t>default</w:t>
      </w:r>
      <w:proofErr w:type="spellEnd"/>
      <w:r w:rsidR="0013499E" w:rsidRPr="00EF2A61">
        <w:rPr>
          <w:rFonts w:asciiTheme="minorHAnsi" w:hAnsiTheme="minorHAnsi" w:cstheme="minorHAnsi"/>
        </w:rPr>
        <w:t>) státuszba történő</w:t>
      </w:r>
      <w:del w:id="361" w:author="MNB" w:date="2025-08-29T10:22:00Z" w16du:dateUtc="2025-08-29T08:22:00Z">
        <w:r w:rsidR="0013499E" w:rsidRPr="006C72EB">
          <w:rPr>
            <w:rFonts w:asciiTheme="minorHAnsi" w:hAnsiTheme="minorHAnsi" w:cstheme="minorHAnsi"/>
          </w:rPr>
          <w:delText xml:space="preserve"> </w:delText>
        </w:r>
      </w:del>
      <w:r w:rsidR="0013499E" w:rsidRPr="00EF2A61">
        <w:rPr>
          <w:rFonts w:asciiTheme="minorHAnsi" w:hAnsiTheme="minorHAnsi" w:cstheme="minorHAnsi"/>
        </w:rPr>
        <w:t xml:space="preserve"> utolsó besorolás dátuma” mező megnevezése helyesen „</w:t>
      </w:r>
      <w:proofErr w:type="spellStart"/>
      <w:r w:rsidR="0013499E" w:rsidRPr="00EF2A61">
        <w:rPr>
          <w:rFonts w:asciiTheme="minorHAnsi" w:hAnsiTheme="minorHAnsi" w:cstheme="minorHAnsi"/>
        </w:rPr>
        <w:t>CRR</w:t>
      </w:r>
      <w:proofErr w:type="spellEnd"/>
      <w:r w:rsidR="0013499E" w:rsidRPr="00EF2A61">
        <w:rPr>
          <w:rFonts w:asciiTheme="minorHAnsi" w:hAnsiTheme="minorHAnsi" w:cstheme="minorHAnsi"/>
        </w:rPr>
        <w:t xml:space="preserve"> szerinti ügyfélminősítés utolsó időpontja” </w:t>
      </w:r>
      <w:r w:rsidR="00196236" w:rsidRPr="00EF2A61">
        <w:rPr>
          <w:rFonts w:asciiTheme="minorHAnsi" w:hAnsiTheme="minorHAnsi" w:cstheme="minorHAnsi"/>
        </w:rPr>
        <w:t xml:space="preserve">(2021. szeptemberi vonatkozási időtől átnevezésre </w:t>
      </w:r>
      <w:del w:id="362" w:author="MNB" w:date="2025-08-29T10:22:00Z" w16du:dateUtc="2025-08-29T08:22:00Z">
        <w:r w:rsidR="00196236" w:rsidRPr="006C72EB">
          <w:rPr>
            <w:rFonts w:asciiTheme="minorHAnsi" w:hAnsiTheme="minorHAnsi" w:cstheme="minorHAnsi"/>
          </w:rPr>
          <w:delText>kerül</w:delText>
        </w:r>
      </w:del>
      <w:ins w:id="363" w:author="MNB" w:date="2025-08-29T10:22:00Z" w16du:dateUtc="2025-08-29T08:22:00Z">
        <w:r w:rsidR="00196236" w:rsidRPr="00EF2A61">
          <w:rPr>
            <w:rFonts w:asciiTheme="minorHAnsi" w:hAnsiTheme="minorHAnsi" w:cstheme="minorHAnsi"/>
          </w:rPr>
          <w:t>kerül</w:t>
        </w:r>
        <w:r w:rsidR="00630B64" w:rsidRPr="00EF2A61">
          <w:rPr>
            <w:rFonts w:asciiTheme="minorHAnsi" w:hAnsiTheme="minorHAnsi" w:cstheme="minorHAnsi"/>
          </w:rPr>
          <w:t>t</w:t>
        </w:r>
      </w:ins>
      <w:r w:rsidR="00196236" w:rsidRPr="00EF2A61">
        <w:rPr>
          <w:rFonts w:asciiTheme="minorHAnsi" w:hAnsiTheme="minorHAnsi" w:cstheme="minorHAnsi"/>
        </w:rPr>
        <w:t xml:space="preserve">) </w:t>
      </w:r>
      <w:r w:rsidR="0013499E" w:rsidRPr="00EF2A61">
        <w:rPr>
          <w:rFonts w:asciiTheme="minorHAnsi" w:hAnsiTheme="minorHAnsi" w:cstheme="minorHAnsi"/>
        </w:rPr>
        <w:t xml:space="preserve">és a következő tartalommal töltendő: az a dátum, amikor az adatszolgáltató a </w:t>
      </w:r>
      <w:proofErr w:type="spellStart"/>
      <w:r w:rsidR="0013499E" w:rsidRPr="00EF2A61">
        <w:rPr>
          <w:rFonts w:asciiTheme="minorHAnsi" w:hAnsiTheme="minorHAnsi" w:cstheme="minorHAnsi"/>
        </w:rPr>
        <w:t>CRR</w:t>
      </w:r>
      <w:proofErr w:type="spellEnd"/>
      <w:r w:rsidR="0013499E" w:rsidRPr="00EF2A61">
        <w:rPr>
          <w:rFonts w:asciiTheme="minorHAnsi" w:hAnsiTheme="minorHAnsi" w:cstheme="minorHAnsi"/>
        </w:rPr>
        <w:t xml:space="preserve"> szerinti ügyfélminősítést adott ügyfél vonatkozásában a legutóbb elvégezte.</w:t>
      </w:r>
      <w:r w:rsidR="00315769" w:rsidRPr="00EF2A61">
        <w:rPr>
          <w:rFonts w:asciiTheme="minorHAnsi" w:hAnsiTheme="minorHAnsi" w:cstheme="minorHAnsi"/>
        </w:rPr>
        <w:t xml:space="preserve"> A mező kényszerhitelek, mark-</w:t>
      </w:r>
      <w:proofErr w:type="spellStart"/>
      <w:r w:rsidR="00315769" w:rsidRPr="00EF2A61">
        <w:rPr>
          <w:rFonts w:asciiTheme="minorHAnsi" w:hAnsiTheme="minorHAnsi" w:cstheme="minorHAnsi"/>
        </w:rPr>
        <w:t>to</w:t>
      </w:r>
      <w:proofErr w:type="spellEnd"/>
      <w:r w:rsidR="00315769" w:rsidRPr="00EF2A61">
        <w:rPr>
          <w:rFonts w:asciiTheme="minorHAnsi" w:hAnsiTheme="minorHAnsi" w:cstheme="minorHAnsi"/>
        </w:rPr>
        <w:t>-market követelések</w:t>
      </w:r>
      <w:r w:rsidR="00400CA6" w:rsidRPr="00EF2A61">
        <w:rPr>
          <w:rFonts w:asciiTheme="minorHAnsi" w:hAnsiTheme="minorHAnsi" w:cstheme="minorHAnsi"/>
        </w:rPr>
        <w:t xml:space="preserve"> </w:t>
      </w:r>
      <w:r w:rsidR="00315769" w:rsidRPr="00EF2A61">
        <w:rPr>
          <w:rFonts w:asciiTheme="minorHAnsi" w:hAnsiTheme="minorHAnsi" w:cstheme="minorHAnsi"/>
        </w:rPr>
        <w:t>kivételével minden instrumentum esetén jelentendő (kényszerhitelek és mark-</w:t>
      </w:r>
      <w:proofErr w:type="spellStart"/>
      <w:r w:rsidR="00315769" w:rsidRPr="00EF2A61">
        <w:rPr>
          <w:rFonts w:asciiTheme="minorHAnsi" w:hAnsiTheme="minorHAnsi" w:cstheme="minorHAnsi"/>
        </w:rPr>
        <w:t>to</w:t>
      </w:r>
      <w:proofErr w:type="spellEnd"/>
      <w:r w:rsidR="005B6EEB" w:rsidRPr="00EF2A61">
        <w:rPr>
          <w:rFonts w:asciiTheme="minorHAnsi" w:hAnsiTheme="minorHAnsi" w:cstheme="minorHAnsi"/>
        </w:rPr>
        <w:t>-</w:t>
      </w:r>
      <w:r w:rsidR="00315769" w:rsidRPr="00EF2A61">
        <w:rPr>
          <w:rFonts w:asciiTheme="minorHAnsi" w:hAnsiTheme="minorHAnsi" w:cstheme="minorHAnsi"/>
        </w:rPr>
        <w:t xml:space="preserve">market követelések esetén csak akkor töltendő, ha </w:t>
      </w:r>
      <w:proofErr w:type="spellStart"/>
      <w:r w:rsidR="00315769" w:rsidRPr="00EF2A61">
        <w:rPr>
          <w:rFonts w:asciiTheme="minorHAnsi" w:hAnsiTheme="minorHAnsi" w:cstheme="minorHAnsi"/>
        </w:rPr>
        <w:t>defaultos</w:t>
      </w:r>
      <w:proofErr w:type="spellEnd"/>
      <w:r w:rsidR="00315769" w:rsidRPr="00EF2A61">
        <w:rPr>
          <w:rFonts w:asciiTheme="minorHAnsi" w:hAnsiTheme="minorHAnsi" w:cstheme="minorHAnsi"/>
        </w:rPr>
        <w:t xml:space="preserve"> az instrumentum). </w:t>
      </w:r>
    </w:p>
    <w:p w14:paraId="5EF95C4F" w14:textId="60592D5D" w:rsidR="00EA345D" w:rsidRPr="00EF2A61" w:rsidRDefault="00667183" w:rsidP="00EA345D">
      <w:pPr>
        <w:rPr>
          <w:rFonts w:asciiTheme="minorHAnsi" w:hAnsiTheme="minorHAnsi" w:cstheme="minorHAnsi"/>
        </w:rPr>
      </w:pPr>
      <w:r w:rsidRPr="00EF2A61">
        <w:rPr>
          <w:rFonts w:asciiTheme="minorHAnsi" w:hAnsiTheme="minorHAnsi" w:cstheme="minorHAnsi"/>
        </w:rPr>
        <w:t xml:space="preserve">2023. decemberi vonatkozási időtől kezdődően beépítésre került az „Ügyfélminősítés kategória” mező, </w:t>
      </w:r>
      <w:r w:rsidR="00684E33" w:rsidRPr="00EF2A61">
        <w:rPr>
          <w:rFonts w:asciiTheme="minorHAnsi" w:hAnsiTheme="minorHAnsi" w:cstheme="minorHAnsi"/>
        </w:rPr>
        <w:t xml:space="preserve">melyben az ügyfél- és partnerminősítés, valamint a fedezetértékelés </w:t>
      </w:r>
      <w:proofErr w:type="spellStart"/>
      <w:r w:rsidR="00684E33" w:rsidRPr="00EF2A61">
        <w:rPr>
          <w:rFonts w:asciiTheme="minorHAnsi" w:hAnsiTheme="minorHAnsi" w:cstheme="minorHAnsi"/>
        </w:rPr>
        <w:t>prudenciális</w:t>
      </w:r>
      <w:proofErr w:type="spellEnd"/>
      <w:r w:rsidR="00684E33" w:rsidRPr="00EF2A61">
        <w:rPr>
          <w:rFonts w:asciiTheme="minorHAnsi" w:hAnsiTheme="minorHAnsi" w:cstheme="minorHAnsi"/>
        </w:rPr>
        <w:t xml:space="preserve"> követelményeiről szóló 40/2016. (X. 11.) MNB rendelet szerinti, utolsó ügyfélminősítésre vonatkozó adatot szükséges jelenteni. A mező a teljes hitelállomány esetén jelentendő</w:t>
      </w:r>
      <w:r w:rsidR="00315769" w:rsidRPr="00EF2A61">
        <w:rPr>
          <w:rFonts w:asciiTheme="minorHAnsi" w:hAnsiTheme="minorHAnsi" w:cstheme="minorHAnsi"/>
        </w:rPr>
        <w:t xml:space="preserve"> kényszerhitelek és mark-</w:t>
      </w:r>
      <w:proofErr w:type="spellStart"/>
      <w:r w:rsidR="00315769" w:rsidRPr="00EF2A61">
        <w:rPr>
          <w:rFonts w:asciiTheme="minorHAnsi" w:hAnsiTheme="minorHAnsi" w:cstheme="minorHAnsi"/>
        </w:rPr>
        <w:t>to</w:t>
      </w:r>
      <w:proofErr w:type="spellEnd"/>
      <w:r w:rsidR="00315769" w:rsidRPr="00EF2A61">
        <w:rPr>
          <w:rFonts w:asciiTheme="minorHAnsi" w:hAnsiTheme="minorHAnsi" w:cstheme="minorHAnsi"/>
        </w:rPr>
        <w:t>-market követelések kivételével</w:t>
      </w:r>
      <w:r w:rsidR="00684E33" w:rsidRPr="00EF2A61">
        <w:rPr>
          <w:rFonts w:asciiTheme="minorHAnsi" w:hAnsiTheme="minorHAnsi" w:cstheme="minorHAnsi"/>
        </w:rPr>
        <w:t>.</w:t>
      </w:r>
      <w:r w:rsidR="00EA345D" w:rsidRPr="00EF2A61">
        <w:rPr>
          <w:rFonts w:asciiTheme="minorHAnsi" w:hAnsiTheme="minorHAnsi" w:cstheme="minorHAnsi"/>
        </w:rPr>
        <w:t xml:space="preserve"> Abban az esetben, ha az ügyfél több </w:t>
      </w:r>
      <w:proofErr w:type="spellStart"/>
      <w:r w:rsidR="00EA345D" w:rsidRPr="00EF2A61">
        <w:rPr>
          <w:rFonts w:asciiTheme="minorHAnsi" w:hAnsiTheme="minorHAnsi" w:cstheme="minorHAnsi"/>
        </w:rPr>
        <w:t>score-ral</w:t>
      </w:r>
      <w:proofErr w:type="spellEnd"/>
      <w:r w:rsidR="00EA345D" w:rsidRPr="00EF2A61">
        <w:rPr>
          <w:rFonts w:asciiTheme="minorHAnsi" w:hAnsiTheme="minorHAnsi" w:cstheme="minorHAnsi"/>
        </w:rPr>
        <w:t xml:space="preserve"> rendelkezik az adott termékre vonatkozóan, akkor a leginkább hátrányos </w:t>
      </w:r>
      <w:proofErr w:type="spellStart"/>
      <w:r w:rsidR="00EA345D" w:rsidRPr="00EF2A61">
        <w:rPr>
          <w:rFonts w:asciiTheme="minorHAnsi" w:hAnsiTheme="minorHAnsi" w:cstheme="minorHAnsi"/>
        </w:rPr>
        <w:t>score</w:t>
      </w:r>
      <w:proofErr w:type="spellEnd"/>
      <w:r w:rsidR="00EA345D" w:rsidRPr="00EF2A61">
        <w:rPr>
          <w:rFonts w:asciiTheme="minorHAnsi" w:hAnsiTheme="minorHAnsi" w:cstheme="minorHAnsi"/>
        </w:rPr>
        <w:t xml:space="preserve"> jelentendő.</w:t>
      </w:r>
    </w:p>
    <w:p w14:paraId="12FA1EF8" w14:textId="77777777" w:rsidR="001260EB" w:rsidRPr="00EF2A61" w:rsidRDefault="001260EB" w:rsidP="001260EB">
      <w:pPr>
        <w:rPr>
          <w:rFonts w:asciiTheme="minorHAnsi" w:hAnsiTheme="minorHAnsi" w:cstheme="minorHAnsi"/>
        </w:rPr>
      </w:pPr>
      <w:bookmarkStart w:id="364" w:name="_Hlk175300873"/>
      <w:r w:rsidRPr="00EF2A61">
        <w:rPr>
          <w:rFonts w:asciiTheme="minorHAnsi" w:hAnsiTheme="minorHAnsi" w:cstheme="minorHAnsi"/>
        </w:rPr>
        <w:t xml:space="preserve">Megszűnő instrumentumokhoz kapcsolódó ügyfelek esetén (amennyiben az ügyfél nem kapcsolódik más élő instrumentumhoz), az </w:t>
      </w:r>
      <w:proofErr w:type="spellStart"/>
      <w:r w:rsidRPr="00EF2A61">
        <w:rPr>
          <w:rFonts w:asciiTheme="minorHAnsi" w:hAnsiTheme="minorHAnsi" w:cstheme="minorHAnsi"/>
        </w:rPr>
        <w:t>UGYFM</w:t>
      </w:r>
      <w:proofErr w:type="spellEnd"/>
      <w:r w:rsidRPr="00EF2A61">
        <w:rPr>
          <w:rFonts w:asciiTheme="minorHAnsi" w:hAnsiTheme="minorHAnsi" w:cstheme="minorHAnsi"/>
        </w:rPr>
        <w:t xml:space="preserve"> tábla jelenthető nemlegesen. A szabályok azonban várják a tábla töltését (</w:t>
      </w:r>
      <w:proofErr w:type="spellStart"/>
      <w:r w:rsidRPr="00EF2A61">
        <w:rPr>
          <w:rFonts w:asciiTheme="minorHAnsi" w:hAnsiTheme="minorHAnsi" w:cstheme="minorHAnsi"/>
        </w:rPr>
        <w:t>warning</w:t>
      </w:r>
      <w:proofErr w:type="spellEnd"/>
      <w:r w:rsidRPr="00EF2A61">
        <w:rPr>
          <w:rFonts w:asciiTheme="minorHAnsi" w:hAnsiTheme="minorHAnsi" w:cstheme="minorHAnsi"/>
        </w:rPr>
        <w:t xml:space="preserve"> szabály vezérli a töltést), mivel újabb szűrés az </w:t>
      </w: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EF2A61">
        <w:rPr>
          <w:rFonts w:asciiTheme="minorHAnsi" w:hAnsiTheme="minorHAnsi" w:cstheme="minorHAnsi"/>
        </w:rPr>
        <w:t>ADOS_KOD</w:t>
      </w:r>
      <w:proofErr w:type="spellEnd"/>
      <w:r w:rsidRPr="00EF2A61">
        <w:rPr>
          <w:rFonts w:asciiTheme="minorHAnsi" w:hAnsiTheme="minorHAnsi" w:cstheme="minorHAnsi"/>
        </w:rPr>
        <w:t xml:space="preserve">’ mező értéke ’N’-ként kerül jelentésre vagy ezekben az esetekben a kapott </w:t>
      </w:r>
      <w:proofErr w:type="spellStart"/>
      <w:r w:rsidRPr="00EF2A61">
        <w:rPr>
          <w:rFonts w:asciiTheme="minorHAnsi" w:hAnsiTheme="minorHAnsi" w:cstheme="minorHAnsi"/>
        </w:rPr>
        <w:t>warning</w:t>
      </w:r>
      <w:proofErr w:type="spellEnd"/>
      <w:r w:rsidRPr="00EF2A61">
        <w:rPr>
          <w:rFonts w:asciiTheme="minorHAnsi" w:hAnsiTheme="minorHAnsi" w:cstheme="minorHAnsi"/>
        </w:rPr>
        <w:t xml:space="preserve"> jelzés indokolt hibának tekintendő.</w:t>
      </w:r>
    </w:p>
    <w:bookmarkEnd w:id="364"/>
    <w:p w14:paraId="75BD24BD" w14:textId="77777777" w:rsidR="00684E33" w:rsidRPr="00EF2A61" w:rsidRDefault="00684E33" w:rsidP="001E1B8D">
      <w:pPr>
        <w:rPr>
          <w:rFonts w:asciiTheme="minorHAnsi" w:hAnsiTheme="minorHAnsi" w:cstheme="minorHAnsi"/>
        </w:rPr>
      </w:pPr>
    </w:p>
    <w:p w14:paraId="0952CE28" w14:textId="1366F737" w:rsidR="00D427D2" w:rsidRPr="00EF2A61" w:rsidRDefault="00D427D2" w:rsidP="008E587A">
      <w:pPr>
        <w:pStyle w:val="Cmsor3"/>
        <w:jc w:val="both"/>
        <w:rPr>
          <w:rFonts w:asciiTheme="minorHAnsi" w:hAnsiTheme="minorHAnsi" w:cstheme="minorHAnsi"/>
          <w:b/>
          <w:szCs w:val="20"/>
        </w:rPr>
      </w:pPr>
      <w:bookmarkStart w:id="365" w:name="_Toc64967401"/>
      <w:bookmarkStart w:id="366" w:name="_Toc149902022"/>
      <w:bookmarkStart w:id="367" w:name="_Toc206686164"/>
      <w:bookmarkStart w:id="368" w:name="_Toc188019092"/>
      <w:r w:rsidRPr="00EF2A61">
        <w:rPr>
          <w:rFonts w:asciiTheme="minorHAnsi" w:hAnsiTheme="minorHAnsi" w:cstheme="minorHAnsi"/>
          <w:b/>
          <w:szCs w:val="20"/>
        </w:rPr>
        <w:t>Hitelbírálati adatok</w:t>
      </w:r>
      <w:bookmarkEnd w:id="365"/>
      <w:r w:rsidRPr="00EF2A61">
        <w:rPr>
          <w:rFonts w:asciiTheme="minorHAnsi" w:hAnsiTheme="minorHAnsi" w:cstheme="minorHAnsi"/>
          <w:b/>
          <w:szCs w:val="20"/>
        </w:rPr>
        <w:t xml:space="preserve"> </w:t>
      </w:r>
      <w:r w:rsidR="0079306E" w:rsidRPr="00EF2A61">
        <w:rPr>
          <w:rFonts w:asciiTheme="minorHAnsi" w:hAnsiTheme="minorHAnsi" w:cstheme="minorHAnsi"/>
          <w:b/>
          <w:szCs w:val="20"/>
        </w:rPr>
        <w:t>(</w:t>
      </w:r>
      <w:proofErr w:type="spellStart"/>
      <w:r w:rsidR="0079306E" w:rsidRPr="00EF2A61">
        <w:rPr>
          <w:rFonts w:asciiTheme="minorHAnsi" w:hAnsiTheme="minorHAnsi" w:cstheme="minorHAnsi"/>
          <w:b/>
          <w:szCs w:val="20"/>
        </w:rPr>
        <w:t>HBIR</w:t>
      </w:r>
      <w:proofErr w:type="spellEnd"/>
      <w:r w:rsidR="0079306E" w:rsidRPr="00EF2A61">
        <w:rPr>
          <w:rFonts w:asciiTheme="minorHAnsi" w:hAnsiTheme="minorHAnsi" w:cstheme="minorHAnsi"/>
          <w:b/>
          <w:szCs w:val="20"/>
        </w:rPr>
        <w:t>)</w:t>
      </w:r>
      <w:bookmarkEnd w:id="366"/>
      <w:bookmarkEnd w:id="367"/>
      <w:bookmarkEnd w:id="368"/>
    </w:p>
    <w:p w14:paraId="76E9E3C9" w14:textId="26543630" w:rsidR="00D427D2" w:rsidRPr="00EF2A61" w:rsidRDefault="00D427D2" w:rsidP="005847F9">
      <w:pPr>
        <w:rPr>
          <w:rFonts w:asciiTheme="minorHAnsi" w:hAnsiTheme="minorHAnsi" w:cstheme="minorHAnsi"/>
        </w:rPr>
      </w:pPr>
      <w:bookmarkStart w:id="369" w:name="_Hlk30507341"/>
      <w:r w:rsidRPr="00EF2A61">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ban kell megadni az ügyfél hitelbírálatnál figyelembe vett jövedelmére vonatkozó adatait</w:t>
      </w:r>
      <w:r w:rsidR="00357C2D" w:rsidRPr="00EF2A61">
        <w:rPr>
          <w:rFonts w:asciiTheme="minorHAnsi" w:hAnsiTheme="minorHAnsi" w:cstheme="minorHAnsi"/>
        </w:rPr>
        <w:t>, abban az</w:t>
      </w:r>
      <w:r w:rsidR="007C6AC6" w:rsidRPr="00EF2A61">
        <w:rPr>
          <w:rFonts w:asciiTheme="minorHAnsi" w:hAnsiTheme="minorHAnsi" w:cstheme="minorHAnsi"/>
        </w:rPr>
        <w:t xml:space="preserve"> esetben, ha azok a hitelbírálat során felhasználásra kerültek</w:t>
      </w:r>
      <w:r w:rsidRPr="00EF2A61">
        <w:rPr>
          <w:rFonts w:asciiTheme="minorHAnsi" w:hAnsiTheme="minorHAnsi" w:cstheme="minorHAnsi"/>
        </w:rPr>
        <w:t>.</w:t>
      </w:r>
      <w:bookmarkEnd w:id="369"/>
      <w:r w:rsidR="007C6AC6" w:rsidRPr="00EF2A61">
        <w:rPr>
          <w:rFonts w:asciiTheme="minorHAnsi" w:hAnsiTheme="minorHAnsi" w:cstheme="minorHAnsi"/>
        </w:rPr>
        <w:t xml:space="preserve"> A </w:t>
      </w:r>
      <w:r w:rsidR="00C7626F" w:rsidRPr="00EF2A61">
        <w:rPr>
          <w:rFonts w:asciiTheme="minorHAnsi" w:hAnsiTheme="minorHAnsi" w:cstheme="minorHAnsi"/>
        </w:rPr>
        <w:t>Adósságfék</w:t>
      </w:r>
      <w:r w:rsidR="007C6AC6" w:rsidRPr="00EF2A61">
        <w:rPr>
          <w:rFonts w:asciiTheme="minorHAnsi" w:hAnsiTheme="minorHAnsi" w:cstheme="minorHAnsi"/>
        </w:rPr>
        <w:t xml:space="preserve"> rendelet hatálya alá tartozó szerződések esetén a </w:t>
      </w:r>
      <w:proofErr w:type="spellStart"/>
      <w:r w:rsidR="007C6AC6" w:rsidRPr="00EF2A61">
        <w:rPr>
          <w:rFonts w:asciiTheme="minorHAnsi" w:hAnsiTheme="minorHAnsi" w:cstheme="minorHAnsi"/>
        </w:rPr>
        <w:t>HBIR</w:t>
      </w:r>
      <w:proofErr w:type="spellEnd"/>
      <w:r w:rsidR="007C6AC6" w:rsidRPr="00EF2A61">
        <w:rPr>
          <w:rFonts w:asciiTheme="minorHAnsi" w:hAnsiTheme="minorHAnsi" w:cstheme="minorHAnsi"/>
        </w:rPr>
        <w:t xml:space="preserve"> tábla töltése kötelező.</w:t>
      </w:r>
      <w:r w:rsidRPr="00EF2A61">
        <w:rPr>
          <w:rFonts w:asciiTheme="minorHAnsi" w:hAnsiTheme="minorHAnsi" w:cstheme="minorHAnsi"/>
        </w:rPr>
        <w:t xml:space="preserve"> Amennyiben 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kódú </w:t>
      </w:r>
      <w:r w:rsidR="008F7833" w:rsidRPr="00EF2A61">
        <w:rPr>
          <w:rFonts w:asciiTheme="minorHAnsi" w:hAnsiTheme="minorHAnsi" w:cstheme="minorHAnsi"/>
        </w:rPr>
        <w:t xml:space="preserve">táblában </w:t>
      </w:r>
      <w:r w:rsidRPr="00EF2A61">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EF2A61">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EF2A61" w:rsidRDefault="00893C70" w:rsidP="007636AB">
      <w:pPr>
        <w:rPr>
          <w:rFonts w:asciiTheme="minorHAnsi" w:hAnsiTheme="minorHAnsi" w:cstheme="minorHAnsi"/>
        </w:rPr>
      </w:pPr>
      <w:r w:rsidRPr="00EF2A61">
        <w:rPr>
          <w:rFonts w:asciiTheme="minorHAnsi" w:hAnsiTheme="minorHAnsi" w:cstheme="minorHAnsi"/>
        </w:rPr>
        <w:t xml:space="preserve">Az adatokat a következőképpen kell jelenteni 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táblában: </w:t>
      </w:r>
    </w:p>
    <w:p w14:paraId="07A1401A" w14:textId="77777777"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Ha adott ügyfél, aki rendelkezik már egy hitellel, amihez kapcsolódik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újabb hitelt vesz fel újabb hitelbírálattal, akkor új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jelentése szükséges a friss hitelbírálat dátumával. Tehát két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EF2A61">
        <w:rPr>
          <w:rFonts w:asciiTheme="minorHAnsi" w:eastAsia="Times New Roman" w:hAnsiTheme="minorHAnsi" w:cstheme="minorHAnsi"/>
        </w:rPr>
        <w:t>HBIR.INSTR_AZON</w:t>
      </w:r>
      <w:proofErr w:type="spellEnd"/>
      <w:r w:rsidRPr="00EF2A61">
        <w:rPr>
          <w:rFonts w:asciiTheme="minorHAnsi" w:eastAsia="Times New Roman" w:hAnsiTheme="minorHAnsi" w:cstheme="minorHAnsi"/>
        </w:rPr>
        <w:t xml:space="preserve"> mezőn keresztül, a másodikhoz pedig a frissebb rekord.</w:t>
      </w:r>
    </w:p>
    <w:p w14:paraId="5024ECC7" w14:textId="0FDA3821"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Ha adott ügyfél, aki rendelkezik már egy hitellel, amihez kapcsolódik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jelentése szükséges, a </w:t>
      </w:r>
      <w:proofErr w:type="spellStart"/>
      <w:r w:rsidRPr="00EF2A61">
        <w:rPr>
          <w:rFonts w:asciiTheme="minorHAnsi" w:eastAsia="Times New Roman" w:hAnsiTheme="minorHAnsi" w:cstheme="minorHAnsi"/>
        </w:rPr>
        <w:t>HBIR.INSTR_AZON</w:t>
      </w:r>
      <w:proofErr w:type="spellEnd"/>
      <w:r w:rsidRPr="00EF2A61">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EF2A61" w:rsidRDefault="00893C70" w:rsidP="00B6098E">
      <w:pPr>
        <w:pStyle w:val="Listaszerbekezds"/>
        <w:numPr>
          <w:ilvl w:val="0"/>
          <w:numId w:val="47"/>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Ha adott ügyfél tekintetében, aki rendelkezik már egy hitellel, amihez kapcsolódik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rekordon és azt kell hozzákötni a már meglévő instrumentumhoz, a korábbi </w:t>
      </w:r>
      <w:proofErr w:type="spellStart"/>
      <w:r w:rsidRPr="00EF2A61">
        <w:rPr>
          <w:rFonts w:asciiTheme="minorHAnsi" w:eastAsia="Times New Roman" w:hAnsiTheme="minorHAnsi" w:cstheme="minorHAnsi"/>
        </w:rPr>
        <w:t>HBIR</w:t>
      </w:r>
      <w:proofErr w:type="spellEnd"/>
      <w:r w:rsidRPr="00EF2A61">
        <w:rPr>
          <w:rFonts w:asciiTheme="minorHAnsi" w:eastAsia="Times New Roman" w:hAnsiTheme="minorHAnsi" w:cstheme="minorHAnsi"/>
        </w:rPr>
        <w:t xml:space="preserve"> rekord nem jelentendő.</w:t>
      </w:r>
    </w:p>
    <w:p w14:paraId="11E0B733" w14:textId="77777777" w:rsidR="00893C70" w:rsidRPr="00EF2A61" w:rsidRDefault="00893C70" w:rsidP="00893C70">
      <w:pPr>
        <w:rPr>
          <w:rFonts w:asciiTheme="minorHAnsi" w:hAnsiTheme="minorHAnsi" w:cstheme="minorHAnsi"/>
        </w:rPr>
      </w:pPr>
    </w:p>
    <w:p w14:paraId="74E0DDF1" w14:textId="54B75E6C" w:rsidR="00893C70" w:rsidRPr="00EF2A61" w:rsidRDefault="00893C70" w:rsidP="00893C70">
      <w:pPr>
        <w:rPr>
          <w:rFonts w:asciiTheme="minorHAnsi" w:hAnsiTheme="minorHAnsi" w:cstheme="minorHAnsi"/>
        </w:rPr>
      </w:pPr>
      <w:r w:rsidRPr="00EF2A61">
        <w:rPr>
          <w:rFonts w:asciiTheme="minorHAnsi" w:hAnsiTheme="minorHAnsi" w:cstheme="minorHAnsi"/>
        </w:rPr>
        <w:t>Tehát egy konkrét ügyfél egy konkrét instrumentumához</w:t>
      </w:r>
      <w:r w:rsidRPr="00EF2A61">
        <w:rPr>
          <w:rFonts w:asciiTheme="minorHAnsi" w:hAnsiTheme="minorHAnsi" w:cstheme="minorHAnsi"/>
          <w:color w:val="FF0000"/>
        </w:rPr>
        <w:t xml:space="preserve"> </w:t>
      </w:r>
      <w:r w:rsidRPr="00EF2A61">
        <w:rPr>
          <w:rFonts w:asciiTheme="minorHAnsi" w:hAnsiTheme="minorHAnsi" w:cstheme="minorHAnsi"/>
        </w:rPr>
        <w:t xml:space="preserve">csak egy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rekord kapcsolódhat, mindig annak az instrumentumnak a tekintetében legfrissebb adattal, azonban</w:t>
      </w:r>
      <w:r w:rsidR="0047638A" w:rsidRPr="00EF2A61">
        <w:rPr>
          <w:rFonts w:asciiTheme="minorHAnsi" w:hAnsiTheme="minorHAnsi" w:cstheme="minorHAnsi"/>
        </w:rPr>
        <w:t>,</w:t>
      </w:r>
      <w:r w:rsidRPr="00EF2A61">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adatokat, ott a korábbi rekord jelentendő. Ebből az is következik, hogy egy ügyfélhez kapcsolódóan több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rekord is létezhet a rendszerben egyidejűleg, amennyiben több instrumentummal rendelkezik.</w:t>
      </w:r>
    </w:p>
    <w:p w14:paraId="7F71EE7E" w14:textId="62C5955F" w:rsidR="002362FA" w:rsidRPr="00EF2A61" w:rsidRDefault="002362FA" w:rsidP="005847F9">
      <w:pPr>
        <w:rPr>
          <w:rFonts w:asciiTheme="minorHAnsi" w:hAnsiTheme="minorHAnsi" w:cstheme="minorHAnsi"/>
        </w:rPr>
      </w:pPr>
      <w:bookmarkStart w:id="370" w:name="_Hlk124347"/>
      <w:r w:rsidRPr="00EF2A61">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EF2A61" w:rsidRDefault="008A094C" w:rsidP="005847F9">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táblában adat csak akkor jelentendő, ha az instrumentum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szerepel, tehát</w:t>
      </w:r>
      <w:r w:rsidR="00756FF0" w:rsidRPr="00EF2A61">
        <w:rPr>
          <w:rFonts w:asciiTheme="minorHAnsi" w:hAnsiTheme="minorHAnsi" w:cstheme="minorHAnsi"/>
        </w:rPr>
        <w:t xml:space="preserve"> kizárólag az </w:t>
      </w:r>
      <w:proofErr w:type="spellStart"/>
      <w:r w:rsidR="00756FF0" w:rsidRPr="00EF2A61">
        <w:rPr>
          <w:rFonts w:asciiTheme="minorHAnsi" w:hAnsiTheme="minorHAnsi" w:cstheme="minorHAnsi"/>
        </w:rPr>
        <w:t>INSTK</w:t>
      </w:r>
      <w:proofErr w:type="spellEnd"/>
      <w:r w:rsidR="00756FF0" w:rsidRPr="00EF2A61">
        <w:rPr>
          <w:rFonts w:asciiTheme="minorHAnsi" w:hAnsiTheme="minorHAnsi" w:cstheme="minorHAnsi"/>
        </w:rPr>
        <w:t xml:space="preserve"> táblában szereplő keret instrumentum esetében nem</w:t>
      </w:r>
      <w:r w:rsidR="004C6A9B" w:rsidRPr="00EF2A61">
        <w:rPr>
          <w:rFonts w:asciiTheme="minorHAnsi" w:hAnsiTheme="minorHAnsi" w:cstheme="minorHAnsi"/>
        </w:rPr>
        <w:t>.</w:t>
      </w:r>
    </w:p>
    <w:p w14:paraId="23494216" w14:textId="3EAB45AC" w:rsidR="00231BC1" w:rsidRPr="00EF2A61" w:rsidRDefault="00231BC1" w:rsidP="005847F9">
      <w:pPr>
        <w:rPr>
          <w:rFonts w:asciiTheme="minorHAnsi" w:hAnsiTheme="minorHAnsi" w:cstheme="minorHAnsi"/>
        </w:rPr>
      </w:pPr>
      <w:r w:rsidRPr="00EF2A61">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EF2A61">
        <w:rPr>
          <w:rFonts w:asciiTheme="minorHAnsi" w:hAnsiTheme="minorHAnsi" w:cstheme="minorHAnsi"/>
        </w:rPr>
        <w:t>alapján,</w:t>
      </w:r>
      <w:proofErr w:type="gramEnd"/>
      <w:r w:rsidRPr="00EF2A61">
        <w:rPr>
          <w:rFonts w:asciiTheme="minorHAnsi" w:hAnsiTheme="minorHAnsi" w:cstheme="minorHAnsi"/>
        </w:rPr>
        <w:t xml:space="preserve"> stb.), akkor a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tábla nem töltendő.</w:t>
      </w:r>
    </w:p>
    <w:p w14:paraId="4EBF8900" w14:textId="152CFC56" w:rsidR="001A48EB" w:rsidRPr="00EF2A61" w:rsidRDefault="00D427D2" w:rsidP="008E587A">
      <w:pPr>
        <w:pStyle w:val="Cmsor2"/>
        <w:rPr>
          <w:rFonts w:asciiTheme="minorHAnsi" w:hAnsiTheme="minorHAnsi" w:cstheme="minorHAnsi"/>
          <w:sz w:val="20"/>
          <w:szCs w:val="20"/>
        </w:rPr>
      </w:pPr>
      <w:bookmarkStart w:id="371" w:name="_Toc64967402"/>
      <w:bookmarkStart w:id="372" w:name="_Toc149902023"/>
      <w:bookmarkStart w:id="373" w:name="_Toc206686165"/>
      <w:bookmarkStart w:id="374" w:name="_Toc188019093"/>
      <w:bookmarkEnd w:id="370"/>
      <w:r w:rsidRPr="00EF2A61">
        <w:rPr>
          <w:rFonts w:asciiTheme="minorHAnsi" w:hAnsiTheme="minorHAnsi" w:cstheme="minorHAnsi"/>
          <w:sz w:val="20"/>
          <w:szCs w:val="20"/>
        </w:rPr>
        <w:t xml:space="preserve">KAPCSOLATOKRA vonatkozó </w:t>
      </w:r>
      <w:r w:rsidR="006654F1" w:rsidRPr="00EF2A61">
        <w:rPr>
          <w:rFonts w:asciiTheme="minorHAnsi" w:hAnsiTheme="minorHAnsi" w:cstheme="minorHAnsi"/>
          <w:sz w:val="20"/>
          <w:szCs w:val="20"/>
        </w:rPr>
        <w:t>táblák</w:t>
      </w:r>
      <w:bookmarkEnd w:id="371"/>
      <w:bookmarkEnd w:id="372"/>
      <w:bookmarkEnd w:id="373"/>
      <w:bookmarkEnd w:id="374"/>
    </w:p>
    <w:p w14:paraId="585283AF" w14:textId="77777777" w:rsidR="00C84341" w:rsidRPr="00EF2A61" w:rsidRDefault="00C84341" w:rsidP="005847F9">
      <w:pPr>
        <w:rPr>
          <w:rFonts w:asciiTheme="minorHAnsi" w:hAnsiTheme="minorHAnsi" w:cstheme="minorHAnsi"/>
        </w:rPr>
      </w:pPr>
    </w:p>
    <w:p w14:paraId="637F3310" w14:textId="2932E0DA" w:rsidR="006C1FB5" w:rsidRPr="00EF2A61" w:rsidRDefault="006C1FB5" w:rsidP="008E587A">
      <w:pPr>
        <w:pStyle w:val="Cmsor3"/>
        <w:jc w:val="both"/>
        <w:rPr>
          <w:rFonts w:asciiTheme="minorHAnsi" w:hAnsiTheme="minorHAnsi" w:cstheme="minorHAnsi"/>
          <w:b/>
          <w:szCs w:val="20"/>
        </w:rPr>
      </w:pPr>
      <w:bookmarkStart w:id="375" w:name="_Toc64967403"/>
      <w:bookmarkStart w:id="376" w:name="_Toc149902024"/>
      <w:bookmarkStart w:id="377" w:name="_Toc206686166"/>
      <w:bookmarkStart w:id="378" w:name="_Toc188019094"/>
      <w:r w:rsidRPr="00EF2A61">
        <w:rPr>
          <w:rFonts w:asciiTheme="minorHAnsi" w:hAnsiTheme="minorHAnsi" w:cstheme="minorHAnsi"/>
          <w:b/>
          <w:szCs w:val="20"/>
        </w:rPr>
        <w:t>Instrumentum-ügyfél</w:t>
      </w:r>
      <w:bookmarkEnd w:id="375"/>
      <w:r w:rsidRPr="00EF2A61">
        <w:rPr>
          <w:rFonts w:asciiTheme="minorHAnsi" w:hAnsiTheme="minorHAnsi" w:cstheme="minorHAnsi"/>
          <w:b/>
          <w:szCs w:val="20"/>
        </w:rPr>
        <w:t xml:space="preserve"> </w:t>
      </w:r>
      <w:r w:rsidR="0079306E" w:rsidRPr="00EF2A61">
        <w:rPr>
          <w:rFonts w:asciiTheme="minorHAnsi" w:hAnsiTheme="minorHAnsi" w:cstheme="minorHAnsi"/>
          <w:b/>
          <w:szCs w:val="20"/>
        </w:rPr>
        <w:t>(</w:t>
      </w:r>
      <w:proofErr w:type="spellStart"/>
      <w:r w:rsidR="0079306E" w:rsidRPr="00EF2A61">
        <w:rPr>
          <w:rFonts w:asciiTheme="minorHAnsi" w:hAnsiTheme="minorHAnsi" w:cstheme="minorHAnsi"/>
          <w:b/>
          <w:szCs w:val="20"/>
        </w:rPr>
        <w:t>INST_UGYF</w:t>
      </w:r>
      <w:proofErr w:type="spellEnd"/>
      <w:r w:rsidR="0079306E" w:rsidRPr="00EF2A61">
        <w:rPr>
          <w:rFonts w:asciiTheme="minorHAnsi" w:hAnsiTheme="minorHAnsi" w:cstheme="minorHAnsi"/>
          <w:b/>
          <w:szCs w:val="20"/>
        </w:rPr>
        <w:t>)</w:t>
      </w:r>
      <w:bookmarkEnd w:id="376"/>
      <w:bookmarkEnd w:id="377"/>
      <w:bookmarkEnd w:id="378"/>
      <w:r w:rsidRPr="00EF2A61">
        <w:rPr>
          <w:rFonts w:asciiTheme="minorHAnsi" w:hAnsiTheme="minorHAnsi" w:cstheme="minorHAnsi"/>
          <w:b/>
          <w:szCs w:val="20"/>
        </w:rPr>
        <w:t xml:space="preserve"> </w:t>
      </w:r>
    </w:p>
    <w:p w14:paraId="6DEBA567" w14:textId="267A97E6" w:rsidR="00326F32" w:rsidRPr="00EF2A61" w:rsidRDefault="006C1FB5" w:rsidP="005847F9">
      <w:pPr>
        <w:rPr>
          <w:rFonts w:asciiTheme="minorHAnsi" w:hAnsiTheme="minorHAnsi" w:cstheme="minorHAnsi"/>
        </w:rPr>
      </w:pPr>
      <w:r w:rsidRPr="00EF2A61">
        <w:rPr>
          <w:rFonts w:asciiTheme="minorHAnsi" w:hAnsiTheme="minorHAnsi" w:cstheme="minorHAnsi"/>
        </w:rPr>
        <w:t xml:space="preserve">Az </w:t>
      </w:r>
      <w:proofErr w:type="spellStart"/>
      <w:r w:rsidR="004C0EE1" w:rsidRPr="00EF2A61">
        <w:rPr>
          <w:rFonts w:asciiTheme="minorHAnsi" w:hAnsiTheme="minorHAnsi" w:cstheme="minorHAnsi"/>
        </w:rPr>
        <w:t>INST_UGYF</w:t>
      </w:r>
      <w:proofErr w:type="spellEnd"/>
      <w:r w:rsidR="004C0EE1"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ban kell megadni</w:t>
      </w:r>
      <w:r w:rsidR="008F7833" w:rsidRPr="00EF2A61">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EF2A61">
        <w:rPr>
          <w:rFonts w:asciiTheme="minorHAnsi" w:hAnsiTheme="minorHAnsi" w:cstheme="minorHAnsi"/>
        </w:rPr>
        <w:t xml:space="preserve">etes személyként, a másikban pedig egyéni vállalkozóként járva el. </w:t>
      </w:r>
    </w:p>
    <w:p w14:paraId="69057B7E" w14:textId="50C764B4" w:rsidR="00326F32" w:rsidRPr="00EF2A61" w:rsidRDefault="00326F32" w:rsidP="005847F9">
      <w:pPr>
        <w:rPr>
          <w:rFonts w:asciiTheme="minorHAnsi" w:hAnsiTheme="minorHAnsi" w:cstheme="minorHAnsi"/>
        </w:rPr>
      </w:pPr>
      <w:r w:rsidRPr="00EF2A61">
        <w:rPr>
          <w:rFonts w:asciiTheme="minorHAnsi" w:hAnsiTheme="minorHAnsi" w:cstheme="minorHAnsi"/>
        </w:rPr>
        <w:t xml:space="preserve">Az ügyfél köthető speciális keretjellegű vagy nem speciális </w:t>
      </w:r>
      <w:proofErr w:type="gramStart"/>
      <w:r w:rsidRPr="00EF2A61">
        <w:rPr>
          <w:rFonts w:asciiTheme="minorHAnsi" w:hAnsiTheme="minorHAnsi" w:cstheme="minorHAnsi"/>
        </w:rPr>
        <w:t>keretjellegű</w:t>
      </w:r>
      <w:proofErr w:type="gramEnd"/>
      <w:r w:rsidRPr="00EF2A61">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vagy </w:t>
      </w:r>
      <w:proofErr w:type="spellStart"/>
      <w:r w:rsidRPr="00EF2A61">
        <w:rPr>
          <w:rFonts w:asciiTheme="minorHAnsi" w:hAnsiTheme="minorHAnsi" w:cstheme="minorHAnsi"/>
        </w:rPr>
        <w:t>INSTR</w:t>
      </w:r>
      <w:proofErr w:type="spellEnd"/>
      <w:r w:rsidRPr="00EF2A61">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EF2A61"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EF2A61" w:rsidRDefault="00326F32" w:rsidP="00326F32">
            <w:p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EF2A61" w:rsidRDefault="00326F32" w:rsidP="00326F32">
            <w:pPr>
              <w:spacing w:after="0" w:line="240" w:lineRule="auto"/>
              <w:rPr>
                <w:rFonts w:asciiTheme="minorHAnsi" w:eastAsia="Times New Roman" w:hAnsiTheme="minorHAnsi" w:cstheme="minorHAnsi"/>
                <w:b/>
                <w:i/>
              </w:rPr>
            </w:pPr>
            <w:r w:rsidRPr="00EF2A61">
              <w:rPr>
                <w:rFonts w:asciiTheme="minorHAnsi" w:eastAsia="Times New Roman" w:hAnsiTheme="minorHAnsi" w:cstheme="minorHAnsi"/>
                <w:b/>
                <w:i/>
              </w:rPr>
              <w:t>Instrumentum (speciális keret) szervezeti azonosító</w:t>
            </w:r>
          </w:p>
        </w:tc>
      </w:tr>
      <w:tr w:rsidR="00326F32" w:rsidRPr="00EF2A61"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EF2A61" w:rsidRDefault="00326F32" w:rsidP="00326F32">
            <w:p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EF2A61" w:rsidRDefault="00326F32" w:rsidP="00326F32">
            <w:pPr>
              <w:spacing w:after="0" w:line="240" w:lineRule="auto"/>
              <w:rPr>
                <w:rFonts w:asciiTheme="minorHAnsi" w:eastAsia="Times New Roman" w:hAnsiTheme="minorHAnsi" w:cstheme="minorHAnsi"/>
                <w:b/>
                <w:i/>
                <w:color w:val="000000"/>
              </w:rPr>
            </w:pPr>
            <w:r w:rsidRPr="00EF2A61">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EF2A61" w:rsidRDefault="008D5A94" w:rsidP="005847F9">
      <w:pPr>
        <w:rPr>
          <w:rFonts w:asciiTheme="minorHAnsi" w:hAnsiTheme="minorHAnsi" w:cstheme="minorHAnsi"/>
        </w:rPr>
      </w:pPr>
    </w:p>
    <w:p w14:paraId="1A4517E0" w14:textId="4CD17027" w:rsidR="006C1FB5" w:rsidRPr="00EF2A61" w:rsidRDefault="00326F32" w:rsidP="005847F9">
      <w:pPr>
        <w:rPr>
          <w:rFonts w:asciiTheme="minorHAnsi" w:hAnsiTheme="minorHAnsi" w:cstheme="minorHAnsi"/>
        </w:rPr>
      </w:pPr>
      <w:r w:rsidRPr="00EF2A61">
        <w:rPr>
          <w:rFonts w:asciiTheme="minorHAnsi" w:hAnsiTheme="minorHAnsi" w:cstheme="minorHAnsi"/>
        </w:rPr>
        <w:t>Egyidejűleg mindkét attribútum nem lehet töltött, a kapcsolásokat in</w:t>
      </w:r>
      <w:r w:rsidR="00BA55AF" w:rsidRPr="00EF2A61">
        <w:rPr>
          <w:rFonts w:asciiTheme="minorHAnsi" w:hAnsiTheme="minorHAnsi" w:cstheme="minorHAnsi"/>
        </w:rPr>
        <w:t>s</w:t>
      </w:r>
      <w:r w:rsidRPr="00EF2A61">
        <w:rPr>
          <w:rFonts w:asciiTheme="minorHAnsi" w:hAnsiTheme="minorHAnsi" w:cstheme="minorHAnsi"/>
        </w:rPr>
        <w:t xml:space="preserve">trumentumonként külön kell megadni. </w:t>
      </w:r>
      <w:r w:rsidR="006C1FB5" w:rsidRPr="00EF2A61">
        <w:rPr>
          <w:rFonts w:asciiTheme="minorHAnsi" w:hAnsiTheme="minorHAnsi" w:cstheme="minorHAnsi"/>
        </w:rPr>
        <w:t xml:space="preserve">Amennyiben az ügylet a </w:t>
      </w:r>
      <w:proofErr w:type="spellStart"/>
      <w:r w:rsidR="006C1FB5" w:rsidRPr="00EF2A61">
        <w:rPr>
          <w:rFonts w:asciiTheme="minorHAnsi" w:hAnsiTheme="minorHAnsi" w:cstheme="minorHAnsi"/>
        </w:rPr>
        <w:t>KHR</w:t>
      </w:r>
      <w:proofErr w:type="spellEnd"/>
      <w:r w:rsidR="006C1FB5" w:rsidRPr="00EF2A61">
        <w:rPr>
          <w:rFonts w:asciiTheme="minorHAnsi" w:hAnsiTheme="minorHAnsi" w:cstheme="minorHAnsi"/>
        </w:rPr>
        <w:t>-ben is rögzít</w:t>
      </w:r>
      <w:r w:rsidR="00BD7CBC" w:rsidRPr="00EF2A61">
        <w:rPr>
          <w:rFonts w:asciiTheme="minorHAnsi" w:hAnsiTheme="minorHAnsi" w:cstheme="minorHAnsi"/>
        </w:rPr>
        <w:t>ett</w:t>
      </w:r>
      <w:r w:rsidR="006C1FB5" w:rsidRPr="00EF2A61">
        <w:rPr>
          <w:rFonts w:asciiTheme="minorHAnsi" w:hAnsiTheme="minorHAnsi" w:cstheme="minorHAnsi"/>
        </w:rPr>
        <w:t xml:space="preserve">, az </w:t>
      </w:r>
      <w:proofErr w:type="spellStart"/>
      <w:r w:rsidR="004C0EE1" w:rsidRPr="00EF2A61">
        <w:rPr>
          <w:rFonts w:asciiTheme="minorHAnsi" w:hAnsiTheme="minorHAnsi" w:cstheme="minorHAnsi"/>
        </w:rPr>
        <w:t>INST_UGYF</w:t>
      </w:r>
      <w:proofErr w:type="spellEnd"/>
      <w:r w:rsidR="004C0EE1" w:rsidRPr="00EF2A61">
        <w:rPr>
          <w:rFonts w:asciiTheme="minorHAnsi" w:hAnsiTheme="minorHAnsi" w:cstheme="minorHAnsi"/>
        </w:rPr>
        <w:t xml:space="preserve"> kódú </w:t>
      </w:r>
      <w:r w:rsidR="00F12514" w:rsidRPr="00EF2A61">
        <w:rPr>
          <w:rFonts w:asciiTheme="minorHAnsi" w:hAnsiTheme="minorHAnsi" w:cstheme="minorHAnsi"/>
        </w:rPr>
        <w:t>táblá</w:t>
      </w:r>
      <w:r w:rsidR="004C0EE1" w:rsidRPr="00EF2A61">
        <w:rPr>
          <w:rFonts w:asciiTheme="minorHAnsi" w:hAnsiTheme="minorHAnsi" w:cstheme="minorHAnsi"/>
        </w:rPr>
        <w:t>ban</w:t>
      </w:r>
      <w:r w:rsidR="006C1FB5" w:rsidRPr="00EF2A61">
        <w:rPr>
          <w:rFonts w:asciiTheme="minorHAnsi" w:hAnsiTheme="minorHAnsi" w:cstheme="minorHAnsi"/>
        </w:rPr>
        <w:t xml:space="preserve"> kell megadni a </w:t>
      </w:r>
      <w:proofErr w:type="spellStart"/>
      <w:r w:rsidR="006C1FB5" w:rsidRPr="00EF2A61">
        <w:rPr>
          <w:rFonts w:asciiTheme="minorHAnsi" w:hAnsiTheme="minorHAnsi" w:cstheme="minorHAnsi"/>
        </w:rPr>
        <w:t>KHR</w:t>
      </w:r>
      <w:proofErr w:type="spellEnd"/>
      <w:r w:rsidR="006C1FB5" w:rsidRPr="00EF2A61">
        <w:rPr>
          <w:rFonts w:asciiTheme="minorHAnsi" w:hAnsiTheme="minorHAnsi" w:cstheme="minorHAnsi"/>
        </w:rPr>
        <w:t xml:space="preserve"> ügyfélazonosítót. </w:t>
      </w:r>
    </w:p>
    <w:p w14:paraId="19C8551F" w14:textId="0D90FE95" w:rsidR="00DE758F" w:rsidRPr="00EF2A61" w:rsidRDefault="00DE758F" w:rsidP="005847F9">
      <w:pPr>
        <w:rPr>
          <w:rFonts w:asciiTheme="minorHAnsi" w:hAnsiTheme="minorHAnsi" w:cstheme="minorHAnsi"/>
        </w:rPr>
      </w:pPr>
      <w:r w:rsidRPr="00EF2A61">
        <w:rPr>
          <w:rFonts w:asciiTheme="minorHAnsi" w:hAnsiTheme="minorHAnsi" w:cstheme="minorHAnsi"/>
        </w:rPr>
        <w:t>Az „Ügyfélminőség” mezőben meg kell adni, hogy adós vagy adóstárs-e az ügyfél az adott instrumentum tekintetében</w:t>
      </w:r>
      <w:r w:rsidR="002A52DD" w:rsidRPr="00EF2A61">
        <w:rPr>
          <w:rFonts w:asciiTheme="minorHAnsi" w:hAnsiTheme="minorHAnsi" w:cstheme="minorHAnsi"/>
        </w:rPr>
        <w:t>, illetve ebben a mezőben kell jelölni azt is, ha a garancia kedvezményezettje</w:t>
      </w:r>
      <w:r w:rsidRPr="00EF2A61">
        <w:rPr>
          <w:rFonts w:asciiTheme="minorHAnsi" w:hAnsiTheme="minorHAnsi" w:cstheme="minorHAnsi"/>
        </w:rPr>
        <w:t xml:space="preserve">. </w:t>
      </w:r>
      <w:bookmarkStart w:id="379" w:name="_Hlk159249829"/>
      <w:r w:rsidR="00404E3E" w:rsidRPr="00EF2A61">
        <w:rPr>
          <w:rFonts w:asciiTheme="minorHAnsi" w:hAnsiTheme="minorHAnsi" w:cstheme="minorHAnsi"/>
        </w:rPr>
        <w:t xml:space="preserve">Minden </w:t>
      </w:r>
      <w:proofErr w:type="spellStart"/>
      <w:r w:rsidR="00FA485B" w:rsidRPr="00EF2A61">
        <w:rPr>
          <w:rFonts w:asciiTheme="minorHAnsi" w:hAnsiTheme="minorHAnsi" w:cstheme="minorHAnsi"/>
        </w:rPr>
        <w:t>INSTK</w:t>
      </w:r>
      <w:proofErr w:type="spellEnd"/>
      <w:r w:rsidR="00FA485B" w:rsidRPr="00EF2A61">
        <w:rPr>
          <w:rFonts w:asciiTheme="minorHAnsi" w:hAnsiTheme="minorHAnsi" w:cstheme="minorHAnsi"/>
        </w:rPr>
        <w:t xml:space="preserve">-ban és </w:t>
      </w:r>
      <w:proofErr w:type="spellStart"/>
      <w:r w:rsidR="00404E3E" w:rsidRPr="00EF2A61">
        <w:rPr>
          <w:rFonts w:asciiTheme="minorHAnsi" w:hAnsiTheme="minorHAnsi" w:cstheme="minorHAnsi"/>
        </w:rPr>
        <w:t>INSTR</w:t>
      </w:r>
      <w:proofErr w:type="spellEnd"/>
      <w:r w:rsidR="00404E3E" w:rsidRPr="00EF2A61">
        <w:rPr>
          <w:rFonts w:asciiTheme="minorHAnsi" w:hAnsiTheme="minorHAnsi" w:cstheme="minorHAnsi"/>
        </w:rPr>
        <w:t xml:space="preserve">-ben szereplő </w:t>
      </w:r>
      <w:r w:rsidRPr="00EF2A61">
        <w:rPr>
          <w:rFonts w:asciiTheme="minorHAnsi" w:hAnsiTheme="minorHAnsi" w:cstheme="minorHAnsi"/>
        </w:rPr>
        <w:t xml:space="preserve">instrumentumhoz </w:t>
      </w:r>
      <w:r w:rsidRPr="00EF2A61">
        <w:rPr>
          <w:rFonts w:asciiTheme="minorHAnsi" w:hAnsiTheme="minorHAnsi" w:cstheme="minorHAnsi"/>
          <w:b/>
          <w:bCs/>
        </w:rPr>
        <w:t>egy és csak egy adóst kell kapcsolni</w:t>
      </w:r>
      <w:r w:rsidRPr="00EF2A61">
        <w:rPr>
          <w:rFonts w:asciiTheme="minorHAnsi" w:hAnsiTheme="minorHAnsi" w:cstheme="minorHAnsi"/>
        </w:rPr>
        <w:t xml:space="preserve"> (a fő adóst, akinek a szektora és országa vezérli az állomány aggregált táblákba való bekerülését), a többi </w:t>
      </w:r>
      <w:r w:rsidR="00206136" w:rsidRPr="00EF2A61">
        <w:rPr>
          <w:rFonts w:asciiTheme="minorHAnsi" w:hAnsiTheme="minorHAnsi" w:cstheme="minorHAnsi"/>
        </w:rPr>
        <w:t xml:space="preserve">szerződéses </w:t>
      </w:r>
      <w:r w:rsidRPr="00EF2A61">
        <w:rPr>
          <w:rFonts w:asciiTheme="minorHAnsi" w:hAnsiTheme="minorHAnsi" w:cstheme="minorHAnsi"/>
        </w:rPr>
        <w:t>partner csak adóstárs</w:t>
      </w:r>
      <w:r w:rsidR="002A52DD" w:rsidRPr="00EF2A61">
        <w:rPr>
          <w:rFonts w:asciiTheme="minorHAnsi" w:hAnsiTheme="minorHAnsi" w:cstheme="minorHAnsi"/>
        </w:rPr>
        <w:t xml:space="preserve"> vagy garancia kedvezményezett</w:t>
      </w:r>
      <w:r w:rsidRPr="00EF2A61">
        <w:rPr>
          <w:rFonts w:asciiTheme="minorHAnsi" w:hAnsiTheme="minorHAnsi" w:cstheme="minorHAnsi"/>
        </w:rPr>
        <w:t xml:space="preserve"> lehet.</w:t>
      </w:r>
      <w:r w:rsidR="002A52DD" w:rsidRPr="00EF2A61">
        <w:rPr>
          <w:rFonts w:asciiTheme="minorHAnsi" w:hAnsiTheme="minorHAnsi" w:cstheme="minorHAnsi"/>
        </w:rPr>
        <w:t xml:space="preserve"> Instrumentum típustól függetlenül így kell eljárni, azaz </w:t>
      </w:r>
      <w:r w:rsidR="002A52DD" w:rsidRPr="00EF2A61">
        <w:rPr>
          <w:rFonts w:asciiTheme="minorHAnsi" w:hAnsiTheme="minorHAnsi" w:cstheme="minorHAnsi"/>
          <w:b/>
          <w:bCs/>
        </w:rPr>
        <w:t>garanciák és egyéb mérlegen kívüli kötelezettségvállalások esetén is</w:t>
      </w:r>
      <w:r w:rsidR="002A52DD" w:rsidRPr="00EF2A61">
        <w:rPr>
          <w:rFonts w:asciiTheme="minorHAnsi" w:hAnsiTheme="minorHAnsi" w:cstheme="minorHAnsi"/>
        </w:rPr>
        <w:t xml:space="preserve"> szerepelnie kell egy és csak egy adós minőségű ügyfélnek az </w:t>
      </w:r>
      <w:proofErr w:type="spellStart"/>
      <w:r w:rsidR="002A52DD" w:rsidRPr="00EF2A61">
        <w:rPr>
          <w:rFonts w:asciiTheme="minorHAnsi" w:hAnsiTheme="minorHAnsi" w:cstheme="minorHAnsi"/>
        </w:rPr>
        <w:t>INST_UGYF</w:t>
      </w:r>
      <w:proofErr w:type="spellEnd"/>
      <w:r w:rsidR="002A52DD" w:rsidRPr="00EF2A61">
        <w:rPr>
          <w:rFonts w:asciiTheme="minorHAnsi" w:hAnsiTheme="minorHAnsi" w:cstheme="minorHAnsi"/>
        </w:rPr>
        <w:t xml:space="preserve"> táblában.</w:t>
      </w:r>
    </w:p>
    <w:bookmarkEnd w:id="379"/>
    <w:p w14:paraId="4EAEECC1" w14:textId="4DEABC96" w:rsidR="00172EAC" w:rsidRPr="00EF2A61" w:rsidRDefault="00172EAC" w:rsidP="005847F9">
      <w:pPr>
        <w:rPr>
          <w:rFonts w:asciiTheme="minorHAnsi" w:hAnsiTheme="minorHAnsi" w:cstheme="minorHAnsi"/>
        </w:rPr>
      </w:pPr>
      <w:r w:rsidRPr="00EF2A61">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EF2A61">
        <w:rPr>
          <w:rFonts w:asciiTheme="minorHAnsi" w:hAnsiTheme="minorHAnsi" w:cstheme="minorHAnsi"/>
        </w:rPr>
        <w:t>-e, háztartási ügyfelek esetén az ügyfél elhalálozása miatti változás</w:t>
      </w:r>
      <w:r w:rsidRPr="00EF2A61">
        <w:rPr>
          <w:rFonts w:asciiTheme="minorHAnsi" w:hAnsiTheme="minorHAnsi" w:cstheme="minorHAnsi"/>
        </w:rPr>
        <w:t xml:space="preserve"> vagy egyéb oka van.</w:t>
      </w:r>
    </w:p>
    <w:p w14:paraId="4151B649" w14:textId="5BA9C182" w:rsidR="002B29D3" w:rsidRPr="00EF2A61" w:rsidRDefault="00CB3FFF" w:rsidP="005847F9">
      <w:pPr>
        <w:rPr>
          <w:rFonts w:asciiTheme="minorHAnsi" w:hAnsiTheme="minorHAnsi" w:cstheme="minorHAnsi"/>
        </w:rPr>
      </w:pPr>
      <w:r w:rsidRPr="00EF2A61">
        <w:rPr>
          <w:rFonts w:asciiTheme="minorHAnsi" w:hAnsiTheme="minorHAnsi" w:cstheme="minorHAnsi"/>
        </w:rPr>
        <w:t>2021. szeptemberi vonatkozási időtől kezdődően</w:t>
      </w:r>
      <w:r w:rsidR="00276D24" w:rsidRPr="00EF2A61">
        <w:rPr>
          <w:rFonts w:asciiTheme="minorHAnsi" w:hAnsiTheme="minorHAnsi" w:cstheme="minorHAnsi"/>
        </w:rPr>
        <w:t xml:space="preserve"> két új mező </w:t>
      </w:r>
      <w:del w:id="380" w:author="MNB" w:date="2025-08-29T10:22:00Z" w16du:dateUtc="2025-08-29T08:22:00Z">
        <w:r w:rsidR="00276D24" w:rsidRPr="006C72EB">
          <w:rPr>
            <w:rFonts w:asciiTheme="minorHAnsi" w:hAnsiTheme="minorHAnsi" w:cstheme="minorHAnsi"/>
          </w:rPr>
          <w:delText>kerül</w:delText>
        </w:r>
      </w:del>
      <w:ins w:id="381" w:author="MNB" w:date="2025-08-29T10:22:00Z" w16du:dateUtc="2025-08-29T08:22:00Z">
        <w:r w:rsidR="00276D24" w:rsidRPr="00EF2A61">
          <w:rPr>
            <w:rFonts w:asciiTheme="minorHAnsi" w:hAnsiTheme="minorHAnsi" w:cstheme="minorHAnsi"/>
          </w:rPr>
          <w:t>kerül</w:t>
        </w:r>
        <w:r w:rsidR="0036622C" w:rsidRPr="00EF2A61">
          <w:rPr>
            <w:rFonts w:asciiTheme="minorHAnsi" w:hAnsiTheme="minorHAnsi" w:cstheme="minorHAnsi"/>
          </w:rPr>
          <w:t>t</w:t>
        </w:r>
      </w:ins>
      <w:r w:rsidR="00276D24" w:rsidRPr="00EF2A61">
        <w:rPr>
          <w:rFonts w:asciiTheme="minorHAnsi" w:hAnsiTheme="minorHAnsi" w:cstheme="minorHAnsi"/>
        </w:rPr>
        <w:t xml:space="preserve"> felvételre:</w:t>
      </w:r>
    </w:p>
    <w:p w14:paraId="06A86B9E" w14:textId="60499EFE" w:rsidR="006E64EC" w:rsidRPr="00EF2A61" w:rsidRDefault="00276D24" w:rsidP="006E64EC">
      <w:pPr>
        <w:rPr>
          <w:rFonts w:cs="Arial"/>
        </w:rPr>
      </w:pPr>
      <w:r w:rsidRPr="00EF2A61">
        <w:rPr>
          <w:rFonts w:asciiTheme="minorHAnsi" w:hAnsiTheme="minorHAnsi" w:cstheme="minorHAnsi"/>
        </w:rPr>
        <w:t xml:space="preserve">- </w:t>
      </w:r>
      <w:r w:rsidRPr="00EF2A61">
        <w:rPr>
          <w:rFonts w:asciiTheme="minorHAnsi" w:hAnsiTheme="minorHAnsi" w:cstheme="minorHAnsi"/>
          <w:b/>
        </w:rPr>
        <w:t>„Az ügyfél iskolai végzettsége”</w:t>
      </w:r>
      <w:r w:rsidRPr="00EF2A61">
        <w:rPr>
          <w:rFonts w:asciiTheme="minorHAnsi" w:hAnsiTheme="minorHAnsi" w:cstheme="minorHAnsi"/>
        </w:rPr>
        <w:t xml:space="preserve"> mezőben az adott instrumentum tekintetében az adósként</w:t>
      </w:r>
      <w:r w:rsidR="00174725" w:rsidRPr="00EF2A61">
        <w:rPr>
          <w:rFonts w:asciiTheme="minorHAnsi" w:hAnsiTheme="minorHAnsi" w:cstheme="minorHAnsi"/>
        </w:rPr>
        <w:t>/adóstársként</w:t>
      </w:r>
      <w:r w:rsidRPr="00EF2A61">
        <w:rPr>
          <w:rFonts w:asciiTheme="minorHAnsi" w:hAnsiTheme="minorHAnsi" w:cstheme="minorHAnsi"/>
        </w:rPr>
        <w:t xml:space="preserve"> szereplő természetes személy ügyfél </w:t>
      </w:r>
      <w:r w:rsidR="00800336" w:rsidRPr="00EF2A61">
        <w:rPr>
          <w:rFonts w:asciiTheme="minorHAnsi" w:hAnsiTheme="minorHAnsi" w:cstheme="minorHAnsi"/>
        </w:rPr>
        <w:t xml:space="preserve">hitelfelvételkori </w:t>
      </w:r>
      <w:r w:rsidRPr="00EF2A61">
        <w:rPr>
          <w:rFonts w:asciiTheme="minorHAnsi" w:hAnsiTheme="minorHAnsi" w:cstheme="minorHAnsi"/>
        </w:rPr>
        <w:t>iskolai végzettsége jelentendő</w:t>
      </w:r>
      <w:r w:rsidR="00AF6024" w:rsidRPr="00EF2A61">
        <w:rPr>
          <w:rFonts w:asciiTheme="minorHAnsi" w:hAnsiTheme="minorHAnsi" w:cstheme="minorHAnsi"/>
        </w:rPr>
        <w:t xml:space="preserve"> a teljes fennálló állomány tekintetében</w:t>
      </w:r>
      <w:r w:rsidRPr="00EF2A61">
        <w:rPr>
          <w:rFonts w:asciiTheme="minorHAnsi" w:hAnsiTheme="minorHAnsi" w:cstheme="minorHAnsi"/>
        </w:rPr>
        <w:t>.</w:t>
      </w:r>
      <w:r w:rsidR="006E64EC" w:rsidRPr="00EF2A61">
        <w:rPr>
          <w:rFonts w:asciiTheme="minorHAnsi" w:hAnsiTheme="minorHAnsi" w:cstheme="minorHAnsi"/>
        </w:rPr>
        <w:t xml:space="preserve"> </w:t>
      </w:r>
      <w:r w:rsidR="006E64EC" w:rsidRPr="00EF2A61">
        <w:rPr>
          <w:rFonts w:cs="Arial"/>
        </w:rPr>
        <w:t>A 2021. 09.01. előtt keletkezett szerződések tekintetében alkalmazható a ’</w:t>
      </w:r>
      <w:proofErr w:type="spellStart"/>
      <w:r w:rsidR="006E64EC" w:rsidRPr="00EF2A61">
        <w:rPr>
          <w:rFonts w:cs="Arial"/>
        </w:rPr>
        <w:t>NEM_ISMERT</w:t>
      </w:r>
      <w:proofErr w:type="spellEnd"/>
      <w:r w:rsidR="006E64EC" w:rsidRPr="00EF2A61">
        <w:rPr>
          <w:rFonts w:cs="Arial"/>
        </w:rPr>
        <w:t xml:space="preserve">’ kódérték, amennyiben az adat semmiképp nem áll rendelkezésre. </w:t>
      </w:r>
      <w:r w:rsidR="00732C34" w:rsidRPr="00EF2A61">
        <w:rPr>
          <w:rFonts w:cs="Arial"/>
        </w:rPr>
        <w:t xml:space="preserve">A </w:t>
      </w:r>
      <w:r w:rsidR="006E64EC" w:rsidRPr="00EF2A61">
        <w:rPr>
          <w:rFonts w:cs="Arial"/>
        </w:rPr>
        <w:t>2021.09.01-től kezdődően kötött szerződések esetén a ’</w:t>
      </w:r>
      <w:proofErr w:type="spellStart"/>
      <w:r w:rsidR="006E64EC" w:rsidRPr="00EF2A61">
        <w:rPr>
          <w:rFonts w:cs="Arial"/>
        </w:rPr>
        <w:t>NEM_ISMERT</w:t>
      </w:r>
      <w:proofErr w:type="spellEnd"/>
      <w:r w:rsidR="006E64EC" w:rsidRPr="00EF2A61">
        <w:rPr>
          <w:rFonts w:cs="Arial"/>
        </w:rPr>
        <w:t>’ kódérték nem alkalmazható.</w:t>
      </w:r>
    </w:p>
    <w:p w14:paraId="50C7E5CF" w14:textId="6482A0D3" w:rsidR="00A31B0D" w:rsidRPr="00EF2A61" w:rsidRDefault="00276D24" w:rsidP="00D474C0">
      <w:r w:rsidRPr="00EF2A61">
        <w:rPr>
          <w:rFonts w:asciiTheme="minorHAnsi" w:hAnsiTheme="minorHAnsi" w:cstheme="minorHAnsi"/>
        </w:rPr>
        <w:t xml:space="preserve">- </w:t>
      </w:r>
      <w:r w:rsidRPr="00EF2A61">
        <w:rPr>
          <w:rFonts w:asciiTheme="minorHAnsi" w:hAnsiTheme="minorHAnsi" w:cstheme="minorHAnsi"/>
          <w:b/>
        </w:rPr>
        <w:t>„Az ügyfél új ügyfél-e?”</w:t>
      </w:r>
      <w:r w:rsidRPr="00EF2A61">
        <w:rPr>
          <w:rFonts w:asciiTheme="minorHAnsi" w:hAnsiTheme="minorHAnsi" w:cstheme="minorHAnsi"/>
        </w:rPr>
        <w:t xml:space="preserve"> mező tekintetében új ügyfélnek minősül az adott </w:t>
      </w:r>
      <w:r w:rsidR="006A7419" w:rsidRPr="00EF2A61">
        <w:rPr>
          <w:rFonts w:asciiTheme="minorHAnsi" w:hAnsiTheme="minorHAnsi" w:cstheme="minorHAnsi"/>
        </w:rPr>
        <w:t xml:space="preserve">adós/adóstárs </w:t>
      </w:r>
      <w:r w:rsidRPr="00EF2A61">
        <w:rPr>
          <w:rFonts w:asciiTheme="minorHAnsi" w:hAnsiTheme="minorHAnsi" w:cstheme="minorHAnsi"/>
        </w:rPr>
        <w:t>ügyfél, amennyiben a szóban forgó termék igénylésekor</w:t>
      </w:r>
      <w:r w:rsidR="000F4F01" w:rsidRPr="00EF2A61">
        <w:rPr>
          <w:rFonts w:asciiTheme="minorHAnsi" w:hAnsiTheme="minorHAnsi" w:cstheme="minorHAnsi"/>
        </w:rPr>
        <w:t xml:space="preserve"> </w:t>
      </w:r>
      <w:r w:rsidRPr="00EF2A61">
        <w:rPr>
          <w:rFonts w:asciiTheme="minorHAnsi" w:hAnsiTheme="minorHAnsi" w:cstheme="minorHAnsi"/>
        </w:rPr>
        <w:t xml:space="preserve">az </w:t>
      </w:r>
      <w:r w:rsidR="00174725" w:rsidRPr="00EF2A61">
        <w:rPr>
          <w:rFonts w:asciiTheme="minorHAnsi" w:hAnsiTheme="minorHAnsi" w:cstheme="minorHAnsi"/>
        </w:rPr>
        <w:t xml:space="preserve">adós/adóstárs </w:t>
      </w:r>
      <w:r w:rsidRPr="00EF2A61">
        <w:rPr>
          <w:rFonts w:asciiTheme="minorHAnsi" w:hAnsiTheme="minorHAnsi" w:cstheme="minorHAnsi"/>
        </w:rPr>
        <w:t xml:space="preserve">ügyfél korábban nem állt még szerződéses kapcsolatban az adatszolgáltatóval. </w:t>
      </w:r>
      <w:bookmarkStart w:id="382" w:name="_Hlk79509646"/>
      <w:r w:rsidRPr="00EF2A61">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EF2A61">
        <w:rPr>
          <w:rFonts w:asciiTheme="minorHAnsi" w:hAnsiTheme="minorHAnsi" w:cstheme="minorHAnsi"/>
        </w:rPr>
        <w:t xml:space="preserve"> </w:t>
      </w:r>
      <w:bookmarkEnd w:id="382"/>
      <w:r w:rsidR="007C5DF8" w:rsidRPr="00EF2A61">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383" w:name="_Hlk71707034"/>
      <w:r w:rsidR="000F4F01" w:rsidRPr="00EF2A61">
        <w:rPr>
          <w:rFonts w:asciiTheme="minorHAnsi" w:hAnsiTheme="minorHAnsi" w:cstheme="minorHAnsi"/>
        </w:rPr>
        <w:t xml:space="preserve"> </w:t>
      </w:r>
      <w:bookmarkStart w:id="384" w:name="_Hlk79493354"/>
      <w:r w:rsidR="000F4F01" w:rsidRPr="00EF2A61">
        <w:rPr>
          <w:rFonts w:asciiTheme="minorHAnsi" w:hAnsiTheme="minorHAnsi"/>
        </w:rPr>
        <w:t>M</w:t>
      </w:r>
      <w:r w:rsidR="000F4F01" w:rsidRPr="00EF2A61">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EF2A61">
        <w:t xml:space="preserve"> </w:t>
      </w:r>
      <w:bookmarkStart w:id="385" w:name="_Hlk79494516"/>
      <w:r w:rsidR="00A31B0D" w:rsidRPr="00EF2A61">
        <w:t>A mezőben jelentendő adatra vonatkozóan a következő előírások figyelembe veendők:</w:t>
      </w:r>
    </w:p>
    <w:p w14:paraId="3AB73188" w14:textId="18D3F008" w:rsidR="00A31B0D" w:rsidRPr="00EF2A61" w:rsidRDefault="00A31B0D" w:rsidP="00D474C0">
      <w:pPr>
        <w:rPr>
          <w:rFonts w:cs="Calibri"/>
        </w:rPr>
      </w:pPr>
      <w:r w:rsidRPr="00EF2A61">
        <w:rPr>
          <w:rFonts w:cs="Calibri"/>
        </w:rPr>
        <w:t>- a</w:t>
      </w:r>
      <w:r w:rsidR="00820539" w:rsidRPr="00EF2A61">
        <w:rPr>
          <w:rFonts w:cs="Calibri"/>
        </w:rPr>
        <w:t xml:space="preserve">zon ügyfél vonatkozásában, aki korábban volt már szerződéses kapcsolatban az </w:t>
      </w:r>
      <w:r w:rsidR="00CB3EAC" w:rsidRPr="00EF2A61">
        <w:rPr>
          <w:rFonts w:cs="Calibri"/>
        </w:rPr>
        <w:t>I</w:t>
      </w:r>
      <w:r w:rsidR="00820539" w:rsidRPr="00EF2A61">
        <w:rPr>
          <w:rFonts w:cs="Calibri"/>
        </w:rPr>
        <w:t xml:space="preserve">ntézménnyel, annak meghatározása, hogy új ügyfél-e, az intézmény kapcsolódó belső szabályzata és annak tartalma az irányadó. Amennyiben ezzel kapcsolatosan nincsenek érvényben </w:t>
      </w:r>
      <w:r w:rsidR="00A17501" w:rsidRPr="00EF2A61">
        <w:rPr>
          <w:rFonts w:cs="Calibri"/>
        </w:rPr>
        <w:t xml:space="preserve">lévő </w:t>
      </w:r>
      <w:r w:rsidR="00820539" w:rsidRPr="00EF2A61">
        <w:rPr>
          <w:rFonts w:cs="Calibri"/>
        </w:rPr>
        <w:t>belső szabályok, akkor azon ügyfeleket értjük új ügyfélnek, akik esetében legalább 12 hónapja volt utoljára szerződéses kapcsolat az Intézménnyel</w:t>
      </w:r>
      <w:r w:rsidRPr="00EF2A61">
        <w:rPr>
          <w:rFonts w:cs="Calibri"/>
        </w:rPr>
        <w:t xml:space="preserve">. </w:t>
      </w:r>
    </w:p>
    <w:p w14:paraId="7342332D" w14:textId="15AC2871" w:rsidR="00A31B0D" w:rsidRPr="00EF2A61" w:rsidRDefault="00A31B0D" w:rsidP="00D474C0">
      <w:pPr>
        <w:rPr>
          <w:rFonts w:cs="Calibri"/>
        </w:rPr>
      </w:pPr>
      <w:r w:rsidRPr="00EF2A61">
        <w:rPr>
          <w:rFonts w:cs="Calibri"/>
        </w:rPr>
        <w:t>- a</w:t>
      </w:r>
      <w:r w:rsidR="006A7419" w:rsidRPr="00EF2A61">
        <w:rPr>
          <w:rFonts w:cs="Calibri"/>
        </w:rPr>
        <w:t xml:space="preserve">mennyiben </w:t>
      </w:r>
      <w:r w:rsidR="006A7419" w:rsidRPr="00EF2A61">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EF2A61">
        <w:rPr>
          <w:rFonts w:cs="Calibri"/>
        </w:rPr>
        <w:t xml:space="preserve"> </w:t>
      </w:r>
    </w:p>
    <w:p w14:paraId="034C8734" w14:textId="77777777" w:rsidR="00A31B0D" w:rsidRPr="00EF2A61" w:rsidRDefault="00A31B0D" w:rsidP="00D474C0">
      <w:pPr>
        <w:rPr>
          <w:rFonts w:eastAsia="Times New Roman"/>
        </w:rPr>
      </w:pPr>
      <w:r w:rsidRPr="00EF2A61">
        <w:rPr>
          <w:rFonts w:cs="Calibri"/>
        </w:rPr>
        <w:t xml:space="preserve">- amennyiben az adós/adóstárs személyében változás történik, az új instrumentum-adós/adóstárs viszonylatban újra vizsgálandó az, hogy új ügyfélről van-e szó. </w:t>
      </w:r>
      <w:r w:rsidR="006A7419" w:rsidRPr="00EF2A61">
        <w:rPr>
          <w:rFonts w:eastAsia="Times New Roman"/>
        </w:rPr>
        <w:t xml:space="preserve"> </w:t>
      </w:r>
    </w:p>
    <w:p w14:paraId="6D9FEE2D" w14:textId="77777777" w:rsidR="00A31B0D" w:rsidRPr="00EF2A61" w:rsidRDefault="00A31B0D" w:rsidP="00D474C0">
      <w:pPr>
        <w:rPr>
          <w:rFonts w:eastAsia="Times New Roman"/>
        </w:rPr>
      </w:pPr>
      <w:r w:rsidRPr="00EF2A61">
        <w:rPr>
          <w:rFonts w:eastAsia="Times New Roman"/>
        </w:rPr>
        <w:t>- a</w:t>
      </w:r>
      <w:r w:rsidR="006A7419" w:rsidRPr="00EF2A61">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EF2A61" w:rsidRDefault="00A31B0D" w:rsidP="00D474C0">
      <w:r w:rsidRPr="00EF2A61">
        <w:rPr>
          <w:rFonts w:eastAsia="Times New Roman"/>
          <w:color w:val="1F497D"/>
        </w:rPr>
        <w:t>- a</w:t>
      </w:r>
      <w:r w:rsidR="00D474C0" w:rsidRPr="00EF2A61">
        <w:t xml:space="preserve"> szerződéses kapcsolat az adatszolgáltató szintjén értelmezendő, azaz nem pl. bankcsoport szinten. </w:t>
      </w:r>
    </w:p>
    <w:p w14:paraId="3D62F990" w14:textId="5EB592FC" w:rsidR="00D474C0" w:rsidRPr="00EF2A61" w:rsidRDefault="00A31B0D" w:rsidP="00D474C0">
      <w:r w:rsidRPr="00EF2A61">
        <w:t>- a</w:t>
      </w:r>
      <w:r w:rsidR="00D474C0" w:rsidRPr="00EF2A61">
        <w:t>hol az adatszolgáltató eddig csak közvetítőként lépett fel és az ügyfél nem vele szerződött (pl. biztosítás), ott új ügyfélként jelenik meg egy adatszolgáltató által értékesített termékre szerződés esetében</w:t>
      </w:r>
      <w:r w:rsidR="002A7DAF" w:rsidRPr="00EF2A61">
        <w:t>. A</w:t>
      </w:r>
      <w:r w:rsidR="00D474C0" w:rsidRPr="00EF2A61">
        <w:t>zonban az adatszolgáltató valamennyi pénzügyi terméke beleértendő a definícióba, ha szerződéses kapcsolat fennáll bármilyen korábbi termék kapcsán, akkor nem új ügyfélről beszélünk.</w:t>
      </w:r>
    </w:p>
    <w:p w14:paraId="76D4C20F" w14:textId="52721205" w:rsidR="00684E5B" w:rsidRPr="00EF2A61" w:rsidRDefault="00684E5B" w:rsidP="00D474C0">
      <w:r w:rsidRPr="00EF2A61">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EF2A61" w:rsidRDefault="00950995" w:rsidP="00484F64">
      <w:r w:rsidRPr="00EF2A61">
        <w:t>2022. június vonatkozási időtől kezdődően jelentendő „Az ügyfél családi állapota” mezőben a természetes személy ügyfelek hitelbírálatkori családi állapota a teljes hitelállomány tekintetében.</w:t>
      </w:r>
      <w:r w:rsidR="00772633" w:rsidRPr="00EF2A61">
        <w:t xml:space="preserve"> Dolgozói hitelek esetén a mező üresen hagyható, a </w:t>
      </w:r>
      <w:r w:rsidR="002D7220" w:rsidRPr="00EF2A61">
        <w:t>’</w:t>
      </w:r>
      <w:proofErr w:type="spellStart"/>
      <w:r w:rsidR="00772633" w:rsidRPr="00EF2A61">
        <w:t>NEM_ISMERT</w:t>
      </w:r>
      <w:proofErr w:type="spellEnd"/>
      <w:r w:rsidR="002D7220" w:rsidRPr="00EF2A61">
        <w:t>’</w:t>
      </w:r>
      <w:r w:rsidR="00772633" w:rsidRPr="00EF2A61">
        <w:t xml:space="preserve"> kódérték </w:t>
      </w:r>
      <w:r w:rsidR="008B1775" w:rsidRPr="00EF2A61">
        <w:t xml:space="preserve">elsősorban </w:t>
      </w:r>
      <w:r w:rsidR="00772633" w:rsidRPr="00EF2A61">
        <w:t>202</w:t>
      </w:r>
      <w:r w:rsidR="008C4BA9" w:rsidRPr="00EF2A61">
        <w:t>2</w:t>
      </w:r>
      <w:r w:rsidR="00772633" w:rsidRPr="00EF2A61">
        <w:t>.06.01. előtti szerződéskötés esetén alkalmazható</w:t>
      </w:r>
      <w:r w:rsidR="007534EA" w:rsidRPr="00EF2A61">
        <w:t>, amennyiben az adat semmiképp nem szerezhető be</w:t>
      </w:r>
      <w:r w:rsidR="008B1775" w:rsidRPr="00EF2A61">
        <w:t xml:space="preserve">, illetve 2022.06.01. utáni szerződéskötések esetén, amennyiben nem </w:t>
      </w:r>
      <w:r w:rsidR="00575348" w:rsidRPr="00EF2A61">
        <w:t>a következő hiteltípusokról van szó: lakáshitel, lakáslízing, ingatlanhitel, ingatlanlízing, szabadfelhasználású jelzáloghitel. A felsorolt hiteltípusok esetén elvárás a hitelbírálatkori családi állapot jelentése.</w:t>
      </w:r>
      <w:bookmarkEnd w:id="383"/>
      <w:bookmarkEnd w:id="384"/>
      <w:bookmarkEnd w:id="385"/>
      <w:r w:rsidR="000778AA" w:rsidRPr="00EF2A61">
        <w:t xml:space="preserve">  A 2023.09.01. utáni szerződéskötések esetén személyi hitel hiteltípus esetén „Az ügyfél családi állapota” mezőben a ’</w:t>
      </w:r>
      <w:proofErr w:type="spellStart"/>
      <w:r w:rsidR="000778AA" w:rsidRPr="00EF2A61">
        <w:t>NEM_ISMERT</w:t>
      </w:r>
      <w:proofErr w:type="spellEnd"/>
      <w:r w:rsidR="000778AA" w:rsidRPr="00EF2A61">
        <w:t>’ kódérték nem alkalmazható.</w:t>
      </w:r>
    </w:p>
    <w:p w14:paraId="2731A5CF" w14:textId="29168D8D" w:rsidR="009176AC" w:rsidRPr="00EF2A61" w:rsidRDefault="006E4B87" w:rsidP="009176AC">
      <w:pPr>
        <w:autoSpaceDE w:val="0"/>
        <w:autoSpaceDN w:val="0"/>
        <w:spacing w:after="0"/>
        <w:rPr>
          <w:rFonts w:asciiTheme="minorHAnsi" w:hAnsiTheme="minorHAnsi" w:cstheme="minorHAnsi"/>
        </w:rPr>
      </w:pPr>
      <w:r w:rsidRPr="00EF2A61">
        <w:rPr>
          <w:rFonts w:asciiTheme="minorHAnsi" w:hAnsiTheme="minorHAnsi" w:cstheme="minorHAnsi"/>
        </w:rPr>
        <w:t>2023. decemberi vonatkozási időtől kezdődően két új mező jelentendő.</w:t>
      </w:r>
      <w:r w:rsidR="00D06A9A" w:rsidRPr="00EF2A61">
        <w:rPr>
          <w:rFonts w:asciiTheme="minorHAnsi" w:hAnsiTheme="minorHAnsi" w:cstheme="minorHAnsi"/>
        </w:rPr>
        <w:t xml:space="preserve"> Az "</w:t>
      </w:r>
      <w:r w:rsidR="00D06A9A" w:rsidRPr="00EF2A61">
        <w:rPr>
          <w:rFonts w:asciiTheme="minorHAnsi" w:hAnsiTheme="minorHAnsi" w:cstheme="minorHAnsi"/>
          <w:b/>
          <w:bCs/>
        </w:rPr>
        <w:t>Adós alkalmazásának kezdete és a hitelbírálat között eltelt hónapok száma</w:t>
      </w:r>
      <w:r w:rsidR="00D06A9A" w:rsidRPr="00EF2A61">
        <w:rPr>
          <w:rFonts w:asciiTheme="minorHAnsi" w:hAnsiTheme="minorHAnsi" w:cstheme="minorHAnsi"/>
        </w:rPr>
        <w:t>" mező a teljes hitelállomány tekintetében jelentendő, az "</w:t>
      </w:r>
      <w:r w:rsidR="00D06A9A" w:rsidRPr="00EF2A61">
        <w:rPr>
          <w:rFonts w:asciiTheme="minorHAnsi" w:hAnsiTheme="minorHAnsi" w:cstheme="minorHAnsi"/>
          <w:b/>
          <w:bCs/>
        </w:rPr>
        <w:t>Adós hitelbírálatkori munkahelye szerinti nemzetgazdasági ágazat</w:t>
      </w:r>
      <w:r w:rsidR="00D06A9A" w:rsidRPr="00EF2A61">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EF2A61">
        <w:rPr>
          <w:rFonts w:asciiTheme="minorHAnsi" w:hAnsiTheme="minorHAnsi" w:cstheme="minorHAnsi"/>
        </w:rPr>
        <w:t>töltése</w:t>
      </w:r>
      <w:r w:rsidR="00D06A9A" w:rsidRPr="00EF2A61">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EF2A61">
        <w:rPr>
          <w:rFonts w:asciiTheme="minorHAnsi" w:hAnsiTheme="minorHAnsi" w:cstheme="minorHAnsi"/>
        </w:rPr>
        <w:t xml:space="preserve">az ügyfélnek </w:t>
      </w:r>
      <w:r w:rsidR="00D06A9A" w:rsidRPr="00EF2A61">
        <w:rPr>
          <w:rFonts w:asciiTheme="minorHAnsi" w:hAnsiTheme="minorHAnsi" w:cstheme="minorHAnsi"/>
        </w:rPr>
        <w:t>munkahely</w:t>
      </w:r>
      <w:r w:rsidR="00B770AA" w:rsidRPr="00EF2A61">
        <w:rPr>
          <w:rFonts w:asciiTheme="minorHAnsi" w:hAnsiTheme="minorHAnsi" w:cstheme="minorHAnsi"/>
        </w:rPr>
        <w:t>e</w:t>
      </w:r>
      <w:r w:rsidR="00D06A9A" w:rsidRPr="00EF2A61">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EF2A61">
        <w:rPr>
          <w:rFonts w:asciiTheme="minorHAnsi" w:hAnsiTheme="minorHAnsi" w:cstheme="minorHAnsi"/>
        </w:rPr>
        <w:t xml:space="preserve">pedig </w:t>
      </w:r>
      <w:r w:rsidR="00D06A9A" w:rsidRPr="00EF2A61">
        <w:rPr>
          <w:rFonts w:asciiTheme="minorHAnsi" w:hAnsiTheme="minorHAnsi" w:cstheme="minorHAnsi"/>
        </w:rPr>
        <w:t>üresen hagyandó.</w:t>
      </w:r>
      <w:r w:rsidR="009176AC" w:rsidRPr="00EF2A61">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EF2A61" w:rsidRDefault="006E4B87" w:rsidP="00484F64">
      <w:pPr>
        <w:rPr>
          <w:rFonts w:asciiTheme="minorHAnsi" w:hAnsiTheme="minorHAnsi" w:cstheme="minorHAnsi"/>
        </w:rPr>
      </w:pPr>
    </w:p>
    <w:p w14:paraId="50E39E71" w14:textId="43C068B4" w:rsidR="00276D24" w:rsidRPr="00EF2A61" w:rsidRDefault="00276D24" w:rsidP="005847F9">
      <w:pPr>
        <w:rPr>
          <w:rFonts w:asciiTheme="minorHAnsi" w:hAnsiTheme="minorHAnsi" w:cstheme="minorHAnsi"/>
        </w:rPr>
      </w:pPr>
    </w:p>
    <w:p w14:paraId="1F335BA9" w14:textId="61599AA4" w:rsidR="00D427D2" w:rsidRPr="00EF2A61" w:rsidRDefault="00D427D2" w:rsidP="008E587A">
      <w:pPr>
        <w:pStyle w:val="Cmsor3"/>
        <w:jc w:val="both"/>
        <w:rPr>
          <w:rFonts w:asciiTheme="minorHAnsi" w:hAnsiTheme="minorHAnsi" w:cstheme="minorHAnsi"/>
          <w:b/>
          <w:szCs w:val="20"/>
        </w:rPr>
      </w:pPr>
      <w:bookmarkStart w:id="386" w:name="_Toc64967404"/>
      <w:bookmarkStart w:id="387" w:name="_Toc149902025"/>
      <w:bookmarkStart w:id="388" w:name="_Toc206686167"/>
      <w:bookmarkStart w:id="389" w:name="_Toc188019095"/>
      <w:r w:rsidRPr="00EF2A61">
        <w:rPr>
          <w:rFonts w:asciiTheme="minorHAnsi" w:hAnsiTheme="minorHAnsi" w:cstheme="minorHAnsi"/>
          <w:b/>
          <w:szCs w:val="20"/>
        </w:rPr>
        <w:t>Instrumentum-fedezet</w:t>
      </w:r>
      <w:bookmarkEnd w:id="386"/>
      <w:r w:rsidR="0079306E" w:rsidRPr="00EF2A61">
        <w:rPr>
          <w:rFonts w:asciiTheme="minorHAnsi" w:hAnsiTheme="minorHAnsi" w:cstheme="minorHAnsi"/>
          <w:b/>
          <w:szCs w:val="20"/>
        </w:rPr>
        <w:t xml:space="preserve"> (</w:t>
      </w:r>
      <w:proofErr w:type="spellStart"/>
      <w:r w:rsidR="0079306E" w:rsidRPr="00EF2A61">
        <w:rPr>
          <w:rFonts w:asciiTheme="minorHAnsi" w:hAnsiTheme="minorHAnsi" w:cstheme="minorHAnsi"/>
          <w:b/>
          <w:szCs w:val="20"/>
        </w:rPr>
        <w:t>INST_FED</w:t>
      </w:r>
      <w:proofErr w:type="spellEnd"/>
      <w:r w:rsidR="0079306E" w:rsidRPr="00EF2A61">
        <w:rPr>
          <w:rFonts w:asciiTheme="minorHAnsi" w:hAnsiTheme="minorHAnsi" w:cstheme="minorHAnsi"/>
          <w:b/>
          <w:szCs w:val="20"/>
        </w:rPr>
        <w:t>)</w:t>
      </w:r>
      <w:bookmarkEnd w:id="387"/>
      <w:bookmarkEnd w:id="388"/>
      <w:bookmarkEnd w:id="389"/>
    </w:p>
    <w:p w14:paraId="34805779" w14:textId="7D69C563" w:rsidR="00D427D2" w:rsidRPr="00EF2A61" w:rsidRDefault="00D427D2" w:rsidP="00C742C4">
      <w:pPr>
        <w:rPr>
          <w:rFonts w:asciiTheme="minorHAnsi" w:hAnsiTheme="minorHAnsi" w:cstheme="minorHAnsi"/>
        </w:rPr>
      </w:pPr>
      <w:r w:rsidRPr="00EF2A61">
        <w:rPr>
          <w:rFonts w:asciiTheme="minorHAnsi" w:hAnsiTheme="minorHAnsi" w:cstheme="minorHAnsi"/>
        </w:rPr>
        <w:t>A fedezete</w:t>
      </w:r>
      <w:r w:rsidR="00C742C4" w:rsidRPr="00EF2A61">
        <w:rPr>
          <w:rFonts w:asciiTheme="minorHAnsi" w:hAnsiTheme="minorHAnsi" w:cstheme="minorHAnsi"/>
        </w:rPr>
        <w:t>ke</w:t>
      </w:r>
      <w:r w:rsidRPr="00EF2A61">
        <w:rPr>
          <w:rFonts w:asciiTheme="minorHAnsi" w:hAnsiTheme="minorHAnsi" w:cstheme="minorHAnsi"/>
        </w:rPr>
        <w:t xml:space="preserve">t az </w:t>
      </w:r>
      <w:proofErr w:type="spellStart"/>
      <w:r w:rsidRPr="00EF2A61">
        <w:rPr>
          <w:rFonts w:asciiTheme="minorHAnsi" w:hAnsiTheme="minorHAnsi" w:cstheme="minorHAnsi"/>
        </w:rPr>
        <w:t>INST_FED</w:t>
      </w:r>
      <w:proofErr w:type="spellEnd"/>
      <w:r w:rsidRPr="00EF2A61">
        <w:rPr>
          <w:rFonts w:asciiTheme="minorHAnsi" w:hAnsiTheme="minorHAnsi" w:cstheme="minorHAnsi"/>
          <w:b/>
        </w:rPr>
        <w:t xml:space="preserve"> </w:t>
      </w:r>
      <w:r w:rsidRPr="00EF2A61">
        <w:rPr>
          <w:rFonts w:asciiTheme="minorHAnsi" w:hAnsiTheme="minorHAnsi" w:cstheme="minorHAnsi"/>
        </w:rPr>
        <w:t xml:space="preserve">kódú </w:t>
      </w:r>
      <w:r w:rsidR="00F12514" w:rsidRPr="00EF2A61">
        <w:rPr>
          <w:rFonts w:asciiTheme="minorHAnsi" w:hAnsiTheme="minorHAnsi" w:cstheme="minorHAnsi"/>
        </w:rPr>
        <w:t>táblá</w:t>
      </w:r>
      <w:r w:rsidRPr="00EF2A61">
        <w:rPr>
          <w:rFonts w:asciiTheme="minorHAnsi" w:hAnsiTheme="minorHAnsi" w:cstheme="minorHAnsi"/>
        </w:rPr>
        <w:t xml:space="preserve">ban kell hozzárendelni az adott hitelügylethez. </w:t>
      </w:r>
      <w:r w:rsidR="00C742C4" w:rsidRPr="00EF2A61">
        <w:rPr>
          <w:rFonts w:asciiTheme="minorHAnsi" w:hAnsiTheme="minorHAnsi" w:cstheme="minorHAnsi"/>
        </w:rPr>
        <w:t xml:space="preserve">A fedezet azonosító kódja az adatszolgáltató által használt egyedi, időben állandó azonosító kód, melyet </w:t>
      </w:r>
      <w:r w:rsidR="000C3659" w:rsidRPr="00EF2A61">
        <w:rPr>
          <w:rFonts w:asciiTheme="minorHAnsi" w:hAnsiTheme="minorHAnsi" w:cstheme="minorHAnsi"/>
        </w:rPr>
        <w:t xml:space="preserve">első alkalommal a </w:t>
      </w:r>
      <w:proofErr w:type="spellStart"/>
      <w:r w:rsidR="000C3659" w:rsidRPr="00EF2A61">
        <w:rPr>
          <w:rFonts w:asciiTheme="minorHAnsi" w:hAnsiTheme="minorHAnsi" w:cstheme="minorHAnsi"/>
        </w:rPr>
        <w:t>FEDE</w:t>
      </w:r>
      <w:proofErr w:type="spellEnd"/>
      <w:r w:rsidR="000C3659" w:rsidRPr="00EF2A61">
        <w:rPr>
          <w:rFonts w:asciiTheme="minorHAnsi" w:hAnsiTheme="minorHAnsi" w:cstheme="minorHAnsi"/>
        </w:rPr>
        <w:t xml:space="preserve"> táblában kell megadni (a </w:t>
      </w:r>
      <w:proofErr w:type="spellStart"/>
      <w:r w:rsidR="000C3659" w:rsidRPr="00EF2A61">
        <w:rPr>
          <w:rFonts w:asciiTheme="minorHAnsi" w:hAnsiTheme="minorHAnsi" w:cstheme="minorHAnsi"/>
        </w:rPr>
        <w:t>FEDA</w:t>
      </w:r>
      <w:proofErr w:type="spellEnd"/>
      <w:r w:rsidR="000C3659" w:rsidRPr="00EF2A61">
        <w:rPr>
          <w:rFonts w:asciiTheme="minorHAnsi" w:hAnsiTheme="minorHAnsi" w:cstheme="minorHAnsi"/>
        </w:rPr>
        <w:t xml:space="preserve"> táblában is ezt kell használni).</w:t>
      </w:r>
    </w:p>
    <w:p w14:paraId="5A8590C0" w14:textId="6DA437D5" w:rsidR="000C3659" w:rsidRPr="00EF2A61" w:rsidRDefault="000C3659" w:rsidP="000C3659">
      <w:pPr>
        <w:rPr>
          <w:rFonts w:asciiTheme="minorHAnsi" w:hAnsiTheme="minorHAnsi" w:cstheme="minorHAnsi"/>
        </w:rPr>
      </w:pPr>
      <w:r w:rsidRPr="00EF2A61">
        <w:rPr>
          <w:rFonts w:asciiTheme="minorHAnsi" w:hAnsiTheme="minorHAnsi" w:cstheme="minorHAnsi"/>
        </w:rPr>
        <w:t>A fedezet köthető speciális keretjellegű vagy nem speciális keretjellegű</w:t>
      </w:r>
      <w:r w:rsidR="008772C9" w:rsidRPr="00EF2A61">
        <w:rPr>
          <w:rFonts w:asciiTheme="minorHAnsi" w:hAnsiTheme="minorHAnsi" w:cstheme="minorHAnsi"/>
        </w:rPr>
        <w:t>,</w:t>
      </w:r>
      <w:r w:rsidRPr="00EF2A61">
        <w:rPr>
          <w:rFonts w:asciiTheme="minorHAnsi" w:hAnsiTheme="minorHAnsi" w:cstheme="minorHAnsi"/>
        </w:rPr>
        <w:t xml:space="preserve"> vagy nem keretjellegű instrumentumhoz. Attól függően, hogy melyik táblában jelentett instrumentumhoz kell kapcsolni a fedezetet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vagy </w:t>
      </w:r>
      <w:proofErr w:type="spellStart"/>
      <w:r w:rsidRPr="00EF2A61">
        <w:rPr>
          <w:rFonts w:asciiTheme="minorHAnsi" w:hAnsiTheme="minorHAnsi" w:cstheme="minorHAnsi"/>
        </w:rPr>
        <w:t>INSTR</w:t>
      </w:r>
      <w:proofErr w:type="spellEnd"/>
      <w:r w:rsidRPr="00EF2A61">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EF2A61"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EF2A61" w:rsidRDefault="000C3659" w:rsidP="009E3972">
            <w:p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EF2A61" w:rsidRDefault="000C3659" w:rsidP="009E3972">
            <w:pPr>
              <w:spacing w:after="0" w:line="240" w:lineRule="auto"/>
              <w:rPr>
                <w:rFonts w:asciiTheme="minorHAnsi" w:eastAsia="Times New Roman" w:hAnsiTheme="minorHAnsi" w:cstheme="minorHAnsi"/>
                <w:b/>
                <w:i/>
              </w:rPr>
            </w:pPr>
            <w:r w:rsidRPr="00EF2A61">
              <w:rPr>
                <w:rFonts w:asciiTheme="minorHAnsi" w:eastAsia="Times New Roman" w:hAnsiTheme="minorHAnsi" w:cstheme="minorHAnsi"/>
                <w:b/>
                <w:i/>
              </w:rPr>
              <w:t>Instrumentum (speciális keret) szervezeti azonosító</w:t>
            </w:r>
          </w:p>
        </w:tc>
      </w:tr>
      <w:tr w:rsidR="000C3659" w:rsidRPr="00EF2A61"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EF2A61" w:rsidRDefault="000C3659" w:rsidP="009E3972">
            <w:p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EF2A61" w:rsidRDefault="000C3659" w:rsidP="009E3972">
            <w:pPr>
              <w:spacing w:after="0" w:line="240" w:lineRule="auto"/>
              <w:rPr>
                <w:rFonts w:asciiTheme="minorHAnsi" w:eastAsia="Times New Roman" w:hAnsiTheme="minorHAnsi" w:cstheme="minorHAnsi"/>
                <w:b/>
                <w:i/>
                <w:color w:val="000000"/>
              </w:rPr>
            </w:pPr>
            <w:r w:rsidRPr="00EF2A61">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EF2A61" w:rsidRDefault="008D5A94" w:rsidP="000C3659">
      <w:pPr>
        <w:rPr>
          <w:rFonts w:asciiTheme="minorHAnsi" w:hAnsiTheme="minorHAnsi" w:cstheme="minorHAnsi"/>
        </w:rPr>
      </w:pPr>
    </w:p>
    <w:p w14:paraId="68E29EEB" w14:textId="0F20AB31" w:rsidR="000C3659" w:rsidRPr="00EF2A61" w:rsidRDefault="000C3659" w:rsidP="000C3659">
      <w:pPr>
        <w:rPr>
          <w:rFonts w:asciiTheme="minorHAnsi" w:hAnsiTheme="minorHAnsi" w:cstheme="minorHAnsi"/>
        </w:rPr>
      </w:pPr>
      <w:r w:rsidRPr="00EF2A61">
        <w:rPr>
          <w:rFonts w:asciiTheme="minorHAnsi" w:hAnsiTheme="minorHAnsi" w:cstheme="minorHAnsi"/>
        </w:rPr>
        <w:t>Egyidejűleg mindkét attribútum nem lehet töltött, a kapcsolásokat in</w:t>
      </w:r>
      <w:r w:rsidR="007377FB" w:rsidRPr="00EF2A61">
        <w:rPr>
          <w:rFonts w:asciiTheme="minorHAnsi" w:hAnsiTheme="minorHAnsi" w:cstheme="minorHAnsi"/>
        </w:rPr>
        <w:t>s</w:t>
      </w:r>
      <w:r w:rsidRPr="00EF2A61">
        <w:rPr>
          <w:rFonts w:asciiTheme="minorHAnsi" w:hAnsiTheme="minorHAnsi" w:cstheme="minorHAnsi"/>
        </w:rPr>
        <w:t xml:space="preserve">trumentumonként külön kell megadni. </w:t>
      </w:r>
    </w:p>
    <w:p w14:paraId="5BD0FA9D" w14:textId="5DDC99C4" w:rsidR="00B852B8" w:rsidRPr="00EF2A61" w:rsidRDefault="00D427D2" w:rsidP="00B852B8">
      <w:pPr>
        <w:rPr>
          <w:rFonts w:cs="Arial"/>
        </w:rPr>
      </w:pPr>
      <w:r w:rsidRPr="00EF2A61">
        <w:rPr>
          <w:rFonts w:asciiTheme="minorHAnsi" w:hAnsiTheme="minorHAnsi" w:cstheme="minorHAnsi"/>
        </w:rPr>
        <w:t xml:space="preserve">Az </w:t>
      </w:r>
      <w:proofErr w:type="spellStart"/>
      <w:r w:rsidRPr="00EF2A61">
        <w:rPr>
          <w:rFonts w:asciiTheme="minorHAnsi" w:hAnsiTheme="minorHAnsi" w:cstheme="minorHAnsi"/>
        </w:rPr>
        <w:t>INST_FED</w:t>
      </w:r>
      <w:proofErr w:type="spellEnd"/>
      <w:r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EF2A61">
        <w:rPr>
          <w:rFonts w:asciiTheme="minorHAnsi" w:hAnsiTheme="minorHAnsi" w:cstheme="minorHAnsi"/>
        </w:rPr>
        <w:t>, valamint be kell mutatni a mérlegen belüli kintlévőségre elismerhető fedezet értékét is (bruttó kintlévőségre allokált érték)</w:t>
      </w:r>
      <w:r w:rsidRPr="00EF2A61">
        <w:rPr>
          <w:rFonts w:asciiTheme="minorHAnsi" w:hAnsiTheme="minorHAnsi" w:cstheme="minorHAnsi"/>
        </w:rPr>
        <w:t>.</w:t>
      </w:r>
      <w:r w:rsidR="0096450A" w:rsidRPr="00EF2A61">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EF2A61">
        <w:rPr>
          <w:rFonts w:asciiTheme="minorHAnsi" w:hAnsiTheme="minorHAnsi" w:cstheme="minorHAnsi"/>
        </w:rPr>
        <w:t>bármelyik</w:t>
      </w:r>
      <w:r w:rsidR="0096450A" w:rsidRPr="00EF2A61">
        <w:rPr>
          <w:rFonts w:asciiTheme="minorHAnsi" w:hAnsiTheme="minorHAnsi" w:cstheme="minorHAnsi"/>
        </w:rPr>
        <w:t xml:space="preserve"> típusú allokált érték jelenthető legyen, ami a hitelintézetnél rendelkezésre áll. </w:t>
      </w:r>
      <w:bookmarkStart w:id="390" w:name="_Hlk71734283"/>
      <w:r w:rsidR="0096450A" w:rsidRPr="00EF2A61">
        <w:rPr>
          <w:rFonts w:asciiTheme="minorHAnsi" w:hAnsiTheme="minorHAnsi" w:cstheme="minorHAnsi"/>
        </w:rPr>
        <w:t>Az allokált hitelbiztosítéki érték mező</w:t>
      </w:r>
      <w:r w:rsidR="00B852B8" w:rsidRPr="00EF2A61">
        <w:rPr>
          <w:rFonts w:asciiTheme="minorHAnsi" w:hAnsiTheme="minorHAnsi" w:cstheme="minorHAnsi"/>
        </w:rPr>
        <w:t>k</w:t>
      </w:r>
      <w:r w:rsidR="0096450A" w:rsidRPr="00EF2A61">
        <w:rPr>
          <w:rFonts w:asciiTheme="minorHAnsi" w:hAnsiTheme="minorHAnsi" w:cstheme="minorHAnsi"/>
        </w:rPr>
        <w:t>ben</w:t>
      </w:r>
      <w:r w:rsidR="008C7350" w:rsidRPr="00EF2A61">
        <w:rPr>
          <w:rFonts w:asciiTheme="minorHAnsi" w:hAnsiTheme="minorHAnsi" w:cstheme="minorHAnsi"/>
        </w:rPr>
        <w:t xml:space="preserve"> az az érték jelentendő, amelyet a hitelintézet a tőkeszámításhoz, illetve az értékvesztésképzéshez használ</w:t>
      </w:r>
      <w:r w:rsidR="00557B89" w:rsidRPr="00EF2A61">
        <w:rPr>
          <w:rFonts w:asciiTheme="minorHAnsi" w:hAnsiTheme="minorHAnsi" w:cstheme="minorHAnsi"/>
        </w:rPr>
        <w:t>, abban az esetben is, ha a hitelbiztosítéki értéket nem allokálja</w:t>
      </w:r>
      <w:r w:rsidR="008C7350" w:rsidRPr="00EF2A61">
        <w:rPr>
          <w:rFonts w:asciiTheme="minorHAnsi" w:hAnsiTheme="minorHAnsi" w:cstheme="minorHAnsi"/>
        </w:rPr>
        <w:t xml:space="preserve">. </w:t>
      </w:r>
      <w:r w:rsidR="00557B89" w:rsidRPr="00EF2A61">
        <w:rPr>
          <w:rFonts w:asciiTheme="minorHAnsi" w:hAnsiTheme="minorHAnsi" w:cstheme="minorHAnsi"/>
        </w:rPr>
        <w:t>Például a</w:t>
      </w:r>
      <w:r w:rsidR="008C7350" w:rsidRPr="00EF2A61">
        <w:rPr>
          <w:rFonts w:asciiTheme="minorHAnsi" w:hAnsiTheme="minorHAnsi" w:cstheme="minorHAnsi"/>
        </w:rPr>
        <w:t xml:space="preserve">mennyiben </w:t>
      </w:r>
      <w:r w:rsidR="00557B89" w:rsidRPr="00EF2A61">
        <w:rPr>
          <w:rFonts w:asciiTheme="minorHAnsi" w:hAnsiTheme="minorHAnsi" w:cstheme="minorHAnsi"/>
        </w:rPr>
        <w:t xml:space="preserve">csak </w:t>
      </w:r>
      <w:r w:rsidR="008C7350" w:rsidRPr="00EF2A61">
        <w:rPr>
          <w:rFonts w:asciiTheme="minorHAnsi" w:hAnsiTheme="minorHAnsi" w:cstheme="minorHAnsi"/>
        </w:rPr>
        <w:t xml:space="preserve">a </w:t>
      </w:r>
      <w:proofErr w:type="spellStart"/>
      <w:r w:rsidR="008C7350" w:rsidRPr="00EF2A61">
        <w:rPr>
          <w:rFonts w:asciiTheme="minorHAnsi" w:hAnsiTheme="minorHAnsi" w:cstheme="minorHAnsi"/>
        </w:rPr>
        <w:t>likvidációs</w:t>
      </w:r>
      <w:proofErr w:type="spellEnd"/>
      <w:r w:rsidR="008C7350" w:rsidRPr="00EF2A61">
        <w:rPr>
          <w:rFonts w:asciiTheme="minorHAnsi" w:hAnsiTheme="minorHAnsi" w:cstheme="minorHAnsi"/>
        </w:rPr>
        <w:t xml:space="preserve"> értéket használja</w:t>
      </w:r>
      <w:r w:rsidR="00557B89" w:rsidRPr="00EF2A61">
        <w:rPr>
          <w:rFonts w:asciiTheme="minorHAnsi" w:hAnsiTheme="minorHAnsi" w:cstheme="minorHAnsi"/>
        </w:rPr>
        <w:t xml:space="preserve"> és allokálja</w:t>
      </w:r>
      <w:r w:rsidR="008C7350" w:rsidRPr="00EF2A61">
        <w:rPr>
          <w:rFonts w:asciiTheme="minorHAnsi" w:hAnsiTheme="minorHAnsi" w:cstheme="minorHAnsi"/>
        </w:rPr>
        <w:t xml:space="preserve"> a hitelintézet, akkor az </w:t>
      </w:r>
      <w:r w:rsidR="00557B89" w:rsidRPr="00EF2A61">
        <w:rPr>
          <w:rFonts w:asciiTheme="minorHAnsi" w:hAnsiTheme="minorHAnsi" w:cstheme="minorHAnsi"/>
        </w:rPr>
        <w:t xml:space="preserve">az allokált </w:t>
      </w:r>
      <w:proofErr w:type="spellStart"/>
      <w:r w:rsidR="00557B89" w:rsidRPr="00EF2A61">
        <w:rPr>
          <w:rFonts w:asciiTheme="minorHAnsi" w:hAnsiTheme="minorHAnsi" w:cstheme="minorHAnsi"/>
        </w:rPr>
        <w:t>likvidációs</w:t>
      </w:r>
      <w:proofErr w:type="spellEnd"/>
      <w:r w:rsidR="00557B89" w:rsidRPr="00EF2A61">
        <w:rPr>
          <w:rFonts w:asciiTheme="minorHAnsi" w:hAnsiTheme="minorHAnsi" w:cstheme="minorHAnsi"/>
        </w:rPr>
        <w:t xml:space="preserve"> érték és az allokált hitelbiztosítéki érték mezőben is </w:t>
      </w:r>
      <w:r w:rsidR="008C7350" w:rsidRPr="00EF2A61">
        <w:rPr>
          <w:rFonts w:asciiTheme="minorHAnsi" w:hAnsiTheme="minorHAnsi" w:cstheme="minorHAnsi"/>
        </w:rPr>
        <w:t>jelentendő</w:t>
      </w:r>
      <w:r w:rsidR="00557B89" w:rsidRPr="00EF2A61">
        <w:rPr>
          <w:rFonts w:asciiTheme="minorHAnsi" w:hAnsiTheme="minorHAnsi" w:cstheme="minorHAnsi"/>
        </w:rPr>
        <w:t xml:space="preserve"> (ugyanazzal az értékkel). Ha ellenben a hitelbiztosítéki értéket és a </w:t>
      </w:r>
      <w:proofErr w:type="spellStart"/>
      <w:r w:rsidR="00557B89" w:rsidRPr="00EF2A61">
        <w:rPr>
          <w:rFonts w:asciiTheme="minorHAnsi" w:hAnsiTheme="minorHAnsi" w:cstheme="minorHAnsi"/>
        </w:rPr>
        <w:t>likvidációs</w:t>
      </w:r>
      <w:proofErr w:type="spellEnd"/>
      <w:r w:rsidR="00557B89" w:rsidRPr="00EF2A61">
        <w:rPr>
          <w:rFonts w:asciiTheme="minorHAnsi" w:hAnsiTheme="minorHAnsi" w:cstheme="minorHAnsi"/>
        </w:rPr>
        <w:t xml:space="preserve"> értéket is használja és allokálja a hitelintézet, akkor az allokált hitelbiztosítéki és az allokált </w:t>
      </w:r>
      <w:proofErr w:type="spellStart"/>
      <w:r w:rsidR="00557B89" w:rsidRPr="00EF2A61">
        <w:rPr>
          <w:rFonts w:asciiTheme="minorHAnsi" w:hAnsiTheme="minorHAnsi" w:cstheme="minorHAnsi"/>
        </w:rPr>
        <w:t>likvidációs</w:t>
      </w:r>
      <w:proofErr w:type="spellEnd"/>
      <w:r w:rsidR="00557B89" w:rsidRPr="00EF2A61">
        <w:rPr>
          <w:rFonts w:asciiTheme="minorHAnsi" w:hAnsiTheme="minorHAnsi" w:cstheme="minorHAnsi"/>
        </w:rPr>
        <w:t xml:space="preserve"> mezőkben egymástól eltérő érték fog megjelenni.</w:t>
      </w:r>
      <w:r w:rsidR="008C7350" w:rsidRPr="00EF2A61">
        <w:rPr>
          <w:rFonts w:asciiTheme="minorHAnsi" w:hAnsiTheme="minorHAnsi" w:cstheme="minorHAnsi"/>
        </w:rPr>
        <w:t xml:space="preserve"> </w:t>
      </w:r>
      <w:r w:rsidR="00FD67CE" w:rsidRPr="00EF2A61">
        <w:rPr>
          <w:rFonts w:asciiTheme="minorHAnsi" w:hAnsiTheme="minorHAnsi" w:cstheme="minorHAnsi"/>
        </w:rPr>
        <w:t xml:space="preserve">Kötelező mező a </w:t>
      </w:r>
      <w:r w:rsidR="00FD67CE" w:rsidRPr="00EF2A61">
        <w:rPr>
          <w:rFonts w:cs="Arial"/>
        </w:rPr>
        <w:t>„</w:t>
      </w:r>
      <w:r w:rsidR="00FD67CE" w:rsidRPr="00EF2A61">
        <w:rPr>
          <w:rFonts w:cs="Arial"/>
          <w:b/>
          <w:bCs/>
        </w:rPr>
        <w:t xml:space="preserve">Fedezet allokált </w:t>
      </w:r>
      <w:r w:rsidR="00EF734D" w:rsidRPr="00EF2A61">
        <w:rPr>
          <w:rFonts w:cs="Arial"/>
          <w:b/>
          <w:bCs/>
        </w:rPr>
        <w:t xml:space="preserve">hitelbiztosítéki </w:t>
      </w:r>
      <w:r w:rsidR="00FD67CE" w:rsidRPr="00EF2A61">
        <w:rPr>
          <w:rFonts w:cs="Arial"/>
          <w:b/>
          <w:bCs/>
        </w:rPr>
        <w:t xml:space="preserve">értéke – értékvesztésképzéshez” </w:t>
      </w:r>
      <w:r w:rsidR="00FD67CE" w:rsidRPr="00EF2A61">
        <w:rPr>
          <w:rFonts w:cs="Arial"/>
        </w:rPr>
        <w:t>mező</w:t>
      </w:r>
      <w:r w:rsidR="00FD67CE" w:rsidRPr="00EF2A61">
        <w:rPr>
          <w:rFonts w:cs="Arial"/>
          <w:b/>
          <w:bCs/>
        </w:rPr>
        <w:t xml:space="preserve">, </w:t>
      </w:r>
      <w:r w:rsidR="00FD67CE" w:rsidRPr="00EF2A61">
        <w:rPr>
          <w:rFonts w:cs="Arial"/>
        </w:rPr>
        <w:t xml:space="preserve">melyben abban az esetben is meg kell adni allokált érték adatot, amennyiben </w:t>
      </w:r>
      <w:r w:rsidR="00FD67CE" w:rsidRPr="00EF2A61">
        <w:rPr>
          <w:rFonts w:asciiTheme="minorHAnsi" w:hAnsiTheme="minorHAnsi" w:cstheme="minorHAnsi"/>
        </w:rPr>
        <w:t>a fedezet nem kerül figyelembevételre sem az értékvesztésképzés, sem a tőkeszámítás tekintetében</w:t>
      </w:r>
      <w:r w:rsidR="00557B89" w:rsidRPr="00EF2A61">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EF2A61">
        <w:rPr>
          <w:rFonts w:asciiTheme="minorHAnsi" w:hAnsiTheme="minorHAnsi" w:cstheme="minorHAnsi"/>
        </w:rPr>
        <w:t xml:space="preserve">. Ingatlan- és gépjárműfedezet esetén a </w:t>
      </w:r>
      <w:r w:rsidR="00FD67CE" w:rsidRPr="00EF2A61">
        <w:rPr>
          <w:rFonts w:cs="Arial"/>
          <w:b/>
          <w:bCs/>
        </w:rPr>
        <w:t xml:space="preserve">Fedezet allokált piaci értéke – értékvesztésképzéshez” </w:t>
      </w:r>
      <w:r w:rsidR="00FD67CE" w:rsidRPr="00EF2A61">
        <w:rPr>
          <w:rFonts w:cs="Arial"/>
        </w:rPr>
        <w:t xml:space="preserve">mezőben is mindenképp jelentendő adat. </w:t>
      </w:r>
      <w:bookmarkEnd w:id="390"/>
    </w:p>
    <w:p w14:paraId="68214C82" w14:textId="75605448" w:rsidR="005770BE" w:rsidRPr="00EF2A61" w:rsidRDefault="005770BE" w:rsidP="00B852B8">
      <w:pPr>
        <w:rPr>
          <w:rFonts w:cs="Arial"/>
        </w:rPr>
      </w:pPr>
      <w:r w:rsidRPr="00EF2A61">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EF2A61" w:rsidRDefault="005770BE" w:rsidP="00B852B8">
      <w:pPr>
        <w:rPr>
          <w:rFonts w:cs="Arial"/>
        </w:rPr>
      </w:pPr>
      <w:r w:rsidRPr="00EF2A61">
        <w:rPr>
          <w:rFonts w:cs="Arial"/>
        </w:rPr>
        <w:t>A „Mérlegen belüli kintlévőségre elismerhető fedezet értéke (bruttó kintlévőségre allokált érték)” mezőben a fedezetként nyújtott biztosítékok</w:t>
      </w:r>
      <w:r w:rsidR="00882359" w:rsidRPr="00EF2A61">
        <w:rPr>
          <w:rFonts w:cs="Arial"/>
        </w:rPr>
        <w:t xml:space="preserve"> értékét</w:t>
      </w:r>
      <w:r w:rsidRPr="00EF2A61">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EF2A61" w:rsidRDefault="008C7350" w:rsidP="005847F9">
      <w:pPr>
        <w:rPr>
          <w:rFonts w:asciiTheme="minorHAnsi" w:hAnsiTheme="minorHAnsi" w:cstheme="minorHAnsi"/>
        </w:rPr>
      </w:pPr>
      <w:r w:rsidRPr="00EF2A61">
        <w:rPr>
          <w:rFonts w:asciiTheme="minorHAnsi" w:hAnsiTheme="minorHAnsi" w:cstheme="minorHAnsi"/>
        </w:rPr>
        <w:t xml:space="preserve"> </w:t>
      </w:r>
      <w:r w:rsidR="00D427D2" w:rsidRPr="00EF2A61">
        <w:rPr>
          <w:rFonts w:asciiTheme="minorHAnsi" w:hAnsiTheme="minorHAnsi" w:cstheme="minorHAnsi"/>
        </w:rPr>
        <w:t xml:space="preserve">Ugyancsak az </w:t>
      </w:r>
      <w:proofErr w:type="spellStart"/>
      <w:r w:rsidR="00D427D2" w:rsidRPr="00EF2A61">
        <w:rPr>
          <w:rFonts w:asciiTheme="minorHAnsi" w:hAnsiTheme="minorHAnsi" w:cstheme="minorHAnsi"/>
        </w:rPr>
        <w:t>INST_FED</w:t>
      </w:r>
      <w:proofErr w:type="spellEnd"/>
      <w:r w:rsidR="00D427D2" w:rsidRPr="00EF2A61">
        <w:rPr>
          <w:rFonts w:asciiTheme="minorHAnsi" w:hAnsiTheme="minorHAnsi" w:cstheme="minorHAnsi"/>
          <w:b/>
        </w:rPr>
        <w:t xml:space="preserve"> </w:t>
      </w:r>
      <w:r w:rsidR="00D427D2" w:rsidRPr="00EF2A61">
        <w:rPr>
          <w:rFonts w:asciiTheme="minorHAnsi" w:hAnsiTheme="minorHAnsi" w:cstheme="minorHAnsi"/>
        </w:rPr>
        <w:t xml:space="preserve">kódú </w:t>
      </w:r>
      <w:r w:rsidR="00F12514" w:rsidRPr="00EF2A61">
        <w:rPr>
          <w:rFonts w:asciiTheme="minorHAnsi" w:hAnsiTheme="minorHAnsi" w:cstheme="minorHAnsi"/>
        </w:rPr>
        <w:t>táblá</w:t>
      </w:r>
      <w:r w:rsidR="00D427D2" w:rsidRPr="00EF2A61">
        <w:rPr>
          <w:rFonts w:asciiTheme="minorHAnsi" w:hAnsiTheme="minorHAnsi" w:cstheme="minorHAnsi"/>
        </w:rPr>
        <w:t xml:space="preserve">ban kell feltüntetni a fedezethez az adott instrumentum vonatkozásában kapcsolódó jogokat, a fedezetet megelőző </w:t>
      </w:r>
      <w:proofErr w:type="spellStart"/>
      <w:r w:rsidR="00D427D2" w:rsidRPr="00EF2A61">
        <w:rPr>
          <w:rFonts w:asciiTheme="minorHAnsi" w:hAnsiTheme="minorHAnsi" w:cstheme="minorHAnsi"/>
        </w:rPr>
        <w:t>terhek</w:t>
      </w:r>
      <w:proofErr w:type="spellEnd"/>
      <w:r w:rsidR="00D427D2" w:rsidRPr="00EF2A61">
        <w:rPr>
          <w:rFonts w:asciiTheme="minorHAnsi" w:hAnsiTheme="minorHAnsi" w:cstheme="minorHAnsi"/>
        </w:rPr>
        <w:t xml:space="preserve"> értékét is</w:t>
      </w:r>
      <w:r w:rsidR="000C3659" w:rsidRPr="00EF2A61">
        <w:rPr>
          <w:rFonts w:asciiTheme="minorHAnsi" w:hAnsiTheme="minorHAnsi" w:cstheme="minorHAnsi"/>
        </w:rPr>
        <w:t>, illetve ingatlanfedezet esetén a ranghelyre vonatkozó információkat.</w:t>
      </w:r>
      <w:r w:rsidR="00D427D2" w:rsidRPr="00EF2A61">
        <w:rPr>
          <w:rFonts w:asciiTheme="minorHAnsi" w:hAnsiTheme="minorHAnsi" w:cstheme="minorHAnsi"/>
        </w:rPr>
        <w:t xml:space="preserve">  </w:t>
      </w:r>
      <w:r w:rsidR="00C956E5" w:rsidRPr="00EF2A61">
        <w:rPr>
          <w:rFonts w:asciiTheme="minorHAnsi" w:hAnsiTheme="minorHAnsi" w:cstheme="minorHAnsi"/>
          <w:b/>
          <w:bCs/>
        </w:rPr>
        <w:t>„</w:t>
      </w:r>
      <w:r w:rsidR="0076095C" w:rsidRPr="00EF2A61">
        <w:rPr>
          <w:rFonts w:asciiTheme="minorHAnsi" w:hAnsiTheme="minorHAnsi" w:cstheme="minorHAnsi"/>
          <w:b/>
          <w:bCs/>
        </w:rPr>
        <w:t xml:space="preserve">A </w:t>
      </w:r>
      <w:r w:rsidR="00C956E5" w:rsidRPr="00EF2A61">
        <w:rPr>
          <w:rFonts w:asciiTheme="minorHAnsi" w:hAnsiTheme="minorHAnsi" w:cstheme="minorHAnsi"/>
          <w:b/>
          <w:bCs/>
        </w:rPr>
        <w:t xml:space="preserve">fedezetet </w:t>
      </w:r>
      <w:r w:rsidR="0076095C" w:rsidRPr="00EF2A61">
        <w:rPr>
          <w:rFonts w:asciiTheme="minorHAnsi" w:hAnsiTheme="minorHAnsi" w:cstheme="minorHAnsi"/>
          <w:b/>
          <w:bCs/>
        </w:rPr>
        <w:t xml:space="preserve">megelőző </w:t>
      </w:r>
      <w:proofErr w:type="spellStart"/>
      <w:r w:rsidR="0076095C" w:rsidRPr="00EF2A61">
        <w:rPr>
          <w:rFonts w:asciiTheme="minorHAnsi" w:hAnsiTheme="minorHAnsi" w:cstheme="minorHAnsi"/>
          <w:b/>
          <w:bCs/>
        </w:rPr>
        <w:t>terhek</w:t>
      </w:r>
      <w:proofErr w:type="spellEnd"/>
      <w:r w:rsidR="0076095C" w:rsidRPr="00EF2A61">
        <w:rPr>
          <w:rFonts w:asciiTheme="minorHAnsi" w:hAnsiTheme="minorHAnsi" w:cstheme="minorHAnsi"/>
          <w:b/>
          <w:bCs/>
        </w:rPr>
        <w:t xml:space="preserve"> érték</w:t>
      </w:r>
      <w:r w:rsidR="00C956E5" w:rsidRPr="00EF2A61">
        <w:rPr>
          <w:rFonts w:asciiTheme="minorHAnsi" w:hAnsiTheme="minorHAnsi" w:cstheme="minorHAnsi"/>
          <w:b/>
          <w:bCs/>
        </w:rPr>
        <w:t>e”</w:t>
      </w:r>
      <w:r w:rsidR="00C956E5" w:rsidRPr="00EF2A61">
        <w:rPr>
          <w:rFonts w:asciiTheme="minorHAnsi" w:hAnsiTheme="minorHAnsi" w:cstheme="minorHAnsi"/>
        </w:rPr>
        <w:t xml:space="preserve"> mezőben</w:t>
      </w:r>
      <w:r w:rsidR="0076095C" w:rsidRPr="00EF2A61">
        <w:rPr>
          <w:rFonts w:asciiTheme="minorHAnsi" w:hAnsiTheme="minorHAnsi" w:cstheme="minorHAnsi"/>
        </w:rPr>
        <w:t xml:space="preserve"> a saját hitelintézet javára bejegyzett, megelőző jelzálogjogok értékét nem kell beleszámítani az értékbe</w:t>
      </w:r>
      <w:r w:rsidRPr="00EF2A61">
        <w:rPr>
          <w:rFonts w:asciiTheme="minorHAnsi" w:hAnsiTheme="minorHAnsi" w:cstheme="minorHAnsi"/>
        </w:rPr>
        <w:t xml:space="preserve">, csak az idegen </w:t>
      </w:r>
      <w:proofErr w:type="spellStart"/>
      <w:r w:rsidRPr="00EF2A61">
        <w:rPr>
          <w:rFonts w:asciiTheme="minorHAnsi" w:hAnsiTheme="minorHAnsi" w:cstheme="minorHAnsi"/>
        </w:rPr>
        <w:t>terheket</w:t>
      </w:r>
      <w:proofErr w:type="spellEnd"/>
      <w:r w:rsidR="0076095C" w:rsidRPr="00EF2A61">
        <w:rPr>
          <w:rFonts w:asciiTheme="minorHAnsi" w:hAnsiTheme="minorHAnsi" w:cstheme="minorHAnsi"/>
        </w:rPr>
        <w:t>.</w:t>
      </w:r>
    </w:p>
    <w:p w14:paraId="199E2023" w14:textId="1CF00587" w:rsidR="005F5440" w:rsidRPr="00EF2A61" w:rsidRDefault="005F5440" w:rsidP="005847F9">
      <w:pPr>
        <w:rPr>
          <w:rFonts w:asciiTheme="minorHAnsi" w:hAnsiTheme="minorHAnsi" w:cstheme="minorHAnsi"/>
        </w:rPr>
      </w:pPr>
      <w:r w:rsidRPr="00EF2A61">
        <w:rPr>
          <w:rFonts w:asciiTheme="minorHAnsi" w:hAnsiTheme="minorHAnsi" w:cstheme="minorHAnsi"/>
        </w:rPr>
        <w:t xml:space="preserve">A fedezet befogadásának dátumaként azt a dátumot kell jelenteni, amikor a fedezetnyilvántartó rendszerbe rögzítésre kerül az adott fedezet. </w:t>
      </w:r>
      <w:bookmarkStart w:id="391" w:name="_Hlk44410116"/>
      <w:r w:rsidR="008E2510" w:rsidRPr="00EF2A61">
        <w:rPr>
          <w:rFonts w:asciiTheme="minorHAnsi" w:hAnsiTheme="minorHAnsi" w:cstheme="minorHAnsi"/>
        </w:rPr>
        <w:t>Lízing esetén, amennyiben nem áll rendelkezésre ez az időpont, jelenthető a szerződéskötés napja, hiszen onnantól értelmezett a lízingtárgy fedezetként.</w:t>
      </w:r>
      <w:bookmarkEnd w:id="391"/>
      <w:r w:rsidR="000A1DA7" w:rsidRPr="00EF2A61">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EF2A61">
        <w:rPr>
          <w:rFonts w:asciiTheme="minorHAnsi" w:hAnsiTheme="minorHAnsi" w:cstheme="minorHAnsi"/>
        </w:rPr>
        <w:t xml:space="preserve"> </w:t>
      </w:r>
      <w:bookmarkStart w:id="392" w:name="_Hlk63941697"/>
      <w:r w:rsidR="00600CE7" w:rsidRPr="00EF2A61">
        <w:rPr>
          <w:rFonts w:asciiTheme="minorHAnsi" w:hAnsiTheme="minorHAnsi" w:cstheme="minorHAnsi"/>
        </w:rPr>
        <w:t>Ez a dátum adott instrumentum és fedezet viszonylatában állandó, azaz például</w:t>
      </w:r>
      <w:r w:rsidR="00E0037A" w:rsidRPr="00EF2A61">
        <w:rPr>
          <w:rFonts w:asciiTheme="minorHAnsi" w:hAnsiTheme="minorHAnsi" w:cstheme="minorHAnsi"/>
        </w:rPr>
        <w:t>,</w:t>
      </w:r>
      <w:r w:rsidR="00600CE7" w:rsidRPr="00EF2A61">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EF2A61">
        <w:rPr>
          <w:rFonts w:asciiTheme="minorHAnsi" w:hAnsiTheme="minorHAnsi" w:cstheme="minorHAnsi"/>
        </w:rPr>
        <w:t xml:space="preserve"> </w:t>
      </w:r>
      <w:r w:rsidR="007850A3" w:rsidRPr="00EF2A61">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92"/>
    <w:p w14:paraId="180DE333" w14:textId="64644383" w:rsidR="00CF3FDA" w:rsidRPr="00EF2A61" w:rsidRDefault="003F5BD4" w:rsidP="005D2660">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„Fedezet figyelembe vehetőségének határideje az adott instrumentum vonatkozásában”</w:t>
      </w:r>
      <w:r w:rsidRPr="00EF2A61">
        <w:rPr>
          <w:rFonts w:asciiTheme="minorHAnsi" w:hAnsiTheme="minorHAnsi" w:cstheme="minorHAnsi"/>
        </w:rPr>
        <w:t xml:space="preserve"> mező </w:t>
      </w:r>
      <w:proofErr w:type="spellStart"/>
      <w:r w:rsidRPr="00EF2A61">
        <w:rPr>
          <w:rFonts w:asciiTheme="minorHAnsi" w:hAnsiTheme="minorHAnsi" w:cstheme="minorHAnsi"/>
        </w:rPr>
        <w:t>Anacredit</w:t>
      </w:r>
      <w:proofErr w:type="spellEnd"/>
      <w:r w:rsidRPr="00EF2A61">
        <w:rPr>
          <w:rFonts w:asciiTheme="minorHAnsi" w:hAnsiTheme="minorHAnsi" w:cstheme="minorHAnsi"/>
        </w:rPr>
        <w:t>-adatigény, tilos mezőként értelmezendő a HITREG indulásakor.</w:t>
      </w:r>
    </w:p>
    <w:p w14:paraId="757EDD97" w14:textId="2C4B65BC" w:rsidR="003F5BD4" w:rsidRPr="00EF2A61" w:rsidRDefault="00086DCC" w:rsidP="00D47A9D">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bCs/>
        </w:rPr>
        <w:t>„</w:t>
      </w:r>
      <w:r w:rsidR="00C2680E" w:rsidRPr="00EF2A61">
        <w:rPr>
          <w:rFonts w:asciiTheme="minorHAnsi" w:hAnsiTheme="minorHAnsi" w:cstheme="minorHAnsi"/>
          <w:b/>
          <w:bCs/>
        </w:rPr>
        <w:t>Fedezet   pénzügyi lízing</w:t>
      </w:r>
      <w:r w:rsidR="005929DD" w:rsidRPr="00EF2A61">
        <w:rPr>
          <w:rFonts w:asciiTheme="minorHAnsi" w:hAnsiTheme="minorHAnsi" w:cstheme="minorHAnsi"/>
          <w:b/>
          <w:bCs/>
        </w:rPr>
        <w:t>/hitelkövetelés</w:t>
      </w:r>
      <w:r w:rsidR="00C2680E" w:rsidRPr="00EF2A61">
        <w:rPr>
          <w:rFonts w:asciiTheme="minorHAnsi" w:hAnsiTheme="minorHAnsi" w:cstheme="minorHAnsi"/>
          <w:b/>
          <w:bCs/>
        </w:rPr>
        <w:t xml:space="preserve"> tárgyát képezi-e”</w:t>
      </w:r>
      <w:r w:rsidR="00C2680E" w:rsidRPr="00EF2A61">
        <w:rPr>
          <w:rFonts w:asciiTheme="minorHAnsi" w:hAnsiTheme="minorHAnsi" w:cstheme="minorHAnsi"/>
        </w:rPr>
        <w:t xml:space="preserve"> mező</w:t>
      </w:r>
      <w:r w:rsidR="005929DD" w:rsidRPr="00EF2A61">
        <w:rPr>
          <w:rFonts w:asciiTheme="minorHAnsi" w:hAnsiTheme="minorHAnsi" w:cstheme="minorHAnsi"/>
        </w:rPr>
        <w:t>ben</w:t>
      </w:r>
      <w:r w:rsidR="001C00C7" w:rsidRPr="00EF2A61">
        <w:rPr>
          <w:rFonts w:asciiTheme="minorHAnsi" w:hAnsiTheme="minorHAnsi" w:cstheme="minorHAnsi"/>
        </w:rPr>
        <w:t>,</w:t>
      </w:r>
      <w:r w:rsidR="005929DD" w:rsidRPr="00EF2A61">
        <w:rPr>
          <w:rFonts w:asciiTheme="minorHAnsi" w:hAnsiTheme="minorHAnsi" w:cstheme="minorHAnsi"/>
        </w:rPr>
        <w:t xml:space="preserve"> a</w:t>
      </w:r>
      <w:r w:rsidRPr="00EF2A61">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EF2A61">
        <w:rPr>
          <w:rFonts w:asciiTheme="minorHAnsi" w:hAnsiTheme="minorHAnsi" w:cstheme="minorHAnsi"/>
        </w:rPr>
        <w:t xml:space="preserve"> </w:t>
      </w:r>
      <w:r w:rsidR="00FD5A20" w:rsidRPr="00EF2A61">
        <w:rPr>
          <w:rFonts w:asciiTheme="minorHAnsi" w:hAnsiTheme="minorHAnsi" w:cstheme="minorHAnsi"/>
        </w:rPr>
        <w:t>Csak lízingkövetelések és ingatlanfedezetű hitelek esetén kell tölteni a mezőt.</w:t>
      </w:r>
    </w:p>
    <w:p w14:paraId="2E160C0E" w14:textId="03018B2D" w:rsidR="005929DD" w:rsidRPr="00EF2A61" w:rsidRDefault="005929DD" w:rsidP="005929DD">
      <w:pPr>
        <w:rPr>
          <w:rFonts w:asciiTheme="minorHAnsi" w:hAnsiTheme="minorHAnsi" w:cstheme="minorHAnsi"/>
        </w:rPr>
      </w:pPr>
      <w:r w:rsidRPr="00EF2A61">
        <w:rPr>
          <w:rFonts w:asciiTheme="minorHAnsi" w:hAnsiTheme="minorHAnsi" w:cstheme="minorHAnsi"/>
          <w:b/>
        </w:rPr>
        <w:t>„A fedezethez tartozó jog típusa”</w:t>
      </w:r>
      <w:r w:rsidRPr="00EF2A61">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EF2A61">
        <w:rPr>
          <w:rFonts w:asciiTheme="minorHAnsi" w:hAnsiTheme="minorHAnsi" w:cstheme="minorHAnsi"/>
        </w:rPr>
        <w:t>.</w:t>
      </w:r>
      <w:r w:rsidRPr="00EF2A61">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EF2A61">
        <w:rPr>
          <w:rFonts w:asciiTheme="minorHAnsi" w:hAnsiTheme="minorHAnsi" w:cstheme="minorHAnsi"/>
        </w:rPr>
        <w:t xml:space="preserve"> A ’VAGYON’ (vagyon terhelő jog) kódérték 2022. június vonatkozási időtől kezdődően olyan módon jelentendő, hogy a kódérték kizáróla</w:t>
      </w:r>
      <w:r w:rsidR="00975EF1" w:rsidRPr="00EF2A61">
        <w:rPr>
          <w:rFonts w:asciiTheme="minorHAnsi" w:hAnsiTheme="minorHAnsi" w:cstheme="minorHAnsi"/>
        </w:rPr>
        <w:t>g</w:t>
      </w:r>
      <w:r w:rsidR="00353961" w:rsidRPr="00EF2A61">
        <w:rPr>
          <w:rFonts w:asciiTheme="minorHAnsi" w:hAnsiTheme="minorHAnsi" w:cstheme="minorHAnsi"/>
        </w:rPr>
        <w:t xml:space="preserve"> az opciós jogokat tartalmazza (vételi, eladási visszavásárlási egyaránt). Ú</w:t>
      </w:r>
      <w:r w:rsidR="00975EF1" w:rsidRPr="00EF2A61">
        <w:rPr>
          <w:rFonts w:asciiTheme="minorHAnsi" w:hAnsiTheme="minorHAnsi" w:cstheme="minorHAnsi"/>
        </w:rPr>
        <w:t>j</w:t>
      </w:r>
      <w:r w:rsidR="00353961" w:rsidRPr="00EF2A61">
        <w:rPr>
          <w:rFonts w:asciiTheme="minorHAnsi" w:hAnsiTheme="minorHAnsi" w:cstheme="minorHAnsi"/>
        </w:rPr>
        <w:t xml:space="preserve"> kódérték kerül bevezetésre (’</w:t>
      </w:r>
      <w:proofErr w:type="spellStart"/>
      <w:r w:rsidR="00353961" w:rsidRPr="00EF2A61">
        <w:rPr>
          <w:rFonts w:asciiTheme="minorHAnsi" w:hAnsiTheme="minorHAnsi" w:cstheme="minorHAnsi"/>
        </w:rPr>
        <w:t>EGYEB_VAGYON</w:t>
      </w:r>
      <w:proofErr w:type="spellEnd"/>
      <w:r w:rsidR="00353961" w:rsidRPr="00EF2A61">
        <w:rPr>
          <w:rFonts w:asciiTheme="minorHAnsi" w:hAnsiTheme="minorHAnsi" w:cstheme="minorHAnsi"/>
        </w:rPr>
        <w:t>’</w:t>
      </w:r>
      <w:r w:rsidR="00975EF1" w:rsidRPr="00EF2A61">
        <w:rPr>
          <w:rFonts w:asciiTheme="minorHAnsi" w:hAnsiTheme="minorHAnsi" w:cstheme="minorHAnsi"/>
        </w:rPr>
        <w:t>)</w:t>
      </w:r>
      <w:r w:rsidR="00353961" w:rsidRPr="00EF2A61">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EF2A61">
        <w:rPr>
          <w:rFonts w:asciiTheme="minorHAnsi" w:hAnsiTheme="minorHAnsi" w:cstheme="minorHAnsi"/>
        </w:rPr>
        <w:t>jog,</w:t>
      </w:r>
      <w:proofErr w:type="gramEnd"/>
      <w:r w:rsidR="00353961" w:rsidRPr="00EF2A61">
        <w:rPr>
          <w:rFonts w:asciiTheme="minorHAnsi" w:hAnsiTheme="minorHAnsi" w:cstheme="minorHAnsi"/>
        </w:rPr>
        <w:t xml:space="preserve"> stb.). </w:t>
      </w:r>
    </w:p>
    <w:p w14:paraId="70909504" w14:textId="07D155BE" w:rsidR="00B846F9" w:rsidRPr="00EF2A61" w:rsidRDefault="00B846F9" w:rsidP="00D47A9D">
      <w:pPr>
        <w:rPr>
          <w:rFonts w:asciiTheme="minorHAnsi" w:hAnsiTheme="minorHAnsi" w:cstheme="minorHAnsi"/>
        </w:rPr>
      </w:pPr>
      <w:r w:rsidRPr="00EF2A61">
        <w:rPr>
          <w:rFonts w:asciiTheme="minorHAnsi" w:hAnsiTheme="minorHAnsi" w:cstheme="minorHAnsi"/>
        </w:rPr>
        <w:t>A</w:t>
      </w:r>
      <w:r w:rsidR="001043CF" w:rsidRPr="00EF2A61">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EF2A61">
        <w:rPr>
          <w:rFonts w:asciiTheme="minorHAnsi" w:hAnsiTheme="minorHAnsi" w:cstheme="minorHAnsi"/>
        </w:rPr>
        <w:t>értékadatokat</w:t>
      </w:r>
      <w:proofErr w:type="spellEnd"/>
      <w:r w:rsidR="001043CF" w:rsidRPr="00EF2A61">
        <w:rPr>
          <w:rFonts w:asciiTheme="minorHAnsi" w:hAnsiTheme="minorHAnsi" w:cstheme="minorHAnsi"/>
        </w:rPr>
        <w:t xml:space="preserve"> a legkisebb ranghelyhez tartozó értékmezőkbe. A megelőző </w:t>
      </w:r>
      <w:proofErr w:type="spellStart"/>
      <w:r w:rsidR="001043CF" w:rsidRPr="00EF2A61">
        <w:rPr>
          <w:rFonts w:asciiTheme="minorHAnsi" w:hAnsiTheme="minorHAnsi" w:cstheme="minorHAnsi"/>
        </w:rPr>
        <w:t>terhek</w:t>
      </w:r>
      <w:proofErr w:type="spellEnd"/>
      <w:r w:rsidR="001043CF" w:rsidRPr="00EF2A61">
        <w:rPr>
          <w:rFonts w:asciiTheme="minorHAnsi" w:hAnsiTheme="minorHAnsi" w:cstheme="minorHAnsi"/>
        </w:rPr>
        <w:t xml:space="preserve"> értékénél jelentendő a példában a 2. ranghely értéke, azaz a hitelintézet ranghelyei „közben” lévő idegen </w:t>
      </w:r>
      <w:proofErr w:type="spellStart"/>
      <w:r w:rsidR="001043CF" w:rsidRPr="00EF2A61">
        <w:rPr>
          <w:rFonts w:asciiTheme="minorHAnsi" w:hAnsiTheme="minorHAnsi" w:cstheme="minorHAnsi"/>
        </w:rPr>
        <w:t>terhek</w:t>
      </w:r>
      <w:proofErr w:type="spellEnd"/>
      <w:r w:rsidR="001043CF" w:rsidRPr="00EF2A61">
        <w:rPr>
          <w:rFonts w:asciiTheme="minorHAnsi" w:hAnsiTheme="minorHAnsi" w:cstheme="minorHAnsi"/>
        </w:rPr>
        <w:t xml:space="preserve"> értéke.</w:t>
      </w:r>
    </w:p>
    <w:p w14:paraId="34E96B46" w14:textId="4FA846B6" w:rsidR="006B2F26" w:rsidRPr="00EF2A61" w:rsidRDefault="001257CA" w:rsidP="00D47A9D">
      <w:pPr>
        <w:rPr>
          <w:rFonts w:asciiTheme="minorHAnsi" w:hAnsiTheme="minorHAnsi" w:cstheme="minorHAnsi"/>
        </w:rPr>
      </w:pPr>
      <w:r w:rsidRPr="00EF2A61">
        <w:t xml:space="preserve">Amennyiben egy ranghelyen több hitelintézet szerepel egyidejűleg, akkor az </w:t>
      </w:r>
      <w:bookmarkStart w:id="393" w:name="_Hlk63939677"/>
      <w:proofErr w:type="spellStart"/>
      <w:r w:rsidRPr="00EF2A61">
        <w:t>INST_FED.ING_RHELY_KIKOT_ERTEK</w:t>
      </w:r>
      <w:proofErr w:type="spellEnd"/>
      <w:r w:rsidRPr="00EF2A61">
        <w:t xml:space="preserve"> </w:t>
      </w:r>
      <w:bookmarkEnd w:id="393"/>
      <w:r w:rsidRPr="00EF2A61">
        <w:t>mezőben az adat pro-</w:t>
      </w:r>
      <w:proofErr w:type="spellStart"/>
      <w:r w:rsidRPr="00EF2A61">
        <w:t>rata</w:t>
      </w:r>
      <w:proofErr w:type="spellEnd"/>
      <w:r w:rsidRPr="00EF2A61">
        <w:t xml:space="preserve"> alapon jelentendő. </w:t>
      </w:r>
      <w:r w:rsidR="006B2F26" w:rsidRPr="00EF2A61">
        <w:rPr>
          <w:rFonts w:asciiTheme="minorHAnsi" w:hAnsiTheme="minorHAnsi" w:cstheme="minorHAnsi"/>
        </w:rPr>
        <w:t xml:space="preserve">Amennyiben a ranghelykikötés értéke egy konkrét összeg és járulékai, akkor jelenthető a konkrét összeg a </w:t>
      </w:r>
      <w:proofErr w:type="spellStart"/>
      <w:r w:rsidR="006B2F26" w:rsidRPr="00EF2A61">
        <w:rPr>
          <w:rFonts w:asciiTheme="minorHAnsi" w:hAnsiTheme="minorHAnsi" w:cstheme="minorHAnsi"/>
        </w:rPr>
        <w:t>INST_FED.ING_RHELY_KIKOT_ERTEK</w:t>
      </w:r>
      <w:proofErr w:type="spellEnd"/>
      <w:r w:rsidR="006B2F26" w:rsidRPr="00EF2A61">
        <w:rPr>
          <w:rFonts w:asciiTheme="minorHAnsi" w:hAnsiTheme="minorHAnsi" w:cstheme="minorHAnsi"/>
        </w:rPr>
        <w:t xml:space="preserve"> mezőben, ha a járulékok pontosan nem számszerűsíthetők.</w:t>
      </w:r>
    </w:p>
    <w:p w14:paraId="4C3D1B35" w14:textId="620F3F2B" w:rsidR="0047638A" w:rsidRPr="00EF2A61" w:rsidRDefault="007535FA" w:rsidP="0047638A">
      <w:pPr>
        <w:pStyle w:val="pf0"/>
        <w:spacing w:line="276" w:lineRule="auto"/>
        <w:jc w:val="both"/>
        <w:rPr>
          <w:rFonts w:asciiTheme="minorHAnsi" w:eastAsiaTheme="minorHAnsi" w:hAnsiTheme="minorHAnsi" w:cstheme="minorHAnsi"/>
          <w:sz w:val="20"/>
          <w:szCs w:val="20"/>
        </w:rPr>
      </w:pPr>
      <w:bookmarkStart w:id="394" w:name="_Hlk112663032"/>
      <w:r w:rsidRPr="00EF2A61">
        <w:rPr>
          <w:rFonts w:asciiTheme="minorHAnsi" w:eastAsiaTheme="minorHAnsi" w:hAnsiTheme="minorHAnsi" w:cstheme="minorHAnsi"/>
          <w:sz w:val="20"/>
          <w:szCs w:val="20"/>
        </w:rPr>
        <w:t xml:space="preserve">2023. március vonatkozási időtől kezdődően jelentendő a </w:t>
      </w:r>
      <w:r w:rsidRPr="00EF2A61">
        <w:rPr>
          <w:rFonts w:asciiTheme="minorHAnsi" w:eastAsiaTheme="minorHAnsi" w:hAnsiTheme="minorHAnsi" w:cstheme="minorHAnsi"/>
          <w:b/>
          <w:bCs/>
          <w:sz w:val="20"/>
          <w:szCs w:val="20"/>
        </w:rPr>
        <w:t xml:space="preserve">„Megelőző saját </w:t>
      </w:r>
      <w:proofErr w:type="spellStart"/>
      <w:r w:rsidRPr="00EF2A61">
        <w:rPr>
          <w:rFonts w:asciiTheme="minorHAnsi" w:eastAsiaTheme="minorHAnsi" w:hAnsiTheme="minorHAnsi" w:cstheme="minorHAnsi"/>
          <w:b/>
          <w:bCs/>
          <w:sz w:val="20"/>
          <w:szCs w:val="20"/>
        </w:rPr>
        <w:t>terhek</w:t>
      </w:r>
      <w:proofErr w:type="spellEnd"/>
      <w:r w:rsidRPr="00EF2A61">
        <w:rPr>
          <w:rFonts w:asciiTheme="minorHAnsi" w:eastAsiaTheme="minorHAnsi" w:hAnsiTheme="minorHAnsi" w:cstheme="minorHAnsi"/>
          <w:b/>
          <w:bCs/>
          <w:sz w:val="20"/>
          <w:szCs w:val="20"/>
        </w:rPr>
        <w:t xml:space="preserve"> értéke”</w:t>
      </w:r>
      <w:r w:rsidRPr="00EF2A61">
        <w:rPr>
          <w:rFonts w:asciiTheme="minorHAnsi" w:eastAsiaTheme="minorHAnsi" w:hAnsiTheme="minorHAnsi" w:cstheme="minorHAnsi"/>
          <w:sz w:val="20"/>
          <w:szCs w:val="20"/>
        </w:rPr>
        <w:t xml:space="preserve"> és ennek devizaneme. Amennyiben ingatlanfedezet esetén a megelőző </w:t>
      </w:r>
      <w:proofErr w:type="spellStart"/>
      <w:r w:rsidRPr="00EF2A61">
        <w:rPr>
          <w:rFonts w:asciiTheme="minorHAnsi" w:eastAsiaTheme="minorHAnsi" w:hAnsiTheme="minorHAnsi" w:cstheme="minorHAnsi"/>
          <w:sz w:val="20"/>
          <w:szCs w:val="20"/>
        </w:rPr>
        <w:t>terhek</w:t>
      </w:r>
      <w:proofErr w:type="spellEnd"/>
      <w:r w:rsidRPr="00EF2A61">
        <w:rPr>
          <w:rFonts w:asciiTheme="minorHAnsi" w:eastAsiaTheme="minorHAnsi" w:hAnsiTheme="minorHAnsi" w:cstheme="minorHAnsi"/>
          <w:sz w:val="20"/>
          <w:szCs w:val="20"/>
        </w:rPr>
        <w:t xml:space="preserve"> között szerepel saját megelőző teher, ennek értéke szerepeltetendő a mezőben</w:t>
      </w:r>
      <w:r w:rsidR="009130A5" w:rsidRPr="00EF2A61">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EF2A61">
        <w:rPr>
          <w:rFonts w:asciiTheme="minorHAnsi" w:eastAsiaTheme="minorHAnsi" w:hAnsiTheme="minorHAnsi" w:cstheme="minorHAnsi"/>
          <w:sz w:val="20"/>
          <w:szCs w:val="20"/>
        </w:rPr>
        <w:t xml:space="preserve">. </w:t>
      </w:r>
      <w:r w:rsidR="0047638A" w:rsidRPr="00EF2A61">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EF2A61" w:rsidRDefault="00543044" w:rsidP="008E4B2D">
      <w:pPr>
        <w:autoSpaceDE w:val="0"/>
        <w:autoSpaceDN w:val="0"/>
        <w:spacing w:before="40" w:after="40"/>
        <w:rPr>
          <w:rFonts w:asciiTheme="minorHAnsi" w:hAnsiTheme="minorHAnsi" w:cstheme="minorHAnsi"/>
        </w:rPr>
      </w:pPr>
      <w:bookmarkStart w:id="395" w:name="_Hlk112752346"/>
      <w:r w:rsidRPr="00EF2A61">
        <w:rPr>
          <w:rFonts w:asciiTheme="minorHAnsi" w:hAnsiTheme="minorHAnsi" w:cstheme="minorHAnsi"/>
        </w:rPr>
        <w:t xml:space="preserve">Szintén 2023. március vonatkozási időtől kezdődően jelentendő az információ, hogy </w:t>
      </w:r>
      <w:r w:rsidRPr="00EF2A61">
        <w:rPr>
          <w:rFonts w:asciiTheme="minorHAnsi" w:hAnsiTheme="minorHAnsi" w:cstheme="minorHAnsi"/>
          <w:b/>
          <w:bCs/>
        </w:rPr>
        <w:t>„</w:t>
      </w:r>
      <w:r w:rsidR="00EB1C3A" w:rsidRPr="00EF2A61">
        <w:rPr>
          <w:rFonts w:asciiTheme="minorHAnsi" w:hAnsiTheme="minorHAnsi" w:cstheme="minorHAnsi"/>
          <w:b/>
          <w:bCs/>
        </w:rPr>
        <w:t>A fedezet az értékvesztésképzés során figyelembevételre kerül-e?</w:t>
      </w:r>
      <w:r w:rsidRPr="00EF2A61">
        <w:rPr>
          <w:rFonts w:asciiTheme="minorHAnsi" w:hAnsiTheme="minorHAnsi" w:cstheme="minorHAnsi"/>
          <w:b/>
          <w:bCs/>
        </w:rPr>
        <w:t>”.</w:t>
      </w:r>
      <w:r w:rsidR="00EB1C3A" w:rsidRPr="00EF2A61">
        <w:rPr>
          <w:rFonts w:asciiTheme="minorHAnsi" w:hAnsiTheme="minorHAnsi" w:cstheme="minorHAnsi"/>
          <w:color w:val="000000"/>
        </w:rPr>
        <w:t xml:space="preserve"> </w:t>
      </w:r>
      <w:r w:rsidRPr="00EF2A6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EF2A61">
        <w:rPr>
          <w:rFonts w:asciiTheme="minorHAnsi" w:hAnsiTheme="minorHAnsi" w:cstheme="minorHAnsi"/>
        </w:rPr>
        <w:t xml:space="preserve"> </w:t>
      </w:r>
      <w:bookmarkStart w:id="396" w:name="_Hlk114213067"/>
      <w:r w:rsidR="003F68BC" w:rsidRPr="00EF2A61">
        <w:rPr>
          <w:rFonts w:asciiTheme="minorHAnsi" w:hAnsiTheme="minorHAnsi" w:cstheme="minorHAnsi"/>
        </w:rPr>
        <w:t>A mező töltése kötelező, amennyiben a kapcsolódó instrumentum nem tartozik értékvesztésképzés alá, ’N’ értékkel jelentendő.</w:t>
      </w:r>
    </w:p>
    <w:bookmarkEnd w:id="395"/>
    <w:bookmarkEnd w:id="396"/>
    <w:p w14:paraId="2CC584C7" w14:textId="77777777" w:rsidR="00EB1C3A" w:rsidRPr="00EF2A61" w:rsidRDefault="00EB1C3A" w:rsidP="00D47A9D">
      <w:pPr>
        <w:rPr>
          <w:rFonts w:ascii="Times New Roman" w:hAnsi="Times New Roman"/>
        </w:rPr>
      </w:pPr>
    </w:p>
    <w:p w14:paraId="61222C7B" w14:textId="2254A786" w:rsidR="00D427D2" w:rsidRPr="00EF2A61" w:rsidRDefault="00D427D2" w:rsidP="008E587A">
      <w:pPr>
        <w:pStyle w:val="Cmsor3"/>
        <w:jc w:val="both"/>
        <w:rPr>
          <w:rFonts w:asciiTheme="minorHAnsi" w:hAnsiTheme="minorHAnsi" w:cstheme="minorHAnsi"/>
          <w:b/>
          <w:szCs w:val="20"/>
        </w:rPr>
      </w:pPr>
      <w:bookmarkStart w:id="397" w:name="_Toc64967405"/>
      <w:bookmarkStart w:id="398" w:name="_Toc149902026"/>
      <w:bookmarkStart w:id="399" w:name="_Toc206686168"/>
      <w:bookmarkStart w:id="400" w:name="_Toc188019096"/>
      <w:bookmarkEnd w:id="394"/>
      <w:r w:rsidRPr="00EF2A61">
        <w:rPr>
          <w:rFonts w:asciiTheme="minorHAnsi" w:hAnsiTheme="minorHAnsi" w:cstheme="minorHAnsi"/>
          <w:b/>
          <w:szCs w:val="20"/>
        </w:rPr>
        <w:t>Fedezet-ügyfél</w:t>
      </w:r>
      <w:bookmarkEnd w:id="397"/>
      <w:r w:rsidR="00154BD0" w:rsidRPr="00EF2A61">
        <w:rPr>
          <w:rFonts w:asciiTheme="minorHAnsi" w:hAnsiTheme="minorHAnsi" w:cstheme="minorHAnsi"/>
          <w:b/>
          <w:szCs w:val="20"/>
        </w:rPr>
        <w:t xml:space="preserve"> (</w:t>
      </w:r>
      <w:proofErr w:type="spellStart"/>
      <w:r w:rsidR="00154BD0" w:rsidRPr="00EF2A61">
        <w:rPr>
          <w:rFonts w:asciiTheme="minorHAnsi" w:hAnsiTheme="minorHAnsi" w:cstheme="minorHAnsi"/>
          <w:b/>
          <w:szCs w:val="20"/>
        </w:rPr>
        <w:t>FED_UGYF</w:t>
      </w:r>
      <w:proofErr w:type="spellEnd"/>
      <w:r w:rsidR="00154BD0" w:rsidRPr="00EF2A61">
        <w:rPr>
          <w:rFonts w:asciiTheme="minorHAnsi" w:hAnsiTheme="minorHAnsi" w:cstheme="minorHAnsi"/>
          <w:b/>
          <w:szCs w:val="20"/>
        </w:rPr>
        <w:t>)</w:t>
      </w:r>
      <w:bookmarkEnd w:id="398"/>
      <w:bookmarkEnd w:id="399"/>
      <w:bookmarkEnd w:id="400"/>
    </w:p>
    <w:p w14:paraId="231EBF9C" w14:textId="12FF95C6" w:rsidR="00932FC0" w:rsidRPr="00EF2A61" w:rsidRDefault="00D427D2" w:rsidP="005847F9">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FED_UGYF</w:t>
      </w:r>
      <w:proofErr w:type="spellEnd"/>
      <w:r w:rsidRPr="00EF2A61">
        <w:rPr>
          <w:rFonts w:asciiTheme="minorHAnsi" w:hAnsiTheme="minorHAnsi" w:cstheme="minorHAnsi"/>
        </w:rPr>
        <w:t xml:space="preserve"> kódú </w:t>
      </w:r>
      <w:r w:rsidR="00F12514" w:rsidRPr="00EF2A61">
        <w:rPr>
          <w:rFonts w:asciiTheme="minorHAnsi" w:hAnsiTheme="minorHAnsi" w:cstheme="minorHAnsi"/>
        </w:rPr>
        <w:t>tábláb</w:t>
      </w:r>
      <w:r w:rsidRPr="00EF2A61">
        <w:rPr>
          <w:rFonts w:asciiTheme="minorHAnsi" w:hAnsiTheme="minorHAnsi" w:cstheme="minorHAnsi"/>
        </w:rPr>
        <w:t>an kell megadni az adott fedezethez tartozó fedezetnyújtót.</w:t>
      </w:r>
      <w:r w:rsidR="00932FC0" w:rsidRPr="00EF2A61">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EF2A61" w:rsidRDefault="00D427D2" w:rsidP="005847F9">
      <w:pPr>
        <w:rPr>
          <w:rFonts w:asciiTheme="minorHAnsi" w:hAnsiTheme="minorHAnsi" w:cstheme="minorHAnsi"/>
        </w:rPr>
      </w:pPr>
      <w:r w:rsidRPr="00EF2A61">
        <w:rPr>
          <w:rFonts w:asciiTheme="minorHAnsi" w:hAnsiTheme="minorHAnsi" w:cstheme="minorHAnsi"/>
        </w:rPr>
        <w:t xml:space="preserve"> Állami garancia esetében az államot, mint fedezetnyújtót</w:t>
      </w:r>
      <w:r w:rsidR="00821130" w:rsidRPr="00EF2A61">
        <w:rPr>
          <w:rFonts w:asciiTheme="minorHAnsi" w:hAnsiTheme="minorHAnsi" w:cstheme="minorHAnsi"/>
        </w:rPr>
        <w:t xml:space="preserve"> az </w:t>
      </w:r>
      <w:proofErr w:type="spellStart"/>
      <w:r w:rsidR="00821130" w:rsidRPr="00EF2A61">
        <w:rPr>
          <w:rFonts w:asciiTheme="minorHAnsi" w:hAnsiTheme="minorHAnsi" w:cstheme="minorHAnsi"/>
        </w:rPr>
        <w:t>UGYFBV</w:t>
      </w:r>
      <w:proofErr w:type="spellEnd"/>
      <w:r w:rsidR="00821130" w:rsidRPr="00EF2A61">
        <w:rPr>
          <w:rFonts w:asciiTheme="minorHAnsi" w:hAnsiTheme="minorHAnsi" w:cstheme="minorHAnsi"/>
        </w:rPr>
        <w:t xml:space="preserve"> táblában jelenteni kell. </w:t>
      </w:r>
    </w:p>
    <w:p w14:paraId="4F38EA14" w14:textId="77777777" w:rsidR="00A86747" w:rsidRPr="00EF2A61" w:rsidRDefault="00A86747" w:rsidP="005847F9">
      <w:pPr>
        <w:rPr>
          <w:rFonts w:asciiTheme="minorHAnsi" w:hAnsiTheme="minorHAnsi" w:cstheme="minorHAnsi"/>
        </w:rPr>
      </w:pPr>
      <w:r w:rsidRPr="00EF2A61">
        <w:rPr>
          <w:rFonts w:asciiTheme="minorHAnsi" w:hAnsiTheme="minorHAnsi" w:cstheme="minorHAnsi"/>
        </w:rPr>
        <w:t>Belföldi állami szerv által nyújtott garancia/kezesség: a</w:t>
      </w:r>
      <w:r w:rsidR="00821130" w:rsidRPr="00EF2A61">
        <w:rPr>
          <w:rFonts w:asciiTheme="minorHAnsi" w:hAnsiTheme="minorHAnsi" w:cstheme="minorHAnsi"/>
        </w:rPr>
        <w:t xml:space="preserve">mennyiben ismert, hogy mely központi költségvetési szerv nyújtja a garanciát, akkor a szerv saját </w:t>
      </w:r>
      <w:r w:rsidRPr="00EF2A61">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EF2A61" w:rsidRDefault="00A86747" w:rsidP="005847F9">
      <w:pPr>
        <w:rPr>
          <w:rFonts w:asciiTheme="minorHAnsi" w:hAnsiTheme="minorHAnsi" w:cstheme="minorHAnsi"/>
        </w:rPr>
      </w:pPr>
      <w:r w:rsidRPr="00EF2A61">
        <w:rPr>
          <w:rFonts w:asciiTheme="minorHAnsi" w:hAnsiTheme="minorHAnsi" w:cstheme="minorHAnsi"/>
        </w:rPr>
        <w:t xml:space="preserve">Külföldi </w:t>
      </w:r>
      <w:r w:rsidR="00CB4BA5" w:rsidRPr="00EF2A61">
        <w:rPr>
          <w:rFonts w:asciiTheme="minorHAnsi" w:hAnsiTheme="minorHAnsi" w:cstheme="minorHAnsi"/>
        </w:rPr>
        <w:t xml:space="preserve">állami szerv által nyújtott garancia/kezesség: a fedezetnyújtót az </w:t>
      </w:r>
      <w:proofErr w:type="spellStart"/>
      <w:r w:rsidR="00CB4BA5" w:rsidRPr="00EF2A61">
        <w:rPr>
          <w:rFonts w:asciiTheme="minorHAnsi" w:hAnsiTheme="minorHAnsi" w:cstheme="minorHAnsi"/>
        </w:rPr>
        <w:t>UGYFKV</w:t>
      </w:r>
      <w:proofErr w:type="spellEnd"/>
      <w:r w:rsidR="00CB4BA5" w:rsidRPr="00EF2A61">
        <w:rPr>
          <w:rFonts w:asciiTheme="minorHAnsi" w:hAnsiTheme="minorHAnsi" w:cstheme="minorHAnsi"/>
        </w:rPr>
        <w:t xml:space="preserve"> táblában a saját nyilvántartás szerinti azonosítóval </w:t>
      </w:r>
      <w:r w:rsidR="00D427D2" w:rsidRPr="00EF2A61">
        <w:rPr>
          <w:rFonts w:asciiTheme="minorHAnsi" w:hAnsiTheme="minorHAnsi" w:cstheme="minorHAnsi"/>
        </w:rPr>
        <w:t>kell felvenni,</w:t>
      </w:r>
      <w:r w:rsidR="00CB4BA5" w:rsidRPr="00EF2A61">
        <w:rPr>
          <w:rFonts w:asciiTheme="minorHAnsi" w:hAnsiTheme="minorHAnsi" w:cstheme="minorHAnsi"/>
        </w:rPr>
        <w:t xml:space="preserve"> jelölve, hogy a szektorkód G.</w:t>
      </w:r>
    </w:p>
    <w:p w14:paraId="1EF93DA3" w14:textId="5F74EC7A" w:rsidR="00D427D2" w:rsidRPr="00EF2A61" w:rsidRDefault="00CB4BA5" w:rsidP="005847F9">
      <w:pPr>
        <w:rPr>
          <w:rFonts w:asciiTheme="minorHAnsi" w:hAnsiTheme="minorHAnsi" w:cstheme="minorHAnsi"/>
        </w:rPr>
      </w:pPr>
      <w:r w:rsidRPr="00EF2A61">
        <w:rPr>
          <w:rFonts w:asciiTheme="minorHAnsi" w:hAnsiTheme="minorHAnsi" w:cstheme="minorHAnsi"/>
        </w:rPr>
        <w:t>A</w:t>
      </w:r>
      <w:r w:rsidR="00D427D2" w:rsidRPr="00EF2A61">
        <w:rPr>
          <w:rFonts w:asciiTheme="minorHAnsi" w:hAnsiTheme="minorHAnsi" w:cstheme="minorHAnsi"/>
        </w:rPr>
        <w:t xml:space="preserve"> </w:t>
      </w:r>
      <w:proofErr w:type="spellStart"/>
      <w:r w:rsidR="00D427D2" w:rsidRPr="00EF2A61">
        <w:rPr>
          <w:rFonts w:asciiTheme="minorHAnsi" w:hAnsiTheme="minorHAnsi" w:cstheme="minorHAnsi"/>
        </w:rPr>
        <w:t>FED_UGYF</w:t>
      </w:r>
      <w:proofErr w:type="spellEnd"/>
      <w:r w:rsidR="00D427D2" w:rsidRPr="00EF2A61">
        <w:rPr>
          <w:rFonts w:asciiTheme="minorHAnsi" w:hAnsiTheme="minorHAnsi" w:cstheme="minorHAnsi"/>
        </w:rPr>
        <w:t xml:space="preserve"> kódú </w:t>
      </w:r>
      <w:r w:rsidR="00F12514" w:rsidRPr="00EF2A61">
        <w:rPr>
          <w:rFonts w:asciiTheme="minorHAnsi" w:hAnsiTheme="minorHAnsi" w:cstheme="minorHAnsi"/>
        </w:rPr>
        <w:t>táblá</w:t>
      </w:r>
      <w:r w:rsidR="00D427D2" w:rsidRPr="00EF2A61">
        <w:rPr>
          <w:rFonts w:asciiTheme="minorHAnsi" w:hAnsiTheme="minorHAnsi" w:cstheme="minorHAnsi"/>
        </w:rPr>
        <w:t xml:space="preserve">ban </w:t>
      </w:r>
      <w:r w:rsidRPr="00EF2A61">
        <w:rPr>
          <w:rFonts w:asciiTheme="minorHAnsi" w:hAnsiTheme="minorHAnsi" w:cstheme="minorHAnsi"/>
        </w:rPr>
        <w:t xml:space="preserve">a fedezetnyújtót ebben az esetben is az </w:t>
      </w:r>
      <w:proofErr w:type="spellStart"/>
      <w:r w:rsidRPr="00EF2A61">
        <w:rPr>
          <w:rFonts w:asciiTheme="minorHAnsi" w:hAnsiTheme="minorHAnsi" w:cstheme="minorHAnsi"/>
        </w:rPr>
        <w:t>UGYFBV</w:t>
      </w:r>
      <w:proofErr w:type="spellEnd"/>
      <w:r w:rsidRPr="00EF2A61">
        <w:rPr>
          <w:rFonts w:asciiTheme="minorHAnsi" w:hAnsiTheme="minorHAnsi" w:cstheme="minorHAnsi"/>
        </w:rPr>
        <w:t>/</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táblában megadott kóddal kell hozzákötni a fedezethez az általános szabályok szerint. </w:t>
      </w:r>
    </w:p>
    <w:p w14:paraId="1F5FAD19" w14:textId="77777777" w:rsidR="00D427D2" w:rsidRPr="00EF2A61" w:rsidRDefault="00D427D2" w:rsidP="005847F9">
      <w:pPr>
        <w:rPr>
          <w:rFonts w:asciiTheme="minorHAnsi" w:hAnsiTheme="minorHAnsi" w:cstheme="minorHAnsi"/>
          <w:b/>
          <w:i/>
          <w:u w:val="single"/>
        </w:rPr>
      </w:pPr>
    </w:p>
    <w:p w14:paraId="3BC12649" w14:textId="689EDF68" w:rsidR="006C1FB5" w:rsidRPr="00EF2A61" w:rsidRDefault="00FC2634" w:rsidP="008E587A">
      <w:pPr>
        <w:pStyle w:val="Cmsor2"/>
        <w:rPr>
          <w:rFonts w:asciiTheme="minorHAnsi" w:hAnsiTheme="minorHAnsi" w:cstheme="minorHAnsi"/>
          <w:sz w:val="20"/>
          <w:szCs w:val="20"/>
        </w:rPr>
      </w:pPr>
      <w:bookmarkStart w:id="401" w:name="_Toc64967406"/>
      <w:bookmarkStart w:id="402" w:name="_Toc149902027"/>
      <w:bookmarkStart w:id="403" w:name="_Toc206686169"/>
      <w:bookmarkStart w:id="404" w:name="_Toc188019097"/>
      <w:r w:rsidRPr="00EF2A61">
        <w:rPr>
          <w:rFonts w:asciiTheme="minorHAnsi" w:hAnsiTheme="minorHAnsi" w:cstheme="minorHAnsi"/>
          <w:sz w:val="20"/>
          <w:szCs w:val="20"/>
        </w:rPr>
        <w:t>TRANZAKCIÓKRA</w:t>
      </w:r>
      <w:r w:rsidR="00EE4F14" w:rsidRPr="00EF2A61">
        <w:rPr>
          <w:rFonts w:asciiTheme="minorHAnsi" w:hAnsiTheme="minorHAnsi" w:cstheme="minorHAnsi"/>
          <w:sz w:val="20"/>
          <w:szCs w:val="20"/>
        </w:rPr>
        <w:t xml:space="preserve"> vonatkozó </w:t>
      </w:r>
      <w:r w:rsidR="006654F1" w:rsidRPr="00EF2A61">
        <w:rPr>
          <w:rFonts w:asciiTheme="minorHAnsi" w:hAnsiTheme="minorHAnsi" w:cstheme="minorHAnsi"/>
          <w:sz w:val="20"/>
          <w:szCs w:val="20"/>
        </w:rPr>
        <w:t>táblák</w:t>
      </w:r>
      <w:bookmarkEnd w:id="401"/>
      <w:bookmarkEnd w:id="402"/>
      <w:bookmarkEnd w:id="403"/>
      <w:bookmarkEnd w:id="404"/>
    </w:p>
    <w:p w14:paraId="7DAF0B4B" w14:textId="77777777" w:rsidR="00FC2634" w:rsidRPr="00EF2A61" w:rsidRDefault="00FC2634" w:rsidP="005847F9">
      <w:pPr>
        <w:tabs>
          <w:tab w:val="num" w:pos="720"/>
        </w:tabs>
        <w:rPr>
          <w:rFonts w:asciiTheme="minorHAnsi" w:hAnsiTheme="minorHAnsi" w:cstheme="minorHAnsi"/>
        </w:rPr>
      </w:pPr>
    </w:p>
    <w:p w14:paraId="59C023F6" w14:textId="31ED7505"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A tranzakció</w:t>
      </w:r>
      <w:r w:rsidR="00D427D2" w:rsidRPr="00EF2A61">
        <w:rPr>
          <w:rFonts w:asciiTheme="minorHAnsi" w:hAnsiTheme="minorHAnsi" w:cstheme="minorHAnsi"/>
        </w:rPr>
        <w:t xml:space="preserve">kra vonatkozó </w:t>
      </w:r>
      <w:r w:rsidR="00F12514" w:rsidRPr="00EF2A61">
        <w:rPr>
          <w:rFonts w:asciiTheme="minorHAnsi" w:hAnsiTheme="minorHAnsi" w:cstheme="minorHAnsi"/>
        </w:rPr>
        <w:t>táblá</w:t>
      </w:r>
      <w:r w:rsidR="004C0EE1" w:rsidRPr="00EF2A61">
        <w:rPr>
          <w:rFonts w:asciiTheme="minorHAnsi" w:hAnsiTheme="minorHAnsi" w:cstheme="minorHAnsi"/>
        </w:rPr>
        <w:t>k</w:t>
      </w:r>
      <w:r w:rsidRPr="00EF2A61">
        <w:rPr>
          <w:rFonts w:asciiTheme="minorHAnsi" w:hAnsiTheme="minorHAnsi" w:cstheme="minorHAnsi"/>
        </w:rPr>
        <w:t xml:space="preserve"> általános, hitelezésben gyakori eseményekről szólnak. A tranzakciós </w:t>
      </w:r>
      <w:r w:rsidR="00F12514" w:rsidRPr="00EF2A61">
        <w:rPr>
          <w:rFonts w:asciiTheme="minorHAnsi" w:hAnsiTheme="minorHAnsi" w:cstheme="minorHAnsi"/>
        </w:rPr>
        <w:t>táblá</w:t>
      </w:r>
      <w:r w:rsidR="004C0EE1" w:rsidRPr="00EF2A61">
        <w:rPr>
          <w:rFonts w:asciiTheme="minorHAnsi" w:hAnsiTheme="minorHAnsi" w:cstheme="minorHAnsi"/>
        </w:rPr>
        <w:t>k</w:t>
      </w:r>
      <w:r w:rsidRPr="00EF2A61">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EF2A61">
        <w:rPr>
          <w:rFonts w:asciiTheme="minorHAnsi" w:hAnsiTheme="minorHAnsi" w:cstheme="minorHAnsi"/>
        </w:rPr>
        <w:t>adatszolgáltatás</w:t>
      </w:r>
      <w:r w:rsidRPr="00EF2A61">
        <w:rPr>
          <w:rFonts w:asciiTheme="minorHAnsi" w:hAnsiTheme="minorHAnsi" w:cstheme="minorHAnsi"/>
        </w:rPr>
        <w:t>hoz hasonlóan).</w:t>
      </w:r>
    </w:p>
    <w:p w14:paraId="3B307E64" w14:textId="0AAA19E8" w:rsidR="006C1FB5" w:rsidRPr="00EF2A61" w:rsidRDefault="0065624E" w:rsidP="005847F9">
      <w:pPr>
        <w:tabs>
          <w:tab w:val="num" w:pos="720"/>
        </w:tabs>
        <w:rPr>
          <w:rFonts w:asciiTheme="minorHAnsi" w:hAnsiTheme="minorHAnsi" w:cstheme="minorHAnsi"/>
        </w:rPr>
      </w:pPr>
      <w:r w:rsidRPr="00EF2A61">
        <w:rPr>
          <w:rFonts w:asciiTheme="minorHAnsi" w:hAnsiTheme="minorHAnsi" w:cstheme="minorHAnsi"/>
        </w:rPr>
        <w:t>A tranza</w:t>
      </w:r>
      <w:r w:rsidR="00F125F2" w:rsidRPr="00EF2A61">
        <w:rPr>
          <w:rFonts w:asciiTheme="minorHAnsi" w:hAnsiTheme="minorHAnsi" w:cstheme="minorHAnsi"/>
        </w:rPr>
        <w:t>kc</w:t>
      </w:r>
      <w:r w:rsidRPr="00EF2A61">
        <w:rPr>
          <w:rFonts w:asciiTheme="minorHAnsi" w:hAnsiTheme="minorHAnsi" w:cstheme="minorHAnsi"/>
        </w:rPr>
        <w:t>iós táblákban összetett kulcsok vannak: m</w:t>
      </w:r>
      <w:r w:rsidR="006C1FB5" w:rsidRPr="00EF2A61">
        <w:rPr>
          <w:rFonts w:asciiTheme="minorHAnsi" w:hAnsiTheme="minorHAnsi" w:cstheme="minorHAnsi"/>
        </w:rPr>
        <w:t xml:space="preserve">inden esetben a szerződés/instrumentum azonosító + dátum </w:t>
      </w:r>
      <w:r w:rsidR="007D5842" w:rsidRPr="00EF2A61">
        <w:rPr>
          <w:rFonts w:asciiTheme="minorHAnsi" w:hAnsiTheme="minorHAnsi" w:cstheme="minorHAnsi"/>
        </w:rPr>
        <w:t>+ devizanem</w:t>
      </w:r>
      <w:r w:rsidRPr="00EF2A61">
        <w:rPr>
          <w:rFonts w:asciiTheme="minorHAnsi" w:hAnsiTheme="minorHAnsi" w:cstheme="minorHAnsi"/>
        </w:rPr>
        <w:t xml:space="preserve"> és egyéb attribútumok</w:t>
      </w:r>
      <w:r w:rsidR="007D5842" w:rsidRPr="00EF2A61">
        <w:rPr>
          <w:rFonts w:asciiTheme="minorHAnsi" w:hAnsiTheme="minorHAnsi" w:cstheme="minorHAnsi"/>
        </w:rPr>
        <w:t xml:space="preserve"> </w:t>
      </w:r>
      <w:r w:rsidRPr="00EF2A61">
        <w:rPr>
          <w:rFonts w:asciiTheme="minorHAnsi" w:hAnsiTheme="minorHAnsi" w:cstheme="minorHAnsi"/>
        </w:rPr>
        <w:t xml:space="preserve">együttesen </w:t>
      </w:r>
      <w:r w:rsidR="006C1FB5" w:rsidRPr="00EF2A61">
        <w:rPr>
          <w:rFonts w:asciiTheme="minorHAnsi" w:hAnsiTheme="minorHAnsi" w:cstheme="minorHAnsi"/>
        </w:rPr>
        <w:t>azonosít</w:t>
      </w:r>
      <w:r w:rsidRPr="00EF2A61">
        <w:rPr>
          <w:rFonts w:asciiTheme="minorHAnsi" w:hAnsiTheme="minorHAnsi" w:cstheme="minorHAnsi"/>
        </w:rPr>
        <w:t>anak</w:t>
      </w:r>
      <w:r w:rsidR="006C1FB5" w:rsidRPr="00EF2A61">
        <w:rPr>
          <w:rFonts w:asciiTheme="minorHAnsi" w:hAnsiTheme="minorHAnsi" w:cstheme="minorHAnsi"/>
        </w:rPr>
        <w:t xml:space="preserve"> egy megfigyelést egy megfigyelt szervezetnél. </w:t>
      </w:r>
      <w:r w:rsidRPr="00EF2A61">
        <w:rPr>
          <w:rFonts w:asciiTheme="minorHAnsi" w:hAnsiTheme="minorHAnsi" w:cstheme="minorHAnsi"/>
        </w:rPr>
        <w:t xml:space="preserve">A kulcsadatokban eltérő eseményeket külön rekordként, a kulcsadatokban azonosakat egy rekordban kell jelenteni. </w:t>
      </w:r>
      <w:proofErr w:type="gramStart"/>
      <w:r w:rsidRPr="00EF2A61">
        <w:rPr>
          <w:rFonts w:asciiTheme="minorHAnsi" w:hAnsiTheme="minorHAnsi" w:cstheme="minorHAnsi"/>
        </w:rPr>
        <w:t>Pl.</w:t>
      </w:r>
      <w:proofErr w:type="gramEnd"/>
      <w:r w:rsidRPr="00EF2A61">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EF2A61">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EF2A61" w:rsidRDefault="003613CD" w:rsidP="005847F9">
      <w:pPr>
        <w:tabs>
          <w:tab w:val="num" w:pos="720"/>
        </w:tabs>
        <w:rPr>
          <w:rFonts w:asciiTheme="minorHAnsi" w:hAnsiTheme="minorHAnsi" w:cstheme="minorHAnsi"/>
        </w:rPr>
      </w:pPr>
    </w:p>
    <w:p w14:paraId="72B0D61A" w14:textId="27FFC14E" w:rsidR="00C84341" w:rsidRPr="00EF2A61" w:rsidRDefault="00C84341" w:rsidP="008E587A">
      <w:pPr>
        <w:pStyle w:val="Cmsor3"/>
        <w:jc w:val="both"/>
        <w:rPr>
          <w:rFonts w:asciiTheme="minorHAnsi" w:hAnsiTheme="minorHAnsi" w:cstheme="minorHAnsi"/>
          <w:b/>
          <w:szCs w:val="20"/>
        </w:rPr>
      </w:pPr>
      <w:bookmarkStart w:id="405" w:name="_Toc64967407"/>
      <w:bookmarkStart w:id="406" w:name="_Toc149902028"/>
      <w:bookmarkStart w:id="407" w:name="_Toc206686170"/>
      <w:bookmarkStart w:id="408" w:name="_Toc188019098"/>
      <w:r w:rsidRPr="00EF2A61">
        <w:rPr>
          <w:rFonts w:asciiTheme="minorHAnsi" w:hAnsiTheme="minorHAnsi" w:cstheme="minorHAnsi"/>
          <w:b/>
          <w:szCs w:val="20"/>
        </w:rPr>
        <w:t>Folyósítás / Törlesztés / Előtörlesztés</w:t>
      </w:r>
      <w:bookmarkEnd w:id="405"/>
      <w:bookmarkEnd w:id="406"/>
      <w:bookmarkEnd w:id="407"/>
      <w:bookmarkEnd w:id="408"/>
    </w:p>
    <w:p w14:paraId="6C9B82F6" w14:textId="46B808CE" w:rsidR="00C07DB8" w:rsidRPr="00EF2A61" w:rsidRDefault="00C07DB8" w:rsidP="00C07DB8">
      <w:pPr>
        <w:spacing w:after="0"/>
        <w:rPr>
          <w:rFonts w:asciiTheme="minorHAnsi" w:eastAsia="Times New Roman" w:hAnsiTheme="minorHAnsi" w:cstheme="minorHAnsi"/>
          <w:color w:val="000000" w:themeColor="text1"/>
        </w:rPr>
      </w:pPr>
      <w:r w:rsidRPr="00EF2A61">
        <w:rPr>
          <w:rFonts w:asciiTheme="minorHAnsi" w:hAnsiTheme="minorHAnsi" w:cstheme="minorHAnsi"/>
        </w:rPr>
        <w:t xml:space="preserve">A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és </w:t>
      </w:r>
      <w:proofErr w:type="spellStart"/>
      <w:r w:rsidRPr="00EF2A61">
        <w:rPr>
          <w:rFonts w:asciiTheme="minorHAnsi" w:hAnsiTheme="minorHAnsi" w:cstheme="minorHAnsi"/>
        </w:rPr>
        <w:t>ELOT</w:t>
      </w:r>
      <w:proofErr w:type="spellEnd"/>
      <w:r w:rsidRPr="00EF2A61">
        <w:rPr>
          <w:rFonts w:asciiTheme="minorHAnsi" w:hAnsiTheme="minorHAnsi" w:cstheme="minorHAnsi"/>
        </w:rPr>
        <w:t xml:space="preserve"> kódú </w:t>
      </w:r>
      <w:r w:rsidR="00F12514" w:rsidRPr="00EF2A61">
        <w:rPr>
          <w:rFonts w:asciiTheme="minorHAnsi" w:hAnsiTheme="minorHAnsi" w:cstheme="minorHAnsi"/>
        </w:rPr>
        <w:t>táblá</w:t>
      </w:r>
      <w:r w:rsidRPr="00EF2A61">
        <w:rPr>
          <w:rFonts w:asciiTheme="minorHAnsi" w:hAnsiTheme="minorHAnsi" w:cstheme="minorHAnsi"/>
        </w:rPr>
        <w:t>kban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folyószámlahitelekkel, kártyahitelekkel kapcsolatos folyósításokat és (elő)törlesztéseket nem kell jelenteni. </w:t>
      </w:r>
      <w:r w:rsidRPr="00EF2A61">
        <w:rPr>
          <w:rFonts w:asciiTheme="minorHAnsi" w:hAnsiTheme="minorHAnsi" w:cstheme="minorHAnsi"/>
          <w:color w:val="000000" w:themeColor="text1"/>
        </w:rPr>
        <w:t>K</w:t>
      </w:r>
      <w:r w:rsidRPr="00EF2A61">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EF2A61">
        <w:rPr>
          <w:rFonts w:asciiTheme="minorHAnsi" w:eastAsia="Times New Roman" w:hAnsiTheme="minorHAnsi" w:cstheme="minorHAnsi"/>
          <w:color w:val="000000" w:themeColor="text1"/>
        </w:rPr>
        <w:t>default</w:t>
      </w:r>
      <w:proofErr w:type="spellEnd"/>
      <w:r w:rsidRPr="00EF2A61">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EF2A61">
        <w:rPr>
          <w:rFonts w:asciiTheme="minorHAnsi" w:eastAsia="Times New Roman" w:hAnsiTheme="minorHAnsi" w:cstheme="minorHAnsi"/>
          <w:color w:val="000000" w:themeColor="text1"/>
        </w:rPr>
        <w:t>TORL</w:t>
      </w:r>
      <w:proofErr w:type="spellEnd"/>
      <w:r w:rsidRPr="00EF2A61">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EF2A61">
        <w:rPr>
          <w:rFonts w:asciiTheme="minorHAnsi" w:eastAsia="Times New Roman" w:hAnsiTheme="minorHAnsi" w:cstheme="minorHAnsi"/>
          <w:color w:val="000000" w:themeColor="text1"/>
        </w:rPr>
        <w:t xml:space="preserve">A </w:t>
      </w:r>
      <w:proofErr w:type="spellStart"/>
      <w:r w:rsidR="004F3C59" w:rsidRPr="00EF2A61">
        <w:rPr>
          <w:rFonts w:asciiTheme="minorHAnsi" w:eastAsia="Times New Roman" w:hAnsiTheme="minorHAnsi" w:cstheme="minorHAnsi"/>
          <w:color w:val="000000" w:themeColor="text1"/>
        </w:rPr>
        <w:t>rulírozó</w:t>
      </w:r>
      <w:proofErr w:type="spellEnd"/>
      <w:r w:rsidR="004F3C59" w:rsidRPr="00EF2A61">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EF2A61">
        <w:rPr>
          <w:rFonts w:asciiTheme="minorHAnsi" w:eastAsia="Times New Roman" w:hAnsiTheme="minorHAnsi" w:cstheme="minorHAnsi"/>
          <w:color w:val="000000" w:themeColor="text1"/>
        </w:rPr>
        <w:t>rulírozó</w:t>
      </w:r>
      <w:proofErr w:type="spellEnd"/>
      <w:r w:rsidR="004F3C59" w:rsidRPr="00EF2A61">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EF2A61">
        <w:rPr>
          <w:rFonts w:asciiTheme="minorHAnsi" w:eastAsia="Times New Roman" w:hAnsiTheme="minorHAnsi" w:cstheme="minorHAnsi"/>
          <w:color w:val="000000" w:themeColor="text1"/>
        </w:rPr>
        <w:t>default</w:t>
      </w:r>
      <w:proofErr w:type="spellEnd"/>
      <w:r w:rsidR="004F3C59" w:rsidRPr="00EF2A61">
        <w:rPr>
          <w:rFonts w:asciiTheme="minorHAnsi" w:eastAsia="Times New Roman" w:hAnsiTheme="minorHAnsi" w:cstheme="minorHAnsi"/>
          <w:color w:val="000000" w:themeColor="text1"/>
        </w:rPr>
        <w:t xml:space="preserve"> alkalmazása esetén is így kell eljárni, azaz pusztán azért, mert az ügyfél </w:t>
      </w:r>
      <w:r w:rsidR="00D465FC" w:rsidRPr="00EF2A61">
        <w:rPr>
          <w:rFonts w:asciiTheme="minorHAnsi" w:eastAsia="Times New Roman" w:hAnsiTheme="minorHAnsi" w:cstheme="minorHAnsi"/>
          <w:color w:val="000000" w:themeColor="text1"/>
        </w:rPr>
        <w:t>pl. beruházási hitele késedelmessé váli</w:t>
      </w:r>
      <w:r w:rsidR="003B6DE2" w:rsidRPr="00EF2A61">
        <w:rPr>
          <w:rFonts w:asciiTheme="minorHAnsi" w:eastAsia="Times New Roman" w:hAnsiTheme="minorHAnsi" w:cstheme="minorHAnsi"/>
          <w:color w:val="000000" w:themeColor="text1"/>
        </w:rPr>
        <w:t>k</w:t>
      </w:r>
      <w:r w:rsidR="00D465FC" w:rsidRPr="00EF2A61">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EF2A61">
        <w:rPr>
          <w:rFonts w:asciiTheme="minorHAnsi" w:eastAsia="Times New Roman" w:hAnsiTheme="minorHAnsi" w:cstheme="minorHAnsi"/>
          <w:color w:val="000000" w:themeColor="text1"/>
        </w:rPr>
        <w:t xml:space="preserve"> Jelenteni kell továbbá a törlesztés táblában </w:t>
      </w:r>
      <w:r w:rsidR="00284CF0" w:rsidRPr="00EF2A61">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EF2A61">
        <w:rPr>
          <w:rFonts w:asciiTheme="minorHAnsi" w:eastAsia="Times New Roman" w:hAnsiTheme="minorHAnsi" w:cstheme="minorHAnsi"/>
          <w:color w:val="000000" w:themeColor="text1"/>
        </w:rPr>
        <w:t>, azt a leírás</w:t>
      </w:r>
      <w:r w:rsidR="00A728F3" w:rsidRPr="00EF2A61">
        <w:rPr>
          <w:rFonts w:asciiTheme="minorHAnsi" w:eastAsia="Times New Roman" w:hAnsiTheme="minorHAnsi" w:cstheme="minorHAnsi"/>
          <w:color w:val="000000" w:themeColor="text1"/>
        </w:rPr>
        <w:t xml:space="preserve"> összegébe</w:t>
      </w:r>
      <w:r w:rsidR="00241170" w:rsidRPr="00EF2A61">
        <w:rPr>
          <w:rFonts w:asciiTheme="minorHAnsi" w:eastAsia="Times New Roman" w:hAnsiTheme="minorHAnsi" w:cstheme="minorHAnsi"/>
          <w:color w:val="000000" w:themeColor="text1"/>
        </w:rPr>
        <w:t xml:space="preserve"> nem lehet belevenni.</w:t>
      </w:r>
    </w:p>
    <w:p w14:paraId="315CEB21" w14:textId="54B50E5B" w:rsidR="00402472" w:rsidRPr="00EF2A61" w:rsidRDefault="00402472" w:rsidP="00C07DB8">
      <w:pPr>
        <w:spacing w:after="0"/>
        <w:rPr>
          <w:rFonts w:asciiTheme="minorHAnsi" w:eastAsia="Times New Roman" w:hAnsiTheme="minorHAnsi" w:cstheme="minorHAnsi"/>
          <w:color w:val="000000" w:themeColor="text1"/>
        </w:rPr>
      </w:pPr>
    </w:p>
    <w:p w14:paraId="6093E510" w14:textId="485F1C2C" w:rsidR="00974F9E" w:rsidRPr="00EF2A61" w:rsidRDefault="00243DF2" w:rsidP="00974F9E">
      <w:pPr>
        <w:spacing w:after="0"/>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kódú </w:t>
      </w:r>
      <w:r w:rsidR="006654F1" w:rsidRPr="00EF2A61">
        <w:rPr>
          <w:rFonts w:asciiTheme="minorHAnsi" w:hAnsiTheme="minorHAnsi" w:cstheme="minorHAnsi"/>
        </w:rPr>
        <w:t xml:space="preserve">tábla </w:t>
      </w:r>
      <w:r w:rsidRPr="00EF2A61">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EF2A61">
        <w:rPr>
          <w:rFonts w:asciiTheme="minorHAnsi" w:hAnsiTheme="minorHAnsi" w:cstheme="minorHAnsi"/>
        </w:rPr>
        <w:t>-e meg</w:t>
      </w:r>
      <w:r w:rsidRPr="00EF2A61">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kódú </w:t>
      </w:r>
      <w:r w:rsidR="006654F1" w:rsidRPr="00EF2A61">
        <w:rPr>
          <w:rFonts w:asciiTheme="minorHAnsi" w:hAnsiTheme="minorHAnsi" w:cstheme="minorHAnsi"/>
        </w:rPr>
        <w:t xml:space="preserve">táblában </w:t>
      </w:r>
      <w:r w:rsidRPr="00EF2A61">
        <w:rPr>
          <w:rFonts w:asciiTheme="minorHAnsi" w:hAnsiTheme="minorHAnsi" w:cstheme="minorHAnsi"/>
        </w:rPr>
        <w:t>k</w:t>
      </w:r>
      <w:r w:rsidR="00C07DB8" w:rsidRPr="00EF2A61">
        <w:rPr>
          <w:rFonts w:asciiTheme="minorHAnsi" w:hAnsiTheme="minorHAnsi" w:cstheme="minorHAnsi"/>
        </w:rPr>
        <w:t xml:space="preserve">ell </w:t>
      </w:r>
      <w:r w:rsidRPr="00EF2A61">
        <w:rPr>
          <w:rFonts w:asciiTheme="minorHAnsi" w:hAnsiTheme="minorHAnsi" w:cstheme="minorHAnsi"/>
        </w:rPr>
        <w:t xml:space="preserve">jelenteni. </w:t>
      </w:r>
      <w:r w:rsidR="00C07DB8" w:rsidRPr="00EF2A61">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EF2A61">
        <w:rPr>
          <w:rFonts w:asciiTheme="minorHAnsi" w:hAnsiTheme="minorHAnsi" w:cstheme="minorHAnsi"/>
        </w:rPr>
        <w:t>A megvalósult törlesztéseket (és előtörlesztéseket) külön kell választani tőkére, kamatra és egyéb díjakra.</w:t>
      </w:r>
    </w:p>
    <w:p w14:paraId="03C8A552" w14:textId="437AEC64" w:rsidR="00BD7EB8" w:rsidRPr="00EF2A61" w:rsidRDefault="00BD7EB8" w:rsidP="00974F9E">
      <w:pPr>
        <w:spacing w:after="0"/>
        <w:rPr>
          <w:rFonts w:asciiTheme="minorHAnsi" w:hAnsiTheme="minorHAnsi" w:cstheme="minorHAnsi"/>
        </w:rPr>
      </w:pPr>
    </w:p>
    <w:p w14:paraId="6D1C57B6" w14:textId="09716C93" w:rsidR="00EF551E" w:rsidRPr="00EF2A61" w:rsidRDefault="00BD7EB8" w:rsidP="00BA4614">
      <w:pPr>
        <w:ind w:left="360"/>
      </w:pPr>
      <w:r w:rsidRPr="00EF2A61">
        <w:rPr>
          <w:rFonts w:asciiTheme="minorHAnsi" w:hAnsiTheme="minorHAnsi" w:cstheme="minorHAnsi"/>
        </w:rPr>
        <w:t xml:space="preserve">Amennyiben a hitel még nem problémás, a törlesztés forrásaként egységesen megadható az </w:t>
      </w:r>
      <w:proofErr w:type="spellStart"/>
      <w:r w:rsidRPr="00EF2A61">
        <w:rPr>
          <w:rFonts w:asciiTheme="minorHAnsi" w:hAnsiTheme="minorHAnsi" w:cstheme="minorHAnsi"/>
        </w:rPr>
        <w:t>UF_BEFIZ</w:t>
      </w:r>
      <w:proofErr w:type="spellEnd"/>
      <w:r w:rsidRPr="00EF2A61">
        <w:rPr>
          <w:rFonts w:asciiTheme="minorHAnsi" w:hAnsiTheme="minorHAnsi" w:cstheme="minorHAnsi"/>
        </w:rPr>
        <w:t xml:space="preserve"> (ügyfélbefizetés) kódérték, azonban</w:t>
      </w:r>
      <w:r w:rsidR="00FB351E" w:rsidRPr="00EF2A61">
        <w:rPr>
          <w:rFonts w:asciiTheme="minorHAnsi" w:hAnsiTheme="minorHAnsi" w:cstheme="minorHAnsi"/>
        </w:rPr>
        <w:t>,</w:t>
      </w:r>
      <w:r w:rsidRPr="00EF2A61">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EF2A61">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EF2A61">
        <w:rPr>
          <w:rFonts w:asciiTheme="minorHAnsi" w:hAnsiTheme="minorHAnsi" w:cstheme="minorHAnsi"/>
        </w:rPr>
        <w:t xml:space="preserve">2021. novemberi vonatkozási időig </w:t>
      </w:r>
      <w:r w:rsidR="000B10A1" w:rsidRPr="00EF2A61">
        <w:rPr>
          <w:rFonts w:asciiTheme="minorHAnsi" w:hAnsiTheme="minorHAnsi" w:cstheme="minorHAnsi"/>
        </w:rPr>
        <w:t>’</w:t>
      </w:r>
      <w:r w:rsidR="000F3D03" w:rsidRPr="00EF2A61">
        <w:rPr>
          <w:rFonts w:asciiTheme="minorHAnsi" w:hAnsiTheme="minorHAnsi" w:cstheme="minorHAnsi"/>
        </w:rPr>
        <w:t>ELENGED</w:t>
      </w:r>
      <w:r w:rsidR="000B10A1" w:rsidRPr="00EF2A61">
        <w:rPr>
          <w:rFonts w:asciiTheme="minorHAnsi" w:hAnsiTheme="minorHAnsi" w:cstheme="minorHAnsi"/>
        </w:rPr>
        <w:t>’</w:t>
      </w:r>
      <w:r w:rsidR="00F8700B" w:rsidRPr="00EF2A61">
        <w:rPr>
          <w:rFonts w:asciiTheme="minorHAnsi" w:hAnsiTheme="minorHAnsi" w:cstheme="minorHAnsi"/>
        </w:rPr>
        <w:t xml:space="preserve">, </w:t>
      </w:r>
      <w:r w:rsidR="002B2F0D" w:rsidRPr="00EF2A61">
        <w:rPr>
          <w:rFonts w:asciiTheme="minorHAnsi" w:hAnsiTheme="minorHAnsi" w:cstheme="minorHAnsi"/>
        </w:rPr>
        <w:t xml:space="preserve">2021. december vonatkozási időtől kezdődően </w:t>
      </w:r>
      <w:r w:rsidR="000B10A1" w:rsidRPr="00EF2A61">
        <w:rPr>
          <w:rFonts w:asciiTheme="minorHAnsi" w:hAnsiTheme="minorHAnsi" w:cstheme="minorHAnsi"/>
        </w:rPr>
        <w:t>’</w:t>
      </w:r>
      <w:proofErr w:type="spellStart"/>
      <w:r w:rsidR="002B2F0D" w:rsidRPr="00EF2A61">
        <w:rPr>
          <w:rFonts w:asciiTheme="minorHAnsi" w:hAnsiTheme="minorHAnsi" w:cstheme="minorHAnsi"/>
        </w:rPr>
        <w:t>ELENG_TAM</w:t>
      </w:r>
      <w:proofErr w:type="spellEnd"/>
      <w:r w:rsidR="000B10A1" w:rsidRPr="00EF2A61">
        <w:rPr>
          <w:rFonts w:asciiTheme="minorHAnsi" w:hAnsiTheme="minorHAnsi" w:cstheme="minorHAnsi"/>
        </w:rPr>
        <w:t>’</w:t>
      </w:r>
      <w:r w:rsidR="000F3D03" w:rsidRPr="00EF2A61">
        <w:rPr>
          <w:rFonts w:asciiTheme="minorHAnsi" w:hAnsiTheme="minorHAnsi" w:cstheme="minorHAnsi"/>
        </w:rPr>
        <w:t xml:space="preserve"> törlesztési forrás kóddal kell jelenteni.</w:t>
      </w:r>
      <w:r w:rsidR="00114857" w:rsidRPr="00EF2A61">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EF2A61">
        <w:rPr>
          <w:rFonts w:asciiTheme="minorHAnsi" w:hAnsiTheme="minorHAnsi" w:cstheme="minorHAnsi"/>
        </w:rPr>
        <w:t xml:space="preserve">2021. novemberi vonatkozási időig </w:t>
      </w:r>
      <w:r w:rsidR="000B10A1" w:rsidRPr="00EF2A61">
        <w:rPr>
          <w:rFonts w:asciiTheme="minorHAnsi" w:hAnsiTheme="minorHAnsi" w:cstheme="minorHAnsi"/>
        </w:rPr>
        <w:t>’</w:t>
      </w:r>
      <w:r w:rsidR="00114857" w:rsidRPr="00EF2A61">
        <w:rPr>
          <w:rFonts w:asciiTheme="minorHAnsi" w:hAnsiTheme="minorHAnsi" w:cstheme="minorHAnsi"/>
        </w:rPr>
        <w:t>ELENGED</w:t>
      </w:r>
      <w:r w:rsidR="000B10A1" w:rsidRPr="00EF2A61">
        <w:rPr>
          <w:rFonts w:asciiTheme="minorHAnsi" w:hAnsiTheme="minorHAnsi" w:cstheme="minorHAnsi"/>
        </w:rPr>
        <w:t>’</w:t>
      </w:r>
      <w:r w:rsidR="002B2F0D" w:rsidRPr="00EF2A61">
        <w:rPr>
          <w:rFonts w:asciiTheme="minorHAnsi" w:hAnsiTheme="minorHAnsi" w:cstheme="minorHAnsi"/>
        </w:rPr>
        <w:t xml:space="preserve">, 2021. december vonatkozási időtől kezdődően </w:t>
      </w:r>
      <w:r w:rsidR="000B10A1" w:rsidRPr="00EF2A61">
        <w:rPr>
          <w:rFonts w:asciiTheme="minorHAnsi" w:hAnsiTheme="minorHAnsi" w:cstheme="minorHAnsi"/>
        </w:rPr>
        <w:t>’</w:t>
      </w:r>
      <w:proofErr w:type="spellStart"/>
      <w:r w:rsidR="002B2F0D" w:rsidRPr="00EF2A61">
        <w:rPr>
          <w:rFonts w:asciiTheme="minorHAnsi" w:hAnsiTheme="minorHAnsi" w:cstheme="minorHAnsi"/>
        </w:rPr>
        <w:t>ELENG_TAM</w:t>
      </w:r>
      <w:proofErr w:type="spellEnd"/>
      <w:r w:rsidR="000B10A1" w:rsidRPr="00EF2A61">
        <w:rPr>
          <w:rFonts w:asciiTheme="minorHAnsi" w:hAnsiTheme="minorHAnsi" w:cstheme="minorHAnsi"/>
        </w:rPr>
        <w:t>’</w:t>
      </w:r>
      <w:r w:rsidR="002B2F0D" w:rsidRPr="00EF2A61">
        <w:rPr>
          <w:rFonts w:asciiTheme="minorHAnsi" w:hAnsiTheme="minorHAnsi" w:cstheme="minorHAnsi"/>
        </w:rPr>
        <w:t xml:space="preserve"> </w:t>
      </w:r>
      <w:r w:rsidR="00114857" w:rsidRPr="00EF2A61">
        <w:rPr>
          <w:rFonts w:asciiTheme="minorHAnsi" w:hAnsiTheme="minorHAnsi" w:cstheme="minorHAnsi"/>
        </w:rPr>
        <w:t xml:space="preserve">kódon kell jelenteni a </w:t>
      </w:r>
      <w:proofErr w:type="spellStart"/>
      <w:r w:rsidR="00114857" w:rsidRPr="00EF2A61">
        <w:rPr>
          <w:rFonts w:asciiTheme="minorHAnsi" w:hAnsiTheme="minorHAnsi" w:cstheme="minorHAnsi"/>
        </w:rPr>
        <w:t>TORL</w:t>
      </w:r>
      <w:proofErr w:type="spellEnd"/>
      <w:r w:rsidR="00114857" w:rsidRPr="00EF2A61">
        <w:rPr>
          <w:rFonts w:asciiTheme="minorHAnsi" w:hAnsiTheme="minorHAnsi" w:cstheme="minorHAnsi"/>
        </w:rPr>
        <w:t xml:space="preserve"> táblában.</w:t>
      </w:r>
      <w:r w:rsidR="0081333D" w:rsidRPr="00EF2A61">
        <w:rPr>
          <w:rFonts w:asciiTheme="minorHAnsi" w:hAnsiTheme="minorHAnsi" w:cstheme="minorHAnsi"/>
        </w:rPr>
        <w:t xml:space="preserve"> </w:t>
      </w:r>
      <w:r w:rsidR="0081333D" w:rsidRPr="00EF2A61">
        <w:t xml:space="preserve">Szintén </w:t>
      </w:r>
      <w:r w:rsidR="000B10A1" w:rsidRPr="00EF2A61">
        <w:t>’</w:t>
      </w:r>
      <w:r w:rsidR="0081333D" w:rsidRPr="00EF2A61">
        <w:t>ELENGED</w:t>
      </w:r>
      <w:r w:rsidR="000B10A1" w:rsidRPr="00EF2A61">
        <w:t>’</w:t>
      </w:r>
      <w:r w:rsidR="002B2F0D" w:rsidRPr="00EF2A61">
        <w:t>/</w:t>
      </w:r>
      <w:r w:rsidR="000B10A1" w:rsidRPr="00EF2A61">
        <w:t>’</w:t>
      </w:r>
      <w:proofErr w:type="spellStart"/>
      <w:r w:rsidR="002B2F0D" w:rsidRPr="00EF2A61">
        <w:t>ELENG_TAM</w:t>
      </w:r>
      <w:proofErr w:type="spellEnd"/>
      <w:r w:rsidR="000B10A1" w:rsidRPr="00EF2A61">
        <w:t>’</w:t>
      </w:r>
      <w:r w:rsidR="0081333D" w:rsidRPr="00EF2A61">
        <w:t xml:space="preserve"> kódon jelentendő az</w:t>
      </w:r>
      <w:r w:rsidR="00C008BE" w:rsidRPr="00EF2A61">
        <w:t xml:space="preserve"> 518/2020. (XI. 25.) Kormányrendelet (a gyermeket nevelő családok otthonfelújítási támogatásáról) által meghatározott </w:t>
      </w:r>
      <w:r w:rsidR="0081333D" w:rsidRPr="00EF2A61">
        <w:t>otthonfelújítási támogatás igénybevétele folytán történő hiteltartozás csökkenés is</w:t>
      </w:r>
      <w:r w:rsidR="00C008BE" w:rsidRPr="00EF2A61">
        <w:t>.</w:t>
      </w:r>
      <w:r w:rsidR="00EF551E" w:rsidRPr="00EF2A61">
        <w:t xml:space="preserve"> ’</w:t>
      </w:r>
      <w:proofErr w:type="spellStart"/>
      <w:r w:rsidR="00EF551E" w:rsidRPr="00EF2A61">
        <w:t>ELENG_TAM</w:t>
      </w:r>
      <w:proofErr w:type="spellEnd"/>
      <w:r w:rsidR="00EF551E" w:rsidRPr="00EF2A61">
        <w:t xml:space="preserve">’ kódérték alkalmazandó minden, jogszabályi alapon költségvetési támogatás alapján történő tartozás elengedésnél, így különösen a 518/2023. (XI. 30.) Korm. rendelet a családok otthonteremtését támogató kedvezményes </w:t>
      </w:r>
      <w:proofErr w:type="spellStart"/>
      <w:r w:rsidR="00EF551E" w:rsidRPr="00EF2A61">
        <w:t>CSOK</w:t>
      </w:r>
      <w:proofErr w:type="spellEnd"/>
      <w:r w:rsidR="00EF551E" w:rsidRPr="00EF2A61">
        <w:t xml:space="preserve"> Plusz hitelprogramról, a 372/2024. (XI. 29.) Korm. rendelet a munkáshitel részletszabályairól és a 389/2024. (XII. 11.) Korm. rendelet a Vidéki Otthonfelújítási Programról jogszabályokban foglalt tartozás-elengedések esetén.</w:t>
      </w:r>
    </w:p>
    <w:p w14:paraId="5DCB9B9B" w14:textId="735DE477" w:rsidR="00BD7EB8" w:rsidRPr="00EF2A61" w:rsidRDefault="00BD7EB8" w:rsidP="00BA4614">
      <w:pPr>
        <w:spacing w:after="0"/>
        <w:ind w:left="360"/>
      </w:pPr>
    </w:p>
    <w:p w14:paraId="321305D4" w14:textId="6CC2EC37" w:rsidR="00026110" w:rsidRPr="00EF2A61" w:rsidRDefault="00026110" w:rsidP="00974F9E">
      <w:pPr>
        <w:spacing w:after="0"/>
      </w:pPr>
    </w:p>
    <w:p w14:paraId="0CECDC11" w14:textId="6F7D08A7" w:rsidR="00026110" w:rsidRPr="00EF2A61" w:rsidRDefault="00026110" w:rsidP="00974F9E">
      <w:pPr>
        <w:spacing w:after="0"/>
        <w:rPr>
          <w:rFonts w:asciiTheme="minorHAnsi" w:hAnsiTheme="minorHAnsi" w:cstheme="minorHAnsi"/>
        </w:rPr>
      </w:pPr>
      <w:r w:rsidRPr="00EF2A61">
        <w:t xml:space="preserve">A hitelkiváltás – konzisztensen az SF07 jelű táblával – előtörlesztésként az </w:t>
      </w:r>
      <w:proofErr w:type="spellStart"/>
      <w:r w:rsidRPr="00EF2A61">
        <w:t>ELOT</w:t>
      </w:r>
      <w:proofErr w:type="spellEnd"/>
      <w:r w:rsidRPr="00EF2A61">
        <w:t xml:space="preserve"> táblában jelentendő. Mivel az </w:t>
      </w:r>
      <w:proofErr w:type="spellStart"/>
      <w:r w:rsidRPr="00EF2A61">
        <w:t>ELOT</w:t>
      </w:r>
      <w:proofErr w:type="spellEnd"/>
      <w:r w:rsidRPr="00EF2A61">
        <w:t xml:space="preserve"> tábla nem ún. „</w:t>
      </w:r>
      <w:proofErr w:type="spellStart"/>
      <w:r w:rsidRPr="00EF2A61">
        <w:t>bőlös</w:t>
      </w:r>
      <w:proofErr w:type="spellEnd"/>
      <w:r w:rsidRPr="00EF2A61">
        <w:t xml:space="preserve">” tábla, azaz az </w:t>
      </w:r>
      <w:proofErr w:type="spellStart"/>
      <w:r w:rsidRPr="00EF2A61">
        <w:t>ELOT</w:t>
      </w:r>
      <w:proofErr w:type="spellEnd"/>
      <w:r w:rsidRPr="00EF2A61">
        <w:t xml:space="preserve"> táblában jelentett tételeket nem tartalmazza a </w:t>
      </w:r>
      <w:proofErr w:type="spellStart"/>
      <w:r w:rsidRPr="00EF2A61">
        <w:t>TORL</w:t>
      </w:r>
      <w:proofErr w:type="spellEnd"/>
      <w:r w:rsidRPr="00EF2A61">
        <w:t xml:space="preserve"> tábla, a hitelkiváltás a </w:t>
      </w:r>
      <w:proofErr w:type="spellStart"/>
      <w:r w:rsidRPr="00EF2A61">
        <w:t>TORL</w:t>
      </w:r>
      <w:proofErr w:type="spellEnd"/>
      <w:r w:rsidRPr="00EF2A61">
        <w:t xml:space="preserve"> táblában nem jelentendő (ellentétben az SF07 táblával).</w:t>
      </w:r>
    </w:p>
    <w:p w14:paraId="77689C12" w14:textId="77777777" w:rsidR="00A5302C" w:rsidRPr="00EF2A61" w:rsidRDefault="00A5302C" w:rsidP="00974F9E">
      <w:pPr>
        <w:spacing w:after="0"/>
        <w:rPr>
          <w:rFonts w:asciiTheme="minorHAnsi" w:hAnsiTheme="minorHAnsi" w:cstheme="minorHAnsi"/>
        </w:rPr>
      </w:pPr>
    </w:p>
    <w:p w14:paraId="551F9DE8" w14:textId="5FC844E0" w:rsidR="00243DF2" w:rsidRPr="00EF2A61" w:rsidRDefault="00C07DB8" w:rsidP="005847F9">
      <w:pPr>
        <w:pStyle w:val="Jegyzetszveg"/>
        <w:spacing w:line="276" w:lineRule="auto"/>
        <w:rPr>
          <w:rFonts w:asciiTheme="minorHAnsi" w:hAnsiTheme="minorHAnsi" w:cstheme="minorHAnsi"/>
        </w:rPr>
      </w:pPr>
      <w:r w:rsidRPr="00EF2A61">
        <w:rPr>
          <w:rFonts w:asciiTheme="minorHAnsi" w:hAnsiTheme="minorHAnsi" w:cstheme="minorHAnsi"/>
        </w:rPr>
        <w:t xml:space="preserve">A „devizanem” mezők mind a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mind az </w:t>
      </w:r>
      <w:proofErr w:type="spellStart"/>
      <w:r w:rsidRPr="00EF2A61">
        <w:rPr>
          <w:rFonts w:asciiTheme="minorHAnsi" w:hAnsiTheme="minorHAnsi" w:cstheme="minorHAnsi"/>
        </w:rPr>
        <w:t>ELOT</w:t>
      </w:r>
      <w:proofErr w:type="spellEnd"/>
      <w:r w:rsidRPr="00EF2A61">
        <w:rPr>
          <w:rFonts w:asciiTheme="minorHAnsi" w:hAnsiTheme="minorHAnsi" w:cstheme="minorHAnsi"/>
        </w:rPr>
        <w:t xml:space="preserve">, mind a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táblán belül </w:t>
      </w:r>
      <w:r w:rsidR="00EA42B2" w:rsidRPr="00EF2A61">
        <w:rPr>
          <w:rFonts w:asciiTheme="minorHAnsi" w:hAnsiTheme="minorHAnsi" w:cstheme="minorHAnsi"/>
        </w:rPr>
        <w:t xml:space="preserve">szintén </w:t>
      </w:r>
      <w:r w:rsidRPr="00EF2A61">
        <w:rPr>
          <w:rFonts w:asciiTheme="minorHAnsi" w:hAnsiTheme="minorHAnsi" w:cstheme="minorHAnsi"/>
        </w:rPr>
        <w:t xml:space="preserve">kulcsmezők, azaz pl. a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EF2A61">
        <w:rPr>
          <w:rFonts w:asciiTheme="minorHAnsi" w:hAnsiTheme="minorHAnsi" w:cstheme="minorHAnsi"/>
        </w:rPr>
        <w:t>tendők</w:t>
      </w:r>
      <w:r w:rsidRPr="00EF2A61">
        <w:rPr>
          <w:rFonts w:asciiTheme="minorHAnsi" w:hAnsiTheme="minorHAnsi" w:cstheme="minorHAnsi"/>
        </w:rPr>
        <w:t xml:space="preserve"> az adatok.</w:t>
      </w:r>
      <w:r w:rsidR="000118FD" w:rsidRPr="00EF2A61">
        <w:rPr>
          <w:rFonts w:asciiTheme="minorHAnsi" w:hAnsiTheme="minorHAnsi" w:cstheme="minorHAnsi"/>
        </w:rPr>
        <w:t xml:space="preserve"> Amennyiben csak a díjak, jutalékok </w:t>
      </w:r>
      <w:r w:rsidR="00757CAB" w:rsidRPr="00EF2A61">
        <w:rPr>
          <w:rFonts w:asciiTheme="minorHAnsi" w:hAnsiTheme="minorHAnsi" w:cstheme="minorHAnsi"/>
        </w:rPr>
        <w:t>törlesztése/előtörlesztése történik adott napon eltérő devizanemben, annak egyösszegű, Ft-ban történő jelentése megengedett</w:t>
      </w:r>
      <w:r w:rsidR="00EA42B2" w:rsidRPr="00EF2A61">
        <w:rPr>
          <w:rFonts w:asciiTheme="minorHAnsi" w:hAnsiTheme="minorHAnsi" w:cstheme="minorHAnsi"/>
        </w:rPr>
        <w:t xml:space="preserve"> (ld. példatár)</w:t>
      </w:r>
    </w:p>
    <w:p w14:paraId="5E2C8DDE" w14:textId="13E271D7"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EF2A61">
        <w:rPr>
          <w:rFonts w:asciiTheme="minorHAnsi" w:hAnsiTheme="minorHAnsi" w:cstheme="minorHAnsi"/>
        </w:rPr>
        <w:t xml:space="preserve">folyósítást, </w:t>
      </w:r>
      <w:r w:rsidRPr="00EF2A61">
        <w:rPr>
          <w:rFonts w:asciiTheme="minorHAnsi" w:hAnsiTheme="minorHAnsi" w:cstheme="minorHAnsi"/>
        </w:rPr>
        <w:t xml:space="preserve">törlesztést, </w:t>
      </w:r>
      <w:r w:rsidR="00B824C3" w:rsidRPr="00EF2A61">
        <w:rPr>
          <w:rFonts w:asciiTheme="minorHAnsi" w:hAnsiTheme="minorHAnsi" w:cstheme="minorHAnsi"/>
        </w:rPr>
        <w:t>előtörlesztést</w:t>
      </w:r>
      <w:r w:rsidRPr="00EF2A61">
        <w:rPr>
          <w:rFonts w:asciiTheme="minorHAnsi" w:hAnsiTheme="minorHAnsi" w:cstheme="minorHAnsi"/>
        </w:rPr>
        <w:t>, hanem technikai okok (pl. újratárgyalás a rendszerben törlesztésként és újra</w:t>
      </w:r>
      <w:r w:rsidR="004C0EE1" w:rsidRPr="00EF2A61">
        <w:rPr>
          <w:rFonts w:asciiTheme="minorHAnsi" w:hAnsiTheme="minorHAnsi" w:cstheme="minorHAnsi"/>
        </w:rPr>
        <w:t>-</w:t>
      </w:r>
      <w:r w:rsidRPr="00EF2A61">
        <w:rPr>
          <w:rFonts w:asciiTheme="minorHAnsi" w:hAnsiTheme="minorHAnsi" w:cstheme="minorHAnsi"/>
        </w:rPr>
        <w:t>folyósításként van nyilvántartva</w:t>
      </w:r>
      <w:r w:rsidR="00EA42B2" w:rsidRPr="00EF2A61">
        <w:rPr>
          <w:rFonts w:asciiTheme="minorHAnsi" w:hAnsiTheme="minorHAnsi" w:cstheme="minorHAnsi"/>
        </w:rPr>
        <w:t xml:space="preserve"> vagy pl. rendszerarchiválás miatti technikai tranzakció történt</w:t>
      </w:r>
      <w:r w:rsidRPr="00EF2A61">
        <w:rPr>
          <w:rFonts w:asciiTheme="minorHAnsi" w:hAnsiTheme="minorHAnsi" w:cstheme="minorHAnsi"/>
        </w:rPr>
        <w:t xml:space="preserve">). </w:t>
      </w:r>
      <w:r w:rsidR="0070688D" w:rsidRPr="00EF2A61">
        <w:rPr>
          <w:rFonts w:asciiTheme="minorHAnsi" w:hAnsiTheme="minorHAnsi" w:cstheme="minorHAnsi"/>
        </w:rPr>
        <w:t xml:space="preserve">A futamidő módosítás az M03-as jelentéssel ellentétben nem jelentendő tranzakcióként, technikai </w:t>
      </w:r>
      <w:proofErr w:type="spellStart"/>
      <w:r w:rsidR="0070688D" w:rsidRPr="00EF2A61">
        <w:rPr>
          <w:rFonts w:asciiTheme="minorHAnsi" w:hAnsiTheme="minorHAnsi" w:cstheme="minorHAnsi"/>
        </w:rPr>
        <w:t>flaggel</w:t>
      </w:r>
      <w:proofErr w:type="spellEnd"/>
      <w:r w:rsidR="0070688D" w:rsidRPr="00EF2A61">
        <w:rPr>
          <w:rFonts w:asciiTheme="minorHAnsi" w:hAnsiTheme="minorHAnsi" w:cstheme="minorHAnsi"/>
        </w:rPr>
        <w:t xml:space="preserve"> szerepeltetendő a HITREG-ben.</w:t>
      </w:r>
    </w:p>
    <w:p w14:paraId="6B07A1CD" w14:textId="5AAFC3AD" w:rsidR="008F180A" w:rsidRPr="00EF2A61" w:rsidRDefault="008F180A" w:rsidP="005847F9">
      <w:pPr>
        <w:tabs>
          <w:tab w:val="num" w:pos="720"/>
        </w:tabs>
        <w:rPr>
          <w:rFonts w:asciiTheme="minorHAnsi" w:hAnsiTheme="minorHAnsi" w:cstheme="minorHAnsi"/>
        </w:rPr>
      </w:pPr>
      <w:r w:rsidRPr="00EF2A61">
        <w:rPr>
          <w:rFonts w:asciiTheme="minorHAnsi" w:hAnsiTheme="minorHAnsi" w:cstheme="minorHAnsi"/>
        </w:rPr>
        <w:t>A</w:t>
      </w:r>
      <w:r w:rsidR="001F36D0" w:rsidRPr="00EF2A61">
        <w:rPr>
          <w:rFonts w:asciiTheme="minorHAnsi" w:hAnsiTheme="minorHAnsi" w:cstheme="minorHAnsi"/>
        </w:rPr>
        <w:t xml:space="preserve"> </w:t>
      </w:r>
      <w:proofErr w:type="spellStart"/>
      <w:r w:rsidR="001F36D0" w:rsidRPr="00EF2A61">
        <w:rPr>
          <w:rFonts w:asciiTheme="minorHAnsi" w:hAnsiTheme="minorHAnsi" w:cstheme="minorHAnsi"/>
        </w:rPr>
        <w:t>rulírozó</w:t>
      </w:r>
      <w:proofErr w:type="spellEnd"/>
      <w:r w:rsidR="001F36D0" w:rsidRPr="00EF2A61">
        <w:rPr>
          <w:rFonts w:asciiTheme="minorHAnsi" w:hAnsiTheme="minorHAnsi" w:cstheme="minorHAnsi"/>
        </w:rPr>
        <w:t>, de nem folyószámlahitel</w:t>
      </w:r>
      <w:r w:rsidRPr="00EF2A61">
        <w:rPr>
          <w:rFonts w:asciiTheme="minorHAnsi" w:hAnsiTheme="minorHAnsi" w:cstheme="minorHAnsi"/>
        </w:rPr>
        <w:t xml:space="preserve"> ún. </w:t>
      </w:r>
      <w:proofErr w:type="spellStart"/>
      <w:r w:rsidRPr="00EF2A61">
        <w:rPr>
          <w:rFonts w:asciiTheme="minorHAnsi" w:hAnsiTheme="minorHAnsi" w:cstheme="minorHAnsi"/>
        </w:rPr>
        <w:t>intraday</w:t>
      </w:r>
      <w:proofErr w:type="spellEnd"/>
      <w:r w:rsidRPr="00EF2A61">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1A717630" w14:textId="77777777" w:rsidR="003613CD" w:rsidRPr="006C72EB" w:rsidRDefault="003613CD" w:rsidP="005847F9">
      <w:pPr>
        <w:tabs>
          <w:tab w:val="num" w:pos="720"/>
        </w:tabs>
        <w:rPr>
          <w:del w:id="409" w:author="MNB" w:date="2025-08-29T10:22:00Z" w16du:dateUtc="2025-08-29T08:22:00Z"/>
          <w:rFonts w:asciiTheme="minorHAnsi" w:hAnsiTheme="minorHAnsi" w:cstheme="minorHAnsi"/>
        </w:rPr>
      </w:pPr>
    </w:p>
    <w:p w14:paraId="00C06D12" w14:textId="7BC239BD" w:rsidR="003613CD" w:rsidRPr="00EF2A61" w:rsidRDefault="00E2288F" w:rsidP="005847F9">
      <w:pPr>
        <w:tabs>
          <w:tab w:val="num" w:pos="720"/>
        </w:tabs>
        <w:rPr>
          <w:ins w:id="410" w:author="MNB" w:date="2025-08-29T10:22:00Z" w16du:dateUtc="2025-08-29T08:22:00Z"/>
          <w:rFonts w:asciiTheme="minorHAnsi" w:hAnsiTheme="minorHAnsi" w:cstheme="minorHAnsi"/>
        </w:rPr>
      </w:pPr>
      <w:ins w:id="411" w:author="MNB" w:date="2025-08-29T10:22:00Z" w16du:dateUtc="2025-08-29T08:22:00Z">
        <w:r w:rsidRPr="00EF2A61">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ins>
    </w:p>
    <w:p w14:paraId="2426DCA8" w14:textId="0283B6C6" w:rsidR="006C1FB5" w:rsidRPr="00EF2A61" w:rsidRDefault="006C1FB5" w:rsidP="008E587A">
      <w:pPr>
        <w:pStyle w:val="Cmsor3"/>
        <w:jc w:val="both"/>
        <w:rPr>
          <w:rFonts w:asciiTheme="minorHAnsi" w:hAnsiTheme="minorHAnsi" w:cstheme="minorHAnsi"/>
          <w:b/>
          <w:szCs w:val="20"/>
        </w:rPr>
      </w:pPr>
      <w:bookmarkStart w:id="412" w:name="_Toc64967408"/>
      <w:bookmarkStart w:id="413" w:name="_Toc149902029"/>
      <w:bookmarkStart w:id="414" w:name="_Toc206686171"/>
      <w:bookmarkStart w:id="415" w:name="_Toc188019099"/>
      <w:r w:rsidRPr="00EF2A61">
        <w:rPr>
          <w:rFonts w:asciiTheme="minorHAnsi" w:hAnsiTheme="minorHAnsi" w:cstheme="minorHAnsi"/>
          <w:b/>
          <w:szCs w:val="20"/>
        </w:rPr>
        <w:t>Késedelem</w:t>
      </w:r>
      <w:bookmarkEnd w:id="412"/>
      <w:r w:rsidR="00154BD0" w:rsidRPr="00EF2A61">
        <w:rPr>
          <w:rFonts w:asciiTheme="minorHAnsi" w:hAnsiTheme="minorHAnsi" w:cstheme="minorHAnsi"/>
          <w:b/>
          <w:szCs w:val="20"/>
        </w:rPr>
        <w:t xml:space="preserve"> (</w:t>
      </w:r>
      <w:proofErr w:type="spellStart"/>
      <w:r w:rsidR="00154BD0" w:rsidRPr="00EF2A61">
        <w:rPr>
          <w:rFonts w:asciiTheme="minorHAnsi" w:hAnsiTheme="minorHAnsi" w:cstheme="minorHAnsi"/>
          <w:b/>
          <w:szCs w:val="20"/>
        </w:rPr>
        <w:t>KESD</w:t>
      </w:r>
      <w:proofErr w:type="spellEnd"/>
      <w:r w:rsidR="00154BD0" w:rsidRPr="00EF2A61">
        <w:rPr>
          <w:rFonts w:asciiTheme="minorHAnsi" w:hAnsiTheme="minorHAnsi" w:cstheme="minorHAnsi"/>
          <w:b/>
          <w:szCs w:val="20"/>
        </w:rPr>
        <w:t>)</w:t>
      </w:r>
      <w:bookmarkEnd w:id="413"/>
      <w:bookmarkEnd w:id="414"/>
      <w:bookmarkEnd w:id="415"/>
    </w:p>
    <w:p w14:paraId="196B9F91" w14:textId="73BED68B" w:rsidR="00DA665C" w:rsidRPr="00EF2A61" w:rsidRDefault="00C84341" w:rsidP="005847F9">
      <w:pPr>
        <w:tabs>
          <w:tab w:val="num" w:pos="720"/>
        </w:tabs>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kódú </w:t>
      </w:r>
      <w:r w:rsidR="00067742" w:rsidRPr="00EF2A61">
        <w:rPr>
          <w:rFonts w:asciiTheme="minorHAnsi" w:hAnsiTheme="minorHAnsi" w:cstheme="minorHAnsi"/>
        </w:rPr>
        <w:t xml:space="preserve">tábla </w:t>
      </w:r>
      <w:r w:rsidRPr="00EF2A61">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EF2A61">
        <w:rPr>
          <w:rFonts w:asciiTheme="minorHAnsi" w:hAnsiTheme="minorHAnsi" w:cstheme="minorHAnsi"/>
          <w:i/>
        </w:rPr>
        <w:t>kumulált</w:t>
      </w:r>
      <w:r w:rsidRPr="00EF2A61">
        <w:rPr>
          <w:rFonts w:asciiTheme="minorHAnsi" w:hAnsiTheme="minorHAnsi" w:cstheme="minorHAnsi"/>
        </w:rPr>
        <w:t xml:space="preserve"> késedelmes tartozást kell feltüntetni tőke, kamat, egyéb díjak bontásban. </w:t>
      </w:r>
      <w:r w:rsidR="00DA665C" w:rsidRPr="00EF2A61">
        <w:rPr>
          <w:rFonts w:asciiTheme="minorHAnsi" w:hAnsiTheme="minorHAnsi" w:cstheme="minorHAnsi"/>
        </w:rPr>
        <w:t xml:space="preserve">A tábla kulcsmezője a késedelem kezdetének időpontja a </w:t>
      </w:r>
      <w:proofErr w:type="spellStart"/>
      <w:r w:rsidR="00DA665C" w:rsidRPr="00EF2A61">
        <w:rPr>
          <w:rFonts w:asciiTheme="minorHAnsi" w:hAnsiTheme="minorHAnsi" w:cstheme="minorHAnsi"/>
        </w:rPr>
        <w:t>legrégebbi</w:t>
      </w:r>
      <w:proofErr w:type="spellEnd"/>
      <w:r w:rsidR="00DA665C" w:rsidRPr="00EF2A61">
        <w:rPr>
          <w:rFonts w:asciiTheme="minorHAnsi" w:hAnsiTheme="minorHAnsi" w:cstheme="minorHAnsi"/>
        </w:rPr>
        <w:t xml:space="preserve"> késedelem szerint, azonban meg kell adni az aktuálisan fennálló késedelmes állomány </w:t>
      </w:r>
      <w:proofErr w:type="spellStart"/>
      <w:r w:rsidR="00DA665C" w:rsidRPr="00EF2A61">
        <w:rPr>
          <w:rFonts w:asciiTheme="minorHAnsi" w:hAnsiTheme="minorHAnsi" w:cstheme="minorHAnsi"/>
        </w:rPr>
        <w:t>legrégebbi</w:t>
      </w:r>
      <w:proofErr w:type="spellEnd"/>
      <w:r w:rsidR="00DA665C" w:rsidRPr="00EF2A61">
        <w:rPr>
          <w:rFonts w:asciiTheme="minorHAnsi" w:hAnsiTheme="minorHAnsi" w:cstheme="minorHAnsi"/>
        </w:rPr>
        <w:t xml:space="preserve"> késedelembe esésének időp</w:t>
      </w:r>
      <w:r w:rsidR="00924C20" w:rsidRPr="00EF2A61">
        <w:rPr>
          <w:rFonts w:asciiTheme="minorHAnsi" w:hAnsiTheme="minorHAnsi" w:cstheme="minorHAnsi"/>
        </w:rPr>
        <w:t>o</w:t>
      </w:r>
      <w:r w:rsidR="00DA665C" w:rsidRPr="00EF2A61">
        <w:rPr>
          <w:rFonts w:asciiTheme="minorHAnsi" w:hAnsiTheme="minorHAnsi" w:cstheme="minorHAnsi"/>
        </w:rPr>
        <w:t xml:space="preserve">ntját (a felügyeleti szemléletű táblákkal való összhang megteremtése érdekében). </w:t>
      </w:r>
    </w:p>
    <w:p w14:paraId="00390D56" w14:textId="0CA8898A" w:rsidR="00296493" w:rsidRPr="00EF2A61" w:rsidRDefault="00296493" w:rsidP="005847F9">
      <w:pPr>
        <w:tabs>
          <w:tab w:val="num" w:pos="720"/>
        </w:tabs>
        <w:rPr>
          <w:rFonts w:asciiTheme="minorHAnsi" w:hAnsiTheme="minorHAnsi" w:cstheme="minorHAnsi"/>
        </w:rPr>
      </w:pPr>
      <w:r w:rsidRPr="00EF2A61">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-ben történő nyilvántartáshoz hasonlóan. </w:t>
      </w:r>
    </w:p>
    <w:p w14:paraId="4F4FFA9D" w14:textId="46FA5412" w:rsidR="006C1FB5"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-ben is nyilvántartott szerződések esetében az adott késedelemnél jelezni kell, ha a </w:t>
      </w:r>
      <w:proofErr w:type="spellStart"/>
      <w:r w:rsidRPr="00EF2A61">
        <w:rPr>
          <w:rFonts w:asciiTheme="minorHAnsi" w:hAnsiTheme="minorHAnsi" w:cstheme="minorHAnsi"/>
        </w:rPr>
        <w:t>KHR</w:t>
      </w:r>
      <w:proofErr w:type="spellEnd"/>
      <w:r w:rsidRPr="00EF2A61">
        <w:rPr>
          <w:rFonts w:asciiTheme="minorHAnsi" w:hAnsiTheme="minorHAnsi" w:cstheme="minorHAnsi"/>
        </w:rPr>
        <w:t>-ben is megjelent a késedelem esemény</w:t>
      </w:r>
      <w:r w:rsidR="00BD7EB8" w:rsidRPr="00EF2A61">
        <w:rPr>
          <w:rFonts w:asciiTheme="minorHAnsi" w:hAnsiTheme="minorHAnsi" w:cstheme="minorHAnsi"/>
        </w:rPr>
        <w:t xml:space="preserve"> (a </w:t>
      </w:r>
      <w:proofErr w:type="spellStart"/>
      <w:r w:rsidR="00BD7EB8" w:rsidRPr="00EF2A61">
        <w:rPr>
          <w:rFonts w:asciiTheme="minorHAnsi" w:hAnsiTheme="minorHAnsi" w:cstheme="minorHAnsi"/>
        </w:rPr>
        <w:t>KHR</w:t>
      </w:r>
      <w:proofErr w:type="spellEnd"/>
      <w:r w:rsidR="00BD7EB8" w:rsidRPr="00EF2A61">
        <w:rPr>
          <w:rFonts w:asciiTheme="minorHAnsi" w:hAnsiTheme="minorHAnsi" w:cstheme="minorHAnsi"/>
        </w:rPr>
        <w:t xml:space="preserve"> törvény szerinti késedelem definíció eltér a HITREG-ben jelentendőtől)</w:t>
      </w:r>
      <w:r w:rsidRPr="00EF2A61">
        <w:rPr>
          <w:rFonts w:asciiTheme="minorHAnsi" w:hAnsiTheme="minorHAnsi" w:cstheme="minorHAnsi"/>
        </w:rPr>
        <w:t xml:space="preserve">. </w:t>
      </w:r>
      <w:r w:rsidR="00A64D53" w:rsidRPr="00EF2A61">
        <w:rPr>
          <w:rFonts w:asciiTheme="minorHAnsi" w:hAnsiTheme="minorHAnsi" w:cstheme="minorHAnsi"/>
        </w:rPr>
        <w:t xml:space="preserve">Amennyiben a </w:t>
      </w:r>
      <w:proofErr w:type="spellStart"/>
      <w:r w:rsidR="00A64D53" w:rsidRPr="00EF2A61">
        <w:rPr>
          <w:rFonts w:asciiTheme="minorHAnsi" w:hAnsiTheme="minorHAnsi" w:cstheme="minorHAnsi"/>
        </w:rPr>
        <w:t>KHR</w:t>
      </w:r>
      <w:proofErr w:type="spellEnd"/>
      <w:r w:rsidR="00A64D53" w:rsidRPr="00EF2A61">
        <w:rPr>
          <w:rFonts w:asciiTheme="minorHAnsi" w:hAnsiTheme="minorHAnsi" w:cstheme="minorHAnsi"/>
        </w:rPr>
        <w:t xml:space="preserve"> szabálykönyvben foglalt 10 éves elévülési idő miatt a késedelem törlésre kerül a </w:t>
      </w:r>
      <w:proofErr w:type="spellStart"/>
      <w:r w:rsidR="00A64D53" w:rsidRPr="00EF2A61">
        <w:rPr>
          <w:rFonts w:asciiTheme="minorHAnsi" w:hAnsiTheme="minorHAnsi" w:cstheme="minorHAnsi"/>
        </w:rPr>
        <w:t>KHR-ből</w:t>
      </w:r>
      <w:proofErr w:type="spellEnd"/>
      <w:r w:rsidR="00A64D53" w:rsidRPr="00EF2A61">
        <w:rPr>
          <w:rFonts w:asciiTheme="minorHAnsi" w:hAnsiTheme="minorHAnsi" w:cstheme="minorHAnsi"/>
        </w:rPr>
        <w:t xml:space="preserve">, a továbbiakban a </w:t>
      </w:r>
      <w:r w:rsidR="00A64D53" w:rsidRPr="00EF2A61">
        <w:rPr>
          <w:rFonts w:asciiTheme="minorHAnsi" w:hAnsiTheme="minorHAnsi" w:cstheme="minorHAnsi"/>
          <w:b/>
          <w:bCs/>
        </w:rPr>
        <w:t xml:space="preserve">„A késedelem kezdete a </w:t>
      </w:r>
      <w:proofErr w:type="spellStart"/>
      <w:r w:rsidR="00A64D53" w:rsidRPr="00EF2A61">
        <w:rPr>
          <w:rFonts w:asciiTheme="minorHAnsi" w:hAnsiTheme="minorHAnsi" w:cstheme="minorHAnsi"/>
          <w:b/>
          <w:bCs/>
        </w:rPr>
        <w:t>KHR</w:t>
      </w:r>
      <w:proofErr w:type="spellEnd"/>
      <w:r w:rsidR="00A64D53" w:rsidRPr="00EF2A61">
        <w:rPr>
          <w:rFonts w:asciiTheme="minorHAnsi" w:hAnsiTheme="minorHAnsi" w:cstheme="minorHAnsi"/>
          <w:b/>
          <w:bCs/>
        </w:rPr>
        <w:t>-ben”</w:t>
      </w:r>
      <w:r w:rsidR="00A64D53" w:rsidRPr="00EF2A61">
        <w:rPr>
          <w:rFonts w:asciiTheme="minorHAnsi" w:hAnsiTheme="minorHAnsi" w:cstheme="minorHAnsi"/>
        </w:rPr>
        <w:t xml:space="preserve"> mezőt üresen kell hagyni.</w:t>
      </w:r>
    </w:p>
    <w:p w14:paraId="6DBF994A" w14:textId="77777777" w:rsidR="00931ED2" w:rsidRPr="00EF2A61" w:rsidRDefault="006C1FB5" w:rsidP="005847F9">
      <w:pPr>
        <w:tabs>
          <w:tab w:val="num" w:pos="720"/>
        </w:tabs>
        <w:rPr>
          <w:rFonts w:asciiTheme="minorHAnsi" w:hAnsiTheme="minorHAnsi" w:cstheme="minorHAnsi"/>
        </w:rPr>
      </w:pPr>
      <w:r w:rsidRPr="00EF2A61">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EF2A61" w:rsidRDefault="00E642DE" w:rsidP="008A5EFA">
      <w:pPr>
        <w:spacing w:after="0"/>
        <w:rPr>
          <w:rFonts w:asciiTheme="minorHAnsi" w:hAnsiTheme="minorHAnsi" w:cstheme="minorHAnsi"/>
        </w:rPr>
      </w:pPr>
      <w:r w:rsidRPr="00EF2A61">
        <w:rPr>
          <w:rFonts w:asciiTheme="minorHAnsi" w:hAnsiTheme="minorHAnsi" w:cstheme="minorHAnsi"/>
        </w:rPr>
        <w:t>Késedelem megszűnése esetén (akkor is, ha maga az instrumentum szűnik meg) a</w:t>
      </w:r>
      <w:r w:rsidR="006C1FB5" w:rsidRPr="00EF2A61">
        <w:rPr>
          <w:rFonts w:asciiTheme="minorHAnsi" w:hAnsiTheme="minorHAnsi" w:cstheme="minorHAnsi"/>
        </w:rPr>
        <w:t xml:space="preserve"> </w:t>
      </w:r>
      <w:proofErr w:type="spellStart"/>
      <w:r w:rsidR="005F5E44" w:rsidRPr="00EF2A61">
        <w:rPr>
          <w:rFonts w:asciiTheme="minorHAnsi" w:hAnsiTheme="minorHAnsi" w:cstheme="minorHAnsi"/>
        </w:rPr>
        <w:t>KESD</w:t>
      </w:r>
      <w:proofErr w:type="spellEnd"/>
      <w:r w:rsidR="005F5E44" w:rsidRPr="00EF2A61">
        <w:rPr>
          <w:rFonts w:asciiTheme="minorHAnsi" w:hAnsiTheme="minorHAnsi" w:cstheme="minorHAnsi"/>
        </w:rPr>
        <w:t xml:space="preserve"> kódú </w:t>
      </w:r>
      <w:r w:rsidR="00F12514" w:rsidRPr="00EF2A61">
        <w:rPr>
          <w:rFonts w:asciiTheme="minorHAnsi" w:hAnsiTheme="minorHAnsi" w:cstheme="minorHAnsi"/>
        </w:rPr>
        <w:t>táblá</w:t>
      </w:r>
      <w:r w:rsidR="006C1FB5" w:rsidRPr="00EF2A61">
        <w:rPr>
          <w:rFonts w:asciiTheme="minorHAnsi" w:hAnsiTheme="minorHAnsi" w:cstheme="minorHAnsi"/>
        </w:rPr>
        <w:t>ban jelenteni kell a késedelem megszűnésének dátumát és a megszűnés módját is</w:t>
      </w:r>
      <w:r w:rsidR="00377EA8" w:rsidRPr="00EF2A61">
        <w:rPr>
          <w:rFonts w:asciiTheme="minorHAnsi" w:hAnsiTheme="minorHAnsi" w:cstheme="minorHAnsi"/>
        </w:rPr>
        <w:t xml:space="preserve"> a következőképpen: abban a hónapban, amikor megszűnik a késedelem, a </w:t>
      </w:r>
      <w:proofErr w:type="spellStart"/>
      <w:r w:rsidR="00377EA8" w:rsidRPr="00EF2A61">
        <w:rPr>
          <w:rFonts w:asciiTheme="minorHAnsi" w:hAnsiTheme="minorHAnsi" w:cstheme="minorHAnsi"/>
        </w:rPr>
        <w:t>KESD</w:t>
      </w:r>
      <w:proofErr w:type="spellEnd"/>
      <w:r w:rsidR="00377EA8" w:rsidRPr="00EF2A61">
        <w:rPr>
          <w:rFonts w:asciiTheme="minorHAnsi" w:hAnsiTheme="minorHAnsi" w:cstheme="minorHAnsi"/>
        </w:rPr>
        <w:t xml:space="preserve"> táblába</w:t>
      </w:r>
      <w:r w:rsidR="00F125F2" w:rsidRPr="00EF2A61">
        <w:rPr>
          <w:rFonts w:asciiTheme="minorHAnsi" w:hAnsiTheme="minorHAnsi" w:cstheme="minorHAnsi"/>
        </w:rPr>
        <w:t>n</w:t>
      </w:r>
      <w:r w:rsidR="00377EA8" w:rsidRPr="00EF2A61">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EF2A61">
        <w:rPr>
          <w:rFonts w:asciiTheme="minorHAnsi" w:hAnsiTheme="minorHAnsi" w:cstheme="minorHAnsi"/>
        </w:rPr>
        <w:t>KHR</w:t>
      </w:r>
      <w:proofErr w:type="spellEnd"/>
      <w:r w:rsidR="00377EA8" w:rsidRPr="00EF2A61">
        <w:rPr>
          <w:rFonts w:asciiTheme="minorHAnsi" w:hAnsiTheme="minorHAnsi" w:cstheme="minorHAnsi"/>
        </w:rPr>
        <w:t xml:space="preserve">-ben” és </w:t>
      </w:r>
      <w:r w:rsidR="008E531B" w:rsidRPr="00EF2A61">
        <w:rPr>
          <w:rFonts w:asciiTheme="minorHAnsi" w:hAnsiTheme="minorHAnsi" w:cstheme="minorHAnsi"/>
        </w:rPr>
        <w:t>mindenképp töltött a</w:t>
      </w:r>
      <w:r w:rsidR="00377EA8" w:rsidRPr="00EF2A61">
        <w:rPr>
          <w:rFonts w:asciiTheme="minorHAnsi" w:hAnsiTheme="minorHAnsi" w:cstheme="minorHAnsi"/>
        </w:rPr>
        <w:t xml:space="preserve"> „Késedelem technikai késedelem-e?” mező.</w:t>
      </w:r>
      <w:r w:rsidR="004B418B" w:rsidRPr="00EF2A61">
        <w:rPr>
          <w:rFonts w:asciiTheme="minorHAnsi" w:hAnsiTheme="minorHAnsi" w:cstheme="minorHAnsi"/>
        </w:rPr>
        <w:t xml:space="preserve"> Amennyiben a késedelmes hitel eladásra kerül, a késedelem megszűnésének okaként a ’</w:t>
      </w:r>
      <w:proofErr w:type="spellStart"/>
      <w:r w:rsidR="004B418B" w:rsidRPr="00EF2A61">
        <w:rPr>
          <w:rFonts w:asciiTheme="minorHAnsi" w:hAnsiTheme="minorHAnsi" w:cstheme="minorHAnsi"/>
        </w:rPr>
        <w:t>MASREN</w:t>
      </w:r>
      <w:proofErr w:type="spellEnd"/>
      <w:r w:rsidR="004B418B" w:rsidRPr="00EF2A61">
        <w:rPr>
          <w:rFonts w:asciiTheme="minorHAnsi" w:hAnsiTheme="minorHAnsi" w:cstheme="minorHAnsi"/>
        </w:rPr>
        <w:t>’ kód alka</w:t>
      </w:r>
      <w:r w:rsidR="009E0B1D" w:rsidRPr="00EF2A61">
        <w:rPr>
          <w:rFonts w:asciiTheme="minorHAnsi" w:hAnsiTheme="minorHAnsi" w:cstheme="minorHAnsi"/>
        </w:rPr>
        <w:t>l</w:t>
      </w:r>
      <w:r w:rsidR="004B418B" w:rsidRPr="00EF2A61">
        <w:rPr>
          <w:rFonts w:asciiTheme="minorHAnsi" w:hAnsiTheme="minorHAnsi" w:cstheme="minorHAnsi"/>
        </w:rPr>
        <w:t>mazandó.</w:t>
      </w:r>
      <w:r w:rsidR="00DC0FC7" w:rsidRPr="00EF2A61">
        <w:rPr>
          <w:rFonts w:asciiTheme="minorHAnsi" w:hAnsiTheme="minorHAnsi" w:cstheme="minorHAnsi"/>
        </w:rPr>
        <w:t xml:space="preserve"> A </w:t>
      </w:r>
      <w:r w:rsidR="00DC0FC7" w:rsidRPr="00EF2A61">
        <w:rPr>
          <w:rFonts w:asciiTheme="minorHAnsi" w:hAnsiTheme="minorHAnsi" w:cs="Arial"/>
        </w:rPr>
        <w:t>„Késedelmes napok száma – törlesztéssel korrigált” mezőben a késedele</w:t>
      </w:r>
      <w:r w:rsidR="00597A7B" w:rsidRPr="00EF2A61">
        <w:rPr>
          <w:rFonts w:asciiTheme="minorHAnsi" w:hAnsiTheme="minorHAnsi" w:cs="Arial"/>
        </w:rPr>
        <w:t>m</w:t>
      </w:r>
      <w:r w:rsidR="00DC0FC7" w:rsidRPr="00EF2A61">
        <w:rPr>
          <w:rFonts w:asciiTheme="minorHAnsi" w:hAnsiTheme="minorHAnsi" w:cs="Arial"/>
        </w:rPr>
        <w:t xml:space="preserve"> megszűnés</w:t>
      </w:r>
      <w:r w:rsidR="00597A7B" w:rsidRPr="00EF2A61">
        <w:rPr>
          <w:rFonts w:asciiTheme="minorHAnsi" w:hAnsiTheme="minorHAnsi" w:cs="Arial"/>
        </w:rPr>
        <w:t>ének hónapjában</w:t>
      </w:r>
      <w:r w:rsidR="00DC0FC7" w:rsidRPr="00EF2A61">
        <w:rPr>
          <w:rFonts w:asciiTheme="minorHAnsi" w:hAnsiTheme="minorHAnsi" w:cs="Arial"/>
        </w:rPr>
        <w:t xml:space="preserve"> 0 összeg jelentendő.</w:t>
      </w:r>
    </w:p>
    <w:p w14:paraId="3168131C" w14:textId="77777777" w:rsidR="00517B5D" w:rsidRPr="00EF2A61" w:rsidRDefault="00517B5D" w:rsidP="008A5EFA">
      <w:pPr>
        <w:spacing w:after="0"/>
        <w:rPr>
          <w:rFonts w:asciiTheme="minorHAnsi" w:hAnsiTheme="minorHAnsi" w:cstheme="minorHAnsi"/>
        </w:rPr>
      </w:pPr>
    </w:p>
    <w:p w14:paraId="689DDF4D" w14:textId="12BF853B" w:rsidR="00517B5D" w:rsidRPr="00EF2A61" w:rsidRDefault="00517B5D" w:rsidP="008A5EFA">
      <w:pPr>
        <w:spacing w:after="0"/>
        <w:rPr>
          <w:rFonts w:asciiTheme="minorHAnsi" w:hAnsiTheme="minorHAnsi" w:cstheme="minorHAnsi"/>
        </w:rPr>
      </w:pPr>
      <w:r w:rsidRPr="00EF2A61">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EF2A61" w:rsidRDefault="00517B5D" w:rsidP="008A5EFA">
      <w:pPr>
        <w:spacing w:after="0"/>
        <w:rPr>
          <w:rFonts w:asciiTheme="minorHAnsi" w:hAnsiTheme="minorHAnsi" w:cstheme="minorHAnsi"/>
        </w:rPr>
      </w:pPr>
    </w:p>
    <w:p w14:paraId="5D12CE69" w14:textId="3AB099B8" w:rsidR="006C1FB5" w:rsidRPr="00EF2A61" w:rsidRDefault="006C1FB5" w:rsidP="005847F9">
      <w:pPr>
        <w:rPr>
          <w:rFonts w:asciiTheme="minorHAnsi" w:hAnsiTheme="minorHAnsi" w:cstheme="minorHAnsi"/>
        </w:rPr>
      </w:pPr>
      <w:r w:rsidRPr="00EF2A61">
        <w:rPr>
          <w:rFonts w:asciiTheme="minorHAnsi" w:hAnsiTheme="minorHAnsi" w:cstheme="minorHAnsi"/>
        </w:rPr>
        <w:t xml:space="preserve">Kombinált hitelek esetén a lakástakarékpénztári megtakarítás, biztosítás késedelmét nem a </w:t>
      </w:r>
      <w:proofErr w:type="spellStart"/>
      <w:r w:rsidR="009747AE" w:rsidRPr="00EF2A61">
        <w:rPr>
          <w:rFonts w:asciiTheme="minorHAnsi" w:hAnsiTheme="minorHAnsi" w:cstheme="minorHAnsi"/>
        </w:rPr>
        <w:t>KESD</w:t>
      </w:r>
      <w:proofErr w:type="spellEnd"/>
      <w:r w:rsidR="009747AE" w:rsidRPr="00EF2A61">
        <w:rPr>
          <w:rFonts w:asciiTheme="minorHAnsi" w:hAnsiTheme="minorHAnsi" w:cstheme="minorHAnsi"/>
        </w:rPr>
        <w:t>,</w:t>
      </w:r>
      <w:r w:rsidRPr="00EF2A61">
        <w:rPr>
          <w:rFonts w:asciiTheme="minorHAnsi" w:hAnsiTheme="minorHAnsi" w:cstheme="minorHAnsi"/>
        </w:rPr>
        <w:t xml:space="preserve"> hanem az </w:t>
      </w:r>
      <w:proofErr w:type="spellStart"/>
      <w:r w:rsidR="009747AE" w:rsidRPr="00EF2A61">
        <w:rPr>
          <w:rFonts w:asciiTheme="minorHAnsi" w:hAnsiTheme="minorHAnsi" w:cstheme="minorHAnsi"/>
        </w:rPr>
        <w:t>INSTR</w:t>
      </w:r>
      <w:proofErr w:type="spellEnd"/>
      <w:r w:rsidRPr="00EF2A61">
        <w:rPr>
          <w:rFonts w:asciiTheme="minorHAnsi" w:hAnsiTheme="minorHAnsi" w:cstheme="minorHAnsi"/>
        </w:rPr>
        <w:t xml:space="preserve"> </w:t>
      </w:r>
      <w:r w:rsidR="009747AE" w:rsidRPr="00EF2A61">
        <w:rPr>
          <w:rFonts w:asciiTheme="minorHAnsi" w:hAnsiTheme="minorHAnsi" w:cstheme="minorHAnsi"/>
        </w:rPr>
        <w:t xml:space="preserve">kódú </w:t>
      </w:r>
      <w:r w:rsidR="00F12514" w:rsidRPr="00EF2A61">
        <w:rPr>
          <w:rFonts w:asciiTheme="minorHAnsi" w:hAnsiTheme="minorHAnsi" w:cstheme="minorHAnsi"/>
        </w:rPr>
        <w:t>táblá</w:t>
      </w:r>
      <w:r w:rsidRPr="00EF2A61">
        <w:rPr>
          <w:rFonts w:asciiTheme="minorHAnsi" w:hAnsiTheme="minorHAnsi" w:cstheme="minorHAnsi"/>
        </w:rPr>
        <w:t>ban kell jelenteni (</w:t>
      </w:r>
      <w:r w:rsidR="00F125F2" w:rsidRPr="00EF2A61">
        <w:rPr>
          <w:rFonts w:asciiTheme="minorHAnsi" w:hAnsiTheme="minorHAnsi" w:cstheme="minorHAnsi"/>
        </w:rPr>
        <w:t>a késedelmes napok számát</w:t>
      </w:r>
      <w:r w:rsidRPr="00EF2A61">
        <w:rPr>
          <w:rFonts w:asciiTheme="minorHAnsi" w:hAnsiTheme="minorHAnsi" w:cstheme="minorHAnsi"/>
        </w:rPr>
        <w:t xml:space="preserve">). </w:t>
      </w:r>
    </w:p>
    <w:p w14:paraId="5AA81466" w14:textId="0B73E6FC" w:rsidR="00A43EA2" w:rsidRPr="00EF2A61" w:rsidRDefault="00A43EA2" w:rsidP="005847F9">
      <w:pPr>
        <w:rPr>
          <w:rFonts w:asciiTheme="minorHAnsi" w:hAnsiTheme="minorHAnsi" w:cstheme="minorHAnsi"/>
        </w:rPr>
      </w:pPr>
      <w:bookmarkStart w:id="416" w:name="_Hlk531948992"/>
      <w:r w:rsidRPr="00EF2A61">
        <w:rPr>
          <w:rFonts w:asciiTheme="minorHAnsi" w:hAnsiTheme="minorHAnsi" w:cstheme="minorHAnsi"/>
        </w:rPr>
        <w:t>Átvett hitelek</w:t>
      </w:r>
      <w:r w:rsidR="008721AE" w:rsidRPr="00EF2A61">
        <w:rPr>
          <w:rFonts w:asciiTheme="minorHAnsi" w:hAnsiTheme="minorHAnsi" w:cstheme="minorHAnsi"/>
        </w:rPr>
        <w:t xml:space="preserve"> és átsorolással való bekerülés</w:t>
      </w:r>
      <w:r w:rsidRPr="00EF2A61">
        <w:rPr>
          <w:rFonts w:asciiTheme="minorHAnsi" w:hAnsiTheme="minorHAnsi" w:cstheme="minorHAnsi"/>
        </w:rPr>
        <w:t xml:space="preserve"> esetében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táblában a „</w:t>
      </w:r>
      <w:r w:rsidR="00E1200C" w:rsidRPr="00EF2A61">
        <w:rPr>
          <w:rFonts w:asciiTheme="minorHAnsi" w:hAnsiTheme="minorHAnsi" w:cstheme="minorHAnsi"/>
        </w:rPr>
        <w:t>K</w:t>
      </w:r>
      <w:r w:rsidRPr="00EF2A61">
        <w:rPr>
          <w:rFonts w:asciiTheme="minorHAnsi" w:hAnsiTheme="minorHAnsi" w:cstheme="minorHAnsi"/>
        </w:rPr>
        <w:t>ésedelmes összeg – tőke/kamat/díjak” mezőkben és a</w:t>
      </w:r>
      <w:r w:rsidR="00C854F3" w:rsidRPr="00EF2A61">
        <w:rPr>
          <w:rFonts w:asciiTheme="minorHAnsi" w:hAnsiTheme="minorHAnsi" w:cstheme="minorHAnsi"/>
        </w:rPr>
        <w:t>z</w:t>
      </w:r>
      <w:r w:rsidRPr="00EF2A61">
        <w:rPr>
          <w:rFonts w:asciiTheme="minorHAnsi" w:hAnsiTheme="minorHAnsi" w:cstheme="minorHAnsi"/>
        </w:rPr>
        <w:t xml:space="preserve"> „</w:t>
      </w:r>
      <w:r w:rsidR="00C854F3" w:rsidRPr="00EF2A61">
        <w:rPr>
          <w:rFonts w:asciiTheme="minorHAnsi" w:hAnsiTheme="minorHAnsi" w:cstheme="minorHAnsi"/>
        </w:rPr>
        <w:t>Aggregált k</w:t>
      </w:r>
      <w:r w:rsidRPr="00EF2A61">
        <w:rPr>
          <w:rFonts w:asciiTheme="minorHAnsi" w:hAnsiTheme="minorHAnsi" w:cstheme="minorHAnsi"/>
        </w:rPr>
        <w:t xml:space="preserve">ésedelem összege (tőke/kamat/díjak)” mezőkben ugyanazt az értéket </w:t>
      </w:r>
      <w:r w:rsidR="002F4122" w:rsidRPr="00EF2A61">
        <w:rPr>
          <w:rFonts w:asciiTheme="minorHAnsi" w:hAnsiTheme="minorHAnsi" w:cstheme="minorHAnsi"/>
        </w:rPr>
        <w:t>lehet</w:t>
      </w:r>
      <w:r w:rsidRPr="00EF2A61">
        <w:rPr>
          <w:rFonts w:asciiTheme="minorHAnsi" w:hAnsiTheme="minorHAnsi" w:cstheme="minorHAnsi"/>
        </w:rPr>
        <w:t xml:space="preserve"> szerepeltetni abban a vonatkozási időszakban, amikor bekerül az átvett hitel a hitelintézet könyveibe</w:t>
      </w:r>
      <w:r w:rsidR="008D3B7D" w:rsidRPr="00EF2A61">
        <w:rPr>
          <w:rFonts w:asciiTheme="minorHAnsi" w:hAnsiTheme="minorHAnsi" w:cstheme="minorHAnsi"/>
        </w:rPr>
        <w:t xml:space="preserve"> abban az esetben, ha nincs információ az átvett hitelek tekintetében a legkorábbi késedelmes összegről</w:t>
      </w:r>
      <w:r w:rsidRPr="00EF2A61">
        <w:rPr>
          <w:rFonts w:asciiTheme="minorHAnsi" w:hAnsiTheme="minorHAnsi" w:cstheme="minorHAnsi"/>
        </w:rPr>
        <w:t xml:space="preserve">. </w:t>
      </w:r>
      <w:bookmarkEnd w:id="416"/>
    </w:p>
    <w:p w14:paraId="20A0BE80" w14:textId="1EA72CD7" w:rsidR="00A5302C" w:rsidRPr="00EF2A61" w:rsidRDefault="001675AB" w:rsidP="005847F9">
      <w:pPr>
        <w:rPr>
          <w:rFonts w:asciiTheme="minorHAnsi" w:hAnsiTheme="minorHAnsi" w:cstheme="minorHAnsi"/>
          <w:lang w:eastAsia="en-US"/>
        </w:rPr>
      </w:pPr>
      <w:r w:rsidRPr="00EF2A61">
        <w:rPr>
          <w:rFonts w:asciiTheme="minorHAnsi" w:hAnsiTheme="minorHAnsi" w:cstheme="minorHAnsi"/>
        </w:rPr>
        <w:t xml:space="preserve">Díjkésedelem esetén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jelentett kerethez kapcsolódó díjak késedelme nem jelentendő (mivel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táblához nem kapcsolható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tábla). 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nyílt keret alá már nyílt instrumentum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 díjkésedelem erre az instrumentumra allokálandó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EF2A61">
        <w:rPr>
          <w:rFonts w:asciiTheme="minorHAnsi" w:hAnsiTheme="minorHAnsi" w:cstheme="minorHAnsi"/>
        </w:rPr>
        <w:t xml:space="preserve"> </w:t>
      </w:r>
      <w:r w:rsidR="00BE33D7" w:rsidRPr="00EF2A61">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EF2A61">
        <w:rPr>
          <w:rFonts w:asciiTheme="minorHAnsi" w:hAnsiTheme="minorHAnsi" w:cstheme="minorHAnsi"/>
          <w:lang w:eastAsia="en-US"/>
        </w:rPr>
        <w:t>KHR</w:t>
      </w:r>
      <w:proofErr w:type="spellEnd"/>
      <w:r w:rsidR="00BE33D7" w:rsidRPr="00EF2A61">
        <w:rPr>
          <w:rFonts w:asciiTheme="minorHAnsi" w:hAnsiTheme="minorHAnsi" w:cstheme="minorHAnsi"/>
          <w:lang w:eastAsia="en-US"/>
        </w:rPr>
        <w:t xml:space="preserve">-ben jelentésre kerül, a </w:t>
      </w:r>
      <w:proofErr w:type="spellStart"/>
      <w:r w:rsidR="00BE33D7" w:rsidRPr="00EF2A61">
        <w:rPr>
          <w:rFonts w:asciiTheme="minorHAnsi" w:hAnsiTheme="minorHAnsi" w:cstheme="minorHAnsi"/>
          <w:lang w:eastAsia="en-US"/>
        </w:rPr>
        <w:t>KESD</w:t>
      </w:r>
      <w:proofErr w:type="spellEnd"/>
      <w:r w:rsidR="00BE33D7" w:rsidRPr="00EF2A61">
        <w:rPr>
          <w:rFonts w:asciiTheme="minorHAnsi" w:hAnsiTheme="minorHAnsi" w:cstheme="minorHAnsi"/>
          <w:lang w:eastAsia="en-US"/>
        </w:rPr>
        <w:t xml:space="preserve"> táblában a „Késedelem </w:t>
      </w:r>
      <w:proofErr w:type="spellStart"/>
      <w:r w:rsidR="00BE33D7" w:rsidRPr="00EF2A61">
        <w:rPr>
          <w:rFonts w:asciiTheme="minorHAnsi" w:hAnsiTheme="minorHAnsi" w:cstheme="minorHAnsi"/>
          <w:lang w:eastAsia="en-US"/>
        </w:rPr>
        <w:t>KHR</w:t>
      </w:r>
      <w:proofErr w:type="spellEnd"/>
      <w:r w:rsidR="00BE33D7" w:rsidRPr="00EF2A61">
        <w:rPr>
          <w:rFonts w:asciiTheme="minorHAnsi" w:hAnsiTheme="minorHAnsi" w:cstheme="minorHAnsi"/>
          <w:lang w:eastAsia="en-US"/>
        </w:rPr>
        <w:t>-be történő rögzítésének időpontja” mezőben az indulás napjánál korábbi dátum is jelenthető.</w:t>
      </w:r>
    </w:p>
    <w:p w14:paraId="7B61E81D" w14:textId="485E2ECA" w:rsidR="004468E7" w:rsidRPr="00EF2A61" w:rsidRDefault="004468E7" w:rsidP="00F570C6">
      <w:pPr>
        <w:spacing w:after="0"/>
        <w:rPr>
          <w:rFonts w:asciiTheme="minorHAnsi" w:hAnsiTheme="minorHAnsi" w:cs="Arial"/>
        </w:rPr>
      </w:pPr>
      <w:r w:rsidRPr="00EF2A61">
        <w:rPr>
          <w:rFonts w:asciiTheme="minorHAnsi" w:hAnsiTheme="minorHAnsi" w:cstheme="minorHAnsi"/>
          <w:lang w:eastAsia="en-US"/>
        </w:rPr>
        <w:t xml:space="preserve">2022. június vonatkozási időtől kezdődően a </w:t>
      </w:r>
      <w:proofErr w:type="spellStart"/>
      <w:r w:rsidRPr="00EF2A61">
        <w:rPr>
          <w:rFonts w:asciiTheme="minorHAnsi" w:hAnsiTheme="minorHAnsi" w:cstheme="minorHAnsi"/>
          <w:lang w:eastAsia="en-US"/>
        </w:rPr>
        <w:t>DPD</w:t>
      </w:r>
      <w:proofErr w:type="spellEnd"/>
      <w:r w:rsidRPr="00EF2A61">
        <w:rPr>
          <w:rFonts w:asciiTheme="minorHAnsi" w:hAnsiTheme="minorHAnsi" w:cstheme="minorHAnsi"/>
          <w:lang w:eastAsia="en-US"/>
        </w:rPr>
        <w:t xml:space="preserve"> adatszolgáltatás két mezője beépítésre kerül a HITREG adatmodellbe: „</w:t>
      </w:r>
      <w:r w:rsidRPr="00EF2A61">
        <w:rPr>
          <w:rFonts w:asciiTheme="minorHAnsi" w:hAnsiTheme="minorHAnsi" w:cs="Arial"/>
        </w:rPr>
        <w:t xml:space="preserve">Késedelmes napok száma – </w:t>
      </w:r>
      <w:proofErr w:type="spellStart"/>
      <w:r w:rsidRPr="00EF2A61">
        <w:rPr>
          <w:rFonts w:asciiTheme="minorHAnsi" w:hAnsiTheme="minorHAnsi" w:cs="Arial"/>
        </w:rPr>
        <w:t>legrégebbi</w:t>
      </w:r>
      <w:proofErr w:type="spellEnd"/>
      <w:r w:rsidRPr="00EF2A61">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EF2A61">
        <w:rPr>
          <w:rFonts w:asciiTheme="minorHAnsi" w:hAnsiTheme="minorHAnsi" w:cs="Arial"/>
        </w:rPr>
        <w:t>legrégebbi</w:t>
      </w:r>
      <w:proofErr w:type="spellEnd"/>
      <w:r w:rsidRPr="00EF2A61">
        <w:rPr>
          <w:rFonts w:asciiTheme="minorHAnsi" w:hAnsiTheme="minorHAnsi" w:cs="Arial"/>
        </w:rPr>
        <w:t xml:space="preserve"> késedelem szerinti napszám nagyobb vagy egyenlő a törlesztéssel korrigált napszámmal.</w:t>
      </w:r>
    </w:p>
    <w:p w14:paraId="6035DFC9" w14:textId="64A8006C" w:rsidR="00462040" w:rsidRPr="00EF2A61" w:rsidRDefault="00462040" w:rsidP="00F570C6">
      <w:pPr>
        <w:spacing w:after="0"/>
        <w:rPr>
          <w:rFonts w:asciiTheme="minorHAnsi" w:hAnsiTheme="minorHAnsi" w:cs="Arial"/>
        </w:rPr>
      </w:pPr>
    </w:p>
    <w:p w14:paraId="1C250BC6" w14:textId="12A80760" w:rsidR="00462040" w:rsidRPr="00EF2A61" w:rsidRDefault="00462040" w:rsidP="00F570C6">
      <w:pPr>
        <w:spacing w:after="0"/>
        <w:rPr>
          <w:rFonts w:asciiTheme="minorHAnsi" w:hAnsiTheme="minorHAnsi" w:cs="Arial"/>
        </w:rPr>
      </w:pPr>
      <w:r w:rsidRPr="00EF2A61">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sidRPr="00EF2A61">
        <w:rPr>
          <w:rFonts w:asciiTheme="minorHAnsi" w:hAnsiTheme="minorHAnsi" w:cs="Arial"/>
        </w:rPr>
        <w:t>KESD</w:t>
      </w:r>
      <w:proofErr w:type="spellEnd"/>
      <w:r w:rsidRPr="00EF2A61">
        <w:rPr>
          <w:rFonts w:asciiTheme="minorHAnsi" w:hAnsiTheme="minorHAnsi" w:cs="Arial"/>
        </w:rPr>
        <w:t xml:space="preserve"> táblában</w:t>
      </w:r>
      <w:r w:rsidR="0013148F" w:rsidRPr="00EF2A61">
        <w:rPr>
          <w:rFonts w:asciiTheme="minorHAnsi" w:hAnsiTheme="minorHAnsi" w:cs="Arial"/>
        </w:rPr>
        <w:t xml:space="preserve"> jelentendő a kapcsolódó rekord</w:t>
      </w:r>
      <w:r w:rsidRPr="00EF2A61">
        <w:rPr>
          <w:rFonts w:asciiTheme="minorHAnsi" w:hAnsiTheme="minorHAnsi" w:cs="Arial"/>
        </w:rPr>
        <w:t xml:space="preserve">, azonban a késedelmes napszám </w:t>
      </w:r>
      <w:r w:rsidR="001D47FB" w:rsidRPr="00EF2A61">
        <w:rPr>
          <w:rFonts w:asciiTheme="minorHAnsi" w:hAnsiTheme="minorHAnsi" w:cs="Arial"/>
        </w:rPr>
        <w:t>(</w:t>
      </w:r>
      <w:proofErr w:type="spellStart"/>
      <w:r w:rsidR="001D47FB" w:rsidRPr="00EF2A61">
        <w:rPr>
          <w:rFonts w:asciiTheme="minorHAnsi" w:hAnsiTheme="minorHAnsi" w:cs="Arial"/>
        </w:rPr>
        <w:t>legrégebbi</w:t>
      </w:r>
      <w:proofErr w:type="spellEnd"/>
      <w:r w:rsidR="001D47FB" w:rsidRPr="00EF2A61">
        <w:rPr>
          <w:rFonts w:asciiTheme="minorHAnsi" w:hAnsiTheme="minorHAnsi" w:cs="Arial"/>
        </w:rPr>
        <w:t xml:space="preserve"> késedelem szerint és törlesztéssel korrigált) </w:t>
      </w:r>
      <w:r w:rsidRPr="00EF2A61">
        <w:rPr>
          <w:rFonts w:asciiTheme="minorHAnsi" w:hAnsiTheme="minorHAnsi" w:cs="Arial"/>
        </w:rPr>
        <w:t>0 kell legyen</w:t>
      </w:r>
      <w:r w:rsidR="0013148F" w:rsidRPr="00EF2A61">
        <w:rPr>
          <w:rFonts w:asciiTheme="minorHAnsi" w:hAnsiTheme="minorHAnsi" w:cs="Arial"/>
        </w:rPr>
        <w:t xml:space="preserve"> (így megfelel az SF18-as tábla elvárásának, mely szerint a nem késedelmes oszlopban jelentendő a 0 napos késedelemmel rendelkező állomány)</w:t>
      </w:r>
      <w:r w:rsidRPr="00EF2A61">
        <w:rPr>
          <w:rFonts w:asciiTheme="minorHAnsi" w:hAnsiTheme="minorHAnsi" w:cs="Arial"/>
        </w:rPr>
        <w:t xml:space="preserve">. </w:t>
      </w:r>
      <w:r w:rsidR="0013148F" w:rsidRPr="00EF2A61">
        <w:rPr>
          <w:rFonts w:asciiTheme="minorHAnsi" w:hAnsiTheme="minorHAnsi" w:cs="Arial"/>
        </w:rPr>
        <w:t xml:space="preserve">A késedelmes összeg töltendő és konzisztens kell legyen az esedékes tőke összegével. </w:t>
      </w:r>
    </w:p>
    <w:p w14:paraId="0E6FF4FF" w14:textId="76129CEA" w:rsidR="004468E7" w:rsidRPr="00EF2A61" w:rsidRDefault="004468E7" w:rsidP="005847F9">
      <w:pPr>
        <w:rPr>
          <w:rFonts w:asciiTheme="minorHAnsi" w:hAnsiTheme="minorHAnsi" w:cstheme="minorHAnsi"/>
        </w:rPr>
      </w:pPr>
    </w:p>
    <w:p w14:paraId="1FBEECC0" w14:textId="2A68EC4C" w:rsidR="007C42A6" w:rsidRPr="00EF2A61" w:rsidRDefault="007C42A6" w:rsidP="008E587A">
      <w:pPr>
        <w:pStyle w:val="Cmsor3"/>
        <w:jc w:val="both"/>
        <w:rPr>
          <w:rFonts w:asciiTheme="minorHAnsi" w:hAnsiTheme="minorHAnsi" w:cstheme="minorHAnsi"/>
          <w:b/>
          <w:szCs w:val="20"/>
        </w:rPr>
      </w:pPr>
      <w:bookmarkStart w:id="417" w:name="_Toc64967409"/>
      <w:bookmarkStart w:id="418" w:name="_Toc149902030"/>
      <w:bookmarkStart w:id="419" w:name="_Toc206686172"/>
      <w:bookmarkStart w:id="420" w:name="_Toc188019100"/>
      <w:r w:rsidRPr="00EF2A61">
        <w:rPr>
          <w:rFonts w:asciiTheme="minorHAnsi" w:hAnsiTheme="minorHAnsi" w:cstheme="minorHAnsi"/>
          <w:b/>
          <w:szCs w:val="20"/>
        </w:rPr>
        <w:t>Hitelkiváltás</w:t>
      </w:r>
      <w:bookmarkEnd w:id="417"/>
      <w:r w:rsidR="00154BD0" w:rsidRPr="00EF2A61">
        <w:rPr>
          <w:rFonts w:asciiTheme="minorHAnsi" w:hAnsiTheme="minorHAnsi" w:cstheme="minorHAnsi"/>
          <w:b/>
          <w:szCs w:val="20"/>
        </w:rPr>
        <w:t xml:space="preserve"> (</w:t>
      </w:r>
      <w:proofErr w:type="spellStart"/>
      <w:r w:rsidR="00154BD0" w:rsidRPr="00EF2A61">
        <w:rPr>
          <w:rFonts w:asciiTheme="minorHAnsi" w:hAnsiTheme="minorHAnsi" w:cstheme="minorHAnsi"/>
          <w:b/>
          <w:szCs w:val="20"/>
        </w:rPr>
        <w:t>HKIV</w:t>
      </w:r>
      <w:proofErr w:type="spellEnd"/>
      <w:r w:rsidR="00154BD0" w:rsidRPr="00EF2A61">
        <w:rPr>
          <w:rFonts w:asciiTheme="minorHAnsi" w:hAnsiTheme="minorHAnsi" w:cstheme="minorHAnsi"/>
          <w:b/>
          <w:szCs w:val="20"/>
        </w:rPr>
        <w:t>)</w:t>
      </w:r>
      <w:bookmarkEnd w:id="418"/>
      <w:bookmarkEnd w:id="419"/>
      <w:bookmarkEnd w:id="420"/>
    </w:p>
    <w:p w14:paraId="50CA633E" w14:textId="74C41633" w:rsidR="0028729A" w:rsidRPr="00EF2A61" w:rsidRDefault="0028729A" w:rsidP="005847F9">
      <w:pPr>
        <w:rPr>
          <w:rFonts w:asciiTheme="minorHAnsi" w:hAnsiTheme="minorHAnsi" w:cstheme="minorHAnsi"/>
        </w:rPr>
      </w:pPr>
      <w:bookmarkStart w:id="421" w:name="_Hlk534819288"/>
      <w:r w:rsidRPr="00EF2A61">
        <w:rPr>
          <w:rFonts w:asciiTheme="minorHAnsi" w:hAnsiTheme="minorHAnsi" w:cstheme="minorHAnsi"/>
        </w:rPr>
        <w:t>A hitelkiváltások a következőképpen jelentendők:</w:t>
      </w:r>
    </w:p>
    <w:p w14:paraId="7A11052F" w14:textId="7F385A3E" w:rsidR="00124FDD" w:rsidRPr="00EF2A61" w:rsidRDefault="00124FDD"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amennyiben a keletkezés módja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hitelkiváltás (függetlenül attól, hogy saját vagy idegen hitel kiváltása), akkor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EF2A61">
        <w:rPr>
          <w:rFonts w:asciiTheme="minorHAnsi" w:hAnsiTheme="minorHAnsi" w:cstheme="minorHAnsi"/>
        </w:rPr>
        <w:t>KHR</w:t>
      </w:r>
      <w:proofErr w:type="spellEnd"/>
      <w:r w:rsidRPr="00EF2A61">
        <w:rPr>
          <w:rFonts w:asciiTheme="minorHAnsi" w:hAnsiTheme="minorHAnsi" w:cstheme="minorHAnsi"/>
        </w:rPr>
        <w:t xml:space="preserve"> </w:t>
      </w:r>
      <w:proofErr w:type="gramStart"/>
      <w:r w:rsidRPr="00EF2A61">
        <w:rPr>
          <w:rFonts w:asciiTheme="minorHAnsi" w:hAnsiTheme="minorHAnsi" w:cstheme="minorHAnsi"/>
        </w:rPr>
        <w:t>azonosító”-</w:t>
      </w:r>
      <w:proofErr w:type="gramEnd"/>
      <w:r w:rsidRPr="00EF2A61">
        <w:rPr>
          <w:rFonts w:asciiTheme="minorHAnsi" w:hAnsiTheme="minorHAnsi" w:cstheme="minorHAnsi"/>
        </w:rPr>
        <w:t xml:space="preserve">t, amennyiben van ilyen. Idegen hitel </w:t>
      </w:r>
      <w:r w:rsidR="009F140D" w:rsidRPr="00EF2A61">
        <w:rPr>
          <w:rFonts w:asciiTheme="minorHAnsi" w:hAnsiTheme="minorHAnsi" w:cstheme="minorHAnsi"/>
        </w:rPr>
        <w:t xml:space="preserve">kiváltása </w:t>
      </w:r>
      <w:r w:rsidRPr="00EF2A61">
        <w:rPr>
          <w:rFonts w:asciiTheme="minorHAnsi" w:hAnsiTheme="minorHAnsi" w:cstheme="minorHAnsi"/>
        </w:rPr>
        <w:t>esetén</w:t>
      </w:r>
      <w:r w:rsidR="009F140D" w:rsidRPr="00EF2A61">
        <w:rPr>
          <w:rFonts w:asciiTheme="minorHAnsi" w:hAnsiTheme="minorHAnsi" w:cstheme="minorHAnsi"/>
        </w:rPr>
        <w:t>,</w:t>
      </w:r>
      <w:r w:rsidRPr="00EF2A61">
        <w:rPr>
          <w:rFonts w:asciiTheme="minorHAnsi" w:hAnsiTheme="minorHAnsi" w:cstheme="minorHAnsi"/>
        </w:rPr>
        <w:t xml:space="preserve"> </w:t>
      </w:r>
      <w:r w:rsidR="005F433E" w:rsidRPr="00EF2A61">
        <w:rPr>
          <w:rFonts w:asciiTheme="minorHAnsi" w:hAnsiTheme="minorHAnsi" w:cstheme="minorHAnsi"/>
        </w:rPr>
        <w:t>meg kell adni</w:t>
      </w:r>
      <w:r w:rsidR="0028729A" w:rsidRPr="00EF2A61">
        <w:rPr>
          <w:rFonts w:asciiTheme="minorHAnsi" w:hAnsiTheme="minorHAnsi" w:cstheme="minorHAnsi"/>
        </w:rPr>
        <w:t>, hogy mely hitelintézet/pénzügyi vállalkozás hitelét/hiteleit váltotta ki a hitelintézet</w:t>
      </w:r>
      <w:r w:rsidR="00212960" w:rsidRPr="00EF2A61">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EF2A61">
        <w:rPr>
          <w:rFonts w:asciiTheme="minorHAnsi" w:hAnsiTheme="minorHAnsi" w:cstheme="minorHAnsi"/>
        </w:rPr>
        <w:t>BIC</w:t>
      </w:r>
      <w:proofErr w:type="spellEnd"/>
      <w:r w:rsidR="00212960" w:rsidRPr="00EF2A61">
        <w:rPr>
          <w:rFonts w:asciiTheme="minorHAnsi" w:hAnsiTheme="minorHAnsi" w:cstheme="minorHAnsi"/>
        </w:rPr>
        <w:t xml:space="preserve"> kódot kell megadni)</w:t>
      </w:r>
      <w:r w:rsidR="0028729A" w:rsidRPr="00EF2A61">
        <w:rPr>
          <w:rFonts w:asciiTheme="minorHAnsi" w:hAnsiTheme="minorHAnsi" w:cstheme="minorHAnsi"/>
        </w:rPr>
        <w:t>.</w:t>
      </w:r>
      <w:r w:rsidR="00AD3F8A" w:rsidRPr="00EF2A61">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EF2A61">
        <w:rPr>
          <w:rFonts w:asciiTheme="minorHAnsi" w:hAnsiTheme="minorHAnsi" w:cstheme="minorHAnsi"/>
        </w:rPr>
        <w:t>INSTR</w:t>
      </w:r>
      <w:proofErr w:type="spellEnd"/>
      <w:r w:rsidR="00AD3F8A" w:rsidRPr="00EF2A61">
        <w:rPr>
          <w:rFonts w:asciiTheme="minorHAnsi" w:hAnsiTheme="minorHAnsi" w:cstheme="minorHAnsi"/>
        </w:rPr>
        <w:t xml:space="preserve"> </w:t>
      </w:r>
      <w:r w:rsidR="005A4D29" w:rsidRPr="00EF2A61">
        <w:rPr>
          <w:rFonts w:asciiTheme="minorHAnsi" w:hAnsiTheme="minorHAnsi" w:cstheme="minorHAnsi"/>
        </w:rPr>
        <w:t xml:space="preserve">azonosítóját, amely képződött, mindenképp meg kell adni (ezek kötelező mezők). </w:t>
      </w:r>
      <w:r w:rsidR="0028729A" w:rsidRPr="00EF2A61">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EF2A61">
        <w:rPr>
          <w:rFonts w:asciiTheme="minorHAnsi" w:hAnsiTheme="minorHAnsi" w:cstheme="minorHAnsi"/>
        </w:rPr>
        <w:t>HKIV</w:t>
      </w:r>
      <w:proofErr w:type="spellEnd"/>
      <w:r w:rsidR="0028729A" w:rsidRPr="00EF2A61">
        <w:rPr>
          <w:rFonts w:asciiTheme="minorHAnsi" w:hAnsiTheme="minorHAnsi" w:cstheme="minorHAnsi"/>
        </w:rPr>
        <w:t xml:space="preserve"> táblán keresztül több kiváltott hitelt kapcsolva</w:t>
      </w:r>
      <w:r w:rsidR="0076769C" w:rsidRPr="00EF2A61">
        <w:rPr>
          <w:rFonts w:asciiTheme="minorHAnsi" w:hAnsiTheme="minorHAnsi" w:cstheme="minorHAnsi"/>
        </w:rPr>
        <w:t xml:space="preserve"> (</w:t>
      </w:r>
      <w:proofErr w:type="spellStart"/>
      <w:r w:rsidR="0076769C" w:rsidRPr="00EF2A61">
        <w:rPr>
          <w:rFonts w:asciiTheme="minorHAnsi" w:hAnsiTheme="minorHAnsi" w:cstheme="minorHAnsi"/>
        </w:rPr>
        <w:t>INSTR</w:t>
      </w:r>
      <w:proofErr w:type="spellEnd"/>
      <w:r w:rsidR="0076769C" w:rsidRPr="00EF2A61">
        <w:rPr>
          <w:rFonts w:asciiTheme="minorHAnsi" w:hAnsiTheme="minorHAnsi" w:cstheme="minorHAnsi"/>
        </w:rPr>
        <w:t xml:space="preserve"> szinten </w:t>
      </w:r>
      <w:proofErr w:type="spellStart"/>
      <w:r w:rsidR="0076769C" w:rsidRPr="00EF2A61">
        <w:rPr>
          <w:rFonts w:asciiTheme="minorHAnsi" w:hAnsiTheme="minorHAnsi" w:cstheme="minorHAnsi"/>
        </w:rPr>
        <w:t>INSTK</w:t>
      </w:r>
      <w:proofErr w:type="spellEnd"/>
      <w:r w:rsidR="0076769C" w:rsidRPr="00EF2A61">
        <w:rPr>
          <w:rFonts w:asciiTheme="minorHAnsi" w:hAnsiTheme="minorHAnsi" w:cstheme="minorHAnsi"/>
        </w:rPr>
        <w:t xml:space="preserve"> nem jelenthető a </w:t>
      </w:r>
      <w:proofErr w:type="spellStart"/>
      <w:r w:rsidR="0076769C" w:rsidRPr="00EF2A61">
        <w:rPr>
          <w:rFonts w:asciiTheme="minorHAnsi" w:hAnsiTheme="minorHAnsi" w:cstheme="minorHAnsi"/>
        </w:rPr>
        <w:t>HKIV</w:t>
      </w:r>
      <w:proofErr w:type="spellEnd"/>
      <w:r w:rsidR="0076769C" w:rsidRPr="00EF2A61">
        <w:rPr>
          <w:rFonts w:asciiTheme="minorHAnsi" w:hAnsiTheme="minorHAnsi" w:cstheme="minorHAnsi"/>
        </w:rPr>
        <w:t xml:space="preserve"> táblában)</w:t>
      </w:r>
      <w:r w:rsidR="0028729A" w:rsidRPr="00EF2A61">
        <w:rPr>
          <w:rFonts w:asciiTheme="minorHAnsi" w:hAnsiTheme="minorHAnsi" w:cstheme="minorHAnsi"/>
        </w:rPr>
        <w:t>.</w:t>
      </w:r>
      <w:r w:rsidR="00E676BD" w:rsidRPr="00EF2A61">
        <w:rPr>
          <w:rFonts w:asciiTheme="minorHAnsi" w:hAnsiTheme="minorHAnsi" w:cstheme="minorHAnsi"/>
        </w:rPr>
        <w:t xml:space="preserve"> Annyi sort kell jelenteni, ahány féle kapcsolat lehet (kiváltó-kiváltott hitel permutációk száma), </w:t>
      </w:r>
      <w:proofErr w:type="gramStart"/>
      <w:r w:rsidR="00E676BD" w:rsidRPr="00EF2A61">
        <w:rPr>
          <w:rFonts w:asciiTheme="minorHAnsi" w:hAnsiTheme="minorHAnsi" w:cstheme="minorHAnsi"/>
        </w:rPr>
        <w:t>pl.</w:t>
      </w:r>
      <w:proofErr w:type="gramEnd"/>
      <w:r w:rsidR="00E676BD" w:rsidRPr="00EF2A61">
        <w:rPr>
          <w:rFonts w:asciiTheme="minorHAnsi" w:hAnsiTheme="minorHAnsi" w:cstheme="minorHAnsi"/>
        </w:rPr>
        <w:t xml:space="preserve"> ha 2 hitellel kerül 3 hitel kiváltásra, akkor 6 sort kell megadni a </w:t>
      </w:r>
      <w:proofErr w:type="spellStart"/>
      <w:r w:rsidR="00E676BD" w:rsidRPr="00EF2A61">
        <w:rPr>
          <w:rFonts w:asciiTheme="minorHAnsi" w:hAnsiTheme="minorHAnsi" w:cstheme="minorHAnsi"/>
        </w:rPr>
        <w:t>HKIV</w:t>
      </w:r>
      <w:proofErr w:type="spellEnd"/>
      <w:r w:rsidR="00E676BD" w:rsidRPr="00EF2A61">
        <w:rPr>
          <w:rFonts w:asciiTheme="minorHAnsi" w:hAnsiTheme="minorHAnsi" w:cstheme="minorHAnsi"/>
        </w:rPr>
        <w:t xml:space="preserve"> táblában.</w:t>
      </w:r>
    </w:p>
    <w:p w14:paraId="4823FA76" w14:textId="6638CDA0" w:rsidR="0028729A" w:rsidRPr="00EF2A61" w:rsidRDefault="0028729A"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 </w:t>
      </w:r>
      <w:r w:rsidR="00124FDD" w:rsidRPr="00EF2A61">
        <w:rPr>
          <w:rFonts w:asciiTheme="minorHAnsi" w:hAnsiTheme="minorHAnsi" w:cstheme="minorHAnsi"/>
        </w:rPr>
        <w:t>a</w:t>
      </w:r>
      <w:r w:rsidRPr="00EF2A61">
        <w:rPr>
          <w:rFonts w:asciiTheme="minorHAnsi" w:hAnsiTheme="minorHAnsi" w:cstheme="minorHAnsi"/>
        </w:rPr>
        <w:t xml:space="preserve">mennyiben újratárgyalás vagy átstrukturálás következtében új instrumentum jön létre </w:t>
      </w:r>
      <w:r w:rsidR="009F140D" w:rsidRPr="00EF2A61">
        <w:rPr>
          <w:rFonts w:asciiTheme="minorHAnsi" w:hAnsiTheme="minorHAnsi" w:cstheme="minorHAnsi"/>
        </w:rPr>
        <w:t>–</w:t>
      </w:r>
      <w:r w:rsidRPr="00EF2A61">
        <w:rPr>
          <w:rFonts w:asciiTheme="minorHAnsi" w:hAnsiTheme="minorHAnsi" w:cstheme="minorHAnsi"/>
        </w:rPr>
        <w:t xml:space="preserve"> azaz</w:t>
      </w:r>
      <w:r w:rsidR="009F140D" w:rsidRPr="00EF2A61">
        <w:rPr>
          <w:rFonts w:asciiTheme="minorHAnsi" w:hAnsiTheme="minorHAnsi" w:cstheme="minorHAnsi"/>
        </w:rPr>
        <w:t>,</w:t>
      </w:r>
      <w:r w:rsidRPr="00EF2A61">
        <w:rPr>
          <w:rFonts w:asciiTheme="minorHAnsi" w:hAnsiTheme="minorHAnsi" w:cstheme="minorHAnsi"/>
        </w:rPr>
        <w:t xml:space="preserve"> ha az instrumentum keletkezésének módjaként átstrukturálás, újratárgyalás vagy hitelkiváltás szerepel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w:t>
      </w:r>
      <w:r w:rsidR="00527537" w:rsidRPr="00EF2A61">
        <w:rPr>
          <w:rFonts w:asciiTheme="minorHAnsi" w:hAnsiTheme="minorHAnsi" w:cstheme="minorHAnsi"/>
        </w:rPr>
        <w:t>táblá</w:t>
      </w:r>
      <w:r w:rsidRPr="00EF2A61">
        <w:rPr>
          <w:rFonts w:asciiTheme="minorHAnsi" w:hAnsiTheme="minorHAnsi" w:cstheme="minorHAnsi"/>
        </w:rPr>
        <w:t xml:space="preserve">ban -, akkor az új instrumentumhoz </w:t>
      </w:r>
      <w:r w:rsidR="00124FDD" w:rsidRPr="00EF2A61">
        <w:rPr>
          <w:rFonts w:asciiTheme="minorHAnsi" w:hAnsiTheme="minorHAnsi" w:cstheme="minorHAnsi"/>
        </w:rPr>
        <w:t xml:space="preserve">kapcsolódóan a </w:t>
      </w:r>
      <w:proofErr w:type="spellStart"/>
      <w:r w:rsidR="00124FDD" w:rsidRPr="00EF2A61">
        <w:rPr>
          <w:rFonts w:asciiTheme="minorHAnsi" w:hAnsiTheme="minorHAnsi" w:cstheme="minorHAnsi"/>
        </w:rPr>
        <w:t>HKIV</w:t>
      </w:r>
      <w:proofErr w:type="spellEnd"/>
      <w:r w:rsidR="00124FDD" w:rsidRPr="00EF2A61">
        <w:rPr>
          <w:rFonts w:asciiTheme="minorHAnsi" w:hAnsiTheme="minorHAnsi" w:cstheme="minorHAnsi"/>
        </w:rPr>
        <w:t xml:space="preserve"> táblában szintén jelentendők az adatok a saját hitel kiváltásánál leírtakkal egyező módon.</w:t>
      </w:r>
    </w:p>
    <w:p w14:paraId="67DC517B" w14:textId="12221C8A" w:rsidR="00CD0FEE" w:rsidRPr="00EF2A61" w:rsidRDefault="00B17E2B" w:rsidP="00FE4455">
      <w:pPr>
        <w:pStyle w:val="Listaszerbekezds"/>
        <w:numPr>
          <w:ilvl w:val="0"/>
          <w:numId w:val="10"/>
        </w:numPr>
        <w:rPr>
          <w:rFonts w:asciiTheme="minorHAnsi" w:hAnsiTheme="minorHAnsi" w:cstheme="minorHAnsi"/>
        </w:rPr>
      </w:pPr>
      <w:r w:rsidRPr="00EF2A61">
        <w:rPr>
          <w:rFonts w:asciiTheme="minorHAnsi" w:hAnsiTheme="minorHAnsi" w:cstheme="minorHAnsi"/>
        </w:rPr>
        <w:t>amennyiben elhunyt ügyfél esetén a hagyatéki eljárás lezajlása után a hitel átkerül az örököshöz</w:t>
      </w:r>
      <w:r w:rsidR="00B70AE7" w:rsidRPr="00EF2A61">
        <w:rPr>
          <w:rFonts w:asciiTheme="minorHAnsi" w:hAnsiTheme="minorHAnsi" w:cstheme="minorHAnsi"/>
        </w:rPr>
        <w:t xml:space="preserve"> új szerződés kötésével</w:t>
      </w:r>
      <w:r w:rsidRPr="00EF2A61">
        <w:rPr>
          <w:rFonts w:asciiTheme="minorHAnsi" w:hAnsiTheme="minorHAnsi" w:cstheme="minorHAnsi"/>
        </w:rPr>
        <w:t xml:space="preserve">, akkor az jelentendő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a hitelkiváltással analóg módon.</w:t>
      </w:r>
      <w:r w:rsidR="00B70AE7" w:rsidRPr="00EF2A61">
        <w:rPr>
          <w:rFonts w:asciiTheme="minorHAnsi" w:hAnsiTheme="minorHAnsi" w:cstheme="minorHAnsi"/>
        </w:rPr>
        <w:t xml:space="preserve"> Az örökös által felvett hitelnél a keletkezés módja az </w:t>
      </w:r>
      <w:proofErr w:type="spellStart"/>
      <w:r w:rsidR="00B70AE7" w:rsidRPr="00EF2A61">
        <w:rPr>
          <w:rFonts w:asciiTheme="minorHAnsi" w:hAnsiTheme="minorHAnsi" w:cstheme="minorHAnsi"/>
        </w:rPr>
        <w:t>INSTR</w:t>
      </w:r>
      <w:proofErr w:type="spellEnd"/>
      <w:r w:rsidR="00B70AE7" w:rsidRPr="00EF2A61">
        <w:rPr>
          <w:rFonts w:asciiTheme="minorHAnsi" w:hAnsiTheme="minorHAnsi" w:cstheme="minorHAnsi"/>
        </w:rPr>
        <w:t xml:space="preserve"> táblában „</w:t>
      </w:r>
      <w:proofErr w:type="spellStart"/>
      <w:r w:rsidR="00613602" w:rsidRPr="00EF2A61">
        <w:rPr>
          <w:rFonts w:asciiTheme="minorHAnsi" w:hAnsiTheme="minorHAnsi" w:cstheme="minorHAnsi"/>
        </w:rPr>
        <w:t>HKIV_ELH</w:t>
      </w:r>
      <w:proofErr w:type="spellEnd"/>
      <w:r w:rsidR="00B70AE7" w:rsidRPr="00EF2A61">
        <w:rPr>
          <w:rFonts w:asciiTheme="minorHAnsi" w:hAnsiTheme="minorHAnsi" w:cstheme="minorHAnsi"/>
        </w:rPr>
        <w:t xml:space="preserve">”, a megszűnt hitelnél az </w:t>
      </w:r>
      <w:proofErr w:type="spellStart"/>
      <w:r w:rsidR="00B70AE7" w:rsidRPr="00EF2A61">
        <w:rPr>
          <w:rFonts w:asciiTheme="minorHAnsi" w:hAnsiTheme="minorHAnsi" w:cstheme="minorHAnsi"/>
        </w:rPr>
        <w:t>INSTM</w:t>
      </w:r>
      <w:proofErr w:type="spellEnd"/>
      <w:r w:rsidR="00B70AE7" w:rsidRPr="00EF2A61">
        <w:rPr>
          <w:rFonts w:asciiTheme="minorHAnsi" w:hAnsiTheme="minorHAnsi" w:cstheme="minorHAnsi"/>
        </w:rPr>
        <w:t xml:space="preserve"> táblában a megszűnés módja „egyéb megszűnés” lesz.</w:t>
      </w:r>
      <w:r w:rsidR="00613602" w:rsidRPr="00EF2A61">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EF2A61" w:rsidRDefault="007C7FB9" w:rsidP="00FE4455">
      <w:pPr>
        <w:pStyle w:val="Listaszerbekezds"/>
        <w:numPr>
          <w:ilvl w:val="0"/>
          <w:numId w:val="10"/>
        </w:numPr>
        <w:rPr>
          <w:rFonts w:asciiTheme="minorHAnsi" w:hAnsiTheme="minorHAnsi" w:cstheme="minorHAnsi"/>
        </w:rPr>
      </w:pPr>
      <w:r w:rsidRPr="00EF2A61">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kell jelenteni</w:t>
      </w:r>
      <w:r w:rsidR="00FD1032" w:rsidRPr="00EF2A61">
        <w:rPr>
          <w:rFonts w:asciiTheme="minorHAnsi" w:hAnsiTheme="minorHAnsi" w:cstheme="minorHAnsi"/>
        </w:rPr>
        <w:t xml:space="preserve">, a normál hitelnél az instrumentum keletkezésének módja az </w:t>
      </w:r>
      <w:proofErr w:type="spellStart"/>
      <w:r w:rsidR="00FD1032" w:rsidRPr="00EF2A61">
        <w:rPr>
          <w:rFonts w:asciiTheme="minorHAnsi" w:hAnsiTheme="minorHAnsi" w:cstheme="minorHAnsi"/>
        </w:rPr>
        <w:t>INSTR</w:t>
      </w:r>
      <w:proofErr w:type="spellEnd"/>
      <w:r w:rsidR="00FD1032" w:rsidRPr="00EF2A61">
        <w:rPr>
          <w:rFonts w:asciiTheme="minorHAnsi" w:hAnsiTheme="minorHAnsi" w:cstheme="minorHAnsi"/>
        </w:rPr>
        <w:t xml:space="preserve"> táblában „</w:t>
      </w:r>
      <w:proofErr w:type="spellStart"/>
      <w:r w:rsidR="00FD1032" w:rsidRPr="00EF2A61">
        <w:rPr>
          <w:rFonts w:asciiTheme="minorHAnsi" w:hAnsiTheme="minorHAnsi" w:cstheme="minorHAnsi"/>
        </w:rPr>
        <w:t>HKIV_ATFORD</w:t>
      </w:r>
      <w:proofErr w:type="spellEnd"/>
      <w:r w:rsidR="00FD1032" w:rsidRPr="00EF2A61">
        <w:rPr>
          <w:rFonts w:asciiTheme="minorHAnsi" w:hAnsiTheme="minorHAnsi" w:cstheme="minorHAnsi"/>
        </w:rPr>
        <w:t>” kell legyen.</w:t>
      </w:r>
    </w:p>
    <w:bookmarkEnd w:id="421"/>
    <w:p w14:paraId="3978BDB7" w14:textId="6986D027" w:rsidR="00C84341" w:rsidRPr="00EF2A61" w:rsidRDefault="00E764C6" w:rsidP="005847F9">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szereplő instrumentumok kiváltását – akár tartozik hozzájuk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 akár nem – nem kell jelenteni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ennek megfelelően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szereplő </w:t>
      </w:r>
      <w:proofErr w:type="spellStart"/>
      <w:r w:rsidRPr="00EF2A61">
        <w:rPr>
          <w:rFonts w:asciiTheme="minorHAnsi" w:hAnsiTheme="minorHAnsi" w:cstheme="minorHAnsi"/>
        </w:rPr>
        <w:t>INSTK_AZON</w:t>
      </w:r>
      <w:proofErr w:type="spellEnd"/>
      <w:r w:rsidRPr="00EF2A61">
        <w:rPr>
          <w:rFonts w:asciiTheme="minorHAnsi" w:hAnsiTheme="minorHAnsi" w:cstheme="minorHAnsi"/>
        </w:rPr>
        <w:t xml:space="preserve"> mező tilos mező (nem köthető hitelkiváltás esemény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instrumentumhoz). Amennyiben </w:t>
      </w:r>
      <w:proofErr w:type="spellStart"/>
      <w:r w:rsidR="00034AB7" w:rsidRPr="00EF2A61">
        <w:rPr>
          <w:rFonts w:asciiTheme="minorHAnsi" w:hAnsiTheme="minorHAnsi" w:cstheme="minorHAnsi"/>
        </w:rPr>
        <w:t>INSTK</w:t>
      </w:r>
      <w:proofErr w:type="spellEnd"/>
      <w:r w:rsidR="00034AB7" w:rsidRPr="00EF2A61">
        <w:rPr>
          <w:rFonts w:asciiTheme="minorHAnsi" w:hAnsiTheme="minorHAnsi" w:cstheme="minorHAnsi"/>
        </w:rPr>
        <w:t xml:space="preserve"> táblában megnyitott instrumentum kerül kiváltásra, azt meg kell szüntetni a kiváltás hónapjában az </w:t>
      </w:r>
      <w:proofErr w:type="spellStart"/>
      <w:r w:rsidR="00034AB7" w:rsidRPr="00EF2A61">
        <w:rPr>
          <w:rFonts w:asciiTheme="minorHAnsi" w:hAnsiTheme="minorHAnsi" w:cstheme="minorHAnsi"/>
        </w:rPr>
        <w:t>INSTM</w:t>
      </w:r>
      <w:proofErr w:type="spellEnd"/>
      <w:r w:rsidR="00034AB7" w:rsidRPr="00EF2A61">
        <w:rPr>
          <w:rFonts w:asciiTheme="minorHAnsi" w:hAnsiTheme="minorHAnsi" w:cstheme="minorHAnsi"/>
        </w:rPr>
        <w:t xml:space="preserve"> táblában ’</w:t>
      </w:r>
      <w:proofErr w:type="spellStart"/>
      <w:r w:rsidR="00034AB7" w:rsidRPr="00EF2A61">
        <w:rPr>
          <w:rFonts w:asciiTheme="minorHAnsi" w:hAnsiTheme="minorHAnsi" w:cstheme="minorHAnsi"/>
        </w:rPr>
        <w:t>EGYEBM</w:t>
      </w:r>
      <w:proofErr w:type="spellEnd"/>
      <w:r w:rsidR="00034AB7" w:rsidRPr="00EF2A61">
        <w:rPr>
          <w:rFonts w:asciiTheme="minorHAnsi" w:hAnsiTheme="minorHAnsi" w:cstheme="minorHAnsi"/>
        </w:rPr>
        <w:t xml:space="preserve">’ kóddal. Ha az </w:t>
      </w:r>
      <w:proofErr w:type="spellStart"/>
      <w:r w:rsidR="00034AB7" w:rsidRPr="00EF2A61">
        <w:rPr>
          <w:rFonts w:asciiTheme="minorHAnsi" w:hAnsiTheme="minorHAnsi" w:cstheme="minorHAnsi"/>
        </w:rPr>
        <w:t>INSTK</w:t>
      </w:r>
      <w:proofErr w:type="spellEnd"/>
      <w:r w:rsidR="00034AB7" w:rsidRPr="00EF2A61">
        <w:rPr>
          <w:rFonts w:asciiTheme="minorHAnsi" w:hAnsiTheme="minorHAnsi" w:cstheme="minorHAnsi"/>
        </w:rPr>
        <w:t xml:space="preserve"> instrumentum alá tartoznak </w:t>
      </w:r>
      <w:proofErr w:type="spellStart"/>
      <w:r w:rsidR="00034AB7" w:rsidRPr="00EF2A61">
        <w:rPr>
          <w:rFonts w:asciiTheme="minorHAnsi" w:hAnsiTheme="minorHAnsi" w:cstheme="minorHAnsi"/>
        </w:rPr>
        <w:t>INSTR</w:t>
      </w:r>
      <w:proofErr w:type="spellEnd"/>
      <w:r w:rsidR="00034AB7" w:rsidRPr="00EF2A61">
        <w:rPr>
          <w:rFonts w:asciiTheme="minorHAnsi" w:hAnsiTheme="minorHAnsi" w:cstheme="minorHAnsi"/>
        </w:rPr>
        <w:t xml:space="preserve"> instrumentumok, azok kiváltását a fentiek szerint le kell jelenteni.</w:t>
      </w:r>
    </w:p>
    <w:p w14:paraId="3796EFD8" w14:textId="36F940E5" w:rsidR="00034AB7" w:rsidRPr="00EF2A61" w:rsidRDefault="00034AB7" w:rsidP="005847F9">
      <w:pPr>
        <w:rPr>
          <w:rFonts w:asciiTheme="minorHAnsi" w:hAnsiTheme="minorHAnsi" w:cstheme="minorHAnsi"/>
        </w:rPr>
      </w:pPr>
      <w:r w:rsidRPr="00EF2A61">
        <w:rPr>
          <w:rFonts w:asciiTheme="minorHAnsi" w:hAnsiTheme="minorHAnsi" w:cstheme="minorHAnsi"/>
        </w:rPr>
        <w:t xml:space="preserve">Hitel kiváltása esetén a kiváltott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EF2A61">
        <w:rPr>
          <w:rFonts w:asciiTheme="minorHAnsi" w:hAnsiTheme="minorHAnsi" w:cstheme="minorHAnsi"/>
        </w:rPr>
        <w:t>EGYEBM</w:t>
      </w:r>
      <w:proofErr w:type="spellEnd"/>
      <w:r w:rsidRPr="00EF2A61">
        <w:rPr>
          <w:rFonts w:asciiTheme="minorHAnsi" w:hAnsiTheme="minorHAnsi" w:cstheme="minorHAnsi"/>
        </w:rPr>
        <w:t>’ kódot.</w:t>
      </w:r>
    </w:p>
    <w:p w14:paraId="133B633E" w14:textId="64021EF1" w:rsidR="00153AC7" w:rsidRPr="00EF2A61" w:rsidRDefault="00153AC7">
      <w:pPr>
        <w:pStyle w:val="Cmsor3"/>
        <w:rPr>
          <w:b/>
          <w:bCs w:val="0"/>
        </w:rPr>
      </w:pPr>
      <w:bookmarkStart w:id="422" w:name="_Toc149902031"/>
      <w:bookmarkStart w:id="423" w:name="_Toc206686173"/>
      <w:bookmarkStart w:id="424" w:name="_Toc188019101"/>
      <w:r w:rsidRPr="00EF2A61">
        <w:rPr>
          <w:b/>
          <w:bCs w:val="0"/>
        </w:rPr>
        <w:t>Instrumentum – kamatstatisztika</w:t>
      </w:r>
      <w:r w:rsidR="00154BD0" w:rsidRPr="00EF2A61">
        <w:rPr>
          <w:b/>
          <w:bCs w:val="0"/>
        </w:rPr>
        <w:t xml:space="preserve"> (</w:t>
      </w:r>
      <w:proofErr w:type="spellStart"/>
      <w:r w:rsidR="00154BD0" w:rsidRPr="00EF2A61">
        <w:rPr>
          <w:b/>
          <w:bCs w:val="0"/>
        </w:rPr>
        <w:t>INST_KAM</w:t>
      </w:r>
      <w:proofErr w:type="spellEnd"/>
      <w:r w:rsidR="00154BD0" w:rsidRPr="00EF2A61">
        <w:rPr>
          <w:b/>
          <w:bCs w:val="0"/>
        </w:rPr>
        <w:t>)</w:t>
      </w:r>
      <w:bookmarkEnd w:id="422"/>
      <w:bookmarkEnd w:id="423"/>
      <w:bookmarkEnd w:id="424"/>
    </w:p>
    <w:p w14:paraId="3E1B5F19" w14:textId="4761B594" w:rsidR="007D4D3A" w:rsidRPr="00EF2A61" w:rsidRDefault="004B0F5C" w:rsidP="005C36F2">
      <w:r w:rsidRPr="00EF2A61">
        <w:t xml:space="preserve">A tábla célja a K21 és K23 jelű adatszolgáltatások HITREG megfeleltetésének felépítése. Az adott hónapra vonatkozó K21 és K23 jelentésekben szereplő azonosító kódokat kell összekötni a HITREG </w:t>
      </w:r>
      <w:proofErr w:type="spellStart"/>
      <w:r w:rsidRPr="00EF2A61">
        <w:t>INSTK</w:t>
      </w:r>
      <w:proofErr w:type="spellEnd"/>
      <w:r w:rsidRPr="00EF2A61">
        <w:t xml:space="preserve"> vagy </w:t>
      </w:r>
      <w:proofErr w:type="spellStart"/>
      <w:r w:rsidRPr="00EF2A61">
        <w:t>INSTR</w:t>
      </w:r>
      <w:proofErr w:type="spellEnd"/>
      <w:r w:rsidRPr="00EF2A61">
        <w:t xml:space="preserve"> azonosítóival. </w:t>
      </w:r>
      <w:r w:rsidR="00DC00FF" w:rsidRPr="00EF2A61">
        <w:t>Tehát a</w:t>
      </w:r>
      <w:r w:rsidR="007D4D3A" w:rsidRPr="00EF2A61">
        <w:t xml:space="preserve">z az azonosító jelentendő a táblában, amely tekintetében az új szerződéses összeg egyezik a kamatstatisztikában szereplő új szerződés összegével. </w:t>
      </w:r>
      <w:r w:rsidR="00DC00FF" w:rsidRPr="00EF2A61">
        <w:t xml:space="preserve">Ez azt jelenti, hogy amennyiben az </w:t>
      </w:r>
      <w:proofErr w:type="spellStart"/>
      <w:r w:rsidR="00DC00FF" w:rsidRPr="00EF2A61">
        <w:t>INSTR</w:t>
      </w:r>
      <w:proofErr w:type="spellEnd"/>
      <w:r w:rsidR="00DC00FF" w:rsidRPr="00EF2A61">
        <w:t xml:space="preserve"> táblában szerepel azonosító az </w:t>
      </w:r>
      <w:proofErr w:type="spellStart"/>
      <w:r w:rsidR="00DC00FF" w:rsidRPr="00EF2A61">
        <w:t>INSTR.INSTK_AZON</w:t>
      </w:r>
      <w:proofErr w:type="spellEnd"/>
      <w:r w:rsidR="00DC00FF" w:rsidRPr="00EF2A61">
        <w:t xml:space="preserve"> mezőben, akkor ahhoz az azonosítóhoz kell kötni a kamatstatisztikai azonosítót.</w:t>
      </w:r>
    </w:p>
    <w:p w14:paraId="476E75C6" w14:textId="6B4E8398" w:rsidR="005C36F2" w:rsidRPr="00EF2A61" w:rsidRDefault="004B0F5C" w:rsidP="005C36F2">
      <w:r w:rsidRPr="00EF2A61">
        <w:t xml:space="preserve">Alapvetően az </w:t>
      </w:r>
      <w:proofErr w:type="spellStart"/>
      <w:r w:rsidRPr="00EF2A61">
        <w:t>INSTR</w:t>
      </w:r>
      <w:proofErr w:type="spellEnd"/>
      <w:r w:rsidRPr="00EF2A61">
        <w:t xml:space="preserve"> tábla szerződéskötés napja és indulás napja egyezőségének esetén </w:t>
      </w:r>
      <w:r w:rsidR="005C36F2" w:rsidRPr="00EF2A61">
        <w:t xml:space="preserve">ezen dátummezőkben </w:t>
      </w:r>
      <w:r w:rsidRPr="00EF2A61">
        <w:t xml:space="preserve">szereplő </w:t>
      </w:r>
      <w:r w:rsidR="00BD00B5" w:rsidRPr="00EF2A61">
        <w:t xml:space="preserve">dátumot magában foglaló </w:t>
      </w:r>
      <w:r w:rsidR="00ED5A5D" w:rsidRPr="00EF2A61">
        <w:t xml:space="preserve">vonatkozási </w:t>
      </w:r>
      <w:r w:rsidRPr="00EF2A61">
        <w:t xml:space="preserve">időszakban </w:t>
      </w:r>
      <w:r w:rsidR="004B7F2C" w:rsidRPr="00EF2A61">
        <w:t>töltendő a tábla</w:t>
      </w:r>
      <w:r w:rsidR="005C36F2" w:rsidRPr="00EF2A61">
        <w:t xml:space="preserve">. </w:t>
      </w:r>
      <w:r w:rsidRPr="00EF2A61">
        <w:t xml:space="preserve"> </w:t>
      </w:r>
      <w:r w:rsidR="005C36F2" w:rsidRPr="00EF2A61">
        <w:t xml:space="preserve">Amennyiben a szerződéskötés napja és indulás napja eltér </w:t>
      </w:r>
      <w:r w:rsidR="008D4D7B" w:rsidRPr="00EF2A61">
        <w:t xml:space="preserve">(tehát a </w:t>
      </w:r>
      <w:r w:rsidR="008D4D7B" w:rsidRPr="00EF2A61">
        <w:rPr>
          <w:rFonts w:asciiTheme="minorHAnsi" w:hAnsiTheme="minorHAnsi" w:cstheme="minorHAnsi"/>
        </w:rPr>
        <w:t xml:space="preserve">„Szerződéskötés és indulás napja eltérésének oka” mező töltött) </w:t>
      </w:r>
      <w:r w:rsidR="005C36F2" w:rsidRPr="00EF2A61">
        <w:t xml:space="preserve">és </w:t>
      </w:r>
      <w:r w:rsidR="00F15AD5" w:rsidRPr="00EF2A61">
        <w:t xml:space="preserve">a két dátum eltérésének </w:t>
      </w:r>
      <w:r w:rsidR="005C36F2" w:rsidRPr="00EF2A61">
        <w:t>oka</w:t>
      </w:r>
    </w:p>
    <w:p w14:paraId="2713CDCB" w14:textId="25C4E38B" w:rsidR="004B0F5C" w:rsidRPr="00EF2A61" w:rsidRDefault="004B0F5C" w:rsidP="00F570C6">
      <w:pPr>
        <w:pStyle w:val="Listaszerbekezds"/>
        <w:numPr>
          <w:ilvl w:val="0"/>
          <w:numId w:val="10"/>
        </w:numPr>
      </w:pPr>
      <w:proofErr w:type="spellStart"/>
      <w:r w:rsidRPr="00EF2A61">
        <w:t>hatályosulási</w:t>
      </w:r>
      <w:proofErr w:type="spellEnd"/>
      <w:r w:rsidRPr="00EF2A61">
        <w:t xml:space="preserve"> feltételek fennállása</w:t>
      </w:r>
      <w:r w:rsidR="008D4D7B" w:rsidRPr="00EF2A61">
        <w:t xml:space="preserve"> (</w:t>
      </w:r>
      <w:r w:rsidR="00F15AD5" w:rsidRPr="00EF2A61">
        <w:t xml:space="preserve">azaz a mezőben jelentett kódérték </w:t>
      </w:r>
      <w:r w:rsidR="008D4D7B" w:rsidRPr="00EF2A61">
        <w:t>’</w:t>
      </w:r>
      <w:proofErr w:type="spellStart"/>
      <w:r w:rsidR="008D4D7B" w:rsidRPr="00EF2A61">
        <w:t>HATALY</w:t>
      </w:r>
      <w:proofErr w:type="spellEnd"/>
      <w:r w:rsidR="008D4D7B" w:rsidRPr="00EF2A61">
        <w:t>’)</w:t>
      </w:r>
      <w:r w:rsidRPr="00EF2A61">
        <w:t xml:space="preserve">: szerződéskötés </w:t>
      </w:r>
      <w:r w:rsidR="00BD00B5" w:rsidRPr="00EF2A61">
        <w:t xml:space="preserve">napját tartalmazó jelentési </w:t>
      </w:r>
      <w:r w:rsidRPr="00EF2A61">
        <w:t>időszakra várjuk a tábla töltését,</w:t>
      </w:r>
    </w:p>
    <w:p w14:paraId="30726382" w14:textId="7306D189" w:rsidR="004B0F5C" w:rsidRPr="00EF2A61" w:rsidRDefault="005C36F2" w:rsidP="004B0F5C">
      <w:pPr>
        <w:pStyle w:val="Listaszerbekezds"/>
        <w:numPr>
          <w:ilvl w:val="0"/>
          <w:numId w:val="10"/>
        </w:numPr>
      </w:pPr>
      <w:r w:rsidRPr="00EF2A61">
        <w:t>távollévők közti szerződéskötés</w:t>
      </w:r>
      <w:r w:rsidR="008D4D7B" w:rsidRPr="00EF2A61">
        <w:t xml:space="preserve"> (</w:t>
      </w:r>
      <w:r w:rsidR="00F15AD5" w:rsidRPr="00EF2A61">
        <w:t xml:space="preserve">azaz a mezőben jelentett kódérték </w:t>
      </w:r>
      <w:r w:rsidR="008D4D7B" w:rsidRPr="00EF2A61">
        <w:t>’</w:t>
      </w:r>
      <w:proofErr w:type="spellStart"/>
      <w:r w:rsidR="008D4D7B" w:rsidRPr="00EF2A61">
        <w:t>TAVOL</w:t>
      </w:r>
      <w:proofErr w:type="spellEnd"/>
      <w:r w:rsidR="008D4D7B" w:rsidRPr="00EF2A61">
        <w:t>’)</w:t>
      </w:r>
      <w:r w:rsidRPr="00EF2A61">
        <w:t>: indulás napjá</w:t>
      </w:r>
      <w:r w:rsidR="00BD00B5" w:rsidRPr="00EF2A61">
        <w:t xml:space="preserve">t magában foglaló vonatkozási </w:t>
      </w:r>
      <w:r w:rsidRPr="00EF2A61">
        <w:t>időszakra várjuk a tábla töltését.</w:t>
      </w:r>
    </w:p>
    <w:p w14:paraId="44BD30E7" w14:textId="4405B158" w:rsidR="005C36F2" w:rsidRPr="00EF2A61" w:rsidRDefault="005C36F2" w:rsidP="005C36F2">
      <w:r w:rsidRPr="00EF2A61">
        <w:t>A tábla csak A, J1, J2 és K szektorú adós ügyfelek esetén töltendő.</w:t>
      </w:r>
    </w:p>
    <w:p w14:paraId="297154F0" w14:textId="47A21371" w:rsidR="00DC00FF" w:rsidRPr="00EF2A61" w:rsidRDefault="00DC00FF" w:rsidP="005C36F2">
      <w:r w:rsidRPr="00EF2A61">
        <w:t>A táblában egy időben csak az egyik HITREG és az egyik kamatstatisztikai azonosító lehet töltött.</w:t>
      </w:r>
    </w:p>
    <w:p w14:paraId="77EF32E3" w14:textId="77777777" w:rsidR="007D4D3A" w:rsidRPr="00EF2A61" w:rsidRDefault="007D4D3A" w:rsidP="005C36F2"/>
    <w:p w14:paraId="7436556E" w14:textId="3F512B37" w:rsidR="00163BE8" w:rsidRPr="00EF2A61" w:rsidRDefault="00A06C88" w:rsidP="008E587A">
      <w:pPr>
        <w:pStyle w:val="Cmsor2"/>
        <w:rPr>
          <w:rFonts w:asciiTheme="minorHAnsi" w:hAnsiTheme="minorHAnsi" w:cstheme="minorHAnsi"/>
          <w:sz w:val="20"/>
          <w:szCs w:val="20"/>
        </w:rPr>
      </w:pPr>
      <w:bookmarkStart w:id="425" w:name="_Toc64967410"/>
      <w:bookmarkStart w:id="426" w:name="_Toc149902032"/>
      <w:bookmarkStart w:id="427" w:name="_Toc206686174"/>
      <w:bookmarkStart w:id="428" w:name="_Toc188019102"/>
      <w:r w:rsidRPr="00EF2A61">
        <w:rPr>
          <w:rFonts w:asciiTheme="minorHAnsi" w:hAnsiTheme="minorHAnsi" w:cstheme="minorHAnsi"/>
          <w:sz w:val="20"/>
          <w:szCs w:val="20"/>
        </w:rPr>
        <w:t xml:space="preserve">Speciális instrumentumokra </w:t>
      </w:r>
      <w:r w:rsidR="00163BE8" w:rsidRPr="00EF2A61">
        <w:rPr>
          <w:rFonts w:asciiTheme="minorHAnsi" w:hAnsiTheme="minorHAnsi" w:cstheme="minorHAnsi"/>
          <w:sz w:val="20"/>
          <w:szCs w:val="20"/>
        </w:rPr>
        <w:t xml:space="preserve">vonatkozó </w:t>
      </w:r>
      <w:r w:rsidRPr="00EF2A61">
        <w:rPr>
          <w:rFonts w:asciiTheme="minorHAnsi" w:hAnsiTheme="minorHAnsi" w:cstheme="minorHAnsi"/>
          <w:sz w:val="20"/>
          <w:szCs w:val="20"/>
        </w:rPr>
        <w:t>jelentési kötelezettség</w:t>
      </w:r>
      <w:bookmarkEnd w:id="425"/>
      <w:bookmarkEnd w:id="426"/>
      <w:bookmarkEnd w:id="427"/>
      <w:bookmarkEnd w:id="428"/>
    </w:p>
    <w:p w14:paraId="27F3B745" w14:textId="77777777" w:rsidR="00FC2634" w:rsidRPr="00EF2A61" w:rsidRDefault="00FC2634" w:rsidP="00FC2634">
      <w:pPr>
        <w:rPr>
          <w:rFonts w:asciiTheme="minorHAnsi" w:hAnsiTheme="minorHAnsi" w:cstheme="minorHAnsi"/>
        </w:rPr>
      </w:pPr>
    </w:p>
    <w:p w14:paraId="5AB789F7" w14:textId="39095A71" w:rsidR="007215B5" w:rsidRPr="00EF2A61" w:rsidRDefault="007215B5" w:rsidP="00090E70">
      <w:pPr>
        <w:pStyle w:val="Cmsor3"/>
        <w:rPr>
          <w:rFonts w:asciiTheme="minorHAnsi" w:hAnsiTheme="minorHAnsi" w:cstheme="minorHAnsi"/>
          <w:b/>
          <w:szCs w:val="20"/>
        </w:rPr>
      </w:pPr>
      <w:bookmarkStart w:id="429" w:name="_Toc64967411"/>
      <w:bookmarkStart w:id="430" w:name="_Toc149902033"/>
      <w:bookmarkStart w:id="431" w:name="_Toc206686175"/>
      <w:bookmarkStart w:id="432" w:name="_Toc188019103"/>
      <w:r w:rsidRPr="00EF2A61">
        <w:rPr>
          <w:rFonts w:asciiTheme="minorHAnsi" w:hAnsiTheme="minorHAnsi" w:cstheme="minorHAnsi"/>
          <w:b/>
          <w:szCs w:val="20"/>
        </w:rPr>
        <w:t>Faktoring ügyletek</w:t>
      </w:r>
      <w:bookmarkEnd w:id="429"/>
      <w:bookmarkEnd w:id="430"/>
      <w:bookmarkEnd w:id="431"/>
      <w:bookmarkEnd w:id="432"/>
    </w:p>
    <w:p w14:paraId="2CAE4E9A" w14:textId="77777777" w:rsidR="00024A0F" w:rsidRPr="00EF2A61" w:rsidRDefault="007215B5" w:rsidP="00090E70">
      <w:pPr>
        <w:pStyle w:val="Cmsor4"/>
        <w:rPr>
          <w:rFonts w:asciiTheme="minorHAnsi" w:hAnsiTheme="minorHAnsi" w:cstheme="minorHAnsi"/>
          <w:iCs w:val="0"/>
          <w:color w:val="auto"/>
          <w:szCs w:val="20"/>
        </w:rPr>
      </w:pPr>
      <w:bookmarkStart w:id="433" w:name="_Toc149902034"/>
      <w:bookmarkStart w:id="434" w:name="_Toc206686176"/>
      <w:bookmarkStart w:id="435" w:name="_Hlk523132246"/>
      <w:bookmarkStart w:id="436" w:name="_Toc188019104"/>
      <w:r w:rsidRPr="00EF2A61">
        <w:rPr>
          <w:rFonts w:asciiTheme="minorHAnsi" w:hAnsiTheme="minorHAnsi" w:cstheme="minorHAnsi"/>
          <w:b/>
          <w:szCs w:val="20"/>
        </w:rPr>
        <w:t>Folyó faktoring ügyletek:</w:t>
      </w:r>
      <w:bookmarkEnd w:id="433"/>
      <w:bookmarkEnd w:id="434"/>
      <w:bookmarkEnd w:id="436"/>
    </w:p>
    <w:p w14:paraId="5068C463" w14:textId="09E0B66E" w:rsidR="007215B5" w:rsidRPr="00EF2A61" w:rsidRDefault="00024A0F" w:rsidP="00024A0F">
      <w:r w:rsidRPr="00EF2A61">
        <w:t>K</w:t>
      </w:r>
      <w:r w:rsidR="007215B5" w:rsidRPr="00EF2A61">
        <w:t>övetelés megelőlegezése jellemzően vállalati ügyfelek részére. Az ügylet szereplői:</w:t>
      </w:r>
    </w:p>
    <w:p w14:paraId="1063DDD5" w14:textId="6D10FDF2" w:rsidR="007215B5" w:rsidRPr="00EF2A61" w:rsidRDefault="007215B5" w:rsidP="005847F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faktoring ügyfél</w:t>
      </w:r>
      <w:r w:rsidRPr="00EF2A61">
        <w:rPr>
          <w:rFonts w:asciiTheme="minorHAnsi" w:hAnsiTheme="minorHAnsi" w:cstheme="minorHAnsi"/>
        </w:rPr>
        <w:t>, azaz a szállító, aki kiállítja a számlákat,</w:t>
      </w:r>
    </w:p>
    <w:p w14:paraId="131A353E" w14:textId="33F8973B" w:rsidR="007215B5" w:rsidRPr="00EF2A61" w:rsidRDefault="007215B5" w:rsidP="005847F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vevők</w:t>
      </w:r>
      <w:r w:rsidRPr="00EF2A61">
        <w:rPr>
          <w:rFonts w:asciiTheme="minorHAnsi" w:hAnsiTheme="minorHAnsi" w:cstheme="minorHAnsi"/>
        </w:rPr>
        <w:t>, akik felé a számlák kiállításra kerültek, azaz a végső fizetésre kötelezettek,</w:t>
      </w:r>
    </w:p>
    <w:p w14:paraId="62CE89B9" w14:textId="21A4046E" w:rsidR="007215B5" w:rsidRPr="00EF2A61" w:rsidRDefault="007215B5" w:rsidP="005847F9">
      <w:pPr>
        <w:rPr>
          <w:rFonts w:asciiTheme="minorHAnsi" w:hAnsiTheme="minorHAnsi" w:cstheme="minorHAnsi"/>
        </w:rPr>
      </w:pPr>
      <w:r w:rsidRPr="00EF2A61">
        <w:rPr>
          <w:rFonts w:asciiTheme="minorHAnsi" w:hAnsiTheme="minorHAnsi" w:cstheme="minorHAnsi"/>
        </w:rPr>
        <w:t xml:space="preserve">- </w:t>
      </w:r>
      <w:r w:rsidRPr="00EF2A61">
        <w:rPr>
          <w:rFonts w:asciiTheme="minorHAnsi" w:hAnsiTheme="minorHAnsi" w:cstheme="minorHAnsi"/>
          <w:b/>
        </w:rPr>
        <w:t>faktorcég</w:t>
      </w:r>
      <w:r w:rsidRPr="00EF2A61">
        <w:rPr>
          <w:rFonts w:asciiTheme="minorHAnsi" w:hAnsiTheme="minorHAnsi" w:cstheme="minorHAnsi"/>
        </w:rPr>
        <w:t>, azaz az adatszolgáltató, aki a faktoring ügyletet bonyolítja, a számlákat megelőlegezi.</w:t>
      </w:r>
    </w:p>
    <w:p w14:paraId="2C4AC60E" w14:textId="26297191" w:rsidR="00874CD1" w:rsidRPr="00EF2A61" w:rsidRDefault="00874CD1" w:rsidP="005847F9">
      <w:pPr>
        <w:rPr>
          <w:rFonts w:asciiTheme="minorHAnsi" w:hAnsiTheme="minorHAnsi" w:cstheme="minorHAnsi"/>
        </w:rPr>
      </w:pPr>
      <w:r w:rsidRPr="00EF2A61">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EF2A61" w:rsidRDefault="00874CD1" w:rsidP="005847F9">
      <w:pPr>
        <w:rPr>
          <w:rFonts w:asciiTheme="minorHAnsi" w:hAnsiTheme="minorHAnsi" w:cstheme="minorHAnsi"/>
        </w:rPr>
      </w:pPr>
      <w:r w:rsidRPr="00EF2A61">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EF2A61"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EF2A61" w:rsidRDefault="00874CD1" w:rsidP="005847F9">
            <w:pPr>
              <w:rPr>
                <w:rFonts w:asciiTheme="minorHAnsi" w:hAnsiTheme="minorHAnsi" w:cstheme="minorHAnsi"/>
              </w:rPr>
            </w:pPr>
          </w:p>
        </w:tc>
        <w:tc>
          <w:tcPr>
            <w:tcW w:w="3171" w:type="dxa"/>
          </w:tcPr>
          <w:p w14:paraId="6AD1144A" w14:textId="110AF9DB" w:rsidR="00874CD1" w:rsidRPr="00EF2A61"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EF2A61">
              <w:rPr>
                <w:rFonts w:asciiTheme="minorHAnsi" w:hAnsiTheme="minorHAnsi" w:cstheme="minorHAnsi"/>
                <w:b/>
              </w:rPr>
              <w:t>visszkereset nélküli ügylet</w:t>
            </w:r>
            <w:r w:rsidR="008C3198" w:rsidRPr="00EF2A61">
              <w:rPr>
                <w:rFonts w:asciiTheme="minorHAnsi" w:hAnsiTheme="minorHAnsi" w:cstheme="minorHAnsi"/>
                <w:b/>
              </w:rPr>
              <w:t xml:space="preserve"> (követelésvásárlás)</w:t>
            </w:r>
          </w:p>
        </w:tc>
        <w:tc>
          <w:tcPr>
            <w:tcW w:w="3171" w:type="dxa"/>
          </w:tcPr>
          <w:p w14:paraId="72044282" w14:textId="48CB6381" w:rsidR="00874CD1" w:rsidRPr="00EF2A61"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EF2A61">
              <w:rPr>
                <w:rFonts w:asciiTheme="minorHAnsi" w:hAnsiTheme="minorHAnsi" w:cstheme="minorHAnsi"/>
                <w:b/>
              </w:rPr>
              <w:t>visszkeresetes ügylet</w:t>
            </w:r>
          </w:p>
        </w:tc>
      </w:tr>
      <w:tr w:rsidR="000C6EBD" w:rsidRPr="00EF2A61"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EF2A61" w:rsidRDefault="000C6EBD" w:rsidP="005847F9">
            <w:pPr>
              <w:rPr>
                <w:rFonts w:asciiTheme="minorHAnsi" w:hAnsiTheme="minorHAnsi" w:cstheme="minorHAnsi"/>
              </w:rPr>
            </w:pPr>
            <w:r w:rsidRPr="00EF2A61">
              <w:rPr>
                <w:rFonts w:asciiTheme="minorHAnsi" w:hAnsiTheme="minorHAnsi" w:cstheme="minorHAnsi"/>
              </w:rPr>
              <w:t>megfigyelési egység</w:t>
            </w:r>
          </w:p>
        </w:tc>
        <w:tc>
          <w:tcPr>
            <w:tcW w:w="3171" w:type="dxa"/>
          </w:tcPr>
          <w:p w14:paraId="6C7E07A3" w14:textId="3A643073" w:rsidR="000C6EBD" w:rsidRPr="00EF2A61"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jelentendő adott faktoring ügyféllel kapcsolatos hitelkeret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 megfigyelési egység </w:t>
            </w:r>
            <w:r w:rsidRPr="00EF2A61">
              <w:rPr>
                <w:rFonts w:asciiTheme="minorHAnsi" w:hAnsiTheme="minorHAnsi" w:cstheme="minorHAnsi"/>
                <w:i/>
              </w:rPr>
              <w:t>adott vevővel szemben</w:t>
            </w:r>
            <w:r w:rsidRPr="00EF2A61">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EF2A61"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jelentendő adott faktoring ügyféllel kapcsolatos hitelkeret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 megfigyelési egység </w:t>
            </w:r>
            <w:r w:rsidRPr="00EF2A61">
              <w:rPr>
                <w:rFonts w:asciiTheme="minorHAnsi" w:hAnsiTheme="minorHAnsi" w:cstheme="minorHAnsi"/>
                <w:i/>
              </w:rPr>
              <w:t>a faktoring ügyféllel szemben</w:t>
            </w:r>
            <w:r w:rsidRPr="00EF2A61">
              <w:rPr>
                <w:rFonts w:asciiTheme="minorHAnsi" w:hAnsiTheme="minorHAnsi" w:cstheme="minorHAnsi"/>
              </w:rPr>
              <w:t xml:space="preserve"> azonos devizanemben és eredeti lejárattal fennálló számlacsomag követelés</w:t>
            </w:r>
          </w:p>
        </w:tc>
      </w:tr>
      <w:tr w:rsidR="00F23BAE" w:rsidRPr="00EF2A61"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EF2A61" w:rsidRDefault="00F23BAE" w:rsidP="005847F9">
            <w:pPr>
              <w:rPr>
                <w:rFonts w:asciiTheme="minorHAnsi" w:hAnsiTheme="minorHAnsi" w:cstheme="minorHAnsi"/>
              </w:rPr>
            </w:pPr>
            <w:r w:rsidRPr="00EF2A61">
              <w:rPr>
                <w:rFonts w:asciiTheme="minorHAnsi" w:hAnsiTheme="minorHAnsi" w:cstheme="minorHAnsi"/>
              </w:rPr>
              <w:t>ügyfél</w:t>
            </w:r>
            <w:r w:rsidR="00D13C8F" w:rsidRPr="00EF2A61">
              <w:rPr>
                <w:rFonts w:asciiTheme="minorHAnsi" w:hAnsiTheme="minorHAnsi" w:cstheme="minorHAnsi"/>
              </w:rPr>
              <w:t xml:space="preserve"> (adós)</w:t>
            </w:r>
          </w:p>
        </w:tc>
        <w:tc>
          <w:tcPr>
            <w:tcW w:w="3171" w:type="dxa"/>
          </w:tcPr>
          <w:p w14:paraId="003828D3" w14:textId="7E2FBC45" w:rsidR="00F23BAE" w:rsidRPr="00EF2A61"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vevő</w:t>
            </w:r>
            <w:r w:rsidR="00C6209F" w:rsidRPr="00EF2A61">
              <w:rPr>
                <w:rStyle w:val="Lbjegyzet-hivatkozs"/>
                <w:rFonts w:asciiTheme="minorHAnsi" w:hAnsiTheme="minorHAnsi" w:cstheme="minorHAnsi"/>
              </w:rPr>
              <w:footnoteReference w:id="7"/>
            </w:r>
          </w:p>
        </w:tc>
        <w:tc>
          <w:tcPr>
            <w:tcW w:w="3171" w:type="dxa"/>
          </w:tcPr>
          <w:p w14:paraId="0582E8D1" w14:textId="54B18CE8" w:rsidR="00F23BAE" w:rsidRPr="00EF2A61"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faktoring ügyfél</w:t>
            </w:r>
            <w:r w:rsidR="008C3198" w:rsidRPr="00EF2A61">
              <w:rPr>
                <w:rFonts w:asciiTheme="minorHAnsi" w:hAnsiTheme="minorHAnsi" w:cstheme="minorHAnsi"/>
              </w:rPr>
              <w:t xml:space="preserve"> (szállító)</w:t>
            </w:r>
          </w:p>
        </w:tc>
      </w:tr>
      <w:tr w:rsidR="000558F2" w:rsidRPr="00EF2A61"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EF2A61" w:rsidRDefault="000558F2" w:rsidP="005847F9">
            <w:pPr>
              <w:rPr>
                <w:rFonts w:asciiTheme="minorHAnsi" w:hAnsiTheme="minorHAnsi" w:cstheme="minorHAnsi"/>
              </w:rPr>
            </w:pPr>
            <w:r w:rsidRPr="00EF2A61">
              <w:rPr>
                <w:rFonts w:asciiTheme="minorHAnsi" w:hAnsiTheme="minorHAnsi" w:cstheme="minorHAnsi"/>
              </w:rPr>
              <w:t>fedezet</w:t>
            </w:r>
          </w:p>
        </w:tc>
        <w:tc>
          <w:tcPr>
            <w:tcW w:w="6342" w:type="dxa"/>
            <w:gridSpan w:val="2"/>
          </w:tcPr>
          <w:p w14:paraId="25A5EEA8" w14:textId="1870773E" w:rsidR="000558F2" w:rsidRPr="00EF2A61"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faktorált követelés nem fedezet, azonban a kapcsolódó fedezetek (pl. garancia, biztosítási </w:t>
            </w:r>
            <w:proofErr w:type="gramStart"/>
            <w:r w:rsidRPr="00EF2A61">
              <w:rPr>
                <w:rFonts w:asciiTheme="minorHAnsi" w:hAnsiTheme="minorHAnsi" w:cstheme="minorHAnsi"/>
              </w:rPr>
              <w:t>kötvény,</w:t>
            </w:r>
            <w:proofErr w:type="gramEnd"/>
            <w:r w:rsidRPr="00EF2A61">
              <w:rPr>
                <w:rFonts w:asciiTheme="minorHAnsi" w:hAnsiTheme="minorHAnsi" w:cstheme="minorHAnsi"/>
              </w:rPr>
              <w:t xml:space="preserve"> stb.) jelentendők</w:t>
            </w:r>
            <w:r w:rsidR="00802BD4" w:rsidRPr="00EF2A61">
              <w:rPr>
                <w:rFonts w:asciiTheme="minorHAnsi" w:hAnsiTheme="minorHAnsi" w:cstheme="minorHAnsi"/>
              </w:rPr>
              <w:t xml:space="preserve"> – a fedezetek kapcsolhatók a kerethez vagy a számlacsomagokhoz, ahogy a banki rendszerek azt lehetővé teszik</w:t>
            </w:r>
            <w:r w:rsidR="008C3198" w:rsidRPr="00EF2A61">
              <w:rPr>
                <w:rFonts w:asciiTheme="minorHAnsi" w:hAnsiTheme="minorHAnsi" w:cstheme="minorHAnsi"/>
              </w:rPr>
              <w:t xml:space="preserve"> – az értékkel nem rendelkező fedezetek is jelentendők</w:t>
            </w:r>
            <w:r w:rsidR="0094585D" w:rsidRPr="00EF2A61">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EF2A61"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EF2A61" w:rsidRDefault="007E5698" w:rsidP="005847F9">
            <w:pPr>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 </w:t>
            </w:r>
          </w:p>
        </w:tc>
        <w:tc>
          <w:tcPr>
            <w:tcW w:w="6342" w:type="dxa"/>
            <w:gridSpan w:val="2"/>
          </w:tcPr>
          <w:p w14:paraId="16BAFE5A" w14:textId="5DE6D6FA" w:rsidR="007E5698" w:rsidRPr="00EF2A61"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adott faktoring ügyfél számára számlák </w:t>
            </w:r>
            <w:proofErr w:type="spellStart"/>
            <w:r w:rsidRPr="00EF2A61">
              <w:rPr>
                <w:rFonts w:asciiTheme="minorHAnsi" w:hAnsiTheme="minorHAnsi" w:cstheme="minorHAnsi"/>
              </w:rPr>
              <w:t>faktorálására</w:t>
            </w:r>
            <w:proofErr w:type="spellEnd"/>
            <w:r w:rsidRPr="00EF2A61">
              <w:rPr>
                <w:rFonts w:asciiTheme="minorHAnsi" w:hAnsiTheme="minorHAnsi" w:cstheme="minorHAnsi"/>
              </w:rPr>
              <w:t xml:space="preserve"> nyitott hitelkeret adatait kell itt megadni</w:t>
            </w:r>
            <w:r w:rsidR="00326AD2" w:rsidRPr="00EF2A61">
              <w:rPr>
                <w:rFonts w:asciiTheme="minorHAnsi" w:hAnsiTheme="minorHAnsi" w:cstheme="minorHAnsi"/>
              </w:rPr>
              <w:t>– ide kell kötni a faktoring ügyfelet</w:t>
            </w:r>
            <w:r w:rsidR="0008684B" w:rsidRPr="00EF2A61">
              <w:rPr>
                <w:rFonts w:asciiTheme="minorHAnsi" w:hAnsiTheme="minorHAnsi" w:cstheme="minorHAnsi"/>
              </w:rPr>
              <w:t xml:space="preserve"> (a</w:t>
            </w:r>
            <w:r w:rsidR="00911ACD" w:rsidRPr="00EF2A61">
              <w:rPr>
                <w:rFonts w:asciiTheme="minorHAnsi" w:hAnsiTheme="minorHAnsi" w:cstheme="minorHAnsi"/>
              </w:rPr>
              <w:t>z</w:t>
            </w:r>
            <w:r w:rsidR="0008684B" w:rsidRPr="00EF2A61">
              <w:rPr>
                <w:rFonts w:asciiTheme="minorHAnsi" w:hAnsiTheme="minorHAnsi" w:cstheme="minorHAnsi"/>
              </w:rPr>
              <w:t xml:space="preserve"> </w:t>
            </w:r>
            <w:r w:rsidR="004F22D6" w:rsidRPr="00EF2A61">
              <w:rPr>
                <w:rFonts w:asciiTheme="minorHAnsi" w:hAnsiTheme="minorHAnsi" w:cstheme="minorHAnsi"/>
              </w:rPr>
              <w:t>instrumentum</w:t>
            </w:r>
            <w:r w:rsidR="004F22D6" w:rsidRPr="00EF2A61" w:rsidDel="004F22D6">
              <w:rPr>
                <w:rFonts w:asciiTheme="minorHAnsi" w:hAnsiTheme="minorHAnsi" w:cstheme="minorHAnsi"/>
              </w:rPr>
              <w:t xml:space="preserve"> </w:t>
            </w:r>
            <w:proofErr w:type="spellStart"/>
            <w:r w:rsidR="0008684B" w:rsidRPr="00EF2A61">
              <w:rPr>
                <w:rFonts w:asciiTheme="minorHAnsi" w:hAnsiTheme="minorHAnsi" w:cstheme="minorHAnsi"/>
              </w:rPr>
              <w:t>KHR</w:t>
            </w:r>
            <w:proofErr w:type="spellEnd"/>
            <w:r w:rsidR="0008684B" w:rsidRPr="00EF2A61">
              <w:rPr>
                <w:rFonts w:asciiTheme="minorHAnsi" w:hAnsiTheme="minorHAnsi" w:cstheme="minorHAnsi"/>
              </w:rPr>
              <w:t xml:space="preserve"> azonosító</w:t>
            </w:r>
            <w:r w:rsidR="00BF5D0F" w:rsidRPr="00EF2A61">
              <w:rPr>
                <w:rFonts w:asciiTheme="minorHAnsi" w:hAnsiTheme="minorHAnsi" w:cstheme="minorHAnsi"/>
              </w:rPr>
              <w:t>ja</w:t>
            </w:r>
            <w:r w:rsidR="0008684B" w:rsidRPr="00EF2A61">
              <w:rPr>
                <w:rFonts w:asciiTheme="minorHAnsi" w:hAnsiTheme="minorHAnsi" w:cstheme="minorHAnsi"/>
              </w:rPr>
              <w:t xml:space="preserve"> lefelé „örökítendő” az </w:t>
            </w:r>
            <w:proofErr w:type="spellStart"/>
            <w:r w:rsidR="0008684B" w:rsidRPr="00EF2A61">
              <w:rPr>
                <w:rFonts w:asciiTheme="minorHAnsi" w:hAnsiTheme="minorHAnsi" w:cstheme="minorHAnsi"/>
              </w:rPr>
              <w:t>INSTR</w:t>
            </w:r>
            <w:proofErr w:type="spellEnd"/>
            <w:r w:rsidR="0008684B" w:rsidRPr="00EF2A61">
              <w:rPr>
                <w:rFonts w:asciiTheme="minorHAnsi" w:hAnsiTheme="minorHAnsi" w:cstheme="minorHAnsi"/>
              </w:rPr>
              <w:t xml:space="preserve"> szintre, amennyiben az </w:t>
            </w:r>
            <w:proofErr w:type="spellStart"/>
            <w:r w:rsidR="0008684B" w:rsidRPr="00EF2A61">
              <w:rPr>
                <w:rFonts w:asciiTheme="minorHAnsi" w:hAnsiTheme="minorHAnsi" w:cstheme="minorHAnsi"/>
              </w:rPr>
              <w:t>INSTK</w:t>
            </w:r>
            <w:proofErr w:type="spellEnd"/>
            <w:r w:rsidR="0008684B" w:rsidRPr="00EF2A61">
              <w:rPr>
                <w:rFonts w:asciiTheme="minorHAnsi" w:hAnsiTheme="minorHAnsi" w:cstheme="minorHAnsi"/>
              </w:rPr>
              <w:t xml:space="preserve"> táblában nyílik a keret és ott emiatt a </w:t>
            </w:r>
            <w:proofErr w:type="spellStart"/>
            <w:r w:rsidR="0008684B" w:rsidRPr="00EF2A61">
              <w:rPr>
                <w:rFonts w:asciiTheme="minorHAnsi" w:hAnsiTheme="minorHAnsi" w:cstheme="minorHAnsi"/>
              </w:rPr>
              <w:t>KHR</w:t>
            </w:r>
            <w:proofErr w:type="spellEnd"/>
            <w:r w:rsidR="0008684B" w:rsidRPr="00EF2A61">
              <w:rPr>
                <w:rFonts w:asciiTheme="minorHAnsi" w:hAnsiTheme="minorHAnsi" w:cstheme="minorHAnsi"/>
              </w:rPr>
              <w:t xml:space="preserve"> azonosító jelentésre kerül)</w:t>
            </w:r>
          </w:p>
        </w:tc>
      </w:tr>
      <w:tr w:rsidR="00557B22" w:rsidRPr="00EF2A61"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EF2A61" w:rsidRDefault="00557B22" w:rsidP="005847F9">
            <w:pPr>
              <w:rPr>
                <w:rFonts w:asciiTheme="minorHAnsi" w:hAnsiTheme="minorHAnsi" w:cstheme="minorHAnsi"/>
              </w:rPr>
            </w:pPr>
            <w:r w:rsidRPr="00EF2A61">
              <w:rPr>
                <w:rFonts w:eastAsia="Times New Roman"/>
              </w:rPr>
              <w:t>Keret létrejöttének időpontja</w:t>
            </w:r>
          </w:p>
        </w:tc>
        <w:tc>
          <w:tcPr>
            <w:tcW w:w="6342" w:type="dxa"/>
            <w:gridSpan w:val="2"/>
          </w:tcPr>
          <w:p w14:paraId="38734225" w14:textId="04808E5D"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eastAsia="Times New Roman"/>
              </w:rPr>
              <w:t>a szerződés megkötése napja</w:t>
            </w:r>
          </w:p>
        </w:tc>
      </w:tr>
      <w:tr w:rsidR="00557B22" w:rsidRPr="00EF2A61"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EF2A61" w:rsidRDefault="00557B22" w:rsidP="005847F9">
            <w:pPr>
              <w:rPr>
                <w:rFonts w:asciiTheme="minorHAnsi" w:hAnsiTheme="minorHAnsi" w:cstheme="minorHAnsi"/>
              </w:rPr>
            </w:pPr>
            <w:r w:rsidRPr="00EF2A61">
              <w:rPr>
                <w:rFonts w:eastAsia="Times New Roman"/>
              </w:rPr>
              <w:t>Keret indulásának időpontja</w:t>
            </w:r>
          </w:p>
        </w:tc>
        <w:tc>
          <w:tcPr>
            <w:tcW w:w="6342" w:type="dxa"/>
            <w:gridSpan w:val="2"/>
          </w:tcPr>
          <w:p w14:paraId="2D7D1A8B" w14:textId="14C655EB"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eastAsia="Times New Roman"/>
              </w:rPr>
              <w:t xml:space="preserve">a szerződés megkötése napja, illetve </w:t>
            </w:r>
            <w:proofErr w:type="spellStart"/>
            <w:r w:rsidRPr="00EF2A61">
              <w:rPr>
                <w:rFonts w:eastAsia="Times New Roman"/>
              </w:rPr>
              <w:t>hatályosulási</w:t>
            </w:r>
            <w:proofErr w:type="spellEnd"/>
            <w:r w:rsidRPr="00EF2A61">
              <w:rPr>
                <w:rFonts w:eastAsia="Times New Roman"/>
              </w:rPr>
              <w:t xml:space="preserve"> feltételek esetén utóbbiak teljesítésének napja</w:t>
            </w:r>
          </w:p>
        </w:tc>
      </w:tr>
      <w:tr w:rsidR="00557B22" w:rsidRPr="00EF2A61"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EF2A61" w:rsidRDefault="00557B22" w:rsidP="005847F9">
            <w:pPr>
              <w:rPr>
                <w:rFonts w:asciiTheme="minorHAnsi" w:hAnsiTheme="minorHAnsi" w:cstheme="minorHAnsi"/>
              </w:rPr>
            </w:pPr>
            <w:r w:rsidRPr="00EF2A61">
              <w:rPr>
                <w:rFonts w:asciiTheme="minorHAnsi" w:hAnsiTheme="minorHAnsi" w:cstheme="minorHAnsi"/>
              </w:rPr>
              <w:t>A (keret)szerződés lejáratának időpontja</w:t>
            </w:r>
          </w:p>
        </w:tc>
        <w:tc>
          <w:tcPr>
            <w:tcW w:w="6342" w:type="dxa"/>
            <w:gridSpan w:val="2"/>
          </w:tcPr>
          <w:p w14:paraId="71F8664E" w14:textId="17C6B710" w:rsidR="00557B22" w:rsidRPr="00EF2A61"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EF2A61"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EF2A61" w:rsidRDefault="00326AD2" w:rsidP="005847F9">
            <w:pPr>
              <w:rPr>
                <w:rFonts w:asciiTheme="minorHAnsi" w:hAnsiTheme="minorHAnsi" w:cstheme="minorHAnsi"/>
              </w:rPr>
            </w:pPr>
            <w:bookmarkStart w:id="437" w:name="_Hlk522095699"/>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EF2A61"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keletkezés módja</w:t>
            </w:r>
          </w:p>
        </w:tc>
        <w:tc>
          <w:tcPr>
            <w:tcW w:w="6342" w:type="dxa"/>
            <w:gridSpan w:val="2"/>
          </w:tcPr>
          <w:p w14:paraId="33669CA7" w14:textId="0DCFE0BD"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folyó faktoring ügylettel</w:t>
            </w:r>
            <w:r w:rsidR="00F133B2" w:rsidRPr="00EF2A61">
              <w:rPr>
                <w:rFonts w:asciiTheme="minorHAnsi" w:hAnsiTheme="minorHAnsi" w:cstheme="minorHAnsi"/>
              </w:rPr>
              <w:t xml:space="preserve"> (összeolvadás/beolvadás esetén </w:t>
            </w:r>
            <w:r w:rsidR="00E0037A" w:rsidRPr="00EF2A61">
              <w:rPr>
                <w:rFonts w:asciiTheme="minorHAnsi" w:hAnsiTheme="minorHAnsi" w:cstheme="minorHAnsi"/>
              </w:rPr>
              <w:t>’</w:t>
            </w:r>
            <w:proofErr w:type="spellStart"/>
            <w:r w:rsidR="00E0037A" w:rsidRPr="00EF2A61">
              <w:rPr>
                <w:rFonts w:asciiTheme="minorHAnsi" w:hAnsiTheme="minorHAnsi" w:cstheme="minorHAnsi"/>
              </w:rPr>
              <w:t>OSSZ_BEOLV</w:t>
            </w:r>
            <w:proofErr w:type="spellEnd"/>
            <w:r w:rsidR="00E0037A" w:rsidRPr="00EF2A61">
              <w:rPr>
                <w:rFonts w:asciiTheme="minorHAnsi" w:hAnsiTheme="minorHAnsi" w:cstheme="minorHAnsi"/>
              </w:rPr>
              <w:t>’</w:t>
            </w:r>
            <w:r w:rsidR="00F133B2" w:rsidRPr="00EF2A61">
              <w:rPr>
                <w:rFonts w:asciiTheme="minorHAnsi" w:hAnsiTheme="minorHAnsi" w:cstheme="minorHAnsi"/>
              </w:rPr>
              <w:t xml:space="preserve"> </w:t>
            </w:r>
            <w:del w:id="438" w:author="MNB" w:date="2025-08-29T10:22:00Z" w16du:dateUtc="2025-08-29T08:22:00Z">
              <w:r w:rsidR="00F133B2" w:rsidRPr="006C72EB">
                <w:rPr>
                  <w:rFonts w:asciiTheme="minorHAnsi" w:hAnsiTheme="minorHAnsi" w:cstheme="minorHAnsi"/>
                </w:rPr>
                <w:delText xml:space="preserve"> </w:delText>
              </w:r>
            </w:del>
            <w:r w:rsidR="00F133B2" w:rsidRPr="00EF2A61">
              <w:rPr>
                <w:rFonts w:asciiTheme="minorHAnsi" w:hAnsiTheme="minorHAnsi" w:cstheme="minorHAnsi"/>
              </w:rPr>
              <w:t>kód alkalmazandó)</w:t>
            </w:r>
          </w:p>
        </w:tc>
      </w:tr>
      <w:tr w:rsidR="004925A1" w:rsidRPr="00EF2A61"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EF2A61" w:rsidRDefault="004925A1" w:rsidP="00FE4455">
            <w:pPr>
              <w:pStyle w:val="Listaszerbekezds"/>
              <w:numPr>
                <w:ilvl w:val="0"/>
                <w:numId w:val="13"/>
              </w:numPr>
              <w:rPr>
                <w:rFonts w:asciiTheme="minorHAnsi" w:hAnsiTheme="minorHAnsi" w:cstheme="minorHAnsi"/>
              </w:rPr>
            </w:pPr>
            <w:r w:rsidRPr="00EF2A61">
              <w:rPr>
                <w:rFonts w:asciiTheme="minorHAnsi" w:hAnsiTheme="minorHAnsi" w:cstheme="minorHAnsi"/>
              </w:rPr>
              <w:t>szerződés megkötésének időpontja</w:t>
            </w:r>
          </w:p>
        </w:tc>
        <w:tc>
          <w:tcPr>
            <w:tcW w:w="6342" w:type="dxa"/>
            <w:gridSpan w:val="2"/>
          </w:tcPr>
          <w:p w14:paraId="3FCBAC15" w14:textId="7FFCB07E" w:rsidR="004925A1" w:rsidRPr="00EF2A61"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439" w:name="_Hlk139440418"/>
            <w:r w:rsidRPr="00EF2A61">
              <w:rPr>
                <w:rFonts w:asciiTheme="minorHAnsi" w:hAnsiTheme="minorHAnsi" w:cstheme="minorHAnsi"/>
              </w:rPr>
              <w:t>a faktoring</w:t>
            </w:r>
            <w:r w:rsidR="004925A1" w:rsidRPr="00EF2A61">
              <w:rPr>
                <w:rFonts w:asciiTheme="minorHAnsi" w:hAnsiTheme="minorHAnsi" w:cstheme="minorHAnsi"/>
              </w:rPr>
              <w:t xml:space="preserve"> szerződés megkötésének időpontja </w:t>
            </w:r>
            <w:bookmarkEnd w:id="439"/>
          </w:p>
        </w:tc>
      </w:tr>
      <w:tr w:rsidR="00A2061F" w:rsidRPr="00EF2A61"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instrumentum indulásának időpontja</w:t>
            </w:r>
          </w:p>
        </w:tc>
        <w:tc>
          <w:tcPr>
            <w:tcW w:w="6342" w:type="dxa"/>
            <w:gridSpan w:val="2"/>
          </w:tcPr>
          <w:p w14:paraId="564A3215" w14:textId="6B6D8296" w:rsidR="00A2061F" w:rsidRPr="00EF2A61"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számla/</w:t>
            </w:r>
            <w:r w:rsidR="00A2061F" w:rsidRPr="00EF2A61">
              <w:rPr>
                <w:rFonts w:asciiTheme="minorHAnsi" w:hAnsiTheme="minorHAnsi" w:cstheme="minorHAnsi"/>
              </w:rPr>
              <w:t>számlacsomag megelőlegezésének időpontja (megegyezik az elszámolás napjával)</w:t>
            </w:r>
          </w:p>
        </w:tc>
      </w:tr>
      <w:tr w:rsidR="00A2061F" w:rsidRPr="00EF2A61"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 xml:space="preserve">instrumentum </w:t>
            </w:r>
            <w:r w:rsidR="004925A1" w:rsidRPr="00EF2A61">
              <w:rPr>
                <w:rFonts w:asciiTheme="minorHAnsi" w:hAnsiTheme="minorHAnsi" w:cstheme="minorHAnsi"/>
              </w:rPr>
              <w:t xml:space="preserve">szerződésben rögzített </w:t>
            </w:r>
            <w:r w:rsidRPr="00EF2A61">
              <w:rPr>
                <w:rFonts w:asciiTheme="minorHAnsi" w:hAnsiTheme="minorHAnsi" w:cstheme="minorHAnsi"/>
              </w:rPr>
              <w:t>lejáratának időpontja</w:t>
            </w:r>
          </w:p>
        </w:tc>
        <w:tc>
          <w:tcPr>
            <w:tcW w:w="6342" w:type="dxa"/>
            <w:gridSpan w:val="2"/>
          </w:tcPr>
          <w:p w14:paraId="3D58C502" w14:textId="75384149" w:rsidR="00A2061F" w:rsidRPr="00EF2A61"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számla/</w:t>
            </w:r>
            <w:r w:rsidR="00A2061F" w:rsidRPr="00EF2A61">
              <w:rPr>
                <w:rFonts w:asciiTheme="minorHAnsi" w:hAnsiTheme="minorHAnsi" w:cstheme="minorHAnsi"/>
              </w:rPr>
              <w:t>számlacsomag visszafizetésének határideje</w:t>
            </w:r>
            <w:r w:rsidR="00C74696" w:rsidRPr="00EF2A61">
              <w:rPr>
                <w:rFonts w:asciiTheme="minorHAnsi" w:hAnsiTheme="minorHAnsi" w:cstheme="minorHAnsi"/>
              </w:rPr>
              <w:t>, a</w:t>
            </w:r>
            <w:r w:rsidR="007830C6" w:rsidRPr="00EF2A61">
              <w:rPr>
                <w:rFonts w:asciiTheme="minorHAnsi" w:hAnsiTheme="minorHAnsi" w:cstheme="minorHAnsi"/>
              </w:rPr>
              <w:t>mennyiben a szerződés türelmi időt tartalmaz és a</w:t>
            </w:r>
            <w:r w:rsidR="00C74696" w:rsidRPr="00EF2A61">
              <w:rPr>
                <w:rFonts w:asciiTheme="minorHAnsi" w:hAnsiTheme="minorHAnsi" w:cstheme="minorHAnsi"/>
              </w:rPr>
              <w:t xml:space="preserve"> hitelintézet</w:t>
            </w:r>
            <w:r w:rsidR="007830C6" w:rsidRPr="00EF2A61">
              <w:rPr>
                <w:rFonts w:asciiTheme="minorHAnsi" w:hAnsiTheme="minorHAnsi" w:cstheme="minorHAnsi"/>
              </w:rPr>
              <w:t xml:space="preserve"> azt figyelembe veszi, akkor</w:t>
            </w:r>
            <w:r w:rsidR="00C74696" w:rsidRPr="00EF2A61">
              <w:rPr>
                <w:rFonts w:asciiTheme="minorHAnsi" w:hAnsiTheme="minorHAnsi" w:cstheme="minorHAnsi"/>
              </w:rPr>
              <w:t xml:space="preserve"> türelmi idővel együtt</w:t>
            </w:r>
            <w:r w:rsidR="00A2061F" w:rsidRPr="00EF2A61">
              <w:rPr>
                <w:rFonts w:asciiTheme="minorHAnsi" w:hAnsiTheme="minorHAnsi" w:cstheme="minorHAnsi"/>
              </w:rPr>
              <w:t xml:space="preserve"> (eredeti lejárattal legyen összhangban)</w:t>
            </w:r>
          </w:p>
        </w:tc>
      </w:tr>
      <w:tr w:rsidR="004925A1" w:rsidRPr="00EF2A61"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EF2A61" w:rsidRDefault="004925A1" w:rsidP="00FE4455">
            <w:pPr>
              <w:pStyle w:val="Listaszerbekezds"/>
              <w:numPr>
                <w:ilvl w:val="0"/>
                <w:numId w:val="13"/>
              </w:numPr>
              <w:rPr>
                <w:rFonts w:asciiTheme="minorHAnsi" w:hAnsiTheme="minorHAnsi" w:cstheme="minorHAnsi"/>
              </w:rPr>
            </w:pPr>
            <w:r w:rsidRPr="00EF2A61">
              <w:rPr>
                <w:rFonts w:asciiTheme="minorHAnsi" w:hAnsiTheme="minorHAnsi" w:cstheme="minorHAnsi"/>
              </w:rPr>
              <w:t>eredeti lejárat</w:t>
            </w:r>
          </w:p>
        </w:tc>
        <w:tc>
          <w:tcPr>
            <w:tcW w:w="6342" w:type="dxa"/>
            <w:gridSpan w:val="2"/>
          </w:tcPr>
          <w:p w14:paraId="28596C7D" w14:textId="58D8F359" w:rsidR="004925A1" w:rsidRPr="00EF2A61"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aktuálisan megelőlegezett </w:t>
            </w:r>
            <w:r w:rsidR="007830C6" w:rsidRPr="00EF2A61">
              <w:rPr>
                <w:rFonts w:asciiTheme="minorHAnsi" w:hAnsiTheme="minorHAnsi" w:cstheme="minorHAnsi"/>
              </w:rPr>
              <w:t>számla/</w:t>
            </w:r>
            <w:r w:rsidRPr="00EF2A61">
              <w:rPr>
                <w:rFonts w:asciiTheme="minorHAnsi" w:hAnsiTheme="minorHAnsi" w:cstheme="minorHAnsi"/>
              </w:rPr>
              <w:t>számlacsomag lejárati kategóriája jelentendő az M02/M03 jelentésekkel konzisztensen</w:t>
            </w:r>
          </w:p>
        </w:tc>
      </w:tr>
      <w:tr w:rsidR="00A2061F" w:rsidRPr="00EF2A61"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instrumentum típus</w:t>
            </w:r>
          </w:p>
        </w:tc>
        <w:tc>
          <w:tcPr>
            <w:tcW w:w="6342" w:type="dxa"/>
            <w:gridSpan w:val="2"/>
          </w:tcPr>
          <w:p w14:paraId="12053838" w14:textId="04C75E03"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faktoring ügylet</w:t>
            </w:r>
          </w:p>
        </w:tc>
      </w:tr>
      <w:tr w:rsidR="00A2061F" w:rsidRPr="00EF2A61"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faktoringkövetelés tárgya</w:t>
            </w:r>
          </w:p>
        </w:tc>
        <w:tc>
          <w:tcPr>
            <w:tcW w:w="6342" w:type="dxa"/>
            <w:gridSpan w:val="2"/>
          </w:tcPr>
          <w:p w14:paraId="5818EDC3" w14:textId="13D45A24" w:rsidR="00A2061F" w:rsidRPr="00EF2A61"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vevői</w:t>
            </w:r>
            <w:r w:rsidR="00A2061F" w:rsidRPr="00EF2A61">
              <w:rPr>
                <w:rFonts w:asciiTheme="minorHAnsi" w:hAnsiTheme="minorHAnsi" w:cstheme="minorHAnsi"/>
              </w:rPr>
              <w:t xml:space="preserve"> számla/hitel/egyéb</w:t>
            </w:r>
          </w:p>
        </w:tc>
      </w:tr>
      <w:tr w:rsidR="00A2061F" w:rsidRPr="00EF2A61"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érvényesítés</w:t>
            </w:r>
          </w:p>
        </w:tc>
        <w:tc>
          <w:tcPr>
            <w:tcW w:w="3171" w:type="dxa"/>
          </w:tcPr>
          <w:p w14:paraId="74AB2245" w14:textId="79F99BE3"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w:t>
            </w:r>
          </w:p>
        </w:tc>
        <w:tc>
          <w:tcPr>
            <w:tcW w:w="3171" w:type="dxa"/>
          </w:tcPr>
          <w:p w14:paraId="644EA667" w14:textId="4C49B7A1"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igen</w:t>
            </w:r>
          </w:p>
        </w:tc>
      </w:tr>
      <w:tr w:rsidR="00A2061F" w:rsidRPr="00EF2A61"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hitelcél</w:t>
            </w:r>
          </w:p>
        </w:tc>
        <w:tc>
          <w:tcPr>
            <w:tcW w:w="6342" w:type="dxa"/>
            <w:gridSpan w:val="2"/>
          </w:tcPr>
          <w:p w14:paraId="6D0485B1" w14:textId="10E00181" w:rsidR="00A2061F" w:rsidRPr="00EF2A61"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jellemzően </w:t>
            </w:r>
            <w:r w:rsidR="009775EA" w:rsidRPr="00EF2A61">
              <w:rPr>
                <w:rFonts w:asciiTheme="minorHAnsi" w:hAnsiTheme="minorHAnsi" w:cstheme="minorHAnsi"/>
              </w:rPr>
              <w:t>exportfinanszírozás vagy</w:t>
            </w:r>
            <w:r w:rsidR="00A2061F" w:rsidRPr="00EF2A61">
              <w:rPr>
                <w:rFonts w:asciiTheme="minorHAnsi" w:hAnsiTheme="minorHAnsi" w:cstheme="minorHAnsi"/>
              </w:rPr>
              <w:t xml:space="preserve"> egyéb cél</w:t>
            </w:r>
          </w:p>
        </w:tc>
      </w:tr>
      <w:tr w:rsidR="00095088" w:rsidRPr="00EF2A61"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EF2A61" w:rsidRDefault="004A6D7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hitelvédelmi biztosítással rendelkezik?</w:t>
            </w:r>
          </w:p>
          <w:p w14:paraId="48083B39" w14:textId="77777777" w:rsidR="00095088" w:rsidRPr="00EF2A61" w:rsidRDefault="00095088" w:rsidP="004A6D74">
            <w:pPr>
              <w:ind w:left="360"/>
              <w:rPr>
                <w:rFonts w:asciiTheme="minorHAnsi" w:hAnsiTheme="minorHAnsi" w:cstheme="minorHAnsi"/>
              </w:rPr>
            </w:pPr>
          </w:p>
        </w:tc>
        <w:tc>
          <w:tcPr>
            <w:tcW w:w="3171" w:type="dxa"/>
          </w:tcPr>
          <w:p w14:paraId="7ED4C96D" w14:textId="6B9B7979" w:rsidR="00095088" w:rsidRPr="00EF2A61"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(a kapcsolódó biztosítást fedezetként kell jelenteni)</w:t>
            </w:r>
          </w:p>
        </w:tc>
        <w:tc>
          <w:tcPr>
            <w:tcW w:w="3171" w:type="dxa"/>
          </w:tcPr>
          <w:p w14:paraId="444064FE" w14:textId="2EFE15C9" w:rsidR="00095088" w:rsidRPr="00EF2A61"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(a kapcsolódó biztosítást fedezetként kell jelenteni)</w:t>
            </w:r>
          </w:p>
        </w:tc>
      </w:tr>
      <w:tr w:rsidR="00A2061F" w:rsidRPr="00EF2A61"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instrumentum összege</w:t>
            </w:r>
          </w:p>
        </w:tc>
        <w:tc>
          <w:tcPr>
            <w:tcW w:w="3171" w:type="dxa"/>
          </w:tcPr>
          <w:p w14:paraId="2B3256B8" w14:textId="517548D7"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vevővel szemben fennálló számlacsomag követelés tényleges értéke</w:t>
            </w:r>
          </w:p>
        </w:tc>
        <w:tc>
          <w:tcPr>
            <w:tcW w:w="3171" w:type="dxa"/>
          </w:tcPr>
          <w:p w14:paraId="45359661" w14:textId="31469DDE"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faktoring ügyféllel szemben fennálló követelés összege</w:t>
            </w:r>
          </w:p>
        </w:tc>
      </w:tr>
      <w:tr w:rsidR="008E7E84" w:rsidRPr="00EF2A61"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EF2A61" w:rsidRDefault="008E7E8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bekerülési érték</w:t>
            </w:r>
          </w:p>
        </w:tc>
        <w:tc>
          <w:tcPr>
            <w:tcW w:w="6342" w:type="dxa"/>
            <w:gridSpan w:val="2"/>
          </w:tcPr>
          <w:p w14:paraId="122B1E8D" w14:textId="3E341567"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jelentendő</w:t>
            </w:r>
          </w:p>
        </w:tc>
      </w:tr>
      <w:tr w:rsidR="008E7E84" w:rsidRPr="00EF2A61"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EF2A61" w:rsidRDefault="008E7E84" w:rsidP="00FE4455">
            <w:pPr>
              <w:pStyle w:val="Listaszerbekezds"/>
              <w:numPr>
                <w:ilvl w:val="0"/>
                <w:numId w:val="13"/>
              </w:numPr>
              <w:rPr>
                <w:rFonts w:asciiTheme="minorHAnsi" w:hAnsiTheme="minorHAnsi" w:cstheme="minorHAnsi"/>
              </w:rPr>
            </w:pPr>
            <w:r w:rsidRPr="00EF2A61">
              <w:rPr>
                <w:rFonts w:asciiTheme="minorHAnsi" w:hAnsiTheme="minorHAnsi" w:cstheme="minorHAnsi"/>
              </w:rPr>
              <w:t>mérleg szerinti érték</w:t>
            </w:r>
          </w:p>
        </w:tc>
        <w:tc>
          <w:tcPr>
            <w:tcW w:w="6342" w:type="dxa"/>
            <w:gridSpan w:val="2"/>
          </w:tcPr>
          <w:p w14:paraId="12182B54" w14:textId="1B87EC52"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HAS alatt megegyezik az instrumentum összegével, </w:t>
            </w:r>
            <w:proofErr w:type="spellStart"/>
            <w:r w:rsidRPr="00EF2A61">
              <w:rPr>
                <w:rFonts w:asciiTheme="minorHAnsi" w:hAnsiTheme="minorHAnsi" w:cstheme="minorHAnsi"/>
              </w:rPr>
              <w:t>IFRS</w:t>
            </w:r>
            <w:proofErr w:type="spellEnd"/>
            <w:r w:rsidRPr="00EF2A61">
              <w:rPr>
                <w:rFonts w:asciiTheme="minorHAnsi" w:hAnsiTheme="minorHAnsi" w:cstheme="minorHAnsi"/>
              </w:rPr>
              <w:t xml:space="preserve"> alatt eltér</w:t>
            </w:r>
          </w:p>
        </w:tc>
      </w:tr>
      <w:tr w:rsidR="00A2061F" w:rsidRPr="00EF2A61"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EF2A61" w:rsidRDefault="00A2061F" w:rsidP="00FE4455">
            <w:pPr>
              <w:pStyle w:val="Listaszerbekezds"/>
              <w:numPr>
                <w:ilvl w:val="0"/>
                <w:numId w:val="13"/>
              </w:numPr>
              <w:rPr>
                <w:rFonts w:asciiTheme="minorHAnsi" w:hAnsiTheme="minorHAnsi" w:cstheme="minorHAnsi"/>
              </w:rPr>
            </w:pPr>
            <w:r w:rsidRPr="00EF2A61">
              <w:rPr>
                <w:rFonts w:asciiTheme="minorHAnsi" w:hAnsiTheme="minorHAnsi" w:cstheme="minorHAnsi"/>
              </w:rPr>
              <w:t>kamat mezők</w:t>
            </w:r>
          </w:p>
        </w:tc>
        <w:tc>
          <w:tcPr>
            <w:tcW w:w="3171" w:type="dxa"/>
          </w:tcPr>
          <w:p w14:paraId="09A10A80" w14:textId="036F0A63" w:rsidR="00A2061F" w:rsidRPr="00EF2A61"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jelentendő (jellemzően diszkont kamat)</w:t>
            </w:r>
          </w:p>
        </w:tc>
        <w:tc>
          <w:tcPr>
            <w:tcW w:w="3171" w:type="dxa"/>
          </w:tcPr>
          <w:p w14:paraId="021C78BE" w14:textId="7BAB5DEB"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jelentendő</w:t>
            </w:r>
            <w:r w:rsidR="0077035B" w:rsidRPr="00EF2A61">
              <w:rPr>
                <w:rFonts w:asciiTheme="minorHAnsi" w:hAnsiTheme="minorHAnsi" w:cstheme="minorHAnsi"/>
              </w:rPr>
              <w:t xml:space="preserve"> (normál hitelekhez hasonlóan)</w:t>
            </w:r>
          </w:p>
        </w:tc>
      </w:tr>
      <w:bookmarkEnd w:id="437"/>
      <w:tr w:rsidR="00A2061F" w:rsidRPr="00EF2A61"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EF2A61" w:rsidRDefault="00A2061F" w:rsidP="005847F9">
            <w:pPr>
              <w:rPr>
                <w:rFonts w:asciiTheme="minorHAnsi" w:hAnsiTheme="minorHAnsi" w:cstheme="minorHAnsi"/>
              </w:rPr>
            </w:pPr>
            <w:r w:rsidRPr="00EF2A61">
              <w:rPr>
                <w:rFonts w:asciiTheme="minorHAnsi" w:hAnsiTheme="minorHAnsi" w:cstheme="minorHAnsi"/>
              </w:rPr>
              <w:t>Óvadék összege</w:t>
            </w:r>
          </w:p>
        </w:tc>
        <w:tc>
          <w:tcPr>
            <w:tcW w:w="3171" w:type="dxa"/>
          </w:tcPr>
          <w:p w14:paraId="5EB2907B" w14:textId="30F1B749"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fedezetként jelentendő</w:t>
            </w:r>
          </w:p>
        </w:tc>
        <w:tc>
          <w:tcPr>
            <w:tcW w:w="3171" w:type="dxa"/>
          </w:tcPr>
          <w:p w14:paraId="035D98E7" w14:textId="64564ACF" w:rsidR="00A2061F" w:rsidRPr="00EF2A61"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fedezetként nem jelentendő, ennyivel kevesebb a követelés összege a számlacsomag értékénél</w:t>
            </w:r>
          </w:p>
        </w:tc>
      </w:tr>
    </w:tbl>
    <w:p w14:paraId="6A42B1A1" w14:textId="77777777" w:rsidR="008C3198" w:rsidRPr="00EF2A61" w:rsidRDefault="008C3198" w:rsidP="005847F9">
      <w:pPr>
        <w:rPr>
          <w:rFonts w:asciiTheme="minorHAnsi" w:hAnsiTheme="minorHAnsi" w:cstheme="minorHAnsi"/>
        </w:rPr>
      </w:pPr>
      <w:r w:rsidRPr="00EF2A61">
        <w:rPr>
          <w:rFonts w:asciiTheme="minorHAnsi" w:hAnsiTheme="minorHAnsi" w:cstheme="minorHAnsi"/>
        </w:rPr>
        <w:t xml:space="preserve"> </w:t>
      </w:r>
    </w:p>
    <w:p w14:paraId="450584F5" w14:textId="59E20FAA" w:rsidR="00874CD1" w:rsidRPr="00EF2A61" w:rsidRDefault="008C3198" w:rsidP="005847F9">
      <w:pPr>
        <w:rPr>
          <w:rFonts w:asciiTheme="minorHAnsi" w:hAnsiTheme="minorHAnsi" w:cstheme="minorHAnsi"/>
        </w:rPr>
      </w:pPr>
      <w:r w:rsidRPr="00EF2A61">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EF2A61" w:rsidRDefault="0077035B" w:rsidP="005847F9">
      <w:pPr>
        <w:rPr>
          <w:rFonts w:asciiTheme="minorHAnsi" w:hAnsiTheme="minorHAnsi" w:cstheme="minorHAnsi"/>
        </w:rPr>
      </w:pPr>
      <w:r w:rsidRPr="00EF2A61">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EF2A61">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EF2A61">
        <w:rPr>
          <w:rFonts w:asciiTheme="minorHAnsi" w:hAnsiTheme="minorHAnsi" w:cstheme="minorHAnsi"/>
        </w:rPr>
        <w:t>rulírozó</w:t>
      </w:r>
      <w:proofErr w:type="spellEnd"/>
      <w:r w:rsidR="00701840" w:rsidRPr="00EF2A61">
        <w:rPr>
          <w:rFonts w:asciiTheme="minorHAnsi" w:hAnsiTheme="minorHAnsi" w:cstheme="minorHAnsi"/>
        </w:rPr>
        <w:t xml:space="preserve"> jelleg miatt).</w:t>
      </w:r>
      <w:r w:rsidR="00DC3820" w:rsidRPr="00EF2A61">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EF2A61">
        <w:rPr>
          <w:rFonts w:asciiTheme="minorHAnsi" w:hAnsiTheme="minorHAnsi" w:cstheme="minorHAnsi"/>
        </w:rPr>
        <w:t>TORL</w:t>
      </w:r>
      <w:proofErr w:type="spellEnd"/>
      <w:r w:rsidR="00DC3820" w:rsidRPr="00EF2A61">
        <w:rPr>
          <w:rFonts w:asciiTheme="minorHAnsi" w:hAnsiTheme="minorHAnsi" w:cstheme="minorHAnsi"/>
        </w:rPr>
        <w:t xml:space="preserve"> táblában nem technikai törlesztésként, más esetekben szintén a </w:t>
      </w:r>
      <w:proofErr w:type="spellStart"/>
      <w:r w:rsidR="00DC3820" w:rsidRPr="00EF2A61">
        <w:rPr>
          <w:rFonts w:asciiTheme="minorHAnsi" w:hAnsiTheme="minorHAnsi" w:cstheme="minorHAnsi"/>
        </w:rPr>
        <w:t>TORL</w:t>
      </w:r>
      <w:proofErr w:type="spellEnd"/>
      <w:r w:rsidR="00DC3820" w:rsidRPr="00EF2A61">
        <w:rPr>
          <w:rFonts w:asciiTheme="minorHAnsi" w:hAnsiTheme="minorHAnsi" w:cstheme="minorHAnsi"/>
        </w:rPr>
        <w:t xml:space="preserve"> táblában technikai törlesztésként </w:t>
      </w:r>
      <w:proofErr w:type="spellStart"/>
      <w:r w:rsidR="00DC3820" w:rsidRPr="00EF2A61">
        <w:rPr>
          <w:rFonts w:asciiTheme="minorHAnsi" w:hAnsiTheme="minorHAnsi" w:cstheme="minorHAnsi"/>
        </w:rPr>
        <w:t>flagelve</w:t>
      </w:r>
      <w:proofErr w:type="spellEnd"/>
      <w:r w:rsidR="00DC3820" w:rsidRPr="00EF2A61">
        <w:rPr>
          <w:rFonts w:asciiTheme="minorHAnsi" w:hAnsiTheme="minorHAnsi" w:cstheme="minorHAnsi"/>
        </w:rPr>
        <w:t xml:space="preserve"> kell szerepeltetni.</w:t>
      </w:r>
    </w:p>
    <w:p w14:paraId="4A8E50E8" w14:textId="039C943E" w:rsidR="00057A84" w:rsidRPr="00EF2A61" w:rsidRDefault="00057A84" w:rsidP="005847F9">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forfeit</w:t>
      </w:r>
      <w:proofErr w:type="spellEnd"/>
      <w:r w:rsidRPr="00EF2A61">
        <w:rPr>
          <w:rFonts w:asciiTheme="minorHAnsi" w:hAnsiTheme="minorHAnsi" w:cstheme="minorHAnsi"/>
        </w:rPr>
        <w:t xml:space="preserve"> ügyletek is a faktoring ügyletekkel konzisztens módon jelentendők.</w:t>
      </w:r>
    </w:p>
    <w:p w14:paraId="7C49A5D1" w14:textId="77777777" w:rsidR="003613CD" w:rsidRPr="00EF2A61" w:rsidRDefault="003613CD" w:rsidP="005847F9">
      <w:pPr>
        <w:rPr>
          <w:rFonts w:asciiTheme="minorHAnsi" w:hAnsiTheme="minorHAnsi" w:cstheme="minorHAnsi"/>
        </w:rPr>
      </w:pPr>
    </w:p>
    <w:p w14:paraId="23C1A44C" w14:textId="77777777" w:rsidR="00090E70" w:rsidRPr="00EF2A61" w:rsidRDefault="007E5698" w:rsidP="00090E70">
      <w:pPr>
        <w:pStyle w:val="Cmsor4"/>
        <w:rPr>
          <w:rFonts w:asciiTheme="minorHAnsi" w:hAnsiTheme="minorHAnsi" w:cstheme="minorHAnsi"/>
          <w:szCs w:val="20"/>
        </w:rPr>
      </w:pPr>
      <w:bookmarkStart w:id="440" w:name="_Toc149902035"/>
      <w:bookmarkStart w:id="441" w:name="_Toc206686177"/>
      <w:bookmarkStart w:id="442" w:name="_Toc188019105"/>
      <w:proofErr w:type="spellStart"/>
      <w:r w:rsidRPr="00EF2A61">
        <w:rPr>
          <w:rFonts w:asciiTheme="minorHAnsi" w:hAnsiTheme="minorHAnsi" w:cstheme="minorHAnsi"/>
          <w:b/>
          <w:szCs w:val="20"/>
        </w:rPr>
        <w:t>Work</w:t>
      </w:r>
      <w:proofErr w:type="spellEnd"/>
      <w:r w:rsidRPr="00EF2A61">
        <w:rPr>
          <w:rFonts w:asciiTheme="minorHAnsi" w:hAnsiTheme="minorHAnsi" w:cstheme="minorHAnsi"/>
          <w:b/>
          <w:szCs w:val="20"/>
        </w:rPr>
        <w:t>-out faktoring ügyletek:</w:t>
      </w:r>
      <w:bookmarkEnd w:id="440"/>
      <w:bookmarkEnd w:id="441"/>
      <w:bookmarkEnd w:id="442"/>
      <w:r w:rsidRPr="00EF2A61">
        <w:rPr>
          <w:rFonts w:asciiTheme="minorHAnsi" w:hAnsiTheme="minorHAnsi" w:cstheme="minorHAnsi"/>
          <w:b/>
          <w:szCs w:val="20"/>
        </w:rPr>
        <w:t xml:space="preserve"> </w:t>
      </w:r>
    </w:p>
    <w:p w14:paraId="1449033B" w14:textId="7D271907" w:rsidR="007E5698" w:rsidRPr="00EF2A61" w:rsidRDefault="008164F2" w:rsidP="00090E70">
      <w:pPr>
        <w:rPr>
          <w:rFonts w:asciiTheme="minorHAnsi" w:hAnsiTheme="minorHAnsi" w:cstheme="minorHAnsi"/>
        </w:rPr>
      </w:pPr>
      <w:r w:rsidRPr="00EF2A61">
        <w:rPr>
          <w:rFonts w:asciiTheme="minorHAnsi" w:hAnsiTheme="minorHAnsi" w:cstheme="minorHAnsi"/>
        </w:rPr>
        <w:t xml:space="preserve">hitelek átvétele követeléskezelésre (hitelintézetek közti portfólió értékesítést nem tekintjük </w:t>
      </w:r>
      <w:proofErr w:type="spellStart"/>
      <w:r w:rsidRPr="00EF2A61">
        <w:rPr>
          <w:rFonts w:asciiTheme="minorHAnsi" w:hAnsiTheme="minorHAnsi" w:cstheme="minorHAnsi"/>
        </w:rPr>
        <w:t>faktoringnak</w:t>
      </w:r>
      <w:proofErr w:type="spellEnd"/>
      <w:r w:rsidRPr="00EF2A61">
        <w:rPr>
          <w:rFonts w:asciiTheme="minorHAnsi" w:hAnsiTheme="minorHAnsi" w:cstheme="minorHAnsi"/>
        </w:rPr>
        <w:t>, az szerződés átruházás).</w:t>
      </w:r>
      <w:r w:rsidR="00234C8C" w:rsidRPr="00EF2A61">
        <w:rPr>
          <w:rFonts w:asciiTheme="minorHAnsi" w:hAnsiTheme="minorHAnsi" w:cstheme="minorHAnsi"/>
        </w:rPr>
        <w:t xml:space="preserve"> Az attribútumok jelentésének módja nem függ attól, hogy visszkeresete</w:t>
      </w:r>
      <w:r w:rsidR="00EB5495" w:rsidRPr="00EF2A61">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EF2A61"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EF2A61" w:rsidRDefault="00EB5495"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14096364" w14:textId="125E9FA4" w:rsidR="00234C8C" w:rsidRPr="00EF2A61"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jelentendő adott faktoring ügyféllel kapcsolatos hitelkeret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 megfigyelési egység az egyes hitelek</w:t>
            </w:r>
          </w:p>
        </w:tc>
      </w:tr>
      <w:tr w:rsidR="00234C8C" w:rsidRPr="00EF2A61"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EF2A61" w:rsidRDefault="00EB5495" w:rsidP="005847F9">
            <w:pPr>
              <w:rPr>
                <w:rFonts w:asciiTheme="minorHAnsi" w:hAnsiTheme="minorHAnsi" w:cstheme="minorHAnsi"/>
              </w:rPr>
            </w:pPr>
            <w:r w:rsidRPr="00EF2A61">
              <w:rPr>
                <w:rFonts w:asciiTheme="minorHAnsi" w:hAnsiTheme="minorHAnsi" w:cstheme="minorHAnsi"/>
              </w:rPr>
              <w:t>ügyfél</w:t>
            </w:r>
            <w:r w:rsidR="00D13C8F" w:rsidRPr="00EF2A61">
              <w:rPr>
                <w:rFonts w:asciiTheme="minorHAnsi" w:hAnsiTheme="minorHAnsi" w:cstheme="minorHAnsi"/>
              </w:rPr>
              <w:t xml:space="preserve"> (adós)</w:t>
            </w:r>
          </w:p>
        </w:tc>
        <w:tc>
          <w:tcPr>
            <w:tcW w:w="6258" w:type="dxa"/>
          </w:tcPr>
          <w:p w14:paraId="3402C5AA" w14:textId="531F17FD" w:rsidR="00234C8C" w:rsidRPr="00EF2A61"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adós(ok)</w:t>
            </w:r>
          </w:p>
        </w:tc>
      </w:tr>
      <w:tr w:rsidR="00234C8C" w:rsidRPr="00EF2A61"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EF2A61" w:rsidRDefault="00316678"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E40B831" w14:textId="3EC87695" w:rsidR="00234C8C"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EF2A61">
              <w:rPr>
                <w:rFonts w:asciiTheme="minorHAnsi" w:hAnsiTheme="minorHAnsi" w:cstheme="minorHAnsi"/>
              </w:rPr>
              <w:t>- ha van hitelkeret és nem allokálja a fedezetet az adatszolgáltató, a fedezet köthető a kerethez</w:t>
            </w:r>
            <w:r w:rsidR="0094585D" w:rsidRPr="00EF2A61">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EF2A61"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EF2A61" w:rsidRDefault="00316678" w:rsidP="005847F9">
            <w:pPr>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EF2A61"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EF2A61" w:rsidRDefault="00316678" w:rsidP="005847F9">
            <w:pPr>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EF2A61"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EF2A61"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13F54E1F" w14:textId="0BD23A01" w:rsidR="00316678" w:rsidRPr="00EF2A61"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EF2A61">
              <w:rPr>
                <w:rFonts w:asciiTheme="minorHAnsi" w:hAnsiTheme="minorHAnsi" w:cstheme="minorHAnsi"/>
              </w:rPr>
              <w:t>work</w:t>
            </w:r>
            <w:proofErr w:type="spellEnd"/>
            <w:r w:rsidRPr="00EF2A61">
              <w:rPr>
                <w:rFonts w:asciiTheme="minorHAnsi" w:hAnsiTheme="minorHAnsi" w:cstheme="minorHAnsi"/>
              </w:rPr>
              <w:t>-out faktoring ügylettel</w:t>
            </w:r>
          </w:p>
        </w:tc>
      </w:tr>
      <w:tr w:rsidR="00316678" w:rsidRPr="00EF2A61"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60506426" w14:textId="459E9820" w:rsidR="00316678" w:rsidRPr="00EF2A61"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indulási időpont</w:t>
            </w:r>
          </w:p>
        </w:tc>
      </w:tr>
      <w:tr w:rsidR="00316678" w:rsidRPr="00EF2A61"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372706A7" w14:textId="0C9FA3AB" w:rsidR="00316678" w:rsidRPr="00EF2A61"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szerződés szerinti lejárat időpontja</w:t>
            </w:r>
          </w:p>
        </w:tc>
      </w:tr>
      <w:tr w:rsidR="005900B2" w:rsidRPr="00EF2A61"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EF2A61" w:rsidRDefault="005900B2"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1D682D3B" w14:textId="122D500A" w:rsidR="005900B2" w:rsidRPr="00EF2A61"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átvétel időpontja</w:t>
            </w:r>
          </w:p>
        </w:tc>
      </w:tr>
      <w:tr w:rsidR="008E7E84" w:rsidRPr="00EF2A61"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66569EB1" w14:textId="635680A1"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 szerződés szerinti eredeti lejárat, nem a megvásárlás időpontjától számított lejárat</w:t>
            </w:r>
          </w:p>
        </w:tc>
      </w:tr>
      <w:tr w:rsidR="00316678" w:rsidRPr="00EF2A61"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típus</w:t>
            </w:r>
          </w:p>
        </w:tc>
        <w:tc>
          <w:tcPr>
            <w:tcW w:w="6258" w:type="dxa"/>
          </w:tcPr>
          <w:p w14:paraId="03D0E2AB" w14:textId="521FDE17" w:rsidR="00316678" w:rsidRPr="00EF2A61"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szerződésben rögzített instrumentum típus</w:t>
            </w:r>
            <w:r w:rsidR="0094585D" w:rsidRPr="00EF2A61">
              <w:rPr>
                <w:rFonts w:asciiTheme="minorHAnsi" w:hAnsiTheme="minorHAnsi" w:cstheme="minorHAnsi"/>
              </w:rPr>
              <w:t xml:space="preserve"> </w:t>
            </w:r>
          </w:p>
        </w:tc>
      </w:tr>
      <w:tr w:rsidR="00316678" w:rsidRPr="00EF2A61"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faktoringkövetelés tárgya</w:t>
            </w:r>
          </w:p>
        </w:tc>
        <w:tc>
          <w:tcPr>
            <w:tcW w:w="6258" w:type="dxa"/>
          </w:tcPr>
          <w:p w14:paraId="44BE672D" w14:textId="0329EC30" w:rsidR="00316678" w:rsidRPr="00EF2A61"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w:t>
            </w:r>
          </w:p>
        </w:tc>
      </w:tr>
      <w:tr w:rsidR="00316678" w:rsidRPr="00EF2A61"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2D5176BE" w14:textId="7C20CA81" w:rsidR="00316678" w:rsidRPr="00EF2A61"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igen (visszkereset esetén)</w:t>
            </w:r>
            <w:r w:rsidR="008772C9" w:rsidRPr="00EF2A61">
              <w:rPr>
                <w:rFonts w:asciiTheme="minorHAnsi" w:hAnsiTheme="minorHAnsi" w:cstheme="minorHAnsi"/>
              </w:rPr>
              <w:t xml:space="preserve"> </w:t>
            </w:r>
            <w:r w:rsidRPr="00EF2A61">
              <w:rPr>
                <w:rFonts w:asciiTheme="minorHAnsi" w:hAnsiTheme="minorHAnsi" w:cstheme="minorHAnsi"/>
              </w:rPr>
              <w:t>/</w:t>
            </w:r>
            <w:r w:rsidR="008772C9" w:rsidRPr="00EF2A61">
              <w:rPr>
                <w:rFonts w:asciiTheme="minorHAnsi" w:hAnsiTheme="minorHAnsi" w:cstheme="minorHAnsi"/>
              </w:rPr>
              <w:t xml:space="preserve"> </w:t>
            </w:r>
            <w:r w:rsidRPr="00EF2A61">
              <w:rPr>
                <w:rFonts w:asciiTheme="minorHAnsi" w:hAnsiTheme="minorHAnsi" w:cstheme="minorHAnsi"/>
              </w:rPr>
              <w:t>nem (visszkereset nélkül)</w:t>
            </w:r>
          </w:p>
        </w:tc>
      </w:tr>
      <w:tr w:rsidR="00316678" w:rsidRPr="00EF2A61"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552FA3CB" w14:textId="0CDC37C8" w:rsidR="00316678"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hitelcél</w:t>
            </w:r>
          </w:p>
        </w:tc>
      </w:tr>
      <w:tr w:rsidR="00316678" w:rsidRPr="00EF2A61"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összege</w:t>
            </w:r>
          </w:p>
        </w:tc>
        <w:tc>
          <w:tcPr>
            <w:tcW w:w="6258" w:type="dxa"/>
          </w:tcPr>
          <w:p w14:paraId="27AE708F" w14:textId="77549F90" w:rsidR="00316678"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hitelszerződés alapján fennálló tényleges ügyfélkövetelés összege</w:t>
            </w:r>
          </w:p>
        </w:tc>
      </w:tr>
      <w:tr w:rsidR="008E7E84" w:rsidRPr="00EF2A61"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t>bekerülési érték</w:t>
            </w:r>
          </w:p>
        </w:tc>
        <w:tc>
          <w:tcPr>
            <w:tcW w:w="6258" w:type="dxa"/>
          </w:tcPr>
          <w:p w14:paraId="49E242E5" w14:textId="500B4F48"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tényleges ellenérték, amit a faktorbank/cég fizetett partnerének</w:t>
            </w:r>
          </w:p>
        </w:tc>
      </w:tr>
      <w:tr w:rsidR="008E7E84" w:rsidRPr="00EF2A61"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EF2A61" w:rsidRDefault="008E7E84" w:rsidP="00FE4455">
            <w:pPr>
              <w:pStyle w:val="Listaszerbekezds"/>
              <w:numPr>
                <w:ilvl w:val="0"/>
                <w:numId w:val="17"/>
              </w:numPr>
              <w:rPr>
                <w:rFonts w:asciiTheme="minorHAnsi" w:hAnsiTheme="minorHAnsi" w:cstheme="minorHAnsi"/>
              </w:rPr>
            </w:pPr>
            <w:r w:rsidRPr="00EF2A61">
              <w:rPr>
                <w:rFonts w:asciiTheme="minorHAnsi" w:hAnsiTheme="minorHAnsi" w:cstheme="minorHAnsi"/>
              </w:rPr>
              <w:t>mérleg szerinti érték</w:t>
            </w:r>
          </w:p>
        </w:tc>
        <w:tc>
          <w:tcPr>
            <w:tcW w:w="6258" w:type="dxa"/>
          </w:tcPr>
          <w:p w14:paraId="2CD6C1BC" w14:textId="48B50346" w:rsidR="008E7E84" w:rsidRPr="00EF2A61"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HAS alatt megegyezik az instrumentum összegével, </w:t>
            </w:r>
            <w:proofErr w:type="spellStart"/>
            <w:r w:rsidRPr="00EF2A61">
              <w:rPr>
                <w:rFonts w:asciiTheme="minorHAnsi" w:hAnsiTheme="minorHAnsi" w:cstheme="minorHAnsi"/>
              </w:rPr>
              <w:t>IFRS</w:t>
            </w:r>
            <w:proofErr w:type="spellEnd"/>
            <w:r w:rsidRPr="00EF2A61">
              <w:rPr>
                <w:rFonts w:asciiTheme="minorHAnsi" w:hAnsiTheme="minorHAnsi" w:cstheme="minorHAnsi"/>
              </w:rPr>
              <w:t xml:space="preserve"> alatt eltér</w:t>
            </w:r>
          </w:p>
        </w:tc>
      </w:tr>
      <w:tr w:rsidR="00316678" w:rsidRPr="00EF2A61"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EF2A61" w:rsidRDefault="00316678"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kamat mezők</w:t>
            </w:r>
          </w:p>
        </w:tc>
        <w:tc>
          <w:tcPr>
            <w:tcW w:w="6258" w:type="dxa"/>
          </w:tcPr>
          <w:p w14:paraId="7A717092" w14:textId="59544AA7" w:rsidR="00316678" w:rsidRPr="00EF2A61"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általános szabályok szerint</w:t>
            </w:r>
            <w:r w:rsidR="008E7E84" w:rsidRPr="00EF2A61">
              <w:rPr>
                <w:rFonts w:asciiTheme="minorHAnsi" w:hAnsiTheme="minorHAnsi" w:cstheme="minorHAnsi"/>
              </w:rPr>
              <w:t xml:space="preserve"> jelentendő</w:t>
            </w:r>
          </w:p>
        </w:tc>
      </w:tr>
    </w:tbl>
    <w:p w14:paraId="1D4D910E" w14:textId="101F724A" w:rsidR="008164F2" w:rsidRPr="00EF2A61" w:rsidRDefault="008164F2" w:rsidP="00090E70">
      <w:pPr>
        <w:pStyle w:val="Cmsor3"/>
        <w:numPr>
          <w:ilvl w:val="0"/>
          <w:numId w:val="0"/>
        </w:numPr>
        <w:rPr>
          <w:rFonts w:asciiTheme="minorHAnsi" w:hAnsiTheme="minorHAnsi" w:cstheme="minorHAnsi"/>
          <w:b/>
          <w:szCs w:val="20"/>
        </w:rPr>
      </w:pPr>
    </w:p>
    <w:p w14:paraId="771EE67B" w14:textId="77777777" w:rsidR="00431FB3" w:rsidRPr="00EF2A61" w:rsidRDefault="0094585D" w:rsidP="004C6A9B">
      <w:pPr>
        <w:pStyle w:val="Cmsor3"/>
        <w:rPr>
          <w:rFonts w:asciiTheme="minorHAnsi" w:hAnsiTheme="minorHAnsi" w:cstheme="minorHAnsi"/>
          <w:szCs w:val="20"/>
        </w:rPr>
      </w:pPr>
      <w:bookmarkStart w:id="443" w:name="_Toc64967412"/>
      <w:bookmarkStart w:id="444" w:name="_Toc149902036"/>
      <w:bookmarkStart w:id="445" w:name="_Toc206686178"/>
      <w:bookmarkStart w:id="446" w:name="_Toc188019106"/>
      <w:r w:rsidRPr="00EF2A61">
        <w:rPr>
          <w:rFonts w:asciiTheme="minorHAnsi" w:hAnsiTheme="minorHAnsi" w:cstheme="minorHAnsi"/>
          <w:b/>
          <w:szCs w:val="20"/>
        </w:rPr>
        <w:t>S</w:t>
      </w:r>
      <w:r w:rsidR="006B1FBE" w:rsidRPr="00EF2A61">
        <w:rPr>
          <w:rStyle w:val="Cmsor3Char"/>
          <w:rFonts w:asciiTheme="minorHAnsi" w:hAnsiTheme="minorHAnsi" w:cstheme="minorHAnsi"/>
          <w:b/>
          <w:szCs w:val="20"/>
        </w:rPr>
        <w:t>zerződés átruházás</w:t>
      </w:r>
      <w:r w:rsidR="006B1FBE" w:rsidRPr="00EF2A61">
        <w:rPr>
          <w:rFonts w:asciiTheme="minorHAnsi" w:hAnsiTheme="minorHAnsi" w:cstheme="minorHAnsi"/>
          <w:szCs w:val="20"/>
        </w:rPr>
        <w:t>:</w:t>
      </w:r>
      <w:bookmarkEnd w:id="443"/>
      <w:bookmarkEnd w:id="444"/>
      <w:bookmarkEnd w:id="445"/>
      <w:bookmarkEnd w:id="446"/>
      <w:r w:rsidR="006B1FBE" w:rsidRPr="00EF2A61">
        <w:rPr>
          <w:rFonts w:asciiTheme="minorHAnsi" w:hAnsiTheme="minorHAnsi" w:cstheme="minorHAnsi"/>
          <w:b/>
          <w:szCs w:val="20"/>
        </w:rPr>
        <w:t xml:space="preserve"> </w:t>
      </w:r>
    </w:p>
    <w:p w14:paraId="6CD8B332" w14:textId="0AC65E5E" w:rsidR="00455701" w:rsidRPr="00EF2A61" w:rsidRDefault="006B1FBE" w:rsidP="00B540E5">
      <w:pPr>
        <w:rPr>
          <w:rFonts w:asciiTheme="minorHAnsi" w:hAnsiTheme="minorHAnsi" w:cstheme="minorHAnsi"/>
        </w:rPr>
      </w:pPr>
      <w:r w:rsidRPr="00EF2A61">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EF2A61"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437EDAB6" w14:textId="5697FF02" w:rsidR="006B1FBE" w:rsidRPr="00EF2A61"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megvásárolt hitelek egyenként</w:t>
            </w:r>
          </w:p>
        </w:tc>
      </w:tr>
      <w:tr w:rsidR="006B1FBE" w:rsidRPr="00EF2A61"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ügyfél</w:t>
            </w:r>
          </w:p>
        </w:tc>
        <w:tc>
          <w:tcPr>
            <w:tcW w:w="6258" w:type="dxa"/>
          </w:tcPr>
          <w:p w14:paraId="04A7E585" w14:textId="55644744"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adós(ok)</w:t>
            </w:r>
          </w:p>
        </w:tc>
      </w:tr>
      <w:tr w:rsidR="006B1FBE" w:rsidRPr="00EF2A61"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EF2A61" w:rsidRDefault="006B1FBE"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B762F9E" w14:textId="030EEBCD"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egyes hitelek mögött lévő fedezetek az általános szabályok szerint jelentendők </w:t>
            </w:r>
          </w:p>
        </w:tc>
      </w:tr>
      <w:tr w:rsidR="006B1FBE" w:rsidRPr="00EF2A61"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EF2A61" w:rsidRDefault="006B1FBE" w:rsidP="005847F9">
            <w:pPr>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EF2A61"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hitelkeret abban az esetben jelentendő, ha az átvett hitelekhez tartozik és az nyilvántartásra kerül az átvevőnél</w:t>
            </w:r>
          </w:p>
        </w:tc>
      </w:tr>
      <w:tr w:rsidR="006B1FBE" w:rsidRPr="00EF2A61"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EF2A61" w:rsidRDefault="006B1FBE" w:rsidP="005847F9">
            <w:pPr>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EF2A61"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677686D6" w14:textId="04DEC821"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átruházással</w:t>
            </w:r>
            <w:r w:rsidR="00F84B28" w:rsidRPr="00EF2A61">
              <w:rPr>
                <w:rFonts w:asciiTheme="minorHAnsi" w:hAnsiTheme="minorHAnsi" w:cstheme="minorHAnsi"/>
              </w:rPr>
              <w:t xml:space="preserve"> (’</w:t>
            </w:r>
            <w:proofErr w:type="spellStart"/>
            <w:r w:rsidR="00F84B28" w:rsidRPr="00EF2A61">
              <w:rPr>
                <w:rFonts w:asciiTheme="minorHAnsi" w:hAnsiTheme="minorHAnsi" w:cstheme="minorHAnsi"/>
              </w:rPr>
              <w:t>HVAS</w:t>
            </w:r>
            <w:proofErr w:type="spellEnd"/>
            <w:r w:rsidR="00F84B28" w:rsidRPr="00EF2A61">
              <w:rPr>
                <w:rFonts w:asciiTheme="minorHAnsi" w:hAnsiTheme="minorHAnsi" w:cstheme="minorHAnsi"/>
              </w:rPr>
              <w:t>’ vagy ’</w:t>
            </w:r>
            <w:proofErr w:type="spellStart"/>
            <w:r w:rsidR="00F84B28" w:rsidRPr="00EF2A61">
              <w:rPr>
                <w:rFonts w:asciiTheme="minorHAnsi" w:hAnsiTheme="minorHAnsi" w:cstheme="minorHAnsi"/>
              </w:rPr>
              <w:t>HPORT_VAS</w:t>
            </w:r>
            <w:proofErr w:type="spellEnd"/>
            <w:r w:rsidR="00F84B28" w:rsidRPr="00EF2A61">
              <w:rPr>
                <w:rFonts w:asciiTheme="minorHAnsi" w:hAnsiTheme="minorHAnsi" w:cstheme="minorHAnsi"/>
              </w:rPr>
              <w:t>’)</w:t>
            </w:r>
          </w:p>
        </w:tc>
      </w:tr>
      <w:tr w:rsidR="006B1FBE" w:rsidRPr="00EF2A61"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02A4C32E"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eredeti indulási időpont</w:t>
            </w:r>
          </w:p>
        </w:tc>
      </w:tr>
      <w:tr w:rsidR="006B1FBE" w:rsidRPr="00EF2A61"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3F3E3FFD" w14:textId="32D2BD27" w:rsidR="006B1FBE" w:rsidRPr="00EF2A61"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szerinti lejárat időpontja</w:t>
            </w:r>
          </w:p>
        </w:tc>
      </w:tr>
      <w:tr w:rsidR="006B1FBE" w:rsidRPr="00EF2A61"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4B5B5F03"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átvétel időpontja</w:t>
            </w:r>
          </w:p>
        </w:tc>
      </w:tr>
      <w:tr w:rsidR="006B1FBE" w:rsidRPr="00EF2A61"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285819AE" w14:textId="379E18B8"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 szerződés szerinti eredeti lejárat, nem a megvásárlás időpontjától számított lejárat</w:t>
            </w:r>
          </w:p>
        </w:tc>
      </w:tr>
      <w:tr w:rsidR="006B1FBE" w:rsidRPr="00EF2A61"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típus</w:t>
            </w:r>
          </w:p>
        </w:tc>
        <w:tc>
          <w:tcPr>
            <w:tcW w:w="6258" w:type="dxa"/>
          </w:tcPr>
          <w:p w14:paraId="443A8DB9" w14:textId="49096E9D" w:rsidR="006B1FBE" w:rsidRPr="00EF2A61"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hitelszerződésben rögzített instrumentum típus</w:t>
            </w:r>
          </w:p>
        </w:tc>
      </w:tr>
      <w:tr w:rsidR="006B1FBE" w:rsidRPr="00EF2A61"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faktoringkövetelés tárgya</w:t>
            </w:r>
          </w:p>
        </w:tc>
        <w:tc>
          <w:tcPr>
            <w:tcW w:w="6258" w:type="dxa"/>
          </w:tcPr>
          <w:p w14:paraId="463D7B71" w14:textId="45A9E17F"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töltendő</w:t>
            </w:r>
          </w:p>
        </w:tc>
      </w:tr>
      <w:tr w:rsidR="006B1FBE" w:rsidRPr="00EF2A61"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2BBEF986" w14:textId="1D599472"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nem töltendő</w:t>
            </w:r>
          </w:p>
        </w:tc>
      </w:tr>
      <w:tr w:rsidR="006B1FBE" w:rsidRPr="00EF2A61"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1A0C0561" w14:textId="10A0A758"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hitel esetén eredeti hitelcél</w:t>
            </w:r>
          </w:p>
        </w:tc>
      </w:tr>
      <w:tr w:rsidR="006B1FBE" w:rsidRPr="00EF2A61"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összege</w:t>
            </w:r>
          </w:p>
        </w:tc>
        <w:tc>
          <w:tcPr>
            <w:tcW w:w="6258" w:type="dxa"/>
          </w:tcPr>
          <w:p w14:paraId="57549FB1" w14:textId="7388B3C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hitelszerződés alapján fennálló tényleges ügyfélkövetelés összege</w:t>
            </w:r>
          </w:p>
        </w:tc>
      </w:tr>
      <w:tr w:rsidR="006B1FBE" w:rsidRPr="00EF2A61"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bekerülési érték</w:t>
            </w:r>
          </w:p>
        </w:tc>
        <w:tc>
          <w:tcPr>
            <w:tcW w:w="6258" w:type="dxa"/>
          </w:tcPr>
          <w:p w14:paraId="433D0AB9" w14:textId="1992E37C"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tényleges ellenérték, amit a </w:t>
            </w:r>
            <w:r w:rsidR="00CF2C73" w:rsidRPr="00EF2A61">
              <w:rPr>
                <w:rFonts w:asciiTheme="minorHAnsi" w:hAnsiTheme="minorHAnsi" w:cstheme="minorHAnsi"/>
              </w:rPr>
              <w:t>hitelintézet</w:t>
            </w:r>
            <w:r w:rsidRPr="00EF2A61">
              <w:rPr>
                <w:rFonts w:asciiTheme="minorHAnsi" w:hAnsiTheme="minorHAnsi" w:cstheme="minorHAnsi"/>
              </w:rPr>
              <w:t xml:space="preserve"> fizetett partnerének</w:t>
            </w:r>
          </w:p>
        </w:tc>
      </w:tr>
      <w:tr w:rsidR="006B1FBE" w:rsidRPr="00EF2A61"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mérleg szerinti érték</w:t>
            </w:r>
          </w:p>
        </w:tc>
        <w:tc>
          <w:tcPr>
            <w:tcW w:w="6258" w:type="dxa"/>
          </w:tcPr>
          <w:p w14:paraId="08359AED" w14:textId="77777777" w:rsidR="006B1FBE" w:rsidRPr="00EF2A61"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HAS alatt megegyezik az instrumentum összegével, </w:t>
            </w:r>
            <w:proofErr w:type="spellStart"/>
            <w:r w:rsidRPr="00EF2A61">
              <w:rPr>
                <w:rFonts w:asciiTheme="minorHAnsi" w:hAnsiTheme="minorHAnsi" w:cstheme="minorHAnsi"/>
              </w:rPr>
              <w:t>IFRS</w:t>
            </w:r>
            <w:proofErr w:type="spellEnd"/>
            <w:r w:rsidRPr="00EF2A61">
              <w:rPr>
                <w:rFonts w:asciiTheme="minorHAnsi" w:hAnsiTheme="minorHAnsi" w:cstheme="minorHAnsi"/>
              </w:rPr>
              <w:t xml:space="preserve"> alatt eltér</w:t>
            </w:r>
          </w:p>
        </w:tc>
      </w:tr>
      <w:tr w:rsidR="006B1FBE" w:rsidRPr="00EF2A61"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EF2A61" w:rsidRDefault="006B1FBE"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kamat mezők</w:t>
            </w:r>
          </w:p>
        </w:tc>
        <w:tc>
          <w:tcPr>
            <w:tcW w:w="6258" w:type="dxa"/>
          </w:tcPr>
          <w:p w14:paraId="7721555E" w14:textId="22139976" w:rsidR="006B1FBE" w:rsidRPr="00EF2A61"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szerződés szerinti adatok jelentendők az általános szabályok szerint</w:t>
            </w:r>
          </w:p>
        </w:tc>
      </w:tr>
    </w:tbl>
    <w:p w14:paraId="662204EA" w14:textId="64F2F70B" w:rsidR="006B1FBE" w:rsidRPr="00EF2A61" w:rsidRDefault="006B1FBE" w:rsidP="005847F9">
      <w:pPr>
        <w:rPr>
          <w:rFonts w:asciiTheme="minorHAnsi" w:hAnsiTheme="minorHAnsi" w:cstheme="minorHAnsi"/>
        </w:rPr>
      </w:pPr>
    </w:p>
    <w:p w14:paraId="57FC3D28" w14:textId="0387A14B" w:rsidR="00A82301" w:rsidRPr="00EF2A61" w:rsidRDefault="00A82301" w:rsidP="005847F9">
      <w:pPr>
        <w:rPr>
          <w:rFonts w:asciiTheme="minorHAnsi" w:hAnsiTheme="minorHAnsi" w:cstheme="minorHAnsi"/>
        </w:rPr>
      </w:pPr>
      <w:r w:rsidRPr="00EF2A61">
        <w:rPr>
          <w:rFonts w:asciiTheme="minorHAnsi" w:hAnsiTheme="minorHAnsi" w:cstheme="minorHAnsi"/>
        </w:rPr>
        <w:t xml:space="preserve">Ha más adatszolgáltatótól történt az átvétel, </w:t>
      </w:r>
      <w:r w:rsidR="00622CA3" w:rsidRPr="00EF2A61">
        <w:rPr>
          <w:rFonts w:asciiTheme="minorHAnsi" w:hAnsiTheme="minorHAnsi" w:cstheme="minorHAnsi"/>
        </w:rPr>
        <w:t xml:space="preserve">az átadó szervezetnél </w:t>
      </w:r>
      <w:r w:rsidRPr="00EF2A61">
        <w:rPr>
          <w:rFonts w:asciiTheme="minorHAnsi" w:hAnsiTheme="minorHAnsi" w:cstheme="minorHAnsi"/>
        </w:rPr>
        <w:t xml:space="preserve">az </w:t>
      </w: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w:t>
      </w:r>
      <w:r w:rsidR="00622CA3" w:rsidRPr="00EF2A61">
        <w:rPr>
          <w:rFonts w:asciiTheme="minorHAnsi" w:hAnsiTheme="minorHAnsi" w:cstheme="minorHAnsi"/>
        </w:rPr>
        <w:t xml:space="preserve">kódú </w:t>
      </w:r>
      <w:r w:rsidR="00D1089D" w:rsidRPr="00EF2A61">
        <w:rPr>
          <w:rFonts w:asciiTheme="minorHAnsi" w:hAnsiTheme="minorHAnsi" w:cstheme="minorHAnsi"/>
        </w:rPr>
        <w:t>táblá</w:t>
      </w:r>
      <w:r w:rsidR="00622CA3" w:rsidRPr="00EF2A61">
        <w:rPr>
          <w:rFonts w:asciiTheme="minorHAnsi" w:hAnsiTheme="minorHAnsi" w:cstheme="minorHAnsi"/>
        </w:rPr>
        <w:t xml:space="preserve">ban </w:t>
      </w:r>
      <w:r w:rsidRPr="00EF2A61">
        <w:rPr>
          <w:rFonts w:asciiTheme="minorHAnsi" w:hAnsiTheme="minorHAnsi" w:cstheme="minorHAnsi"/>
        </w:rPr>
        <w:t xml:space="preserve">szükséges jelenteni az </w:t>
      </w:r>
      <w:r w:rsidR="00622CA3" w:rsidRPr="00EF2A61">
        <w:rPr>
          <w:rFonts w:asciiTheme="minorHAnsi" w:hAnsiTheme="minorHAnsi" w:cstheme="minorHAnsi"/>
        </w:rPr>
        <w:t xml:space="preserve">átadott </w:t>
      </w:r>
      <w:r w:rsidRPr="00EF2A61">
        <w:rPr>
          <w:rFonts w:asciiTheme="minorHAnsi" w:hAnsiTheme="minorHAnsi" w:cstheme="minorHAnsi"/>
        </w:rPr>
        <w:t>ügyletre vonatkozó adatokat</w:t>
      </w:r>
      <w:r w:rsidR="00622CA3" w:rsidRPr="00EF2A61">
        <w:rPr>
          <w:rFonts w:asciiTheme="minorHAnsi" w:hAnsiTheme="minorHAnsi" w:cstheme="minorHAnsi"/>
        </w:rPr>
        <w:t xml:space="preserve">, az átvevő szervezet pedig az </w:t>
      </w:r>
      <w:proofErr w:type="spellStart"/>
      <w:r w:rsidR="00622CA3" w:rsidRPr="00EF2A61">
        <w:rPr>
          <w:rFonts w:asciiTheme="minorHAnsi" w:hAnsiTheme="minorHAnsi" w:cstheme="minorHAnsi"/>
        </w:rPr>
        <w:t>INSTR</w:t>
      </w:r>
      <w:proofErr w:type="spellEnd"/>
      <w:r w:rsidR="00622CA3" w:rsidRPr="00EF2A61">
        <w:rPr>
          <w:rFonts w:asciiTheme="minorHAnsi" w:hAnsiTheme="minorHAnsi" w:cstheme="minorHAnsi"/>
        </w:rPr>
        <w:t xml:space="preserve"> kódú </w:t>
      </w:r>
      <w:r w:rsidR="00D1089D" w:rsidRPr="00EF2A61">
        <w:rPr>
          <w:rFonts w:asciiTheme="minorHAnsi" w:hAnsiTheme="minorHAnsi" w:cstheme="minorHAnsi"/>
        </w:rPr>
        <w:t>táblá</w:t>
      </w:r>
      <w:r w:rsidR="00622CA3" w:rsidRPr="00EF2A61">
        <w:rPr>
          <w:rFonts w:asciiTheme="minorHAnsi" w:hAnsiTheme="minorHAnsi" w:cstheme="minorHAnsi"/>
        </w:rPr>
        <w:t xml:space="preserve">ban köteles megadni az átadó intézményre vonatkozó adatokat (átadó </w:t>
      </w:r>
      <w:r w:rsidR="00AA589E" w:rsidRPr="00EF2A61">
        <w:rPr>
          <w:rFonts w:asciiTheme="minorHAnsi" w:hAnsiTheme="minorHAnsi" w:cstheme="minorHAnsi"/>
        </w:rPr>
        <w:t>intézmény szektor</w:t>
      </w:r>
      <w:r w:rsidR="00CC359B" w:rsidRPr="00EF2A61">
        <w:rPr>
          <w:rFonts w:asciiTheme="minorHAnsi" w:hAnsiTheme="minorHAnsi" w:cstheme="minorHAnsi"/>
        </w:rPr>
        <w:t>a</w:t>
      </w:r>
      <w:r w:rsidR="00AA589E" w:rsidRPr="00EF2A61">
        <w:rPr>
          <w:rFonts w:asciiTheme="minorHAnsi" w:hAnsiTheme="minorHAnsi" w:cstheme="minorHAnsi"/>
        </w:rPr>
        <w:t xml:space="preserve">, </w:t>
      </w:r>
      <w:r w:rsidR="00CC359B" w:rsidRPr="00EF2A61">
        <w:rPr>
          <w:rFonts w:asciiTheme="minorHAnsi" w:hAnsiTheme="minorHAnsi" w:cstheme="minorHAnsi"/>
        </w:rPr>
        <w:t>- törzsszám, - országkódja mezőkben</w:t>
      </w:r>
      <w:r w:rsidR="00622CA3" w:rsidRPr="00EF2A61">
        <w:rPr>
          <w:rFonts w:asciiTheme="minorHAnsi" w:hAnsiTheme="minorHAnsi" w:cstheme="minorHAnsi"/>
        </w:rPr>
        <w:t>)</w:t>
      </w:r>
      <w:r w:rsidRPr="00EF2A61">
        <w:rPr>
          <w:rFonts w:asciiTheme="minorHAnsi" w:hAnsiTheme="minorHAnsi" w:cstheme="minorHAnsi"/>
        </w:rPr>
        <w:t>.</w:t>
      </w:r>
    </w:p>
    <w:p w14:paraId="2A53F91E" w14:textId="77777777" w:rsidR="003613CD" w:rsidRPr="00EF2A61" w:rsidRDefault="003613CD" w:rsidP="005847F9">
      <w:pPr>
        <w:rPr>
          <w:rFonts w:asciiTheme="minorHAnsi" w:hAnsiTheme="minorHAnsi" w:cstheme="minorHAnsi"/>
        </w:rPr>
      </w:pPr>
    </w:p>
    <w:p w14:paraId="2F18851E" w14:textId="4C6E75B7" w:rsidR="007215B5" w:rsidRPr="00EF2A61" w:rsidRDefault="000558F2" w:rsidP="008F040B">
      <w:pPr>
        <w:pStyle w:val="Cmsor3"/>
        <w:rPr>
          <w:rFonts w:asciiTheme="minorHAnsi" w:hAnsiTheme="minorHAnsi" w:cstheme="minorHAnsi"/>
          <w:b/>
          <w:szCs w:val="20"/>
        </w:rPr>
      </w:pPr>
      <w:bookmarkStart w:id="447" w:name="_Toc64967413"/>
      <w:bookmarkStart w:id="448" w:name="_Toc149902037"/>
      <w:bookmarkStart w:id="449" w:name="_Toc206686179"/>
      <w:bookmarkStart w:id="450" w:name="_Toc188019107"/>
      <w:r w:rsidRPr="00EF2A61">
        <w:rPr>
          <w:rFonts w:asciiTheme="minorHAnsi" w:hAnsiTheme="minorHAnsi" w:cstheme="minorHAnsi"/>
          <w:b/>
          <w:szCs w:val="20"/>
        </w:rPr>
        <w:t>Váltóleszámítolás</w:t>
      </w:r>
      <w:bookmarkEnd w:id="447"/>
      <w:bookmarkEnd w:id="448"/>
      <w:bookmarkEnd w:id="449"/>
      <w:bookmarkEnd w:id="450"/>
    </w:p>
    <w:p w14:paraId="5EBC7B18" w14:textId="7288CCC3" w:rsidR="005066BE" w:rsidRPr="00EF2A61" w:rsidRDefault="005066BE" w:rsidP="00D30517">
      <w:pPr>
        <w:pStyle w:val="Listaszerbekezds"/>
        <w:numPr>
          <w:ilvl w:val="0"/>
          <w:numId w:val="0"/>
        </w:numPr>
        <w:ind w:left="720"/>
        <w:rPr>
          <w:rFonts w:asciiTheme="minorHAnsi" w:hAnsiTheme="minorHAnsi" w:cstheme="minorHAnsi"/>
        </w:rPr>
      </w:pPr>
      <w:r w:rsidRPr="00EF2A61">
        <w:rPr>
          <w:rFonts w:asciiTheme="minorHAnsi" w:hAnsiTheme="minorHAnsi" w:cstheme="minorHAnsi"/>
        </w:rPr>
        <w:t xml:space="preserve">A folyó </w:t>
      </w:r>
      <w:proofErr w:type="spellStart"/>
      <w:r w:rsidRPr="00EF2A61">
        <w:rPr>
          <w:rFonts w:asciiTheme="minorHAnsi" w:hAnsiTheme="minorHAnsi" w:cstheme="minorHAnsi"/>
        </w:rPr>
        <w:t>faktoringgal</w:t>
      </w:r>
      <w:proofErr w:type="spellEnd"/>
      <w:r w:rsidRPr="00EF2A61">
        <w:rPr>
          <w:rFonts w:asciiTheme="minorHAnsi" w:hAnsiTheme="minorHAnsi" w:cstheme="minorHAnsi"/>
        </w:rPr>
        <w:t xml:space="preserve"> azonos módon jelentendő azzal, hogy az instrumentumtípus váltóleszámítolás.</w:t>
      </w:r>
    </w:p>
    <w:p w14:paraId="05243F04" w14:textId="77777777" w:rsidR="003613CD" w:rsidRPr="00EF2A61" w:rsidRDefault="003613CD" w:rsidP="00D30517">
      <w:pPr>
        <w:pStyle w:val="Listaszerbekezds"/>
        <w:numPr>
          <w:ilvl w:val="0"/>
          <w:numId w:val="0"/>
        </w:numPr>
        <w:ind w:left="720"/>
        <w:rPr>
          <w:rFonts w:asciiTheme="minorHAnsi" w:hAnsiTheme="minorHAnsi" w:cstheme="minorHAnsi"/>
        </w:rPr>
      </w:pPr>
    </w:p>
    <w:p w14:paraId="5E6F50A2" w14:textId="13CE6AD7" w:rsidR="00B67AC1" w:rsidRPr="00EF2A61" w:rsidRDefault="002978E5" w:rsidP="00B67AC1">
      <w:pPr>
        <w:pStyle w:val="Cmsor3"/>
        <w:rPr>
          <w:rFonts w:asciiTheme="minorHAnsi" w:hAnsiTheme="minorHAnsi" w:cstheme="minorHAnsi"/>
          <w:b/>
          <w:szCs w:val="20"/>
        </w:rPr>
      </w:pPr>
      <w:bookmarkStart w:id="451" w:name="_Toc64967414"/>
      <w:bookmarkStart w:id="452" w:name="_Toc149902038"/>
      <w:bookmarkStart w:id="453" w:name="_Toc206686180"/>
      <w:bookmarkStart w:id="454" w:name="_Toc188019108"/>
      <w:r w:rsidRPr="00EF2A61">
        <w:rPr>
          <w:rFonts w:asciiTheme="minorHAnsi" w:hAnsiTheme="minorHAnsi" w:cstheme="minorHAnsi"/>
          <w:b/>
          <w:szCs w:val="20"/>
        </w:rPr>
        <w:t>Lízing</w:t>
      </w:r>
      <w:bookmarkEnd w:id="451"/>
      <w:bookmarkEnd w:id="452"/>
      <w:bookmarkEnd w:id="453"/>
      <w:bookmarkEnd w:id="454"/>
      <w:r w:rsidRPr="00EF2A61">
        <w:rPr>
          <w:rFonts w:asciiTheme="minorHAnsi" w:hAnsiTheme="minorHAnsi" w:cstheme="minorHAnsi"/>
          <w:b/>
          <w:szCs w:val="20"/>
        </w:rPr>
        <w:t xml:space="preserve"> </w:t>
      </w:r>
    </w:p>
    <w:p w14:paraId="72F062B7" w14:textId="198D57D5" w:rsidR="00261EFB" w:rsidRPr="00EF2A61" w:rsidRDefault="00261EFB" w:rsidP="005847F9">
      <w:pPr>
        <w:rPr>
          <w:rFonts w:asciiTheme="minorHAnsi" w:hAnsiTheme="minorHAnsi" w:cstheme="minorHAnsi"/>
        </w:rPr>
      </w:pPr>
      <w:r w:rsidRPr="00EF2A61">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EF2A61" w:rsidRDefault="00261EFB" w:rsidP="005847F9">
      <w:pPr>
        <w:rPr>
          <w:rFonts w:asciiTheme="minorHAnsi" w:hAnsiTheme="minorHAnsi" w:cstheme="minorHAnsi"/>
        </w:rPr>
      </w:pPr>
      <w:r w:rsidRPr="00EF2A61">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EF2A61" w:rsidRDefault="00243DF2" w:rsidP="00D30517">
      <w:pPr>
        <w:pStyle w:val="Listaszerbekezds"/>
        <w:numPr>
          <w:ilvl w:val="0"/>
          <w:numId w:val="0"/>
        </w:numPr>
        <w:ind w:left="720"/>
        <w:rPr>
          <w:rFonts w:asciiTheme="minorHAnsi" w:hAnsiTheme="minorHAnsi" w:cstheme="minorHAnsi"/>
        </w:rPr>
      </w:pPr>
      <w:r w:rsidRPr="00EF2A61">
        <w:rPr>
          <w:rFonts w:asciiTheme="minorHAnsi" w:hAnsiTheme="minorHAnsi" w:cstheme="minorHAnsi"/>
        </w:rPr>
        <w:t>A</w:t>
      </w:r>
      <w:r w:rsidR="002978E5" w:rsidRPr="00EF2A61">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EF2A61" w:rsidRDefault="0055135A" w:rsidP="00D30517">
      <w:pPr>
        <w:pStyle w:val="Listaszerbekezds"/>
        <w:numPr>
          <w:ilvl w:val="0"/>
          <w:numId w:val="0"/>
        </w:numPr>
        <w:ind w:left="720"/>
        <w:rPr>
          <w:rFonts w:asciiTheme="minorHAnsi" w:hAnsiTheme="minorHAnsi" w:cstheme="minorHAnsi"/>
        </w:rPr>
      </w:pPr>
    </w:p>
    <w:p w14:paraId="4DC7718D" w14:textId="30CDB125" w:rsidR="0055135A" w:rsidRPr="00EF2A61" w:rsidRDefault="0055135A" w:rsidP="00FE4455">
      <w:pPr>
        <w:pStyle w:val="Listaszerbekezds"/>
        <w:numPr>
          <w:ilvl w:val="0"/>
          <w:numId w:val="17"/>
        </w:numPr>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EF2A61" w:rsidRDefault="0055135A" w:rsidP="00FE4455">
      <w:pPr>
        <w:pStyle w:val="Listaszerbekezds"/>
        <w:numPr>
          <w:ilvl w:val="0"/>
          <w:numId w:val="17"/>
        </w:numPr>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w:t>
      </w:r>
    </w:p>
    <w:p w14:paraId="67961F6F" w14:textId="77777777" w:rsidR="00F92626" w:rsidRPr="00EF2A61"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EF2A61" w14:paraId="35AC035C" w14:textId="77777777" w:rsidTr="007D241F">
        <w:tc>
          <w:tcPr>
            <w:tcW w:w="2110" w:type="dxa"/>
            <w:shd w:val="clear" w:color="auto" w:fill="auto"/>
          </w:tcPr>
          <w:p w14:paraId="28952C05" w14:textId="77777777" w:rsidR="002978E5" w:rsidRPr="00EF2A61" w:rsidRDefault="002978E5" w:rsidP="005847F9">
            <w:pPr>
              <w:rPr>
                <w:rFonts w:asciiTheme="minorHAnsi" w:hAnsiTheme="minorHAnsi" w:cstheme="minorHAnsi"/>
              </w:rPr>
            </w:pPr>
          </w:p>
        </w:tc>
        <w:tc>
          <w:tcPr>
            <w:tcW w:w="3783" w:type="dxa"/>
            <w:shd w:val="clear" w:color="auto" w:fill="auto"/>
          </w:tcPr>
          <w:p w14:paraId="7DC686F7" w14:textId="24A949F2" w:rsidR="002978E5" w:rsidRPr="00EF2A61" w:rsidRDefault="002978E5" w:rsidP="007D241F">
            <w:pPr>
              <w:jc w:val="center"/>
              <w:rPr>
                <w:rFonts w:asciiTheme="minorHAnsi" w:hAnsiTheme="minorHAnsi" w:cstheme="minorHAnsi"/>
                <w:b/>
              </w:rPr>
            </w:pPr>
            <w:r w:rsidRPr="00EF2A61">
              <w:rPr>
                <w:rFonts w:asciiTheme="minorHAnsi" w:hAnsiTheme="minorHAnsi" w:cstheme="minorHAnsi"/>
                <w:b/>
              </w:rPr>
              <w:t>lakosság</w:t>
            </w:r>
          </w:p>
        </w:tc>
        <w:tc>
          <w:tcPr>
            <w:tcW w:w="2901" w:type="dxa"/>
            <w:shd w:val="clear" w:color="auto" w:fill="auto"/>
          </w:tcPr>
          <w:p w14:paraId="4434B90D" w14:textId="7FAA3124" w:rsidR="002978E5" w:rsidRPr="00EF2A61" w:rsidRDefault="002978E5" w:rsidP="007D241F">
            <w:pPr>
              <w:jc w:val="center"/>
              <w:rPr>
                <w:rFonts w:asciiTheme="minorHAnsi" w:hAnsiTheme="minorHAnsi" w:cstheme="minorHAnsi"/>
                <w:b/>
              </w:rPr>
            </w:pPr>
            <w:r w:rsidRPr="00EF2A61">
              <w:rPr>
                <w:rFonts w:asciiTheme="minorHAnsi" w:hAnsiTheme="minorHAnsi" w:cstheme="minorHAnsi"/>
                <w:b/>
              </w:rPr>
              <w:t>vállalat</w:t>
            </w:r>
            <w:r w:rsidR="00E60D85" w:rsidRPr="00EF2A61">
              <w:rPr>
                <w:rFonts w:asciiTheme="minorHAnsi" w:hAnsiTheme="minorHAnsi" w:cstheme="minorHAnsi"/>
                <w:b/>
              </w:rPr>
              <w:t>, önálló vállalkozók</w:t>
            </w:r>
          </w:p>
        </w:tc>
      </w:tr>
      <w:tr w:rsidR="00F801B6" w:rsidRPr="00EF2A61" w14:paraId="3F76B61E" w14:textId="77777777" w:rsidTr="007D241F">
        <w:tc>
          <w:tcPr>
            <w:tcW w:w="2110" w:type="dxa"/>
          </w:tcPr>
          <w:p w14:paraId="2309BFE2" w14:textId="7486D228" w:rsidR="002978E5" w:rsidRPr="00EF2A61" w:rsidRDefault="007D241F" w:rsidP="007D241F">
            <w:pPr>
              <w:ind w:left="720" w:hanging="708"/>
              <w:jc w:val="center"/>
              <w:rPr>
                <w:rFonts w:asciiTheme="minorHAnsi" w:hAnsiTheme="minorHAnsi" w:cstheme="minorHAnsi"/>
              </w:rPr>
            </w:pPr>
            <w:r w:rsidRPr="00EF2A61">
              <w:rPr>
                <w:rFonts w:asciiTheme="minorHAnsi" w:hAnsiTheme="minorHAnsi" w:cstheme="minorHAnsi"/>
              </w:rPr>
              <w:t>I</w:t>
            </w:r>
            <w:r w:rsidR="002978E5" w:rsidRPr="00EF2A61">
              <w:rPr>
                <w:rFonts w:asciiTheme="minorHAnsi" w:hAnsiTheme="minorHAnsi" w:cstheme="minorHAnsi"/>
              </w:rPr>
              <w:t>nstrumentum típusa</w:t>
            </w:r>
          </w:p>
        </w:tc>
        <w:tc>
          <w:tcPr>
            <w:tcW w:w="3783" w:type="dxa"/>
          </w:tcPr>
          <w:p w14:paraId="48130450" w14:textId="5AE9EA20" w:rsidR="002978E5" w:rsidRPr="00EF2A61" w:rsidRDefault="002978E5" w:rsidP="007D241F">
            <w:pPr>
              <w:jc w:val="center"/>
              <w:rPr>
                <w:rFonts w:asciiTheme="minorHAnsi" w:hAnsiTheme="minorHAnsi" w:cstheme="minorHAnsi"/>
              </w:rPr>
            </w:pPr>
            <w:r w:rsidRPr="00EF2A61">
              <w:rPr>
                <w:rFonts w:asciiTheme="minorHAnsi" w:hAnsiTheme="minorHAnsi" w:cstheme="minorHAnsi"/>
              </w:rPr>
              <w:t>lakáslízing</w:t>
            </w:r>
            <w:r w:rsidR="007D241F" w:rsidRPr="00EF2A61">
              <w:rPr>
                <w:rFonts w:asciiTheme="minorHAnsi" w:hAnsiTheme="minorHAnsi" w:cstheme="minorHAnsi"/>
              </w:rPr>
              <w:t xml:space="preserve"> </w:t>
            </w:r>
            <w:r w:rsidR="00F801B6"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gépjárműlízing</w:t>
            </w:r>
            <w:r w:rsidR="007D241F" w:rsidRPr="00EF2A61">
              <w:rPr>
                <w:rFonts w:asciiTheme="minorHAnsi" w:hAnsiTheme="minorHAnsi" w:cstheme="minorHAnsi"/>
              </w:rPr>
              <w:t xml:space="preserve"> </w:t>
            </w:r>
            <w:r w:rsidR="00F801B6" w:rsidRPr="00EF2A61">
              <w:rPr>
                <w:rFonts w:asciiTheme="minorHAnsi" w:hAnsiTheme="minorHAnsi" w:cstheme="minorHAnsi"/>
              </w:rPr>
              <w:t xml:space="preserve">/ </w:t>
            </w:r>
            <w:r w:rsidR="00896B1A" w:rsidRPr="00EF2A61">
              <w:rPr>
                <w:rFonts w:asciiTheme="minorHAnsi" w:hAnsiTheme="minorHAnsi" w:cstheme="minorHAnsi"/>
              </w:rPr>
              <w:t>egyéb ingatlanlízing</w:t>
            </w:r>
            <w:r w:rsidR="007D241F" w:rsidRPr="00EF2A61">
              <w:rPr>
                <w:rFonts w:asciiTheme="minorHAnsi" w:hAnsiTheme="minorHAnsi" w:cstheme="minorHAnsi"/>
              </w:rPr>
              <w:t xml:space="preserve"> </w:t>
            </w:r>
            <w:r w:rsidR="00896B1A"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egyéb lízing</w:t>
            </w:r>
            <w:r w:rsidR="004B144F" w:rsidRPr="00EF2A61">
              <w:rPr>
                <w:rFonts w:asciiTheme="minorHAnsi" w:hAnsiTheme="minorHAnsi" w:cstheme="minorHAnsi"/>
              </w:rPr>
              <w:t xml:space="preserve"> (</w:t>
            </w:r>
            <w:proofErr w:type="spellStart"/>
            <w:r w:rsidR="004B144F" w:rsidRPr="00EF2A61">
              <w:rPr>
                <w:rFonts w:asciiTheme="minorHAnsi" w:hAnsiTheme="minorHAnsi" w:cstheme="minorHAnsi"/>
              </w:rPr>
              <w:t>LAKAS_LIZ</w:t>
            </w:r>
            <w:proofErr w:type="spellEnd"/>
            <w:r w:rsidR="004B144F" w:rsidRPr="00EF2A61">
              <w:rPr>
                <w:rFonts w:asciiTheme="minorHAnsi" w:hAnsiTheme="minorHAnsi" w:cstheme="minorHAnsi"/>
              </w:rPr>
              <w:t xml:space="preserve">/ </w:t>
            </w:r>
            <w:proofErr w:type="spellStart"/>
            <w:r w:rsidR="004B144F" w:rsidRPr="00EF2A61">
              <w:rPr>
                <w:rFonts w:asciiTheme="minorHAnsi" w:hAnsiTheme="minorHAnsi" w:cstheme="minorHAnsi"/>
              </w:rPr>
              <w:t>JARMU_LIZ</w:t>
            </w:r>
            <w:proofErr w:type="spellEnd"/>
            <w:r w:rsidR="004B144F" w:rsidRPr="00EF2A61">
              <w:rPr>
                <w:rFonts w:asciiTheme="minorHAnsi" w:hAnsiTheme="minorHAnsi" w:cstheme="minorHAnsi"/>
              </w:rPr>
              <w:t>/</w:t>
            </w:r>
            <w:proofErr w:type="spellStart"/>
            <w:r w:rsidR="00E25C22" w:rsidRPr="00EF2A61">
              <w:rPr>
                <w:rFonts w:asciiTheme="minorHAnsi" w:hAnsiTheme="minorHAnsi" w:cstheme="minorHAnsi"/>
              </w:rPr>
              <w:t>ING_LIZ</w:t>
            </w:r>
            <w:proofErr w:type="spellEnd"/>
            <w:r w:rsidR="00E25C22" w:rsidRPr="00EF2A61">
              <w:rPr>
                <w:rFonts w:asciiTheme="minorHAnsi" w:hAnsiTheme="minorHAnsi" w:cstheme="minorHAnsi"/>
              </w:rPr>
              <w:t>/</w:t>
            </w:r>
            <w:proofErr w:type="spellStart"/>
            <w:r w:rsidR="004B144F" w:rsidRPr="00EF2A61">
              <w:rPr>
                <w:rFonts w:asciiTheme="minorHAnsi" w:hAnsiTheme="minorHAnsi" w:cstheme="minorHAnsi"/>
              </w:rPr>
              <w:t>EGYEB_LIZ</w:t>
            </w:r>
            <w:proofErr w:type="spellEnd"/>
            <w:r w:rsidR="004B144F" w:rsidRPr="00EF2A61">
              <w:rPr>
                <w:rFonts w:asciiTheme="minorHAnsi" w:hAnsiTheme="minorHAnsi" w:cstheme="minorHAnsi"/>
              </w:rPr>
              <w:t>)</w:t>
            </w:r>
          </w:p>
        </w:tc>
        <w:tc>
          <w:tcPr>
            <w:tcW w:w="2901" w:type="dxa"/>
          </w:tcPr>
          <w:p w14:paraId="1C994848" w14:textId="4707C9F5" w:rsidR="002978E5" w:rsidRPr="00EF2A61" w:rsidRDefault="00B40F22" w:rsidP="007D241F">
            <w:pPr>
              <w:jc w:val="center"/>
              <w:rPr>
                <w:rFonts w:asciiTheme="minorHAnsi" w:hAnsiTheme="minorHAnsi" w:cstheme="minorHAnsi"/>
              </w:rPr>
            </w:pPr>
            <w:r w:rsidRPr="00EF2A61">
              <w:rPr>
                <w:rFonts w:asciiTheme="minorHAnsi" w:hAnsiTheme="minorHAnsi" w:cstheme="minorHAnsi"/>
              </w:rPr>
              <w:t>ingatlanlízing</w:t>
            </w:r>
            <w:r w:rsidR="007D241F" w:rsidRPr="00EF2A61">
              <w:rPr>
                <w:rFonts w:asciiTheme="minorHAnsi" w:hAnsiTheme="minorHAnsi" w:cstheme="minorHAnsi"/>
              </w:rPr>
              <w:t xml:space="preserve"> </w:t>
            </w:r>
            <w:r w:rsidRPr="00EF2A61">
              <w:rPr>
                <w:rFonts w:asciiTheme="minorHAnsi" w:hAnsiTheme="minorHAnsi" w:cstheme="minorHAnsi"/>
              </w:rPr>
              <w:t>/</w:t>
            </w:r>
            <w:r w:rsidR="007D241F" w:rsidRPr="00EF2A61">
              <w:rPr>
                <w:rFonts w:asciiTheme="minorHAnsi" w:hAnsiTheme="minorHAnsi" w:cstheme="minorHAnsi"/>
              </w:rPr>
              <w:t xml:space="preserve"> </w:t>
            </w:r>
            <w:r w:rsidRPr="00EF2A61">
              <w:rPr>
                <w:rFonts w:asciiTheme="minorHAnsi" w:hAnsiTheme="minorHAnsi" w:cstheme="minorHAnsi"/>
              </w:rPr>
              <w:t>gépjárműlízing</w:t>
            </w:r>
            <w:r w:rsidR="007D241F" w:rsidRPr="00EF2A61">
              <w:rPr>
                <w:rFonts w:asciiTheme="minorHAnsi" w:hAnsiTheme="minorHAnsi" w:cstheme="minorHAnsi"/>
              </w:rPr>
              <w:t xml:space="preserve"> </w:t>
            </w:r>
            <w:r w:rsidRPr="00EF2A61">
              <w:rPr>
                <w:rFonts w:asciiTheme="minorHAnsi" w:hAnsiTheme="minorHAnsi" w:cstheme="minorHAnsi"/>
              </w:rPr>
              <w:t>/</w:t>
            </w:r>
            <w:r w:rsidR="007D241F" w:rsidRPr="00EF2A61">
              <w:rPr>
                <w:rFonts w:asciiTheme="minorHAnsi" w:hAnsiTheme="minorHAnsi" w:cstheme="minorHAnsi"/>
              </w:rPr>
              <w:t xml:space="preserve"> </w:t>
            </w:r>
            <w:r w:rsidR="00F801B6" w:rsidRPr="00EF2A61">
              <w:rPr>
                <w:rFonts w:asciiTheme="minorHAnsi" w:hAnsiTheme="minorHAnsi" w:cstheme="minorHAnsi"/>
              </w:rPr>
              <w:t>egyéb lízing</w:t>
            </w:r>
            <w:r w:rsidR="004B144F" w:rsidRPr="00EF2A61">
              <w:rPr>
                <w:rFonts w:asciiTheme="minorHAnsi" w:hAnsiTheme="minorHAnsi" w:cstheme="minorHAnsi"/>
              </w:rPr>
              <w:t xml:space="preserve"> (</w:t>
            </w:r>
            <w:proofErr w:type="spellStart"/>
            <w:r w:rsidR="004B144F" w:rsidRPr="00EF2A61">
              <w:rPr>
                <w:rFonts w:asciiTheme="minorHAnsi" w:hAnsiTheme="minorHAnsi" w:cstheme="minorHAnsi"/>
              </w:rPr>
              <w:t>ING_LIZ</w:t>
            </w:r>
            <w:proofErr w:type="spellEnd"/>
            <w:r w:rsidR="004B144F" w:rsidRPr="00EF2A61">
              <w:rPr>
                <w:rFonts w:asciiTheme="minorHAnsi" w:hAnsiTheme="minorHAnsi" w:cstheme="minorHAnsi"/>
              </w:rPr>
              <w:t xml:space="preserve">/ </w:t>
            </w:r>
            <w:proofErr w:type="spellStart"/>
            <w:r w:rsidR="004B144F" w:rsidRPr="00EF2A61">
              <w:rPr>
                <w:rFonts w:asciiTheme="minorHAnsi" w:hAnsiTheme="minorHAnsi" w:cstheme="minorHAnsi"/>
              </w:rPr>
              <w:t>GEPJ_LIZ</w:t>
            </w:r>
            <w:proofErr w:type="spellEnd"/>
            <w:r w:rsidR="004B144F" w:rsidRPr="00EF2A61">
              <w:rPr>
                <w:rFonts w:asciiTheme="minorHAnsi" w:hAnsiTheme="minorHAnsi" w:cstheme="minorHAnsi"/>
              </w:rPr>
              <w:t>/</w:t>
            </w:r>
            <w:proofErr w:type="spellStart"/>
            <w:r w:rsidR="004B144F" w:rsidRPr="00EF2A61">
              <w:rPr>
                <w:rFonts w:asciiTheme="minorHAnsi" w:hAnsiTheme="minorHAnsi" w:cstheme="minorHAnsi"/>
              </w:rPr>
              <w:t>EGYEB_LIZ</w:t>
            </w:r>
            <w:proofErr w:type="spellEnd"/>
            <w:r w:rsidR="004B144F" w:rsidRPr="00EF2A61">
              <w:rPr>
                <w:rFonts w:asciiTheme="minorHAnsi" w:hAnsiTheme="minorHAnsi" w:cstheme="minorHAnsi"/>
              </w:rPr>
              <w:t>)</w:t>
            </w:r>
          </w:p>
        </w:tc>
      </w:tr>
      <w:tr w:rsidR="00F801B6" w:rsidRPr="00EF2A61" w14:paraId="144ECB23" w14:textId="77777777" w:rsidTr="007D241F">
        <w:tc>
          <w:tcPr>
            <w:tcW w:w="2110" w:type="dxa"/>
          </w:tcPr>
          <w:p w14:paraId="48356D12" w14:textId="3B31AA40" w:rsidR="002978E5" w:rsidRPr="00EF2A61" w:rsidRDefault="007D241F" w:rsidP="007D241F">
            <w:pPr>
              <w:ind w:left="12"/>
              <w:jc w:val="center"/>
              <w:rPr>
                <w:rFonts w:asciiTheme="minorHAnsi" w:hAnsiTheme="minorHAnsi" w:cstheme="minorHAnsi"/>
              </w:rPr>
            </w:pPr>
            <w:r w:rsidRPr="00EF2A61">
              <w:rPr>
                <w:rFonts w:asciiTheme="minorHAnsi" w:hAnsiTheme="minorHAnsi" w:cstheme="minorHAnsi"/>
              </w:rPr>
              <w:t>H</w:t>
            </w:r>
            <w:r w:rsidR="002978E5" w:rsidRPr="00EF2A61">
              <w:rPr>
                <w:rFonts w:asciiTheme="minorHAnsi" w:hAnsiTheme="minorHAnsi" w:cstheme="minorHAnsi"/>
              </w:rPr>
              <w:t>itelcél</w:t>
            </w:r>
          </w:p>
        </w:tc>
        <w:tc>
          <w:tcPr>
            <w:tcW w:w="3783" w:type="dxa"/>
          </w:tcPr>
          <w:p w14:paraId="44A63304" w14:textId="77FDA373" w:rsidR="002978E5" w:rsidRPr="00EF2A61" w:rsidRDefault="00F801B6" w:rsidP="007D241F">
            <w:pPr>
              <w:jc w:val="center"/>
              <w:rPr>
                <w:rFonts w:asciiTheme="minorHAnsi" w:hAnsiTheme="minorHAnsi" w:cstheme="minorHAnsi"/>
              </w:rPr>
            </w:pPr>
            <w:r w:rsidRPr="00EF2A61">
              <w:rPr>
                <w:rFonts w:asciiTheme="minorHAnsi" w:hAnsiTheme="minorHAnsi" w:cstheme="minorHAnsi"/>
              </w:rPr>
              <w:t>nem töltendő</w:t>
            </w:r>
          </w:p>
        </w:tc>
        <w:tc>
          <w:tcPr>
            <w:tcW w:w="2901" w:type="dxa"/>
          </w:tcPr>
          <w:p w14:paraId="36FFF460" w14:textId="0AAA2FEF" w:rsidR="002978E5" w:rsidRPr="00EF2A61" w:rsidRDefault="00AB4496" w:rsidP="007D241F">
            <w:pPr>
              <w:jc w:val="center"/>
              <w:rPr>
                <w:rFonts w:asciiTheme="minorHAnsi" w:hAnsiTheme="minorHAnsi" w:cstheme="minorHAnsi"/>
              </w:rPr>
            </w:pPr>
            <w:r w:rsidRPr="00EF2A61">
              <w:rPr>
                <w:rFonts w:asciiTheme="minorHAnsi" w:hAnsiTheme="minorHAnsi" w:cstheme="minorHAnsi"/>
              </w:rPr>
              <w:t>egyéb cél</w:t>
            </w:r>
            <w:r w:rsidR="00F801B6" w:rsidRPr="00EF2A61">
              <w:rPr>
                <w:rFonts w:asciiTheme="minorHAnsi" w:hAnsiTheme="minorHAnsi" w:cstheme="minorHAnsi"/>
              </w:rPr>
              <w:t>/</w:t>
            </w:r>
            <w:proofErr w:type="spellStart"/>
            <w:r w:rsidR="00F801B6" w:rsidRPr="00EF2A61">
              <w:rPr>
                <w:rFonts w:asciiTheme="minorHAnsi" w:hAnsiTheme="minorHAnsi" w:cstheme="minorHAnsi"/>
              </w:rPr>
              <w:t>stb</w:t>
            </w:r>
            <w:proofErr w:type="spellEnd"/>
          </w:p>
        </w:tc>
      </w:tr>
    </w:tbl>
    <w:p w14:paraId="3814BBEA" w14:textId="38CD78C5" w:rsidR="002978E5" w:rsidRPr="00EF2A61" w:rsidRDefault="002978E5" w:rsidP="005847F9">
      <w:pPr>
        <w:ind w:left="720" w:hanging="360"/>
        <w:rPr>
          <w:rFonts w:asciiTheme="minorHAnsi" w:hAnsiTheme="minorHAnsi" w:cstheme="minorHAnsi"/>
        </w:rPr>
      </w:pPr>
    </w:p>
    <w:p w14:paraId="3D9EE8F2" w14:textId="3B3A70AC" w:rsidR="00F801B6" w:rsidRPr="00EF2A61" w:rsidRDefault="0055135A" w:rsidP="00FE4455">
      <w:pPr>
        <w:pStyle w:val="Listaszerbekezds"/>
        <w:numPr>
          <w:ilvl w:val="1"/>
          <w:numId w:val="18"/>
        </w:numPr>
        <w:rPr>
          <w:rFonts w:asciiTheme="minorHAnsi" w:hAnsiTheme="minorHAnsi" w:cstheme="minorHAnsi"/>
        </w:rPr>
      </w:pPr>
      <w:r w:rsidRPr="00EF2A61">
        <w:rPr>
          <w:rFonts w:asciiTheme="minorHAnsi" w:hAnsiTheme="minorHAnsi" w:cstheme="minorHAnsi"/>
        </w:rPr>
        <w:t>pénzügyi lízing fajtája: nyíltvégű/zártvégű</w:t>
      </w:r>
    </w:p>
    <w:p w14:paraId="4C01586A" w14:textId="7AED6934" w:rsidR="00C3726E" w:rsidRPr="00EF2A61" w:rsidRDefault="00C3726E" w:rsidP="00FE4455">
      <w:pPr>
        <w:pStyle w:val="Listaszerbekezds"/>
        <w:numPr>
          <w:ilvl w:val="0"/>
          <w:numId w:val="18"/>
        </w:numPr>
        <w:rPr>
          <w:rFonts w:asciiTheme="minorHAnsi" w:hAnsiTheme="minorHAnsi" w:cstheme="minorHAnsi"/>
        </w:rPr>
      </w:pP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FEDA</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INST</w:t>
      </w:r>
      <w:proofErr w:type="spellEnd"/>
      <w:r w:rsidRPr="00EF2A61">
        <w:rPr>
          <w:rFonts w:asciiTheme="minorHAnsi" w:hAnsiTheme="minorHAnsi" w:cstheme="minorHAnsi"/>
        </w:rPr>
        <w:t xml:space="preserve">-FED táblák: minden, a lízinghez tartozó fedezet jelentendő, a lízing tárgya is és az egyéb fedezetek is (pl. kezesség). </w:t>
      </w:r>
      <w:bookmarkStart w:id="455" w:name="_Hlk197509667"/>
      <w:r w:rsidRPr="00EF2A61">
        <w:rPr>
          <w:rFonts w:asciiTheme="minorHAnsi" w:hAnsiTheme="minorHAnsi" w:cstheme="minorHAnsi"/>
        </w:rPr>
        <w:t xml:space="preserve">Az </w:t>
      </w:r>
      <w:proofErr w:type="spellStart"/>
      <w:r w:rsidRPr="00EF2A61">
        <w:rPr>
          <w:rFonts w:asciiTheme="minorHAnsi" w:hAnsiTheme="minorHAnsi" w:cstheme="minorHAnsi"/>
        </w:rPr>
        <w:t>INST</w:t>
      </w:r>
      <w:proofErr w:type="spellEnd"/>
      <w:r w:rsidRPr="00EF2A61">
        <w:rPr>
          <w:rFonts w:asciiTheme="minorHAnsi" w:hAnsiTheme="minorHAnsi" w:cstheme="minorHAnsi"/>
        </w:rPr>
        <w:t>-FED táblában a fedezet tárgya esetén a „A fedezet a pénzügyi lízing</w:t>
      </w:r>
      <w:r w:rsidR="00CB117C" w:rsidRPr="00EF2A61">
        <w:rPr>
          <w:rFonts w:asciiTheme="minorHAnsi" w:hAnsiTheme="minorHAnsi" w:cstheme="minorHAnsi"/>
        </w:rPr>
        <w:t>/</w:t>
      </w:r>
      <w:r w:rsidR="00CB117C" w:rsidRPr="00EF2A61">
        <w:t xml:space="preserve"> </w:t>
      </w:r>
      <w:r w:rsidR="00CB117C" w:rsidRPr="00EF2A61">
        <w:rPr>
          <w:rFonts w:asciiTheme="minorHAnsi" w:hAnsiTheme="minorHAnsi" w:cstheme="minorHAnsi"/>
        </w:rPr>
        <w:t>hitelkövetelés</w:t>
      </w:r>
      <w:r w:rsidRPr="00EF2A61">
        <w:rPr>
          <w:rFonts w:asciiTheme="minorHAnsi" w:hAnsiTheme="minorHAnsi" w:cstheme="minorHAnsi"/>
        </w:rPr>
        <w:t xml:space="preserve"> </w:t>
      </w:r>
      <w:del w:id="456" w:author="MNB" w:date="2025-08-29T10:22:00Z" w16du:dateUtc="2025-08-29T08:22:00Z">
        <w:r w:rsidRPr="006C72EB">
          <w:rPr>
            <w:rFonts w:asciiTheme="minorHAnsi" w:hAnsiTheme="minorHAnsi" w:cstheme="minorHAnsi"/>
          </w:rPr>
          <w:delText xml:space="preserve"> </w:delText>
        </w:r>
      </w:del>
      <w:r w:rsidRPr="00EF2A61">
        <w:rPr>
          <w:rFonts w:asciiTheme="minorHAnsi" w:hAnsiTheme="minorHAnsi" w:cstheme="minorHAnsi"/>
        </w:rPr>
        <w:t xml:space="preserve">tárgyát képezi?” </w:t>
      </w:r>
      <w:bookmarkEnd w:id="455"/>
      <w:r w:rsidRPr="00EF2A61">
        <w:rPr>
          <w:rFonts w:asciiTheme="minorHAnsi" w:hAnsiTheme="minorHAnsi" w:cstheme="minorHAnsi"/>
        </w:rPr>
        <w:t>kérdésre igen a válasz és a „Fedezethez tartozó jog típusa” nem töltendő, egyéb fedezetek esetén „A fedezet a pénzügyi lízing</w:t>
      </w:r>
      <w:r w:rsidR="00CB117C" w:rsidRPr="00EF2A61">
        <w:rPr>
          <w:rFonts w:asciiTheme="minorHAnsi" w:hAnsiTheme="minorHAnsi" w:cstheme="minorHAnsi"/>
        </w:rPr>
        <w:t>/</w:t>
      </w:r>
      <w:r w:rsidR="00CB117C" w:rsidRPr="00EF2A61">
        <w:t xml:space="preserve"> </w:t>
      </w:r>
      <w:r w:rsidR="00CB117C" w:rsidRPr="00EF2A61">
        <w:rPr>
          <w:rFonts w:asciiTheme="minorHAnsi" w:hAnsiTheme="minorHAnsi" w:cstheme="minorHAnsi"/>
        </w:rPr>
        <w:t>hitelkövetelés</w:t>
      </w:r>
      <w:r w:rsidRPr="00EF2A61">
        <w:rPr>
          <w:rFonts w:asciiTheme="minorHAnsi" w:hAnsiTheme="minorHAnsi" w:cstheme="minorHAnsi"/>
        </w:rPr>
        <w:t xml:space="preserve"> tárgyát képezi?” kérdésre </w:t>
      </w:r>
      <w:r w:rsidR="00883E66" w:rsidRPr="00EF2A61">
        <w:rPr>
          <w:rFonts w:asciiTheme="minorHAnsi" w:hAnsiTheme="minorHAnsi" w:cstheme="minorHAnsi"/>
        </w:rPr>
        <w:t>„</w:t>
      </w:r>
      <w:r w:rsidRPr="00EF2A61">
        <w:rPr>
          <w:rFonts w:asciiTheme="minorHAnsi" w:hAnsiTheme="minorHAnsi" w:cstheme="minorHAnsi"/>
        </w:rPr>
        <w:t>nem</w:t>
      </w:r>
      <w:r w:rsidR="00883E66" w:rsidRPr="00EF2A61">
        <w:rPr>
          <w:rFonts w:asciiTheme="minorHAnsi" w:hAnsiTheme="minorHAnsi" w:cstheme="minorHAnsi"/>
        </w:rPr>
        <w:t>”</w:t>
      </w:r>
      <w:r w:rsidRPr="00EF2A61">
        <w:rPr>
          <w:rFonts w:asciiTheme="minorHAnsi" w:hAnsiTheme="minorHAnsi" w:cstheme="minorHAnsi"/>
        </w:rPr>
        <w:t xml:space="preserve"> a válasz és a „Fedezethez tartozó jog típusa” kódtár alapján töltendő.</w:t>
      </w:r>
    </w:p>
    <w:p w14:paraId="0F31B5E9" w14:textId="3F2C2BC3" w:rsidR="00883E66" w:rsidRPr="00EF2A61" w:rsidRDefault="00883E66" w:rsidP="00FE4455">
      <w:pPr>
        <w:pStyle w:val="Listaszerbekezds"/>
        <w:numPr>
          <w:ilvl w:val="0"/>
          <w:numId w:val="18"/>
        </w:numPr>
        <w:rPr>
          <w:rFonts w:asciiTheme="minorHAnsi" w:hAnsiTheme="minorHAnsi" w:cstheme="minorHAnsi"/>
        </w:rPr>
      </w:pPr>
      <w:r w:rsidRPr="00EF2A61">
        <w:rPr>
          <w:rFonts w:asciiTheme="minorHAnsi" w:hAnsiTheme="minorHAnsi" w:cstheme="minorHAnsi"/>
        </w:rPr>
        <w:t>pénzügyi lízing esetében a fedezetnyújtó a lízingbe vevő lesz</w:t>
      </w:r>
      <w:r w:rsidR="00E60D85" w:rsidRPr="00EF2A61">
        <w:rPr>
          <w:rFonts w:asciiTheme="minorHAnsi" w:hAnsiTheme="minorHAnsi" w:cstheme="minorHAnsi"/>
        </w:rPr>
        <w:t>,</w:t>
      </w:r>
      <w:r w:rsidRPr="00EF2A61">
        <w:rPr>
          <w:rFonts w:asciiTheme="minorHAnsi" w:hAnsiTheme="minorHAnsi" w:cstheme="minorHAnsi"/>
        </w:rPr>
        <w:t xml:space="preserve"> a „Fedezet típusa” pedig „Egyéb dologi biztosíték”. </w:t>
      </w:r>
    </w:p>
    <w:bookmarkEnd w:id="435"/>
    <w:p w14:paraId="3FC3469A" w14:textId="77777777" w:rsidR="00924C20" w:rsidRPr="00EF2A61" w:rsidRDefault="00924C20" w:rsidP="00B447DE">
      <w:pPr>
        <w:ind w:left="65"/>
        <w:rPr>
          <w:rFonts w:asciiTheme="minorHAnsi" w:hAnsiTheme="minorHAnsi" w:cstheme="minorHAnsi"/>
        </w:rPr>
      </w:pPr>
    </w:p>
    <w:p w14:paraId="29D2E3F8" w14:textId="59460C6B" w:rsidR="00F60746" w:rsidRPr="00EF2A61" w:rsidRDefault="00F60746" w:rsidP="008E587A">
      <w:pPr>
        <w:pStyle w:val="Cmsor3"/>
        <w:rPr>
          <w:rFonts w:asciiTheme="minorHAnsi" w:hAnsiTheme="minorHAnsi" w:cstheme="minorHAnsi"/>
          <w:b/>
          <w:szCs w:val="20"/>
        </w:rPr>
      </w:pPr>
      <w:bookmarkStart w:id="457" w:name="_Toc64967415"/>
      <w:bookmarkStart w:id="458" w:name="_Toc149902039"/>
      <w:bookmarkStart w:id="459" w:name="_Toc206686181"/>
      <w:bookmarkStart w:id="460" w:name="_Toc188019109"/>
      <w:r w:rsidRPr="00EF2A61">
        <w:rPr>
          <w:rFonts w:asciiTheme="minorHAnsi" w:hAnsiTheme="minorHAnsi" w:cstheme="minorHAnsi"/>
          <w:b/>
          <w:szCs w:val="20"/>
        </w:rPr>
        <w:t xml:space="preserve">Nagyvállalati </w:t>
      </w:r>
      <w:proofErr w:type="spellStart"/>
      <w:r w:rsidRPr="00EF2A61">
        <w:rPr>
          <w:rFonts w:asciiTheme="minorHAnsi" w:hAnsiTheme="minorHAnsi" w:cstheme="minorHAnsi"/>
          <w:b/>
          <w:szCs w:val="20"/>
        </w:rPr>
        <w:t>money</w:t>
      </w:r>
      <w:proofErr w:type="spellEnd"/>
      <w:r w:rsidRPr="00EF2A61">
        <w:rPr>
          <w:rFonts w:asciiTheme="minorHAnsi" w:hAnsiTheme="minorHAnsi" w:cstheme="minorHAnsi"/>
          <w:b/>
          <w:szCs w:val="20"/>
        </w:rPr>
        <w:t xml:space="preserve"> market ügyletek</w:t>
      </w:r>
      <w:bookmarkEnd w:id="457"/>
      <w:bookmarkEnd w:id="458"/>
      <w:bookmarkEnd w:id="459"/>
      <w:bookmarkEnd w:id="460"/>
    </w:p>
    <w:p w14:paraId="7FE3CAE5" w14:textId="31BE1B01" w:rsidR="00F60746" w:rsidRPr="00EF2A61" w:rsidRDefault="00F60746" w:rsidP="00B447DE">
      <w:pPr>
        <w:ind w:left="65"/>
        <w:rPr>
          <w:rFonts w:asciiTheme="minorHAnsi" w:hAnsiTheme="minorHAnsi" w:cstheme="minorHAnsi"/>
        </w:rPr>
      </w:pPr>
      <w:r w:rsidRPr="00EF2A61">
        <w:rPr>
          <w:rFonts w:asciiTheme="minorHAnsi" w:hAnsiTheme="minorHAnsi" w:cstheme="minorHAnsi"/>
        </w:rPr>
        <w:t xml:space="preserve">Azok, a </w:t>
      </w:r>
      <w:proofErr w:type="spellStart"/>
      <w:r w:rsidRPr="00EF2A61">
        <w:rPr>
          <w:rFonts w:asciiTheme="minorHAnsi" w:hAnsiTheme="minorHAnsi" w:cstheme="minorHAnsi"/>
        </w:rPr>
        <w:t>Treasuryn</w:t>
      </w:r>
      <w:proofErr w:type="spellEnd"/>
      <w:r w:rsidRPr="00EF2A61">
        <w:rPr>
          <w:rFonts w:asciiTheme="minorHAnsi" w:hAnsiTheme="minorHAnsi" w:cstheme="minorHAnsi"/>
        </w:rPr>
        <w:t xml:space="preserve"> keresztül, a bankközi ügyletekre jellemző paraméterekkel kötött – jellemzően - nagyvállalati </w:t>
      </w:r>
      <w:proofErr w:type="spellStart"/>
      <w:r w:rsidRPr="00EF2A61">
        <w:rPr>
          <w:rFonts w:asciiTheme="minorHAnsi" w:hAnsiTheme="minorHAnsi" w:cstheme="minorHAnsi"/>
        </w:rPr>
        <w:t>money</w:t>
      </w:r>
      <w:proofErr w:type="spellEnd"/>
      <w:r w:rsidRPr="00EF2A61">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w:t>
      </w:r>
      <w:r w:rsidR="003B6DE2" w:rsidRPr="00EF2A61">
        <w:rPr>
          <w:rFonts w:asciiTheme="minorHAnsi" w:hAnsiTheme="minorHAnsi" w:cstheme="minorHAnsi"/>
        </w:rPr>
        <w:t>folyószámla</w:t>
      </w:r>
      <w:r w:rsidRPr="00EF2A61">
        <w:rPr>
          <w:rFonts w:asciiTheme="minorHAnsi" w:hAnsiTheme="minorHAnsi" w:cstheme="minorHAnsi"/>
        </w:rPr>
        <w:t xml:space="preserve">hitelnek, ezek </w:t>
      </w:r>
      <w:r w:rsidR="003B6DE2" w:rsidRPr="00EF2A61">
        <w:rPr>
          <w:rFonts w:asciiTheme="minorHAnsi" w:hAnsiTheme="minorHAnsi" w:cstheme="minorHAnsi"/>
        </w:rPr>
        <w:t>e</w:t>
      </w:r>
      <w:r w:rsidRPr="00EF2A61">
        <w:rPr>
          <w:rFonts w:asciiTheme="minorHAnsi" w:hAnsiTheme="minorHAnsi" w:cstheme="minorHAnsi"/>
        </w:rPr>
        <w:t>gyéb hitelnek minősülnek.</w:t>
      </w:r>
    </w:p>
    <w:p w14:paraId="6F575530" w14:textId="4609A975" w:rsidR="00F60746" w:rsidRPr="00EF2A61" w:rsidRDefault="00555131" w:rsidP="00B447DE">
      <w:pPr>
        <w:ind w:left="65"/>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money</w:t>
      </w:r>
      <w:proofErr w:type="spellEnd"/>
      <w:r w:rsidRPr="00EF2A61">
        <w:rPr>
          <w:rFonts w:asciiTheme="minorHAnsi" w:hAnsiTheme="minorHAnsi" w:cstheme="minorHAnsi"/>
        </w:rPr>
        <w:t xml:space="preserve"> market ügyleteknél a keret </w:t>
      </w:r>
      <w:r w:rsidR="00A5302C" w:rsidRPr="00EF2A61">
        <w:rPr>
          <w:rFonts w:asciiTheme="minorHAnsi" w:hAnsiTheme="minorHAnsi" w:cstheme="minorHAnsi"/>
        </w:rPr>
        <w:t xml:space="preserve">– amennyiben nyilvántartásra kerül és kitettséget jelent a hitelintézet számára - </w:t>
      </w: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 </w:t>
      </w:r>
      <w:r w:rsidR="00A5302C" w:rsidRPr="00EF2A61">
        <w:rPr>
          <w:rFonts w:asciiTheme="minorHAnsi" w:hAnsiTheme="minorHAnsi" w:cstheme="minorHAnsi"/>
        </w:rPr>
        <w:t>az egyes</w:t>
      </w:r>
      <w:r w:rsidRPr="00EF2A61">
        <w:rPr>
          <w:rFonts w:asciiTheme="minorHAnsi" w:hAnsiTheme="minorHAnsi" w:cstheme="minorHAnsi"/>
        </w:rPr>
        <w:t xml:space="preserve"> lehívások pedig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minden lehívás külön instrumentumként szerepeltetendő</w:t>
      </w:r>
      <w:r w:rsidR="00A5302C" w:rsidRPr="00EF2A61">
        <w:rPr>
          <w:rFonts w:asciiTheme="minorHAnsi" w:hAnsiTheme="minorHAnsi" w:cstheme="minorHAnsi"/>
        </w:rPr>
        <w:t xml:space="preserve">. Amennyiben az instrumentum a hónapon belül keletkező és megszűnő </w:t>
      </w:r>
      <w:proofErr w:type="spellStart"/>
      <w:r w:rsidR="00A5302C" w:rsidRPr="00EF2A61">
        <w:rPr>
          <w:rFonts w:asciiTheme="minorHAnsi" w:hAnsiTheme="minorHAnsi" w:cstheme="minorHAnsi"/>
        </w:rPr>
        <w:t>money</w:t>
      </w:r>
      <w:proofErr w:type="spellEnd"/>
      <w:r w:rsidR="00A5302C" w:rsidRPr="00EF2A61">
        <w:rPr>
          <w:rFonts w:asciiTheme="minorHAnsi" w:hAnsiTheme="minorHAnsi" w:cstheme="minorHAnsi"/>
        </w:rPr>
        <w:t xml:space="preserve"> market ügylet</w:t>
      </w:r>
      <w:r w:rsidR="00F9528B" w:rsidRPr="00EF2A61">
        <w:rPr>
          <w:rFonts w:asciiTheme="minorHAnsi" w:hAnsiTheme="minorHAnsi" w:cstheme="minorHAnsi"/>
        </w:rPr>
        <w:t>,</w:t>
      </w:r>
      <w:r w:rsidR="00A5302C" w:rsidRPr="00EF2A61">
        <w:rPr>
          <w:rFonts w:asciiTheme="minorHAnsi" w:hAnsiTheme="minorHAnsi" w:cstheme="minorHAnsi"/>
        </w:rPr>
        <w:t xml:space="preserve"> az </w:t>
      </w:r>
      <w:proofErr w:type="spellStart"/>
      <w:r w:rsidR="00A5302C" w:rsidRPr="00EF2A61">
        <w:rPr>
          <w:rFonts w:asciiTheme="minorHAnsi" w:hAnsiTheme="minorHAnsi" w:cstheme="minorHAnsi"/>
        </w:rPr>
        <w:t>INSTR</w:t>
      </w:r>
      <w:proofErr w:type="spellEnd"/>
      <w:r w:rsidR="00A5302C" w:rsidRPr="00EF2A61">
        <w:rPr>
          <w:rFonts w:asciiTheme="minorHAnsi" w:hAnsiTheme="minorHAnsi" w:cstheme="minorHAnsi"/>
        </w:rPr>
        <w:t xml:space="preserve"> táblában egy szűk</w:t>
      </w:r>
      <w:r w:rsidR="00F9528B" w:rsidRPr="00EF2A61">
        <w:rPr>
          <w:rFonts w:asciiTheme="minorHAnsi" w:hAnsiTheme="minorHAnsi" w:cstheme="minorHAnsi"/>
        </w:rPr>
        <w:t>ebb</w:t>
      </w:r>
      <w:r w:rsidR="00A5302C" w:rsidRPr="00EF2A61">
        <w:rPr>
          <w:rFonts w:asciiTheme="minorHAnsi" w:hAnsiTheme="minorHAnsi" w:cstheme="minorHAnsi"/>
        </w:rPr>
        <w:t xml:space="preserve"> adatkör jelentendő a megszűnésre vonatkozó részben leírtak szerint (a teljes </w:t>
      </w:r>
      <w:proofErr w:type="spellStart"/>
      <w:r w:rsidR="00A5302C" w:rsidRPr="00EF2A61">
        <w:rPr>
          <w:rFonts w:asciiTheme="minorHAnsi" w:hAnsiTheme="minorHAnsi" w:cstheme="minorHAnsi"/>
        </w:rPr>
        <w:t>INSTR</w:t>
      </w:r>
      <w:proofErr w:type="spellEnd"/>
      <w:r w:rsidR="00A5302C" w:rsidRPr="00EF2A61">
        <w:rPr>
          <w:rFonts w:asciiTheme="minorHAnsi" w:hAnsiTheme="minorHAnsi" w:cstheme="minorHAnsi"/>
        </w:rPr>
        <w:t xml:space="preserve"> tábla is megadható, ha a nyilvántartási rendszerek azt teszik lehetővé)</w:t>
      </w:r>
      <w:r w:rsidR="00F9528B" w:rsidRPr="00EF2A61">
        <w:rPr>
          <w:rFonts w:asciiTheme="minorHAnsi" w:hAnsiTheme="minorHAnsi" w:cstheme="minorHAnsi"/>
        </w:rPr>
        <w:t>.</w:t>
      </w:r>
    </w:p>
    <w:p w14:paraId="10037514" w14:textId="77777777" w:rsidR="003613CD" w:rsidRPr="00EF2A61" w:rsidRDefault="003613CD" w:rsidP="00B447DE">
      <w:pPr>
        <w:ind w:left="65"/>
        <w:rPr>
          <w:rFonts w:asciiTheme="minorHAnsi" w:hAnsiTheme="minorHAnsi" w:cstheme="minorHAnsi"/>
        </w:rPr>
      </w:pPr>
    </w:p>
    <w:p w14:paraId="4900B73C" w14:textId="2E92EB92" w:rsidR="00A06C88" w:rsidRPr="00EF2A61" w:rsidRDefault="00A06C88" w:rsidP="008E587A">
      <w:pPr>
        <w:pStyle w:val="Cmsor3"/>
        <w:rPr>
          <w:rFonts w:asciiTheme="minorHAnsi" w:hAnsiTheme="minorHAnsi" w:cstheme="minorHAnsi"/>
          <w:b/>
          <w:szCs w:val="20"/>
        </w:rPr>
      </w:pPr>
      <w:bookmarkStart w:id="461" w:name="_Toc64967416"/>
      <w:bookmarkStart w:id="462" w:name="_Toc149902040"/>
      <w:bookmarkStart w:id="463" w:name="_Toc206686182"/>
      <w:bookmarkStart w:id="464" w:name="_Toc188019110"/>
      <w:r w:rsidRPr="00EF2A61">
        <w:rPr>
          <w:rFonts w:asciiTheme="minorHAnsi" w:hAnsiTheme="minorHAnsi" w:cstheme="minorHAnsi"/>
          <w:b/>
          <w:szCs w:val="20"/>
        </w:rPr>
        <w:t>Gyűjtőszámla</w:t>
      </w:r>
      <w:r w:rsidR="001060CB" w:rsidRPr="00EF2A61">
        <w:rPr>
          <w:rFonts w:asciiTheme="minorHAnsi" w:hAnsiTheme="minorHAnsi" w:cstheme="minorHAnsi"/>
          <w:b/>
          <w:szCs w:val="20"/>
        </w:rPr>
        <w:t>hitelek</w:t>
      </w:r>
      <w:r w:rsidRPr="00EF2A61">
        <w:rPr>
          <w:rFonts w:asciiTheme="minorHAnsi" w:hAnsiTheme="minorHAnsi" w:cstheme="minorHAnsi"/>
          <w:b/>
          <w:szCs w:val="20"/>
        </w:rPr>
        <w:t>:</w:t>
      </w:r>
      <w:bookmarkEnd w:id="461"/>
      <w:bookmarkEnd w:id="462"/>
      <w:bookmarkEnd w:id="463"/>
      <w:bookmarkEnd w:id="464"/>
    </w:p>
    <w:p w14:paraId="5564184E" w14:textId="4805EFA5" w:rsidR="001060CB" w:rsidRPr="00EF2A61" w:rsidRDefault="001060CB" w:rsidP="001060CB">
      <w:pPr>
        <w:ind w:left="360"/>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EF2A61">
        <w:rPr>
          <w:rFonts w:asciiTheme="minorHAnsi" w:hAnsiTheme="minorHAnsi" w:cstheme="minorHAnsi"/>
        </w:rPr>
        <w:t>GYUJTO</w:t>
      </w:r>
      <w:proofErr w:type="spellEnd"/>
      <w:r w:rsidRPr="00EF2A61">
        <w:rPr>
          <w:rFonts w:asciiTheme="minorHAnsi" w:hAnsiTheme="minorHAnsi" w:cstheme="minorHAnsi"/>
        </w:rPr>
        <w:t xml:space="preserve"> - vagy szabadfelhasználású jelzáloghitelhez – </w:t>
      </w:r>
      <w:proofErr w:type="spellStart"/>
      <w:r w:rsidRPr="00EF2A61">
        <w:rPr>
          <w:rFonts w:asciiTheme="minorHAnsi" w:hAnsiTheme="minorHAnsi" w:cstheme="minorHAnsi"/>
        </w:rPr>
        <w:t>SZABFEL_GYUJTO</w:t>
      </w:r>
      <w:proofErr w:type="spellEnd"/>
      <w:r w:rsidRPr="00EF2A61">
        <w:rPr>
          <w:rFonts w:asciiTheme="minorHAnsi" w:hAnsiTheme="minorHAnsi" w:cstheme="minorHAnsi"/>
        </w:rPr>
        <w:t xml:space="preserve">). A szülő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azonosítón keresztül kell a gyűjtőszámlát az eredeti hitelhez kötni.</w:t>
      </w:r>
    </w:p>
    <w:p w14:paraId="26C75985" w14:textId="77777777" w:rsidR="003613CD" w:rsidRPr="00EF2A61" w:rsidRDefault="003613CD" w:rsidP="001060CB">
      <w:pPr>
        <w:ind w:left="360"/>
        <w:rPr>
          <w:rFonts w:asciiTheme="minorHAnsi" w:hAnsiTheme="minorHAnsi" w:cstheme="minorHAnsi"/>
        </w:rPr>
      </w:pPr>
    </w:p>
    <w:p w14:paraId="4BE1D5B1" w14:textId="5347BA03" w:rsidR="001060CB" w:rsidRPr="00EF2A61" w:rsidRDefault="001060CB" w:rsidP="008E587A">
      <w:pPr>
        <w:pStyle w:val="Cmsor3"/>
        <w:rPr>
          <w:rFonts w:asciiTheme="minorHAnsi" w:hAnsiTheme="minorHAnsi" w:cstheme="minorHAnsi"/>
          <w:b/>
          <w:szCs w:val="20"/>
        </w:rPr>
      </w:pPr>
      <w:bookmarkStart w:id="465" w:name="_Toc64967417"/>
      <w:bookmarkStart w:id="466" w:name="_Toc149902041"/>
      <w:bookmarkStart w:id="467" w:name="_Toc206686183"/>
      <w:bookmarkStart w:id="468" w:name="_Toc188019111"/>
      <w:proofErr w:type="spellStart"/>
      <w:r w:rsidRPr="00EF2A61">
        <w:rPr>
          <w:rFonts w:asciiTheme="minorHAnsi" w:hAnsiTheme="minorHAnsi" w:cstheme="minorHAnsi"/>
          <w:b/>
          <w:szCs w:val="20"/>
        </w:rPr>
        <w:t>Installment</w:t>
      </w:r>
      <w:proofErr w:type="spellEnd"/>
      <w:r w:rsidRPr="00EF2A61">
        <w:rPr>
          <w:rFonts w:asciiTheme="minorHAnsi" w:hAnsiTheme="minorHAnsi" w:cstheme="minorHAnsi"/>
          <w:b/>
          <w:szCs w:val="20"/>
        </w:rPr>
        <w:t xml:space="preserve"> lehetőséget tartalmazó </w:t>
      </w:r>
      <w:r w:rsidR="006E0CEE" w:rsidRPr="00EF2A61">
        <w:rPr>
          <w:rFonts w:asciiTheme="minorHAnsi" w:hAnsiTheme="minorHAnsi" w:cstheme="minorHAnsi"/>
          <w:b/>
          <w:szCs w:val="20"/>
        </w:rPr>
        <w:t xml:space="preserve">kártya- </w:t>
      </w:r>
      <w:r w:rsidR="00FF7F1D" w:rsidRPr="00EF2A61">
        <w:rPr>
          <w:rFonts w:asciiTheme="minorHAnsi" w:hAnsiTheme="minorHAnsi" w:cstheme="minorHAnsi"/>
          <w:b/>
          <w:szCs w:val="20"/>
        </w:rPr>
        <w:t>és folyószámlahitelek</w:t>
      </w:r>
      <w:r w:rsidRPr="00EF2A61">
        <w:rPr>
          <w:rFonts w:asciiTheme="minorHAnsi" w:hAnsiTheme="minorHAnsi" w:cstheme="minorHAnsi"/>
          <w:b/>
          <w:szCs w:val="20"/>
        </w:rPr>
        <w:t>:</w:t>
      </w:r>
      <w:bookmarkEnd w:id="465"/>
      <w:bookmarkEnd w:id="466"/>
      <w:bookmarkEnd w:id="467"/>
      <w:bookmarkEnd w:id="468"/>
    </w:p>
    <w:p w14:paraId="09D6C80C" w14:textId="2E6D5EAA" w:rsidR="001060CB" w:rsidRPr="00EF2A61" w:rsidRDefault="001060CB" w:rsidP="001060CB">
      <w:pPr>
        <w:ind w:left="360"/>
        <w:rPr>
          <w:rFonts w:asciiTheme="minorHAnsi" w:hAnsiTheme="minorHAnsi" w:cstheme="minorHAnsi"/>
        </w:rPr>
      </w:pPr>
      <w:r w:rsidRPr="00EF2A61">
        <w:rPr>
          <w:rFonts w:asciiTheme="minorHAnsi" w:hAnsiTheme="minorHAnsi" w:cstheme="minorHAnsi"/>
        </w:rPr>
        <w:t xml:space="preserve">A gyűjtőszámlák kezelésének analógiájára jelenteni kell az </w:t>
      </w:r>
      <w:proofErr w:type="spellStart"/>
      <w:r w:rsidRPr="00EF2A61">
        <w:rPr>
          <w:rFonts w:asciiTheme="minorHAnsi" w:hAnsiTheme="minorHAnsi" w:cstheme="minorHAnsi"/>
        </w:rPr>
        <w:t>installmentes</w:t>
      </w:r>
      <w:proofErr w:type="spellEnd"/>
      <w:r w:rsidRPr="00EF2A61">
        <w:rPr>
          <w:rFonts w:asciiTheme="minorHAnsi" w:hAnsiTheme="minorHAnsi" w:cstheme="minorHAnsi"/>
        </w:rPr>
        <w:t xml:space="preserve"> részt </w:t>
      </w:r>
      <w:proofErr w:type="spellStart"/>
      <w:r w:rsidRPr="00EF2A61">
        <w:rPr>
          <w:rFonts w:asciiTheme="minorHAnsi" w:hAnsiTheme="minorHAnsi" w:cstheme="minorHAnsi"/>
        </w:rPr>
        <w:t>KART_HIT</w:t>
      </w:r>
      <w:proofErr w:type="spellEnd"/>
      <w:r w:rsidRPr="00EF2A61">
        <w:rPr>
          <w:rFonts w:asciiTheme="minorHAnsi" w:hAnsiTheme="minorHAnsi" w:cstheme="minorHAnsi"/>
        </w:rPr>
        <w:t xml:space="preserve"> instrumentum típuson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szülő azonosítóján keresztül hozzá kell kötni a kapcsolódó hitelkártya </w:t>
      </w:r>
      <w:r w:rsidR="00FF7F1D" w:rsidRPr="00EF2A61">
        <w:rPr>
          <w:rFonts w:asciiTheme="minorHAnsi" w:hAnsiTheme="minorHAnsi" w:cstheme="minorHAnsi"/>
        </w:rPr>
        <w:t xml:space="preserve">vagy folyószámlahitel </w:t>
      </w:r>
      <w:r w:rsidRPr="00EF2A61">
        <w:rPr>
          <w:rFonts w:asciiTheme="minorHAnsi" w:hAnsiTheme="minorHAnsi" w:cstheme="minorHAnsi"/>
        </w:rPr>
        <w:t>követeléshez.</w:t>
      </w:r>
    </w:p>
    <w:p w14:paraId="7993071E" w14:textId="77777777" w:rsidR="00E92511" w:rsidRPr="00EF2A61" w:rsidRDefault="00E92511" w:rsidP="001060CB">
      <w:pPr>
        <w:ind w:left="360"/>
        <w:rPr>
          <w:rFonts w:asciiTheme="minorHAnsi" w:hAnsiTheme="minorHAnsi" w:cstheme="minorHAnsi"/>
        </w:rPr>
      </w:pPr>
    </w:p>
    <w:p w14:paraId="2D1D6999" w14:textId="28616AF0" w:rsidR="0087688D" w:rsidRPr="00EF2A61" w:rsidRDefault="004C55F7" w:rsidP="008E587A">
      <w:pPr>
        <w:pStyle w:val="Cmsor3"/>
        <w:rPr>
          <w:rFonts w:asciiTheme="minorHAnsi" w:hAnsiTheme="minorHAnsi" w:cstheme="minorHAnsi"/>
          <w:b/>
          <w:szCs w:val="20"/>
        </w:rPr>
      </w:pPr>
      <w:bookmarkStart w:id="469" w:name="_Toc64967418"/>
      <w:bookmarkStart w:id="470" w:name="_Toc149902042"/>
      <w:bookmarkStart w:id="471" w:name="_Toc206686184"/>
      <w:bookmarkStart w:id="472" w:name="_Toc188019112"/>
      <w:r w:rsidRPr="00EF2A61">
        <w:rPr>
          <w:rFonts w:asciiTheme="minorHAnsi" w:hAnsiTheme="minorHAnsi" w:cstheme="minorHAnsi"/>
          <w:b/>
          <w:szCs w:val="20"/>
        </w:rPr>
        <w:t>Projekthitelek jelentése</w:t>
      </w:r>
      <w:bookmarkEnd w:id="469"/>
      <w:bookmarkEnd w:id="470"/>
      <w:bookmarkEnd w:id="471"/>
      <w:bookmarkEnd w:id="472"/>
    </w:p>
    <w:p w14:paraId="49141F20" w14:textId="3A58D7C5" w:rsidR="004C55F7" w:rsidRPr="00EF2A61" w:rsidRDefault="004C55F7" w:rsidP="005847F9">
      <w:pPr>
        <w:rPr>
          <w:rFonts w:asciiTheme="minorHAnsi" w:hAnsiTheme="minorHAnsi" w:cstheme="minorHAnsi"/>
        </w:rPr>
      </w:pPr>
      <w:r w:rsidRPr="00EF2A61">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formájában) </w:t>
      </w:r>
      <w:r w:rsidR="00342A5C" w:rsidRPr="00EF2A61">
        <w:rPr>
          <w:rFonts w:asciiTheme="minorHAnsi" w:hAnsiTheme="minorHAnsi" w:cstheme="minorHAnsi"/>
        </w:rPr>
        <w:t xml:space="preserve">jellemzően </w:t>
      </w:r>
      <w:r w:rsidRPr="00EF2A61">
        <w:rPr>
          <w:rFonts w:asciiTheme="minorHAnsi" w:hAnsiTheme="minorHAnsi" w:cstheme="minorHAnsi"/>
        </w:rPr>
        <w:t xml:space="preserve">ún. </w:t>
      </w:r>
      <w:proofErr w:type="spellStart"/>
      <w:r w:rsidRPr="00EF2A61">
        <w:rPr>
          <w:rFonts w:asciiTheme="minorHAnsi" w:hAnsiTheme="minorHAnsi" w:cstheme="minorHAnsi"/>
        </w:rPr>
        <w:t>SPV-knek</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special</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purpose</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vehicle</w:t>
      </w:r>
      <w:proofErr w:type="spellEnd"/>
      <w:r w:rsidRPr="00EF2A61">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EF2A61" w:rsidRDefault="004C55F7" w:rsidP="005847F9">
      <w:pPr>
        <w:rPr>
          <w:rFonts w:asciiTheme="minorHAnsi" w:hAnsiTheme="minorHAnsi" w:cstheme="minorHAnsi"/>
        </w:rPr>
      </w:pPr>
      <w:r w:rsidRPr="00EF2A61">
        <w:rPr>
          <w:rFonts w:asciiTheme="minorHAnsi" w:hAnsiTheme="minorHAnsi" w:cstheme="minorHAnsi"/>
        </w:rPr>
        <w:t xml:space="preserve">A projekteknek </w:t>
      </w:r>
      <w:r w:rsidR="00AB6728" w:rsidRPr="00EF2A61">
        <w:rPr>
          <w:rFonts w:asciiTheme="minorHAnsi" w:hAnsiTheme="minorHAnsi" w:cstheme="minorHAnsi"/>
        </w:rPr>
        <w:t xml:space="preserve">két </w:t>
      </w:r>
      <w:r w:rsidRPr="00EF2A61">
        <w:rPr>
          <w:rFonts w:asciiTheme="minorHAnsi" w:hAnsiTheme="minorHAnsi" w:cstheme="minorHAnsi"/>
        </w:rPr>
        <w:t>életciklusát különböztetjük meg:</w:t>
      </w:r>
    </w:p>
    <w:p w14:paraId="19BEAFE2" w14:textId="3A775A8D" w:rsidR="003613CD" w:rsidRPr="00EF2A61" w:rsidRDefault="004C55F7" w:rsidP="00FE4455">
      <w:pPr>
        <w:pStyle w:val="Listaszerbekezds"/>
        <w:numPr>
          <w:ilvl w:val="0"/>
          <w:numId w:val="21"/>
        </w:numPr>
        <w:rPr>
          <w:rFonts w:asciiTheme="minorHAnsi" w:hAnsiTheme="minorHAnsi" w:cstheme="minorHAnsi"/>
        </w:rPr>
      </w:pPr>
      <w:r w:rsidRPr="00EF2A61">
        <w:rPr>
          <w:rFonts w:asciiTheme="minorHAnsi" w:hAnsiTheme="minorHAnsi" w:cstheme="minorHAnsi"/>
        </w:rPr>
        <w:t xml:space="preserve">kivitelezési szakasz (rövid lejáratú </w:t>
      </w:r>
      <w:r w:rsidR="00E83936" w:rsidRPr="00EF2A61">
        <w:rPr>
          <w:rFonts w:asciiTheme="minorHAnsi" w:hAnsiTheme="minorHAnsi" w:cstheme="minorHAnsi"/>
        </w:rPr>
        <w:t>forrásból általában</w:t>
      </w:r>
      <w:r w:rsidRPr="00EF2A61">
        <w:rPr>
          <w:rFonts w:asciiTheme="minorHAnsi" w:hAnsiTheme="minorHAnsi" w:cstheme="minorHAnsi"/>
        </w:rPr>
        <w:t>)</w:t>
      </w:r>
      <w:r w:rsidR="00BE515E" w:rsidRPr="00EF2A61">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EF2A61">
        <w:rPr>
          <w:rFonts w:asciiTheme="minorHAnsi" w:hAnsiTheme="minorHAnsi" w:cstheme="minorHAnsi"/>
        </w:rPr>
        <w:t xml:space="preserve"> </w:t>
      </w:r>
    </w:p>
    <w:p w14:paraId="6DE43839" w14:textId="172FA44C" w:rsidR="00592AC3" w:rsidRPr="00EF2A61" w:rsidRDefault="004C55F7" w:rsidP="00FE4455">
      <w:pPr>
        <w:pStyle w:val="Listaszerbekezds"/>
        <w:numPr>
          <w:ilvl w:val="0"/>
          <w:numId w:val="21"/>
        </w:numPr>
        <w:rPr>
          <w:rFonts w:asciiTheme="minorHAnsi" w:hAnsiTheme="minorHAnsi" w:cstheme="minorHAnsi"/>
        </w:rPr>
      </w:pPr>
      <w:r w:rsidRPr="00EF2A61">
        <w:rPr>
          <w:rFonts w:asciiTheme="minorHAnsi" w:hAnsiTheme="minorHAnsi" w:cstheme="minorHAnsi"/>
        </w:rPr>
        <w:t>visszafizetési fázis (</w:t>
      </w:r>
      <w:r w:rsidR="00E83936" w:rsidRPr="00EF2A61">
        <w:rPr>
          <w:rFonts w:asciiTheme="minorHAnsi" w:hAnsiTheme="minorHAnsi" w:cstheme="minorHAnsi"/>
        </w:rPr>
        <w:t xml:space="preserve">törlesztés, vagy refinanszírozás </w:t>
      </w:r>
      <w:r w:rsidRPr="00EF2A61">
        <w:rPr>
          <w:rFonts w:asciiTheme="minorHAnsi" w:hAnsiTheme="minorHAnsi" w:cstheme="minorHAnsi"/>
        </w:rPr>
        <w:t>hosszú lejáratú hitellel)</w:t>
      </w:r>
    </w:p>
    <w:p w14:paraId="5E332372" w14:textId="00E9F917" w:rsidR="00E83936" w:rsidRPr="00EF2A61" w:rsidRDefault="00E83936" w:rsidP="005847F9">
      <w:pPr>
        <w:rPr>
          <w:rFonts w:asciiTheme="minorHAnsi" w:hAnsiTheme="minorHAnsi" w:cstheme="minorHAnsi"/>
        </w:rPr>
      </w:pPr>
      <w:r w:rsidRPr="00EF2A61">
        <w:rPr>
          <w:rFonts w:asciiTheme="minorHAnsi" w:hAnsiTheme="minorHAnsi" w:cstheme="minorHAnsi"/>
        </w:rPr>
        <w:t xml:space="preserve">A </w:t>
      </w:r>
      <w:r w:rsidR="00DB1234" w:rsidRPr="00EF2A61">
        <w:rPr>
          <w:rFonts w:asciiTheme="minorHAnsi" w:hAnsiTheme="minorHAnsi" w:cstheme="minorHAnsi"/>
        </w:rPr>
        <w:t>„</w:t>
      </w:r>
      <w:r w:rsidRPr="00EF2A61">
        <w:rPr>
          <w:rFonts w:asciiTheme="minorHAnsi" w:hAnsiTheme="minorHAnsi" w:cstheme="minorHAnsi"/>
        </w:rPr>
        <w:t>szerződéskötés</w:t>
      </w:r>
      <w:r w:rsidR="00DB1234" w:rsidRPr="00EF2A61">
        <w:rPr>
          <w:rFonts w:asciiTheme="minorHAnsi" w:hAnsiTheme="minorHAnsi" w:cstheme="minorHAnsi"/>
        </w:rPr>
        <w:t xml:space="preserve"> megkötésének időpontja</w:t>
      </w:r>
      <w:del w:id="473" w:author="MNB" w:date="2025-08-29T10:22:00Z" w16du:dateUtc="2025-08-29T08:22:00Z">
        <w:r w:rsidR="00DB1234" w:rsidRPr="006C72EB">
          <w:rPr>
            <w:rFonts w:asciiTheme="minorHAnsi" w:hAnsiTheme="minorHAnsi" w:cstheme="minorHAnsi"/>
          </w:rPr>
          <w:delText>”</w:delText>
        </w:r>
        <w:r w:rsidRPr="006C72EB">
          <w:rPr>
            <w:rFonts w:asciiTheme="minorHAnsi" w:hAnsiTheme="minorHAnsi" w:cstheme="minorHAnsi"/>
          </w:rPr>
          <w:delText>,</w:delText>
        </w:r>
      </w:del>
      <w:ins w:id="474" w:author="MNB" w:date="2025-08-29T10:22:00Z" w16du:dateUtc="2025-08-29T08:22:00Z">
        <w:r w:rsidR="00DB1234" w:rsidRPr="00EF2A61">
          <w:rPr>
            <w:rFonts w:asciiTheme="minorHAnsi" w:hAnsiTheme="minorHAnsi" w:cstheme="minorHAnsi"/>
          </w:rPr>
          <w:t>”</w:t>
        </w:r>
      </w:ins>
      <w:r w:rsidRPr="00EF2A61">
        <w:rPr>
          <w:rFonts w:asciiTheme="minorHAnsi" w:hAnsiTheme="minorHAnsi" w:cstheme="minorHAnsi"/>
        </w:rPr>
        <w:t xml:space="preserve"> és az </w:t>
      </w:r>
      <w:r w:rsidR="00DB1234" w:rsidRPr="00EF2A61">
        <w:rPr>
          <w:rFonts w:asciiTheme="minorHAnsi" w:hAnsiTheme="minorHAnsi" w:cstheme="minorHAnsi"/>
        </w:rPr>
        <w:t>„</w:t>
      </w:r>
      <w:r w:rsidR="00FE44AB" w:rsidRPr="00EF2A61">
        <w:rPr>
          <w:rFonts w:asciiTheme="minorHAnsi" w:hAnsiTheme="minorHAnsi" w:cstheme="minorHAnsi"/>
        </w:rPr>
        <w:t>elszámolás</w:t>
      </w:r>
      <w:r w:rsidR="00DB1234" w:rsidRPr="00EF2A61">
        <w:rPr>
          <w:rFonts w:asciiTheme="minorHAnsi" w:hAnsiTheme="minorHAnsi" w:cstheme="minorHAnsi"/>
        </w:rPr>
        <w:t xml:space="preserve"> napja" </w:t>
      </w:r>
      <w:r w:rsidR="00BE515E" w:rsidRPr="00EF2A61">
        <w:rPr>
          <w:rFonts w:asciiTheme="minorHAnsi" w:hAnsiTheme="minorHAnsi" w:cstheme="minorHAnsi"/>
        </w:rPr>
        <w:t>(</w:t>
      </w:r>
      <w:proofErr w:type="spellStart"/>
      <w:r w:rsidR="003238E3" w:rsidRPr="00EF2A61">
        <w:rPr>
          <w:rFonts w:asciiTheme="minorHAnsi" w:hAnsiTheme="minorHAnsi" w:cstheme="minorHAnsi"/>
        </w:rPr>
        <w:t>settlement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date</w:t>
      </w:r>
      <w:proofErr w:type="spellEnd"/>
      <w:r w:rsidR="00BE515E" w:rsidRPr="00EF2A61">
        <w:rPr>
          <w:rFonts w:asciiTheme="minorHAnsi" w:hAnsiTheme="minorHAnsi" w:cstheme="minorHAnsi"/>
        </w:rPr>
        <w:t>)</w:t>
      </w:r>
      <w:r w:rsidRPr="00EF2A61">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EF2A61">
        <w:rPr>
          <w:rFonts w:asciiTheme="minorHAnsi" w:hAnsiTheme="minorHAnsi" w:cstheme="minorHAnsi"/>
        </w:rPr>
        <w:t>stb</w:t>
      </w:r>
      <w:proofErr w:type="spellEnd"/>
      <w:r w:rsidRPr="00EF2A61">
        <w:rPr>
          <w:rFonts w:asciiTheme="minorHAnsi" w:hAnsiTheme="minorHAnsi" w:cstheme="minorHAnsi"/>
        </w:rPr>
        <w:t xml:space="preserve">), emiatt a két dátum </w:t>
      </w:r>
      <w:r w:rsidR="00BE515E" w:rsidRPr="00EF2A61">
        <w:rPr>
          <w:rFonts w:asciiTheme="minorHAnsi" w:hAnsiTheme="minorHAnsi" w:cstheme="minorHAnsi"/>
        </w:rPr>
        <w:t xml:space="preserve">jellemzően </w:t>
      </w:r>
      <w:r w:rsidRPr="00EF2A61">
        <w:rPr>
          <w:rFonts w:asciiTheme="minorHAnsi" w:hAnsiTheme="minorHAnsi" w:cstheme="minorHAnsi"/>
        </w:rPr>
        <w:t xml:space="preserve">elválik egymástól.  </w:t>
      </w:r>
    </w:p>
    <w:p w14:paraId="31CB5AEC" w14:textId="0C061230" w:rsidR="00061A50" w:rsidRPr="00EF2A61" w:rsidRDefault="00167A40" w:rsidP="005847F9">
      <w:pPr>
        <w:rPr>
          <w:rFonts w:asciiTheme="minorHAnsi" w:hAnsiTheme="minorHAnsi" w:cstheme="minorHAnsi"/>
        </w:rPr>
      </w:pPr>
      <w:r w:rsidRPr="00EF2A61">
        <w:rPr>
          <w:rFonts w:asciiTheme="minorHAnsi" w:hAnsiTheme="minorHAnsi" w:cstheme="minorHAnsi"/>
        </w:rPr>
        <w:t>P</w:t>
      </w:r>
      <w:r w:rsidR="00527537" w:rsidRPr="00EF2A61">
        <w:rPr>
          <w:rFonts w:asciiTheme="minorHAnsi" w:hAnsiTheme="minorHAnsi" w:cstheme="minorHAnsi"/>
        </w:rPr>
        <w:t>rojekt</w:t>
      </w:r>
      <w:r w:rsidRPr="00EF2A61">
        <w:rPr>
          <w:rFonts w:asciiTheme="minorHAnsi" w:hAnsiTheme="minorHAnsi" w:cstheme="minorHAnsi"/>
        </w:rPr>
        <w:t xml:space="preserve">hitelekkel kapcsolatos </w:t>
      </w:r>
      <w:r w:rsidRPr="00EF2A61">
        <w:rPr>
          <w:rFonts w:asciiTheme="minorHAnsi" w:hAnsiTheme="minorHAnsi" w:cstheme="minorHAnsi"/>
          <w:i/>
        </w:rPr>
        <w:t>általános</w:t>
      </w:r>
      <w:r w:rsidRPr="00EF2A61">
        <w:rPr>
          <w:rFonts w:asciiTheme="minorHAnsi" w:hAnsiTheme="minorHAnsi" w:cstheme="minorHAnsi"/>
        </w:rPr>
        <w:t xml:space="preserve"> (nem projekthiteleknél is értelmezett) mezők</w:t>
      </w:r>
      <w:r w:rsidR="003613CD" w:rsidRPr="00EF2A61">
        <w:rPr>
          <w:rFonts w:asciiTheme="minorHAnsi" w:hAnsiTheme="minorHAnsi" w:cstheme="minorHAnsi"/>
        </w:rPr>
        <w:t xml:space="preserve"> </w:t>
      </w:r>
      <w:r w:rsidR="00527537" w:rsidRPr="00EF2A61">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EF2A61"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megfigyelési egység</w:t>
            </w:r>
          </w:p>
        </w:tc>
        <w:tc>
          <w:tcPr>
            <w:tcW w:w="6258" w:type="dxa"/>
          </w:tcPr>
          <w:p w14:paraId="52A3D70C" w14:textId="23D83BEE" w:rsidR="00E83936" w:rsidRPr="00EF2A61"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az adott projekttel kapcsolatos teljes hitelkeret jelentendő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pedig a projekthez kapcsolódó egyes hitelek</w:t>
            </w:r>
          </w:p>
        </w:tc>
      </w:tr>
      <w:tr w:rsidR="00E83936" w:rsidRPr="00EF2A61"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ügyfél</w:t>
            </w:r>
          </w:p>
        </w:tc>
        <w:tc>
          <w:tcPr>
            <w:tcW w:w="6258" w:type="dxa"/>
          </w:tcPr>
          <w:p w14:paraId="1C11F2F5" w14:textId="0BA1B25A"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EF2A61">
              <w:rPr>
                <w:rFonts w:asciiTheme="minorHAnsi" w:hAnsiTheme="minorHAnsi" w:cstheme="minorHAnsi"/>
              </w:rPr>
              <w:t>SPV</w:t>
            </w:r>
            <w:proofErr w:type="spellEnd"/>
            <w:r w:rsidRPr="00EF2A61">
              <w:rPr>
                <w:rFonts w:asciiTheme="minorHAnsi" w:hAnsiTheme="minorHAnsi" w:cstheme="minorHAnsi"/>
              </w:rPr>
              <w:t xml:space="preserve"> vagy </w:t>
            </w:r>
            <w:proofErr w:type="spellStart"/>
            <w:r w:rsidRPr="00EF2A61">
              <w:rPr>
                <w:rFonts w:asciiTheme="minorHAnsi" w:hAnsiTheme="minorHAnsi" w:cstheme="minorHAnsi"/>
              </w:rPr>
              <w:t>SPV</w:t>
            </w:r>
            <w:proofErr w:type="spellEnd"/>
            <w:r w:rsidRPr="00EF2A61">
              <w:rPr>
                <w:rFonts w:asciiTheme="minorHAnsi" w:hAnsiTheme="minorHAnsi" w:cstheme="minorHAnsi"/>
              </w:rPr>
              <w:t>-k speciális projektcég(</w:t>
            </w:r>
            <w:proofErr w:type="spellStart"/>
            <w:r w:rsidRPr="00EF2A61">
              <w:rPr>
                <w:rFonts w:asciiTheme="minorHAnsi" w:hAnsiTheme="minorHAnsi" w:cstheme="minorHAnsi"/>
              </w:rPr>
              <w:t>ek</w:t>
            </w:r>
            <w:proofErr w:type="spellEnd"/>
            <w:r w:rsidRPr="00EF2A61">
              <w:rPr>
                <w:rFonts w:asciiTheme="minorHAnsi" w:hAnsiTheme="minorHAnsi" w:cstheme="minorHAnsi"/>
              </w:rPr>
              <w:t xml:space="preserve">) </w:t>
            </w:r>
            <w:r w:rsidR="00527537" w:rsidRPr="00EF2A61">
              <w:rPr>
                <w:rFonts w:asciiTheme="minorHAnsi" w:hAnsiTheme="minorHAnsi" w:cstheme="minorHAnsi"/>
              </w:rPr>
              <w:t>vagy olyan külföldi / belföldi vállalkozás, amely projekt tevékenységet folytat</w:t>
            </w:r>
          </w:p>
        </w:tc>
      </w:tr>
      <w:tr w:rsidR="00E83936" w:rsidRPr="00EF2A61"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EF2A61" w:rsidRDefault="00E83936" w:rsidP="005847F9">
            <w:pPr>
              <w:rPr>
                <w:rFonts w:asciiTheme="minorHAnsi" w:hAnsiTheme="minorHAnsi" w:cstheme="minorHAnsi"/>
              </w:rPr>
            </w:pPr>
            <w:r w:rsidRPr="00EF2A61">
              <w:rPr>
                <w:rFonts w:asciiTheme="minorHAnsi" w:hAnsiTheme="minorHAnsi" w:cstheme="minorHAnsi"/>
              </w:rPr>
              <w:t>fedezet</w:t>
            </w:r>
          </w:p>
        </w:tc>
        <w:tc>
          <w:tcPr>
            <w:tcW w:w="6258" w:type="dxa"/>
          </w:tcPr>
          <w:p w14:paraId="3C8D7083" w14:textId="4C990DF8"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EF2A61"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EF2A61" w:rsidRDefault="00E83936" w:rsidP="005847F9">
            <w:pPr>
              <w:rPr>
                <w:rFonts w:asciiTheme="minorHAnsi" w:hAnsiTheme="minorHAnsi" w:cstheme="minorHAnsi"/>
              </w:rPr>
            </w:pP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jelentendő</w:t>
            </w:r>
            <w:r w:rsidR="00033621" w:rsidRPr="00EF2A61">
              <w:rPr>
                <w:rFonts w:asciiTheme="minorHAnsi" w:hAnsiTheme="minorHAnsi" w:cstheme="minorHAnsi"/>
              </w:rPr>
              <w:t>*</w:t>
            </w:r>
            <w:r w:rsidRPr="00EF2A61">
              <w:rPr>
                <w:rFonts w:asciiTheme="minorHAnsi" w:hAnsiTheme="minorHAnsi" w:cstheme="minorHAnsi"/>
              </w:rPr>
              <w:t>:</w:t>
            </w:r>
          </w:p>
        </w:tc>
        <w:tc>
          <w:tcPr>
            <w:tcW w:w="6258" w:type="dxa"/>
          </w:tcPr>
          <w:p w14:paraId="0C8D2EF0" w14:textId="36D5291D"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teljes projekthitel keret </w:t>
            </w:r>
          </w:p>
        </w:tc>
      </w:tr>
      <w:tr w:rsidR="00C34ED9" w:rsidRPr="00EF2A61"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EF2A61" w:rsidRDefault="00C34ED9" w:rsidP="005847F9">
            <w:pPr>
              <w:rPr>
                <w:rFonts w:asciiTheme="minorHAnsi" w:hAnsiTheme="minorHAnsi" w:cstheme="minorHAnsi"/>
              </w:rPr>
            </w:pPr>
            <w:r w:rsidRPr="00EF2A61">
              <w:rPr>
                <w:rFonts w:asciiTheme="minorHAnsi" w:hAnsiTheme="minorHAnsi" w:cstheme="minorHAnsi"/>
              </w:rPr>
              <w:t>A (keret)szerződés lejáratának időpontja</w:t>
            </w:r>
          </w:p>
        </w:tc>
        <w:tc>
          <w:tcPr>
            <w:tcW w:w="6258" w:type="dxa"/>
          </w:tcPr>
          <w:p w14:paraId="4DA0E529" w14:textId="7BAB8DE4" w:rsidR="00C34ED9" w:rsidRPr="00EF2A61"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szerződésben szereplő legutolsó lejáratú instrumentum lejárata.</w:t>
            </w:r>
          </w:p>
        </w:tc>
      </w:tr>
      <w:tr w:rsidR="00E83936" w:rsidRPr="00EF2A61"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EF2A61" w:rsidRDefault="00E83936" w:rsidP="005847F9">
            <w:pPr>
              <w:rPr>
                <w:rFonts w:asciiTheme="minorHAnsi" w:hAnsiTheme="minorHAnsi" w:cstheme="minorHAnsi"/>
              </w:rPr>
            </w:pP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EF2A61"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adott projekthez kapcsolódó, a szerződésben külön rögzített hitelkeretek</w:t>
            </w:r>
          </w:p>
        </w:tc>
      </w:tr>
      <w:tr w:rsidR="00E83936" w:rsidRPr="00EF2A61"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keletkezés módja</w:t>
            </w:r>
          </w:p>
        </w:tc>
        <w:tc>
          <w:tcPr>
            <w:tcW w:w="6258" w:type="dxa"/>
          </w:tcPr>
          <w:p w14:paraId="07EA7F0F" w14:textId="3BD76FE4"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új szerződéssel / átstrukturálással / újratárgyalással</w:t>
            </w:r>
          </w:p>
        </w:tc>
      </w:tr>
      <w:tr w:rsidR="00E83936" w:rsidRPr="00EF2A61"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indulásának időpontja</w:t>
            </w:r>
          </w:p>
        </w:tc>
        <w:tc>
          <w:tcPr>
            <w:tcW w:w="6258" w:type="dxa"/>
          </w:tcPr>
          <w:p w14:paraId="17A0AA63" w14:textId="25BCCAD3"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projekthitel-szerződés aláírásának időpontja</w:t>
            </w:r>
          </w:p>
        </w:tc>
      </w:tr>
      <w:tr w:rsidR="00E83936" w:rsidRPr="00EF2A61"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instrumentum lejáratának időpontja</w:t>
            </w:r>
          </w:p>
        </w:tc>
        <w:tc>
          <w:tcPr>
            <w:tcW w:w="6258" w:type="dxa"/>
          </w:tcPr>
          <w:p w14:paraId="087A13C2" w14:textId="1B6A6D3F" w:rsidR="00E83936" w:rsidRPr="00EF2A61"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 projekthitel szerződésben rögzített adott kerethez kapcsolódó lejárat dátuma </w:t>
            </w:r>
          </w:p>
        </w:tc>
      </w:tr>
      <w:tr w:rsidR="00E83936" w:rsidRPr="00EF2A61"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elszámolás napja</w:t>
            </w:r>
          </w:p>
        </w:tc>
        <w:tc>
          <w:tcPr>
            <w:tcW w:w="6258" w:type="dxa"/>
          </w:tcPr>
          <w:p w14:paraId="5D969619" w14:textId="379DF4D4" w:rsidR="00E83936" w:rsidRPr="00EF2A61"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w:t>
            </w:r>
            <w:r w:rsidR="00665796" w:rsidRPr="00EF2A61">
              <w:rPr>
                <w:rFonts w:asciiTheme="minorHAnsi" w:hAnsiTheme="minorHAnsi" w:cstheme="minorHAnsi"/>
              </w:rPr>
              <w:t>z a dátum, amikor a projekthitel szerződésben rögzített összes folyósítási feltétel teljesül</w:t>
            </w:r>
            <w:r w:rsidRPr="00EF2A61">
              <w:rPr>
                <w:rFonts w:asciiTheme="minorHAnsi" w:hAnsiTheme="minorHAnsi" w:cstheme="minorHAnsi"/>
              </w:rPr>
              <w:t xml:space="preserve">. Amennyiben még van teljesítendő folyósítási feltétel, úgy ebben a mezőben </w:t>
            </w:r>
            <w:r w:rsidR="00DB1234" w:rsidRPr="00EF2A61">
              <w:rPr>
                <w:rFonts w:asciiTheme="minorHAnsi" w:hAnsiTheme="minorHAnsi" w:cstheme="minorHAnsi"/>
              </w:rPr>
              <w:t>nem kell é</w:t>
            </w:r>
            <w:r w:rsidRPr="00EF2A61">
              <w:rPr>
                <w:rFonts w:asciiTheme="minorHAnsi" w:hAnsiTheme="minorHAnsi" w:cstheme="minorHAnsi"/>
              </w:rPr>
              <w:t>rtéket megadni</w:t>
            </w:r>
            <w:r w:rsidR="00DB1234" w:rsidRPr="00EF2A61">
              <w:rPr>
                <w:rFonts w:asciiTheme="minorHAnsi" w:hAnsiTheme="minorHAnsi" w:cstheme="minorHAnsi"/>
              </w:rPr>
              <w:t>, üresen lehet hagyni</w:t>
            </w:r>
            <w:r w:rsidRPr="00EF2A61">
              <w:rPr>
                <w:rFonts w:asciiTheme="minorHAnsi" w:hAnsiTheme="minorHAnsi" w:cstheme="minorHAnsi"/>
              </w:rPr>
              <w:t xml:space="preserve">. </w:t>
            </w:r>
          </w:p>
        </w:tc>
      </w:tr>
      <w:tr w:rsidR="00E83936" w:rsidRPr="00EF2A61"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eredeti lejárat</w:t>
            </w:r>
          </w:p>
        </w:tc>
        <w:tc>
          <w:tcPr>
            <w:tcW w:w="6258" w:type="dxa"/>
          </w:tcPr>
          <w:p w14:paraId="1383837F" w14:textId="294E0715" w:rsidR="00E83936" w:rsidRPr="00EF2A61"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az eredeti hitelszerződés szerinti eredeti lejárat</w:t>
            </w:r>
          </w:p>
        </w:tc>
      </w:tr>
      <w:tr w:rsidR="00E83936" w:rsidRPr="00EF2A61"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érvényesítés</w:t>
            </w:r>
          </w:p>
        </w:tc>
        <w:tc>
          <w:tcPr>
            <w:tcW w:w="6258" w:type="dxa"/>
          </w:tcPr>
          <w:p w14:paraId="7CC4B4C7" w14:textId="3DA4DD7F" w:rsidR="00957436" w:rsidRPr="00EF2A61"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b/>
              </w:rPr>
              <w:t>igen</w:t>
            </w:r>
            <w:r w:rsidRPr="00EF2A61">
              <w:rPr>
                <w:rFonts w:asciiTheme="minorHAnsi" w:hAnsiTheme="minorHAnsi" w:cstheme="minorHAnsi"/>
              </w:rPr>
              <w:t xml:space="preserve"> </w:t>
            </w:r>
            <w:r w:rsidR="00964813" w:rsidRPr="00EF2A61">
              <w:rPr>
                <w:rFonts w:asciiTheme="minorHAnsi" w:hAnsiTheme="minorHAnsi" w:cstheme="minorHAnsi"/>
              </w:rPr>
              <w:t>(</w:t>
            </w:r>
            <w:proofErr w:type="gramStart"/>
            <w:r w:rsidR="00CE0713" w:rsidRPr="00EF2A61">
              <w:rPr>
                <w:rFonts w:asciiTheme="minorHAnsi" w:hAnsiTheme="minorHAnsi" w:cstheme="minorHAnsi"/>
              </w:rPr>
              <w:t>pl.</w:t>
            </w:r>
            <w:proofErr w:type="gramEnd"/>
            <w:r w:rsidR="00CE0713" w:rsidRPr="00EF2A61">
              <w:rPr>
                <w:rFonts w:asciiTheme="minorHAnsi" w:hAnsiTheme="minorHAnsi" w:cstheme="minorHAnsi"/>
              </w:rPr>
              <w:t xml:space="preserve"> </w:t>
            </w:r>
            <w:r w:rsidR="00964813" w:rsidRPr="00EF2A61">
              <w:rPr>
                <w:rFonts w:asciiTheme="minorHAnsi" w:hAnsiTheme="minorHAnsi" w:cstheme="minorHAnsi"/>
              </w:rPr>
              <w:t xml:space="preserve">ha </w:t>
            </w:r>
            <w:r w:rsidR="007F1A63" w:rsidRPr="00EF2A61">
              <w:rPr>
                <w:rFonts w:asciiTheme="minorHAnsi" w:hAnsiTheme="minorHAnsi" w:cstheme="minorHAnsi"/>
              </w:rPr>
              <w:t xml:space="preserve">teljes </w:t>
            </w:r>
            <w:r w:rsidR="00964813" w:rsidRPr="00EF2A61">
              <w:rPr>
                <w:rFonts w:asciiTheme="minorHAnsi" w:hAnsiTheme="minorHAnsi" w:cstheme="minorHAnsi"/>
              </w:rPr>
              <w:t>készfizető kezesség van</w:t>
            </w:r>
            <w:r w:rsidR="007F1A63" w:rsidRPr="00EF2A61">
              <w:rPr>
                <w:rFonts w:asciiTheme="minorHAnsi" w:hAnsiTheme="minorHAnsi" w:cstheme="minorHAnsi"/>
              </w:rPr>
              <w:t xml:space="preserve"> a teljes projekthitel mögött</w:t>
            </w:r>
            <w:r w:rsidR="007E6E07" w:rsidRPr="00EF2A61">
              <w:rPr>
                <w:rFonts w:asciiTheme="minorHAnsi" w:hAnsiTheme="minorHAnsi" w:cstheme="minorHAnsi"/>
              </w:rPr>
              <w:t>, vagy ha „limited-</w:t>
            </w:r>
            <w:proofErr w:type="spellStart"/>
            <w:r w:rsidR="007E6E07" w:rsidRPr="00EF2A61">
              <w:rPr>
                <w:rFonts w:asciiTheme="minorHAnsi" w:hAnsiTheme="minorHAnsi" w:cstheme="minorHAnsi"/>
              </w:rPr>
              <w:t>recourse</w:t>
            </w:r>
            <w:proofErr w:type="spellEnd"/>
            <w:r w:rsidR="007E6E07" w:rsidRPr="00EF2A61">
              <w:rPr>
                <w:rFonts w:asciiTheme="minorHAnsi" w:hAnsiTheme="minorHAnsi" w:cstheme="minorHAnsi"/>
              </w:rPr>
              <w:t>” az ügylet</w:t>
            </w:r>
            <w:r w:rsidR="00964813" w:rsidRPr="00EF2A61">
              <w:rPr>
                <w:rFonts w:asciiTheme="minorHAnsi" w:hAnsiTheme="minorHAnsi" w:cstheme="minorHAnsi"/>
              </w:rPr>
              <w:t>)</w:t>
            </w:r>
          </w:p>
          <w:p w14:paraId="015C46E2" w14:textId="0BCB0125" w:rsidR="00E83936" w:rsidRPr="00EF2A61"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b/>
              </w:rPr>
              <w:t>nem</w:t>
            </w:r>
            <w:r w:rsidRPr="00EF2A61">
              <w:rPr>
                <w:rFonts w:asciiTheme="minorHAnsi" w:hAnsiTheme="minorHAnsi" w:cstheme="minorHAnsi"/>
              </w:rPr>
              <w:t xml:space="preserve"> </w:t>
            </w:r>
            <w:r w:rsidR="007F1A63" w:rsidRPr="00EF2A61">
              <w:rPr>
                <w:rFonts w:asciiTheme="minorHAnsi" w:hAnsiTheme="minorHAnsi" w:cstheme="minorHAnsi"/>
              </w:rPr>
              <w:t>(alap esetben ez jelölendő, ha a projekt bevételein túl nincs más megtérülési forrás)</w:t>
            </w:r>
          </w:p>
        </w:tc>
      </w:tr>
      <w:tr w:rsidR="00E83936" w:rsidRPr="00EF2A61"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hitelcél</w:t>
            </w:r>
          </w:p>
        </w:tc>
        <w:tc>
          <w:tcPr>
            <w:tcW w:w="6258" w:type="dxa"/>
          </w:tcPr>
          <w:p w14:paraId="16FB4B0B" w14:textId="1D749BC0" w:rsidR="00E83936" w:rsidRPr="00EF2A61"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egyéb cél</w:t>
            </w:r>
            <w:r w:rsidR="001C18DC" w:rsidRPr="00EF2A61">
              <w:rPr>
                <w:rFonts w:asciiTheme="minorHAnsi" w:hAnsiTheme="minorHAnsi" w:cstheme="minorHAnsi"/>
              </w:rPr>
              <w:t xml:space="preserve"> </w:t>
            </w:r>
          </w:p>
        </w:tc>
      </w:tr>
      <w:tr w:rsidR="006335BC" w:rsidRPr="00EF2A61"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EF2A61" w:rsidRDefault="006335BC" w:rsidP="00FE4455">
            <w:pPr>
              <w:pStyle w:val="Listaszerbekezds"/>
              <w:numPr>
                <w:ilvl w:val="0"/>
                <w:numId w:val="17"/>
              </w:numPr>
              <w:rPr>
                <w:rFonts w:asciiTheme="minorHAnsi" w:hAnsiTheme="minorHAnsi" w:cstheme="minorHAnsi"/>
              </w:rPr>
            </w:pPr>
            <w:r w:rsidRPr="00EF2A61">
              <w:rPr>
                <w:rFonts w:asciiTheme="minorHAnsi" w:hAnsiTheme="minorHAnsi" w:cstheme="minorHAnsi"/>
              </w:rPr>
              <w:t>ingatlanfinanszírozás jellege</w:t>
            </w:r>
          </w:p>
        </w:tc>
        <w:tc>
          <w:tcPr>
            <w:tcW w:w="6258" w:type="dxa"/>
          </w:tcPr>
          <w:p w14:paraId="62FFDFCA" w14:textId="1D87CD8C" w:rsidR="006335BC" w:rsidRPr="00EF2A61"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amennyiben </w:t>
            </w:r>
            <w:r w:rsidR="00AB4496" w:rsidRPr="00EF2A61">
              <w:rPr>
                <w:rFonts w:asciiTheme="minorHAnsi" w:hAnsiTheme="minorHAnsi" w:cstheme="minorHAnsi"/>
              </w:rPr>
              <w:t>ingatlanfinanszírozásról van szó,</w:t>
            </w:r>
            <w:r w:rsidRPr="00EF2A61">
              <w:rPr>
                <w:rFonts w:asciiTheme="minorHAnsi" w:hAnsiTheme="minorHAnsi" w:cstheme="minorHAnsi"/>
              </w:rPr>
              <w:t xml:space="preserve"> úgy a projekt céljával összhangban töltendő</w:t>
            </w:r>
          </w:p>
        </w:tc>
      </w:tr>
      <w:tr w:rsidR="006335BC" w:rsidRPr="00EF2A61"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EF2A61" w:rsidRDefault="006335BC" w:rsidP="00FE4455">
            <w:pPr>
              <w:pStyle w:val="Listaszerbekezds"/>
              <w:numPr>
                <w:ilvl w:val="0"/>
                <w:numId w:val="17"/>
              </w:numPr>
              <w:rPr>
                <w:rFonts w:asciiTheme="minorHAnsi" w:hAnsiTheme="minorHAnsi" w:cstheme="minorHAnsi"/>
              </w:rPr>
            </w:pPr>
            <w:r w:rsidRPr="00EF2A61">
              <w:rPr>
                <w:rFonts w:asciiTheme="minorHAnsi" w:hAnsiTheme="minorHAnsi" w:cstheme="minorHAnsi"/>
              </w:rPr>
              <w:t>finanszírozott ingatlan főtípusa / altípusa</w:t>
            </w:r>
          </w:p>
        </w:tc>
        <w:tc>
          <w:tcPr>
            <w:tcW w:w="6258" w:type="dxa"/>
          </w:tcPr>
          <w:p w14:paraId="587E6E7E" w14:textId="5C4E45A5" w:rsidR="006335BC" w:rsidRPr="00EF2A61"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a projekt céljával összhangban töltendő kódlista alapján</w:t>
            </w:r>
          </w:p>
        </w:tc>
      </w:tr>
      <w:tr w:rsidR="00DC21DA" w:rsidRPr="00EF2A61"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EF2A61" w:rsidRDefault="00DC21DA" w:rsidP="00FE4455">
            <w:pPr>
              <w:pStyle w:val="Listaszerbekezds"/>
              <w:numPr>
                <w:ilvl w:val="0"/>
                <w:numId w:val="17"/>
              </w:numPr>
              <w:rPr>
                <w:rFonts w:asciiTheme="minorHAnsi" w:hAnsiTheme="minorHAnsi" w:cstheme="minorHAnsi"/>
              </w:rPr>
            </w:pPr>
            <w:r w:rsidRPr="00EF2A61">
              <w:rPr>
                <w:rFonts w:asciiTheme="minorHAnsi" w:hAnsiTheme="minorHAnsi" w:cstheme="minorHAnsi"/>
              </w:rPr>
              <w:t>hitelkonstrukció</w:t>
            </w:r>
          </w:p>
        </w:tc>
        <w:tc>
          <w:tcPr>
            <w:tcW w:w="6258" w:type="dxa"/>
          </w:tcPr>
          <w:p w14:paraId="7601116E" w14:textId="22EE9584" w:rsidR="00DC21DA" w:rsidRPr="00EF2A61"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 xml:space="preserve">Támogatott - Egyéb támogatott hitelkonstrukciók / Nem támogatott és nem </w:t>
            </w:r>
            <w:proofErr w:type="spellStart"/>
            <w:r w:rsidRPr="00EF2A61">
              <w:rPr>
                <w:rFonts w:asciiTheme="minorHAnsi" w:hAnsiTheme="minorHAnsi" w:cstheme="minorHAnsi"/>
              </w:rPr>
              <w:t>NHP</w:t>
            </w:r>
            <w:proofErr w:type="spellEnd"/>
            <w:r w:rsidRPr="00EF2A61">
              <w:rPr>
                <w:rFonts w:asciiTheme="minorHAnsi" w:hAnsiTheme="minorHAnsi" w:cstheme="minorHAnsi"/>
              </w:rPr>
              <w:t xml:space="preserve"> hitel</w:t>
            </w:r>
          </w:p>
        </w:tc>
      </w:tr>
      <w:tr w:rsidR="00E83936" w:rsidRPr="00EF2A61"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EF2A61" w:rsidRDefault="00E83936" w:rsidP="00FE4455">
            <w:pPr>
              <w:pStyle w:val="Listaszerbekezds"/>
              <w:numPr>
                <w:ilvl w:val="0"/>
                <w:numId w:val="17"/>
              </w:numPr>
              <w:rPr>
                <w:rFonts w:asciiTheme="minorHAnsi" w:hAnsiTheme="minorHAnsi" w:cstheme="minorHAnsi"/>
              </w:rPr>
            </w:pPr>
            <w:r w:rsidRPr="00EF2A61">
              <w:rPr>
                <w:rFonts w:asciiTheme="minorHAnsi" w:hAnsiTheme="minorHAnsi" w:cstheme="minorHAnsi"/>
              </w:rPr>
              <w:t>mérleg</w:t>
            </w:r>
            <w:r w:rsidR="00CD6EC1" w:rsidRPr="00EF2A61">
              <w:rPr>
                <w:rFonts w:asciiTheme="minorHAnsi" w:hAnsiTheme="minorHAnsi" w:cstheme="minorHAnsi"/>
              </w:rPr>
              <w:t>en kívüli kitettségérték</w:t>
            </w:r>
          </w:p>
        </w:tc>
        <w:tc>
          <w:tcPr>
            <w:tcW w:w="6258" w:type="dxa"/>
          </w:tcPr>
          <w:p w14:paraId="46848A54" w14:textId="0E03DFA3" w:rsidR="00E83936" w:rsidRPr="00EF2A61"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F2A61">
              <w:rPr>
                <w:rFonts w:asciiTheme="minorHAnsi" w:hAnsiTheme="minorHAnsi" w:cstheme="minorHAnsi"/>
              </w:rPr>
              <w:t>minden hitelnyújtásra vonatkozó kötelezettségvállalást (ide nem értve a projekthez kapcsolódó egyéb</w:t>
            </w:r>
            <w:r w:rsidR="00665796" w:rsidRPr="00EF2A61">
              <w:rPr>
                <w:rFonts w:asciiTheme="minorHAnsi" w:hAnsiTheme="minorHAnsi" w:cstheme="minorHAnsi"/>
              </w:rPr>
              <w:t xml:space="preserve"> kockázatmérséklést/csökkentést segítő</w:t>
            </w:r>
            <w:r w:rsidRPr="00EF2A61">
              <w:rPr>
                <w:rFonts w:asciiTheme="minorHAnsi" w:hAnsiTheme="minorHAnsi" w:cstheme="minorHAnsi"/>
              </w:rPr>
              <w:t xml:space="preserve"> </w:t>
            </w:r>
            <w:r w:rsidR="00665796" w:rsidRPr="00EF2A61">
              <w:rPr>
                <w:rFonts w:asciiTheme="minorHAnsi" w:hAnsiTheme="minorHAnsi" w:cstheme="minorHAnsi"/>
              </w:rPr>
              <w:t>fedezeteket</w:t>
            </w:r>
            <w:r w:rsidRPr="00EF2A61">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EF2A61" w:rsidRDefault="00033621" w:rsidP="005847F9">
      <w:pPr>
        <w:rPr>
          <w:rFonts w:asciiTheme="minorHAnsi" w:hAnsiTheme="minorHAnsi" w:cstheme="minorHAnsi"/>
        </w:rPr>
      </w:pPr>
      <w:r w:rsidRPr="00EF2A61">
        <w:rPr>
          <w:rFonts w:asciiTheme="minorHAnsi" w:hAnsiTheme="minorHAnsi" w:cstheme="minorHAnsi"/>
        </w:rPr>
        <w:t xml:space="preserve">*amennyiben a projekthitelt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hitelként nyújtják a hitelintézetek, úgy a megfigyelt szervezet hitelintézet a </w:t>
      </w:r>
      <w:proofErr w:type="spellStart"/>
      <w:r w:rsidRPr="00EF2A61">
        <w:rPr>
          <w:rFonts w:asciiTheme="minorHAnsi" w:hAnsiTheme="minorHAnsi" w:cstheme="minorHAnsi"/>
        </w:rPr>
        <w:t>SZIND</w:t>
      </w:r>
      <w:proofErr w:type="spellEnd"/>
      <w:r w:rsidRPr="00EF2A61">
        <w:rPr>
          <w:rFonts w:asciiTheme="minorHAnsi" w:hAnsiTheme="minorHAnsi" w:cstheme="minorHAnsi"/>
        </w:rPr>
        <w:t xml:space="preserve"> táblában is köteles adatot jelenteni a jelen módszertanban rögzítettek szerint. </w:t>
      </w:r>
    </w:p>
    <w:p w14:paraId="5285E3D5" w14:textId="2B058AF3" w:rsidR="00AE4A9A" w:rsidRPr="00EF2A61" w:rsidRDefault="00AE4A9A" w:rsidP="00AE4A9A">
      <w:pPr>
        <w:rPr>
          <w:rFonts w:asciiTheme="minorHAnsi" w:hAnsiTheme="minorHAnsi" w:cstheme="minorHAnsi"/>
        </w:rPr>
      </w:pPr>
      <w:bookmarkStart w:id="475" w:name="_Hlk380546"/>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szereplő, </w:t>
      </w:r>
      <w:del w:id="476" w:author="MNB" w:date="2025-08-29T10:22:00Z" w16du:dateUtc="2025-08-29T08:22:00Z">
        <w:r w:rsidRPr="006C72EB">
          <w:rPr>
            <w:rFonts w:asciiTheme="minorHAnsi" w:hAnsiTheme="minorHAnsi" w:cstheme="minorHAnsi"/>
          </w:rPr>
          <w:delText>”</w:delText>
        </w:r>
      </w:del>
      <w:ins w:id="477" w:author="MNB" w:date="2025-08-29T10:22:00Z" w16du:dateUtc="2025-08-29T08:22:00Z">
        <w:r w:rsidR="005D595B" w:rsidRPr="00EF2A61">
          <w:rPr>
            <w:rFonts w:asciiTheme="minorHAnsi" w:hAnsiTheme="minorHAnsi" w:cstheme="minorHAnsi"/>
          </w:rPr>
          <w:t>„</w:t>
        </w:r>
      </w:ins>
      <w:r w:rsidRPr="00EF2A61">
        <w:rPr>
          <w:rFonts w:asciiTheme="minorHAnsi" w:hAnsiTheme="minorHAnsi" w:cstheme="minorHAnsi"/>
        </w:rPr>
        <w:t>Az instrumentum projekthitel-e?” mezőt az alábbi kódértékekkel kell tölteni minden nem természetes személy adós esetében</w:t>
      </w:r>
      <w:r w:rsidR="00AB6728" w:rsidRPr="00EF2A61">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EF2A61">
        <w:rPr>
          <w:rFonts w:asciiTheme="minorHAnsi" w:hAnsiTheme="minorHAnsi" w:cstheme="minorHAnsi"/>
        </w:rPr>
        <w:t>:</w:t>
      </w:r>
    </w:p>
    <w:p w14:paraId="758255FE" w14:textId="27EF0CB0"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IGEN_EGYVKETTO</w:t>
      </w:r>
      <w:proofErr w:type="spellEnd"/>
      <w:r w:rsidRPr="00EF2A61">
        <w:rPr>
          <w:rFonts w:asciiTheme="minorHAnsi" w:eastAsia="Times New Roman" w:hAnsiTheme="minorHAnsi" w:cstheme="minorHAnsi"/>
        </w:rPr>
        <w:t xml:space="preserve">: </w:t>
      </w:r>
      <w:r w:rsidR="00AE4A9A" w:rsidRPr="00EF2A61">
        <w:rPr>
          <w:rFonts w:asciiTheme="minorHAnsi" w:eastAsia="Times New Roman" w:hAnsiTheme="minorHAnsi" w:cstheme="minorHAnsi"/>
        </w:rPr>
        <w:t xml:space="preserve">Igen, 1 vagy 2 </w:t>
      </w:r>
      <w:proofErr w:type="spellStart"/>
      <w:r w:rsidR="00AE4A9A" w:rsidRPr="00EF2A61">
        <w:rPr>
          <w:rFonts w:asciiTheme="minorHAnsi" w:eastAsia="Times New Roman" w:hAnsiTheme="minorHAnsi" w:cstheme="minorHAnsi"/>
        </w:rPr>
        <w:t>CRR</w:t>
      </w:r>
      <w:proofErr w:type="spellEnd"/>
      <w:r w:rsidR="00AE4A9A" w:rsidRPr="00EF2A61">
        <w:rPr>
          <w:rFonts w:asciiTheme="minorHAnsi" w:eastAsia="Times New Roman" w:hAnsiTheme="minorHAnsi" w:cstheme="minorHAnsi"/>
        </w:rPr>
        <w:t xml:space="preserve"> feltétel teljesül</w:t>
      </w:r>
      <w:r w:rsidRPr="00EF2A61">
        <w:rPr>
          <w:rFonts w:asciiTheme="minorHAnsi" w:eastAsia="Times New Roman" w:hAnsiTheme="minorHAnsi" w:cstheme="minorHAnsi"/>
          <w:i/>
          <w:iCs/>
        </w:rPr>
        <w:t>, belső szabályzat alapján projekthitel</w:t>
      </w:r>
    </w:p>
    <w:p w14:paraId="2429D588" w14:textId="346F9AEF"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IGEN_MINDHAROM</w:t>
      </w:r>
      <w:proofErr w:type="spellEnd"/>
      <w:r w:rsidRPr="00EF2A61">
        <w:rPr>
          <w:rFonts w:asciiTheme="minorHAnsi" w:eastAsia="Times New Roman" w:hAnsiTheme="minorHAnsi" w:cstheme="minorHAnsi"/>
        </w:rPr>
        <w:t xml:space="preserve">: </w:t>
      </w:r>
      <w:r w:rsidR="00AE4A9A" w:rsidRPr="00EF2A61">
        <w:rPr>
          <w:rFonts w:asciiTheme="minorHAnsi" w:eastAsia="Times New Roman" w:hAnsiTheme="minorHAnsi" w:cstheme="minorHAnsi"/>
        </w:rPr>
        <w:t xml:space="preserve">Igen, mindhárom </w:t>
      </w:r>
      <w:proofErr w:type="spellStart"/>
      <w:r w:rsidR="00AE4A9A" w:rsidRPr="00EF2A61">
        <w:rPr>
          <w:rFonts w:asciiTheme="minorHAnsi" w:eastAsia="Times New Roman" w:hAnsiTheme="minorHAnsi" w:cstheme="minorHAnsi"/>
        </w:rPr>
        <w:t>CRR</w:t>
      </w:r>
      <w:proofErr w:type="spellEnd"/>
      <w:r w:rsidR="00AE4A9A" w:rsidRPr="00EF2A61">
        <w:rPr>
          <w:rFonts w:asciiTheme="minorHAnsi" w:eastAsia="Times New Roman" w:hAnsiTheme="minorHAnsi" w:cstheme="minorHAnsi"/>
        </w:rPr>
        <w:t xml:space="preserve"> feltétel teljesül</w:t>
      </w:r>
    </w:p>
    <w:p w14:paraId="73F17761" w14:textId="35CDFC8E"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IGEN_BELSO</w:t>
      </w:r>
      <w:proofErr w:type="spellEnd"/>
      <w:r w:rsidRPr="00EF2A61">
        <w:rPr>
          <w:rFonts w:asciiTheme="minorHAnsi" w:eastAsia="Times New Roman" w:hAnsiTheme="minorHAnsi" w:cstheme="minorHAnsi"/>
        </w:rPr>
        <w:t xml:space="preserve">: </w:t>
      </w:r>
      <w:r w:rsidR="00AE4A9A" w:rsidRPr="00EF2A61">
        <w:rPr>
          <w:rFonts w:asciiTheme="minorHAnsi" w:eastAsia="Times New Roman" w:hAnsiTheme="minorHAnsi" w:cstheme="minorHAnsi"/>
        </w:rPr>
        <w:t xml:space="preserve">Igen, egyik </w:t>
      </w:r>
      <w:proofErr w:type="spellStart"/>
      <w:r w:rsidR="00AE4A9A" w:rsidRPr="00EF2A61">
        <w:rPr>
          <w:rFonts w:asciiTheme="minorHAnsi" w:eastAsia="Times New Roman" w:hAnsiTheme="minorHAnsi" w:cstheme="minorHAnsi"/>
        </w:rPr>
        <w:t>CRR</w:t>
      </w:r>
      <w:proofErr w:type="spellEnd"/>
      <w:r w:rsidR="00AE4A9A" w:rsidRPr="00EF2A61">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EF2A61"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EF2A61">
        <w:rPr>
          <w:rFonts w:asciiTheme="minorHAnsi" w:eastAsia="Times New Roman" w:hAnsiTheme="minorHAnsi" w:cstheme="minorHAnsi"/>
          <w:i/>
          <w:iCs/>
        </w:rPr>
        <w:t>IGEN_EGYVKETTO_NPR_B</w:t>
      </w:r>
      <w:proofErr w:type="spellEnd"/>
      <w:r w:rsidRPr="00EF2A61">
        <w:rPr>
          <w:rFonts w:asciiTheme="minorHAnsi" w:eastAsia="Times New Roman" w:hAnsiTheme="minorHAnsi" w:cstheme="minorHAnsi"/>
          <w:i/>
          <w:iCs/>
        </w:rPr>
        <w:t xml:space="preserve">: Igen, 1 vagy 2 </w:t>
      </w:r>
      <w:proofErr w:type="spellStart"/>
      <w:r w:rsidRPr="00EF2A61">
        <w:rPr>
          <w:rFonts w:asciiTheme="minorHAnsi" w:eastAsia="Times New Roman" w:hAnsiTheme="minorHAnsi" w:cstheme="minorHAnsi"/>
          <w:i/>
          <w:iCs/>
        </w:rPr>
        <w:t>CRR</w:t>
      </w:r>
      <w:proofErr w:type="spellEnd"/>
      <w:r w:rsidRPr="00EF2A61">
        <w:rPr>
          <w:rFonts w:asciiTheme="minorHAnsi" w:eastAsia="Times New Roman" w:hAnsiTheme="minorHAnsi" w:cstheme="minorHAnsi"/>
          <w:i/>
          <w:iCs/>
        </w:rPr>
        <w:t xml:space="preserve"> feltétel teljesül, de belső szabályzat alapján nem projekthitel</w:t>
      </w:r>
    </w:p>
    <w:p w14:paraId="117DAE31" w14:textId="47407622" w:rsidR="00AE4A9A" w:rsidRPr="00EF2A61"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EF2A61">
        <w:rPr>
          <w:rFonts w:asciiTheme="minorHAnsi" w:eastAsia="Times New Roman" w:hAnsiTheme="minorHAnsi" w:cstheme="minorHAnsi"/>
        </w:rPr>
        <w:t>NEM_PROJEKTH</w:t>
      </w:r>
      <w:proofErr w:type="spellEnd"/>
      <w:r w:rsidRPr="00EF2A61">
        <w:rPr>
          <w:rFonts w:asciiTheme="minorHAnsi" w:eastAsia="Times New Roman" w:hAnsiTheme="minorHAnsi" w:cstheme="minorHAnsi"/>
        </w:rPr>
        <w:t xml:space="preserve">: </w:t>
      </w:r>
      <w:r w:rsidR="00AE4A9A" w:rsidRPr="00EF2A61">
        <w:rPr>
          <w:rFonts w:asciiTheme="minorHAnsi" w:eastAsia="Times New Roman" w:hAnsiTheme="minorHAnsi" w:cstheme="minorHAnsi"/>
        </w:rPr>
        <w:t>nem projekthitel</w:t>
      </w:r>
    </w:p>
    <w:p w14:paraId="1D903B49" w14:textId="4B1CFB9F" w:rsidR="00AE4A9A" w:rsidRPr="00EF2A61" w:rsidRDefault="00AE4A9A" w:rsidP="00AE4A9A">
      <w:pPr>
        <w:rPr>
          <w:rFonts w:asciiTheme="minorHAnsi" w:hAnsiTheme="minorHAnsi" w:cstheme="minorHAnsi"/>
        </w:rPr>
      </w:pPr>
    </w:p>
    <w:p w14:paraId="68132680" w14:textId="0EB04A79" w:rsidR="00011F98" w:rsidRPr="00EF2A61" w:rsidRDefault="00AB6728" w:rsidP="00F570C6">
      <w:pPr>
        <w:autoSpaceDE w:val="0"/>
        <w:autoSpaceDN w:val="0"/>
        <w:spacing w:after="0"/>
        <w:rPr>
          <w:rFonts w:asciiTheme="minorHAnsi" w:eastAsia="Times New Roman" w:hAnsiTheme="minorHAnsi" w:cstheme="minorHAnsi"/>
        </w:rPr>
      </w:pPr>
      <w:r w:rsidRPr="00EF2A61">
        <w:rPr>
          <w:rFonts w:asciiTheme="minorHAnsi" w:hAnsiTheme="minorHAnsi" w:cstheme="minorHAnsi"/>
        </w:rPr>
        <w:t xml:space="preserve">A </w:t>
      </w:r>
      <w:r w:rsidR="00011F98" w:rsidRPr="00EF2A61">
        <w:rPr>
          <w:rFonts w:asciiTheme="minorHAnsi" w:hAnsiTheme="minorHAnsi" w:cstheme="minorHAnsi"/>
        </w:rPr>
        <w:t xml:space="preserve">2022. június vonatkozási időtől kezdődően </w:t>
      </w:r>
      <w:r w:rsidRPr="00EF2A61">
        <w:rPr>
          <w:rFonts w:asciiTheme="minorHAnsi" w:hAnsiTheme="minorHAnsi" w:cstheme="minorHAnsi"/>
        </w:rPr>
        <w:t xml:space="preserve">alkalmazható </w:t>
      </w:r>
      <w:r w:rsidR="00011F98" w:rsidRPr="00EF2A61">
        <w:rPr>
          <w:rFonts w:asciiTheme="minorHAnsi" w:hAnsiTheme="minorHAnsi" w:cstheme="minorHAnsi"/>
        </w:rPr>
        <w:t xml:space="preserve">új kódérték </w:t>
      </w:r>
      <w:r w:rsidRPr="00EF2A61">
        <w:rPr>
          <w:rFonts w:asciiTheme="minorHAnsi" w:hAnsiTheme="minorHAnsi" w:cstheme="minorHAnsi"/>
        </w:rPr>
        <w:t>(</w:t>
      </w:r>
      <w:r w:rsidR="00011F98" w:rsidRPr="00EF2A61">
        <w:rPr>
          <w:rFonts w:asciiTheme="minorHAnsi" w:hAnsiTheme="minorHAnsi" w:cstheme="minorHAnsi"/>
        </w:rPr>
        <w:t xml:space="preserve">„Igen, 1 vagy 2 </w:t>
      </w:r>
      <w:proofErr w:type="spellStart"/>
      <w:r w:rsidR="00011F98" w:rsidRPr="00EF2A61">
        <w:rPr>
          <w:rFonts w:asciiTheme="minorHAnsi" w:hAnsiTheme="minorHAnsi" w:cstheme="minorHAnsi"/>
        </w:rPr>
        <w:t>CRR</w:t>
      </w:r>
      <w:proofErr w:type="spellEnd"/>
      <w:r w:rsidR="00011F98" w:rsidRPr="00EF2A61">
        <w:rPr>
          <w:rFonts w:asciiTheme="minorHAnsi" w:hAnsiTheme="minorHAnsi" w:cstheme="minorHAnsi"/>
        </w:rPr>
        <w:t xml:space="preserve"> feltétel teljesül, de belső szabályzat alapján nem projekthitel” </w:t>
      </w:r>
      <w:r w:rsidRPr="00EF2A61">
        <w:rPr>
          <w:rFonts w:asciiTheme="minorHAnsi" w:hAnsiTheme="minorHAnsi" w:cstheme="minorHAnsi"/>
        </w:rPr>
        <w:t xml:space="preserve">- </w:t>
      </w:r>
      <w:r w:rsidR="002D7220" w:rsidRPr="00EF2A61">
        <w:rPr>
          <w:rFonts w:asciiTheme="minorHAnsi" w:hAnsiTheme="minorHAnsi" w:cstheme="minorHAnsi"/>
        </w:rPr>
        <w:t>’</w:t>
      </w:r>
      <w:proofErr w:type="spellStart"/>
      <w:r w:rsidR="00011F98" w:rsidRPr="00EF2A61">
        <w:rPr>
          <w:rFonts w:asciiTheme="minorHAnsi" w:hAnsiTheme="minorHAnsi" w:cstheme="minorHAnsi"/>
        </w:rPr>
        <w:t>IGEN_EGYVKETTO_NPR_B</w:t>
      </w:r>
      <w:proofErr w:type="spellEnd"/>
      <w:r w:rsidR="002D7220" w:rsidRPr="00EF2A61">
        <w:rPr>
          <w:rFonts w:asciiTheme="minorHAnsi" w:hAnsiTheme="minorHAnsi" w:cstheme="minorHAnsi"/>
        </w:rPr>
        <w:t>’</w:t>
      </w:r>
      <w:r w:rsidR="00011F98" w:rsidRPr="00EF2A61">
        <w:rPr>
          <w:rFonts w:asciiTheme="minorHAnsi" w:hAnsiTheme="minorHAnsi" w:cstheme="minorHAnsi"/>
        </w:rPr>
        <w:t>)</w:t>
      </w:r>
      <w:r w:rsidRPr="00EF2A61">
        <w:rPr>
          <w:rFonts w:asciiTheme="minorHAnsi" w:hAnsiTheme="minorHAnsi" w:cstheme="minorHAnsi"/>
        </w:rPr>
        <w:t xml:space="preserve"> l</w:t>
      </w:r>
      <w:r w:rsidR="00011F98" w:rsidRPr="00EF2A61">
        <w:rPr>
          <w:rFonts w:asciiTheme="minorHAnsi" w:hAnsiTheme="minorHAnsi" w:cstheme="minorHAnsi"/>
        </w:rPr>
        <w:t>ényegében a korábbi „</w:t>
      </w:r>
      <w:r w:rsidR="00011F98" w:rsidRPr="00EF2A61">
        <w:rPr>
          <w:rFonts w:asciiTheme="minorHAnsi" w:eastAsia="Times New Roman" w:hAnsiTheme="minorHAnsi" w:cstheme="minorHAnsi"/>
        </w:rPr>
        <w:t xml:space="preserve">Igen, 1 vagy 2 </w:t>
      </w:r>
      <w:proofErr w:type="spellStart"/>
      <w:r w:rsidR="00011F98" w:rsidRPr="00EF2A61">
        <w:rPr>
          <w:rFonts w:asciiTheme="minorHAnsi" w:eastAsia="Times New Roman" w:hAnsiTheme="minorHAnsi" w:cstheme="minorHAnsi"/>
        </w:rPr>
        <w:t>CRR</w:t>
      </w:r>
      <w:proofErr w:type="spellEnd"/>
      <w:r w:rsidR="00011F98" w:rsidRPr="00EF2A61">
        <w:rPr>
          <w:rFonts w:asciiTheme="minorHAnsi" w:eastAsia="Times New Roman" w:hAnsiTheme="minorHAnsi" w:cstheme="minorHAnsi"/>
        </w:rPr>
        <w:t xml:space="preserve"> feltétel teljesül” kódérték  aszerint</w:t>
      </w:r>
      <w:r w:rsidR="007C57DB" w:rsidRPr="00EF2A61">
        <w:rPr>
          <w:rFonts w:asciiTheme="minorHAnsi" w:eastAsia="Times New Roman" w:hAnsiTheme="minorHAnsi" w:cstheme="minorHAnsi"/>
        </w:rPr>
        <w:t xml:space="preserve"> történő megbontása alapján keletkezett</w:t>
      </w:r>
      <w:r w:rsidR="00011F98" w:rsidRPr="00EF2A61">
        <w:rPr>
          <w:rFonts w:asciiTheme="minorHAnsi" w:eastAsia="Times New Roman" w:hAnsiTheme="minorHAnsi" w:cstheme="minorHAnsi"/>
        </w:rPr>
        <w:t xml:space="preserve">, hogy az egy vagy két </w:t>
      </w:r>
      <w:proofErr w:type="spellStart"/>
      <w:r w:rsidR="00011F98" w:rsidRPr="00EF2A61">
        <w:rPr>
          <w:rFonts w:asciiTheme="minorHAnsi" w:eastAsia="Times New Roman" w:hAnsiTheme="minorHAnsi" w:cstheme="minorHAnsi"/>
        </w:rPr>
        <w:t>CRR</w:t>
      </w:r>
      <w:proofErr w:type="spellEnd"/>
      <w:r w:rsidR="00011F98" w:rsidRPr="00EF2A61">
        <w:rPr>
          <w:rFonts w:asciiTheme="minorHAnsi" w:eastAsia="Times New Roman" w:hAnsiTheme="minorHAnsi" w:cstheme="minorHAnsi"/>
        </w:rPr>
        <w:t xml:space="preserve"> feltételt teljesítő hiteleket a hitelintézet belső szabályzat alapján projekthitelnek tekinti-e</w:t>
      </w:r>
      <w:r w:rsidR="007C57DB" w:rsidRPr="00EF2A61">
        <w:rPr>
          <w:rFonts w:asciiTheme="minorHAnsi" w:eastAsia="Times New Roman" w:hAnsiTheme="minorHAnsi" w:cstheme="minorHAnsi"/>
        </w:rPr>
        <w:t>.</w:t>
      </w:r>
      <w:r w:rsidR="00011F98" w:rsidRPr="00EF2A61">
        <w:rPr>
          <w:rFonts w:asciiTheme="minorHAnsi" w:eastAsia="Times New Roman" w:hAnsiTheme="minorHAnsi" w:cstheme="minorHAnsi"/>
        </w:rPr>
        <w:t xml:space="preserve"> </w:t>
      </w:r>
      <w:r w:rsidR="007C57DB" w:rsidRPr="00EF2A61">
        <w:rPr>
          <w:rFonts w:asciiTheme="minorHAnsi" w:eastAsia="Times New Roman" w:hAnsiTheme="minorHAnsi" w:cstheme="minorHAnsi"/>
        </w:rPr>
        <w:t>E</w:t>
      </w:r>
      <w:r w:rsidR="00011F98" w:rsidRPr="00EF2A61">
        <w:rPr>
          <w:rFonts w:asciiTheme="minorHAnsi" w:eastAsia="Times New Roman" w:hAnsiTheme="minorHAnsi" w:cstheme="minorHAnsi"/>
        </w:rPr>
        <w:t xml:space="preserve">nnek megfelelően a már meglévő kódérték megnevezése is </w:t>
      </w:r>
      <w:del w:id="478" w:author="MNB" w:date="2025-08-29T10:22:00Z" w16du:dateUtc="2025-08-29T08:22:00Z">
        <w:r w:rsidR="00011F98" w:rsidRPr="006C72EB">
          <w:rPr>
            <w:rFonts w:asciiTheme="minorHAnsi" w:eastAsia="Times New Roman" w:hAnsiTheme="minorHAnsi" w:cstheme="minorHAnsi"/>
          </w:rPr>
          <w:delText>módosul</w:delText>
        </w:r>
      </w:del>
      <w:ins w:id="479" w:author="MNB" w:date="2025-08-29T10:22:00Z" w16du:dateUtc="2025-08-29T08:22:00Z">
        <w:r w:rsidR="00011F98" w:rsidRPr="00EF2A61">
          <w:rPr>
            <w:rFonts w:asciiTheme="minorHAnsi" w:eastAsia="Times New Roman" w:hAnsiTheme="minorHAnsi" w:cstheme="minorHAnsi"/>
          </w:rPr>
          <w:t>módosul</w:t>
        </w:r>
        <w:r w:rsidR="006654FB" w:rsidRPr="00EF2A61">
          <w:rPr>
            <w:rFonts w:asciiTheme="minorHAnsi" w:eastAsia="Times New Roman" w:hAnsiTheme="minorHAnsi" w:cstheme="minorHAnsi"/>
          </w:rPr>
          <w:t>t</w:t>
        </w:r>
      </w:ins>
      <w:r w:rsidR="00011F98" w:rsidRPr="00EF2A61">
        <w:rPr>
          <w:rFonts w:asciiTheme="minorHAnsi" w:eastAsia="Times New Roman" w:hAnsiTheme="minorHAnsi" w:cstheme="minorHAnsi"/>
        </w:rPr>
        <w:t xml:space="preserve"> „Igen, 1 vagy 2 </w:t>
      </w:r>
      <w:proofErr w:type="spellStart"/>
      <w:r w:rsidR="00011F98" w:rsidRPr="00EF2A61">
        <w:rPr>
          <w:rFonts w:asciiTheme="minorHAnsi" w:eastAsia="Times New Roman" w:hAnsiTheme="minorHAnsi" w:cstheme="minorHAnsi"/>
        </w:rPr>
        <w:t>CRR</w:t>
      </w:r>
      <w:proofErr w:type="spellEnd"/>
      <w:r w:rsidR="00011F98" w:rsidRPr="00EF2A61">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EF2A61">
        <w:rPr>
          <w:rFonts w:asciiTheme="minorHAnsi" w:eastAsia="Times New Roman" w:hAnsiTheme="minorHAnsi" w:cstheme="minorHAnsi"/>
        </w:rPr>
        <w:t>kódérték bontásnak megfelelően.</w:t>
      </w:r>
    </w:p>
    <w:p w14:paraId="7876EF9A" w14:textId="41B8D986" w:rsidR="00011F98" w:rsidRPr="00EF2A61" w:rsidRDefault="00011F98" w:rsidP="00F570C6">
      <w:pPr>
        <w:autoSpaceDE w:val="0"/>
        <w:autoSpaceDN w:val="0"/>
        <w:spacing w:after="0"/>
        <w:rPr>
          <w:rFonts w:asciiTheme="minorHAnsi" w:hAnsiTheme="minorHAnsi" w:cstheme="minorHAnsi"/>
        </w:rPr>
      </w:pPr>
    </w:p>
    <w:p w14:paraId="413F1CD0" w14:textId="45C8BBDE" w:rsidR="00AE4A9A" w:rsidRPr="00EF2A61" w:rsidRDefault="00AE4A9A" w:rsidP="00AE4A9A">
      <w:pPr>
        <w:rPr>
          <w:rFonts w:asciiTheme="minorHAnsi" w:eastAsia="Times New Roman" w:hAnsiTheme="minorHAnsi" w:cstheme="minorHAnsi"/>
          <w:color w:val="000000"/>
        </w:rPr>
      </w:pPr>
      <w:r w:rsidRPr="00EF2A61">
        <w:rPr>
          <w:rFonts w:asciiTheme="minorHAnsi" w:hAnsiTheme="minorHAnsi" w:cstheme="minorHAnsi"/>
        </w:rPr>
        <w:t xml:space="preserve">A projekthitelekre vonatkozó további speciális attribútumok abban az esetben jelentendők, ha a 10/2017 (VIII.8.)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ajánlásban is hivatkozott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w:t>
      </w:r>
      <w:r w:rsidRPr="00EF2A61">
        <w:rPr>
          <w:rFonts w:asciiTheme="minorHAnsi" w:eastAsia="Times New Roman" w:hAnsiTheme="minorHAnsi" w:cstheme="minorHAnsi"/>
          <w:color w:val="000000"/>
        </w:rPr>
        <w:t>147(8)</w:t>
      </w:r>
      <w:r w:rsidR="008772C9" w:rsidRPr="00EF2A61">
        <w:rPr>
          <w:rFonts w:asciiTheme="minorHAnsi" w:eastAsia="Times New Roman" w:hAnsiTheme="minorHAnsi" w:cstheme="minorHAnsi"/>
          <w:color w:val="000000"/>
        </w:rPr>
        <w:t xml:space="preserve"> (</w:t>
      </w:r>
      <w:r w:rsidRPr="00EF2A61">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EF2A61" w:rsidRDefault="00AE4A9A" w:rsidP="00AE4A9A">
      <w:pPr>
        <w:rPr>
          <w:rFonts w:asciiTheme="minorHAnsi" w:eastAsia="Times New Roman" w:hAnsiTheme="minorHAnsi" w:cstheme="minorHAnsi"/>
          <w:color w:val="000000"/>
        </w:rPr>
      </w:pPr>
      <w:r w:rsidRPr="00EF2A61">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Projektcéggel szembeni kitettség</w:t>
      </w:r>
    </w:p>
    <w:p w14:paraId="2F79DD25"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Rendelkezés a finanszírozott eszköz és általa termelt jövedelmek felett</w:t>
      </w:r>
    </w:p>
    <w:p w14:paraId="71259F38"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Visszafizetés fő forrása az eszköz által termelt jövedelem?</w:t>
      </w:r>
    </w:p>
    <w:p w14:paraId="4B5A0BD2"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 xml:space="preserve">Speciális kitettség fajtája </w:t>
      </w:r>
    </w:p>
    <w:p w14:paraId="58846775"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Projekthitel célja</w:t>
      </w:r>
    </w:p>
    <w:p w14:paraId="6A81CA1E"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megnevezése</w:t>
      </w:r>
    </w:p>
    <w:p w14:paraId="1033E03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megvalósulásának várható időpontja</w:t>
      </w:r>
    </w:p>
    <w:p w14:paraId="312CF5AC"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 helye (országkód)</w:t>
      </w:r>
    </w:p>
    <w:p w14:paraId="24D9859A"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Az instrumentum PPP hitel-e?</w:t>
      </w:r>
    </w:p>
    <w:p w14:paraId="47E72EAD"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 xml:space="preserve">A hitelcél megvalósult-e? </w:t>
      </w:r>
    </w:p>
    <w:p w14:paraId="0AF67280"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Projekttel kapcsolatos egyéb hitelintézeti mérlegen kívüli kötelezettségvállalás nyilvántartási értéke</w:t>
      </w:r>
    </w:p>
    <w:p w14:paraId="2B934F33" w14:textId="0881DD2B" w:rsidR="00AE4A9A" w:rsidRPr="00EF2A61" w:rsidRDefault="00AE4A9A" w:rsidP="00517D02">
      <w:pPr>
        <w:pStyle w:val="Listaszerbekezds"/>
        <w:rPr>
          <w:rFonts w:asciiTheme="minorHAnsi" w:hAnsiTheme="minorHAnsi" w:cstheme="minorHAnsi"/>
        </w:rPr>
      </w:pPr>
      <w:r w:rsidRPr="00EF2A61">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EF2A61" w:rsidRDefault="00AE4A9A" w:rsidP="00517D02">
      <w:pPr>
        <w:pStyle w:val="Listaszerbekezds"/>
        <w:rPr>
          <w:rFonts w:asciiTheme="minorHAnsi" w:hAnsiTheme="minorHAnsi" w:cstheme="minorHAnsi"/>
        </w:rPr>
      </w:pPr>
      <w:r w:rsidRPr="00EF2A61">
        <w:rPr>
          <w:rFonts w:asciiTheme="minorHAnsi" w:hAnsiTheme="minorHAnsi" w:cstheme="minorHAnsi"/>
        </w:rPr>
        <w:t>Cashflow-t termelő konstrukció</w:t>
      </w:r>
    </w:p>
    <w:p w14:paraId="62EC8F76" w14:textId="77777777" w:rsidR="00AE4A9A" w:rsidRPr="00EF2A61" w:rsidRDefault="00AE4A9A" w:rsidP="00AE4A9A">
      <w:pPr>
        <w:rPr>
          <w:rFonts w:asciiTheme="minorHAnsi" w:hAnsiTheme="minorHAnsi" w:cstheme="minorHAnsi"/>
        </w:rPr>
      </w:pPr>
      <w:r w:rsidRPr="00EF2A61">
        <w:rPr>
          <w:rFonts w:asciiTheme="minorHAnsi" w:hAnsiTheme="minorHAnsi" w:cstheme="minorHAnsi"/>
        </w:rPr>
        <w:t>A 10/2017 (VIII.8.) MNB ajánlásban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ajánlásban) definiált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kitettségek köre meghatározható az adatmodell alábbi két mezője segítségével:</w:t>
      </w:r>
    </w:p>
    <w:p w14:paraId="28488034" w14:textId="77777777"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 „</w:t>
      </w:r>
      <w:proofErr w:type="spellStart"/>
      <w:r w:rsidRPr="00EF2A61">
        <w:rPr>
          <w:rFonts w:asciiTheme="minorHAnsi" w:hAnsiTheme="minorHAnsi" w:cstheme="minorHAnsi"/>
        </w:rPr>
        <w:t>COREP</w:t>
      </w:r>
      <w:proofErr w:type="spellEnd"/>
      <w:r w:rsidRPr="00EF2A61">
        <w:rPr>
          <w:rFonts w:asciiTheme="minorHAnsi" w:hAnsiTheme="minorHAnsi" w:cstheme="minorHAnsi"/>
        </w:rPr>
        <w:t xml:space="preserve"> szegmens” (</w:t>
      </w:r>
      <w:proofErr w:type="spellStart"/>
      <w:r w:rsidRPr="00EF2A61">
        <w:rPr>
          <w:rFonts w:asciiTheme="minorHAnsi" w:hAnsiTheme="minorHAnsi" w:cstheme="minorHAnsi"/>
        </w:rPr>
        <w:t>INSTN</w:t>
      </w:r>
      <w:proofErr w:type="spellEnd"/>
      <w:r w:rsidRPr="00EF2A61">
        <w:rPr>
          <w:rFonts w:asciiTheme="minorHAnsi" w:hAnsiTheme="minorHAnsi" w:cstheme="minorHAnsi"/>
        </w:rPr>
        <w:t xml:space="preserve"> tábla) adatmezőből csak az </w:t>
      </w:r>
      <w:proofErr w:type="spellStart"/>
      <w:r w:rsidRPr="00EF2A61">
        <w:rPr>
          <w:rFonts w:asciiTheme="minorHAnsi" w:hAnsiTheme="minorHAnsi" w:cstheme="minorHAnsi"/>
        </w:rPr>
        <w:t>IRB</w:t>
      </w:r>
      <w:proofErr w:type="spellEnd"/>
      <w:r w:rsidRPr="00EF2A61">
        <w:rPr>
          <w:rFonts w:asciiTheme="minorHAnsi" w:hAnsiTheme="minorHAnsi" w:cstheme="minorHAnsi"/>
        </w:rPr>
        <w:t xml:space="preserve"> módszer alkalmazása esetén állapítható meg egyértelműen az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1C25B9CC" w:rsidR="00AE4A9A" w:rsidRPr="00EF2A61" w:rsidRDefault="00AE4A9A" w:rsidP="00AE4A9A">
      <w:pPr>
        <w:pStyle w:val="Listaszerbekezds"/>
        <w:rPr>
          <w:rFonts w:asciiTheme="minorHAnsi" w:hAnsiTheme="minorHAnsi" w:cstheme="minorHAnsi"/>
        </w:rPr>
      </w:pPr>
      <w:r w:rsidRPr="00EF2A61">
        <w:rPr>
          <w:rFonts w:asciiTheme="minorHAnsi" w:hAnsiTheme="minorHAnsi" w:cstheme="minorHAnsi"/>
        </w:rPr>
        <w:t>A „Speciális kitettség fajtája”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a mező töltése azonban a sztenderd módszer alkalmazása esetében is elvárt, így az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kitettségek ezen mező segítségével azonosíthatók egyértelműen</w:t>
      </w:r>
      <w:del w:id="480" w:author="MNB" w:date="2025-08-29T10:22:00Z" w16du:dateUtc="2025-08-29T08:22:00Z">
        <w:r w:rsidRPr="006C72EB">
          <w:rPr>
            <w:rFonts w:asciiTheme="minorHAnsi" w:hAnsiTheme="minorHAnsi" w:cstheme="minorHAnsi"/>
          </w:rPr>
          <w:delText>.;</w:delText>
        </w:r>
      </w:del>
      <w:ins w:id="481" w:author="MNB" w:date="2025-08-29T10:22:00Z" w16du:dateUtc="2025-08-29T08:22:00Z">
        <w:r w:rsidRPr="00EF2A61">
          <w:rPr>
            <w:rFonts w:asciiTheme="minorHAnsi" w:hAnsiTheme="minorHAnsi" w:cstheme="minorHAnsi"/>
          </w:rPr>
          <w:t>.</w:t>
        </w:r>
      </w:ins>
    </w:p>
    <w:p w14:paraId="1490F8BE" w14:textId="0FDEFB31" w:rsidR="001C565D" w:rsidRPr="00EF2A61" w:rsidRDefault="001C565D" w:rsidP="00D95872">
      <w:pPr>
        <w:rPr>
          <w:rFonts w:asciiTheme="minorHAnsi" w:hAnsiTheme="minorHAnsi" w:cstheme="minorHAnsi"/>
        </w:rPr>
      </w:pPr>
      <w:r w:rsidRPr="00EF2A61">
        <w:rPr>
          <w:rFonts w:asciiTheme="minorHAnsi" w:hAnsiTheme="minorHAnsi" w:cstheme="minorHAnsi"/>
        </w:rPr>
        <w:t xml:space="preserve">Sztenderd módszer esetén a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2025. január 1-től történő változása azt eredményezi, hogy a jövedelemtermelő ingatlancélra folyósított hitelek az </w:t>
      </w:r>
      <w:proofErr w:type="spellStart"/>
      <w:r w:rsidRPr="00EF2A61">
        <w:rPr>
          <w:rFonts w:asciiTheme="minorHAnsi" w:hAnsiTheme="minorHAnsi" w:cstheme="minorHAnsi"/>
        </w:rPr>
        <w:t>SL</w:t>
      </w:r>
      <w:proofErr w:type="spellEnd"/>
      <w:r w:rsidRPr="00EF2A61">
        <w:rPr>
          <w:rFonts w:asciiTheme="minorHAnsi" w:hAnsiTheme="minorHAnsi" w:cstheme="minorHAnsi"/>
        </w:rPr>
        <w:t xml:space="preserve"> kitettségektől elkülönítetten kezelendők. A HITREG-ben azonban ezek a hitelek a továbbiakban is ’</w:t>
      </w:r>
      <w:proofErr w:type="spellStart"/>
      <w:r w:rsidRPr="00EF2A61">
        <w:rPr>
          <w:rFonts w:asciiTheme="minorHAnsi" w:hAnsiTheme="minorHAnsi" w:cstheme="minorHAnsi"/>
        </w:rPr>
        <w:t>INGATLANF</w:t>
      </w:r>
      <w:proofErr w:type="spellEnd"/>
      <w:r w:rsidRPr="00EF2A61">
        <w:rPr>
          <w:rFonts w:asciiTheme="minorHAnsi" w:hAnsiTheme="minorHAnsi" w:cstheme="minorHAnsi"/>
        </w:rPr>
        <w:t>’ (jövedelemtermelő ingatlan finanszírozása) kódértéken jelentendők függetlenül az alkalmazott szegmentálási módszertantól</w:t>
      </w:r>
      <w:r w:rsidR="009D2407" w:rsidRPr="00EF2A61">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sidRPr="00EF2A61">
        <w:rPr>
          <w:rFonts w:asciiTheme="minorHAnsi" w:hAnsiTheme="minorHAnsi" w:cstheme="minorHAnsi"/>
        </w:rPr>
        <w:t>CRR</w:t>
      </w:r>
      <w:proofErr w:type="spellEnd"/>
      <w:r w:rsidR="009D2407" w:rsidRPr="00EF2A61">
        <w:rPr>
          <w:rFonts w:asciiTheme="minorHAnsi" w:hAnsiTheme="minorHAnsi" w:cstheme="minorHAnsi"/>
        </w:rPr>
        <w:t xml:space="preserve"> feltételnek való megfelelés és amennyiben akár egynek is megfelel a hitel, projekthitelként jelentendő a HITREG-ben.</w:t>
      </w:r>
    </w:p>
    <w:p w14:paraId="7C8E263E" w14:textId="6E557AEB" w:rsidR="00166468" w:rsidRPr="00EF2A61" w:rsidRDefault="001A001A" w:rsidP="00990CA3">
      <w:pPr>
        <w:rPr>
          <w:rFonts w:asciiTheme="minorHAnsi" w:hAnsiTheme="minorHAnsi" w:cstheme="minorHAnsi"/>
        </w:rPr>
      </w:pPr>
      <w:bookmarkStart w:id="482" w:name="_Hlk23951702"/>
      <w:r w:rsidRPr="00EF2A61">
        <w:rPr>
          <w:rFonts w:asciiTheme="minorHAnsi" w:hAnsiTheme="minorHAnsi" w:cstheme="minorHAnsi"/>
        </w:rPr>
        <w:t xml:space="preserve">A </w:t>
      </w:r>
      <w:r w:rsidR="0041383B" w:rsidRPr="00EF2A61">
        <w:t>nem közvetlenül a projekt hitelcélhoz kapcsolódó, de az ügyfél jellegére tekintettel projekthitelnek minősülő általános célú hiteleket</w:t>
      </w:r>
      <w:r w:rsidR="0041383B" w:rsidRPr="00EF2A61">
        <w:rPr>
          <w:rFonts w:asciiTheme="minorHAnsi" w:hAnsiTheme="minorHAnsi" w:cstheme="minorHAnsi"/>
        </w:rPr>
        <w:t xml:space="preserve"> </w:t>
      </w:r>
      <w:r w:rsidRPr="00EF2A61">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EF2A61">
        <w:rPr>
          <w:rFonts w:asciiTheme="minorHAnsi" w:hAnsiTheme="minorHAnsi" w:cstheme="minorHAnsi"/>
        </w:rPr>
        <w:t xml:space="preserve">a beszámolási időszak végén </w:t>
      </w:r>
      <w:r w:rsidRPr="00EF2A61">
        <w:rPr>
          <w:rFonts w:asciiTheme="minorHAnsi" w:hAnsiTheme="minorHAnsi" w:cstheme="minorHAnsi"/>
        </w:rPr>
        <w:t xml:space="preserve">meg kell határozni a szerződéses </w:t>
      </w:r>
      <w:r w:rsidR="0041383B" w:rsidRPr="00EF2A61">
        <w:rPr>
          <w:rFonts w:asciiTheme="minorHAnsi" w:hAnsiTheme="minorHAnsi" w:cstheme="minorHAnsi"/>
        </w:rPr>
        <w:t>összeg</w:t>
      </w:r>
      <w:r w:rsidRPr="00EF2A61">
        <w:rPr>
          <w:rFonts w:asciiTheme="minorHAnsi" w:hAnsiTheme="minorHAnsi" w:cstheme="minorHAnsi"/>
        </w:rPr>
        <w:t xml:space="preserve"> alapján a legnagyobb </w:t>
      </w:r>
      <w:r w:rsidR="0041383B" w:rsidRPr="00EF2A61">
        <w:rPr>
          <w:rFonts w:asciiTheme="minorHAnsi" w:hAnsiTheme="minorHAnsi" w:cstheme="minorHAnsi"/>
        </w:rPr>
        <w:t>összegű</w:t>
      </w:r>
      <w:r w:rsidRPr="00EF2A61">
        <w:rPr>
          <w:rFonts w:asciiTheme="minorHAnsi" w:hAnsiTheme="minorHAnsi" w:cstheme="minorHAnsi"/>
        </w:rPr>
        <w:t xml:space="preserve"> projekthitelt </w:t>
      </w:r>
      <w:r w:rsidR="0038206A" w:rsidRPr="00EF2A61">
        <w:rPr>
          <w:rFonts w:asciiTheme="minorHAnsi" w:hAnsiTheme="minorHAnsi" w:cstheme="minorHAnsi"/>
        </w:rPr>
        <w:t>és annak jellemzőit</w:t>
      </w:r>
      <w:r w:rsidR="008260B9" w:rsidRPr="00EF2A61">
        <w:rPr>
          <w:rFonts w:asciiTheme="minorHAnsi" w:hAnsiTheme="minorHAnsi" w:cstheme="minorHAnsi"/>
        </w:rPr>
        <w:t xml:space="preserve"> (leíró mezőiben jelentett adatokat)</w:t>
      </w:r>
      <w:r w:rsidR="0038206A" w:rsidRPr="00EF2A61">
        <w:rPr>
          <w:rFonts w:asciiTheme="minorHAnsi" w:hAnsiTheme="minorHAnsi" w:cstheme="minorHAnsi"/>
        </w:rPr>
        <w:t xml:space="preserve"> „örökítve” jelentendő a kapcsolódó hitel</w:t>
      </w:r>
      <w:r w:rsidR="0041383B" w:rsidRPr="00EF2A61">
        <w:rPr>
          <w:rFonts w:asciiTheme="minorHAnsi" w:hAnsiTheme="minorHAnsi" w:cstheme="minorHAnsi"/>
        </w:rPr>
        <w:t xml:space="preserve"> is</w:t>
      </w:r>
      <w:r w:rsidR="0038206A" w:rsidRPr="00EF2A61">
        <w:rPr>
          <w:rFonts w:asciiTheme="minorHAnsi" w:hAnsiTheme="minorHAnsi" w:cstheme="minorHAnsi"/>
        </w:rPr>
        <w:t xml:space="preserve">. </w:t>
      </w:r>
      <w:r w:rsidR="00301F41" w:rsidRPr="00EF2A61">
        <w:rPr>
          <w:rFonts w:asciiTheme="minorHAnsi" w:hAnsiTheme="minorHAnsi" w:cstheme="minorHAnsi"/>
        </w:rPr>
        <w:t>Tehát a</w:t>
      </w:r>
      <w:r w:rsidR="0038206A" w:rsidRPr="00EF2A61">
        <w:rPr>
          <w:rFonts w:asciiTheme="minorHAnsi" w:hAnsiTheme="minorHAnsi" w:cstheme="minorHAnsi"/>
        </w:rPr>
        <w:t xml:space="preserve"> „</w:t>
      </w:r>
      <w:r w:rsidR="007709FC" w:rsidRPr="00EF2A61">
        <w:rPr>
          <w:rFonts w:asciiTheme="minorHAnsi" w:hAnsiTheme="minorHAnsi" w:cstheme="minorHAnsi"/>
        </w:rPr>
        <w:t>Az instrumentum projekthitel-e?</w:t>
      </w:r>
      <w:r w:rsidR="0038206A" w:rsidRPr="00EF2A61">
        <w:rPr>
          <w:rFonts w:asciiTheme="minorHAnsi" w:hAnsiTheme="minorHAnsi" w:cstheme="minorHAnsi"/>
        </w:rPr>
        <w:t>” mezőben is azt a kódértéket kell alkalmazni, amely egyezik a legnagyobb szerződ</w:t>
      </w:r>
      <w:r w:rsidR="00301F41" w:rsidRPr="00EF2A61">
        <w:rPr>
          <w:rFonts w:asciiTheme="minorHAnsi" w:hAnsiTheme="minorHAnsi" w:cstheme="minorHAnsi"/>
        </w:rPr>
        <w:t>éses</w:t>
      </w:r>
      <w:r w:rsidR="0038206A" w:rsidRPr="00EF2A61">
        <w:rPr>
          <w:rFonts w:asciiTheme="minorHAnsi" w:hAnsiTheme="minorHAnsi" w:cstheme="minorHAnsi"/>
        </w:rPr>
        <w:t xml:space="preserve"> </w:t>
      </w:r>
      <w:r w:rsidR="00301F41" w:rsidRPr="00EF2A61">
        <w:rPr>
          <w:rFonts w:asciiTheme="minorHAnsi" w:hAnsiTheme="minorHAnsi" w:cstheme="minorHAnsi"/>
        </w:rPr>
        <w:t>összegű</w:t>
      </w:r>
      <w:r w:rsidR="0038206A" w:rsidRPr="00EF2A61">
        <w:rPr>
          <w:rFonts w:asciiTheme="minorHAnsi" w:hAnsiTheme="minorHAnsi" w:cstheme="minorHAnsi"/>
        </w:rPr>
        <w:t xml:space="preserve"> projekthitel adatával, azaz p</w:t>
      </w:r>
      <w:r w:rsidR="00006E4F" w:rsidRPr="00EF2A61">
        <w:rPr>
          <w:rFonts w:asciiTheme="minorHAnsi" w:hAnsiTheme="minorHAnsi" w:cstheme="minorHAnsi"/>
        </w:rPr>
        <w:t>éldául,</w:t>
      </w:r>
      <w:r w:rsidR="0038206A" w:rsidRPr="00EF2A61">
        <w:rPr>
          <w:rFonts w:asciiTheme="minorHAnsi" w:hAnsiTheme="minorHAnsi" w:cstheme="minorHAnsi"/>
        </w:rPr>
        <w:t xml:space="preserve"> ha ’</w:t>
      </w:r>
      <w:proofErr w:type="spellStart"/>
      <w:r w:rsidR="0038206A" w:rsidRPr="00EF2A61">
        <w:rPr>
          <w:rFonts w:asciiTheme="minorHAnsi" w:hAnsiTheme="minorHAnsi" w:cstheme="minorHAnsi"/>
        </w:rPr>
        <w:t>IGEN_MINDHAROM</w:t>
      </w:r>
      <w:proofErr w:type="spellEnd"/>
      <w:r w:rsidR="0038206A" w:rsidRPr="00EF2A61">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sidRPr="00EF2A61">
        <w:rPr>
          <w:rFonts w:asciiTheme="minorHAnsi" w:hAnsiTheme="minorHAnsi" w:cstheme="minorHAnsi"/>
        </w:rPr>
        <w:t>korábbi 7F</w:t>
      </w:r>
      <w:r w:rsidR="0038206A" w:rsidRPr="00EF2A61">
        <w:rPr>
          <w:rFonts w:asciiTheme="minorHAnsi" w:hAnsiTheme="minorHAnsi" w:cstheme="minorHAnsi"/>
        </w:rPr>
        <w:t xml:space="preserve"> tábla adattartalma felépíthető a HITREG-</w:t>
      </w:r>
      <w:proofErr w:type="spellStart"/>
      <w:r w:rsidR="0038206A" w:rsidRPr="00EF2A61">
        <w:rPr>
          <w:rFonts w:asciiTheme="minorHAnsi" w:hAnsiTheme="minorHAnsi" w:cstheme="minorHAnsi"/>
        </w:rPr>
        <w:t>ből</w:t>
      </w:r>
      <w:proofErr w:type="spellEnd"/>
      <w:r w:rsidR="00301F41" w:rsidRPr="00EF2A61">
        <w:rPr>
          <w:rFonts w:asciiTheme="minorHAnsi" w:hAnsiTheme="minorHAnsi" w:cstheme="minorHAnsi"/>
        </w:rPr>
        <w:t>:</w:t>
      </w:r>
      <w:r w:rsidR="0038206A" w:rsidRPr="00EF2A61">
        <w:rPr>
          <w:rFonts w:asciiTheme="minorHAnsi" w:hAnsiTheme="minorHAnsi" w:cstheme="minorHAnsi"/>
        </w:rPr>
        <w:t xml:space="preserve"> </w:t>
      </w:r>
      <w:r w:rsidR="00865E82" w:rsidRPr="00EF2A61">
        <w:rPr>
          <w:rFonts w:asciiTheme="minorHAnsi" w:hAnsiTheme="minorHAnsi" w:cstheme="minorHAnsi"/>
        </w:rPr>
        <w:t xml:space="preserve">a </w:t>
      </w:r>
      <w:r w:rsidR="00A52442" w:rsidRPr="00EF2A61">
        <w:rPr>
          <w:rFonts w:asciiTheme="minorHAnsi" w:hAnsiTheme="minorHAnsi" w:cstheme="minorHAnsi"/>
        </w:rPr>
        <w:t>korábbi 7F</w:t>
      </w:r>
      <w:r w:rsidR="00865E82" w:rsidRPr="00EF2A61">
        <w:rPr>
          <w:rFonts w:asciiTheme="minorHAnsi" w:hAnsiTheme="minorHAnsi" w:cstheme="minorHAnsi"/>
        </w:rPr>
        <w:t xml:space="preserve"> táblá</w:t>
      </w:r>
      <w:r w:rsidR="00301F41" w:rsidRPr="00EF2A61">
        <w:rPr>
          <w:rFonts w:asciiTheme="minorHAnsi" w:hAnsiTheme="minorHAnsi" w:cstheme="minorHAnsi"/>
        </w:rPr>
        <w:t>ban</w:t>
      </w:r>
      <w:r w:rsidR="00865E82" w:rsidRPr="00EF2A61">
        <w:rPr>
          <w:rFonts w:asciiTheme="minorHAnsi" w:hAnsiTheme="minorHAnsi" w:cstheme="minorHAnsi"/>
        </w:rPr>
        <w:t xml:space="preserve"> a mindhárom </w:t>
      </w:r>
      <w:proofErr w:type="spellStart"/>
      <w:r w:rsidR="00865E82" w:rsidRPr="00EF2A61">
        <w:rPr>
          <w:rFonts w:asciiTheme="minorHAnsi" w:hAnsiTheme="minorHAnsi" w:cstheme="minorHAnsi"/>
        </w:rPr>
        <w:t>CRR</w:t>
      </w:r>
      <w:proofErr w:type="spellEnd"/>
      <w:r w:rsidR="00865E82" w:rsidRPr="00EF2A61">
        <w:rPr>
          <w:rFonts w:asciiTheme="minorHAnsi" w:hAnsiTheme="minorHAnsi" w:cstheme="minorHAnsi"/>
        </w:rPr>
        <w:t xml:space="preserve"> feltételt </w:t>
      </w:r>
      <w:r w:rsidR="00301F41" w:rsidRPr="00EF2A61">
        <w:rPr>
          <w:rFonts w:asciiTheme="minorHAnsi" w:hAnsiTheme="minorHAnsi" w:cstheme="minorHAnsi"/>
        </w:rPr>
        <w:t xml:space="preserve">egyidejűleg </w:t>
      </w:r>
      <w:r w:rsidR="00865E82" w:rsidRPr="00EF2A61">
        <w:rPr>
          <w:rFonts w:asciiTheme="minorHAnsi" w:hAnsiTheme="minorHAnsi" w:cstheme="minorHAnsi"/>
        </w:rPr>
        <w:t>teljesítő hitelek</w:t>
      </w:r>
      <w:r w:rsidR="001322C9" w:rsidRPr="00EF2A61">
        <w:rPr>
          <w:rFonts w:asciiTheme="minorHAnsi" w:hAnsiTheme="minorHAnsi" w:cstheme="minorHAnsi"/>
        </w:rPr>
        <w:t xml:space="preserve"> jelentendők és</w:t>
      </w:r>
      <w:r w:rsidR="00865E82" w:rsidRPr="00EF2A61">
        <w:rPr>
          <w:rFonts w:asciiTheme="minorHAnsi" w:hAnsiTheme="minorHAnsi" w:cstheme="minorHAnsi"/>
        </w:rPr>
        <w:t xml:space="preserve"> az ügyfélszemléletet követve a kapcsolódó hitelek is be</w:t>
      </w:r>
      <w:r w:rsidR="001322C9" w:rsidRPr="00EF2A61">
        <w:rPr>
          <w:rFonts w:asciiTheme="minorHAnsi" w:hAnsiTheme="minorHAnsi" w:cstheme="minorHAnsi"/>
        </w:rPr>
        <w:t xml:space="preserve"> kell </w:t>
      </w:r>
      <w:r w:rsidR="00865E82" w:rsidRPr="00EF2A61">
        <w:rPr>
          <w:rFonts w:asciiTheme="minorHAnsi" w:hAnsiTheme="minorHAnsi" w:cstheme="minorHAnsi"/>
        </w:rPr>
        <w:t>kerüljenek</w:t>
      </w:r>
      <w:r w:rsidR="00301F41" w:rsidRPr="00EF2A61">
        <w:rPr>
          <w:rFonts w:asciiTheme="minorHAnsi" w:hAnsiTheme="minorHAnsi" w:cstheme="minorHAnsi"/>
        </w:rPr>
        <w:t xml:space="preserve"> </w:t>
      </w:r>
      <w:r w:rsidR="00301F41" w:rsidRPr="00EF2A61">
        <w:t xml:space="preserve">függetlenül attól, hogy azok vélhetően nem teljesítik egyidejűleg mindhárom </w:t>
      </w:r>
      <w:proofErr w:type="spellStart"/>
      <w:r w:rsidR="00301F41" w:rsidRPr="00EF2A61">
        <w:t>CRR</w:t>
      </w:r>
      <w:proofErr w:type="spellEnd"/>
      <w:r w:rsidR="00301F41" w:rsidRPr="00EF2A61">
        <w:t xml:space="preserve"> feltételt.</w:t>
      </w:r>
      <w:r w:rsidR="00865E82" w:rsidRPr="00EF2A61">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EF2A61">
        <w:rPr>
          <w:rFonts w:asciiTheme="minorHAnsi" w:hAnsiTheme="minorHAnsi" w:cstheme="minorHAnsi"/>
        </w:rPr>
        <w:t>CRR</w:t>
      </w:r>
      <w:proofErr w:type="spellEnd"/>
      <w:r w:rsidR="00865E82" w:rsidRPr="00EF2A61">
        <w:rPr>
          <w:rFonts w:asciiTheme="minorHAnsi" w:hAnsiTheme="minorHAnsi" w:cstheme="minorHAnsi"/>
        </w:rPr>
        <w:t xml:space="preserve"> feltételt (projektcéggel szemben fennálló hitel) teljesítő kapcsolódó hitelek szűrhetők legyenek a HITREG-</w:t>
      </w:r>
      <w:proofErr w:type="spellStart"/>
      <w:r w:rsidR="00865E82" w:rsidRPr="00EF2A61">
        <w:rPr>
          <w:rFonts w:asciiTheme="minorHAnsi" w:hAnsiTheme="minorHAnsi" w:cstheme="minorHAnsi"/>
        </w:rPr>
        <w:t>ből</w:t>
      </w:r>
      <w:proofErr w:type="spellEnd"/>
      <w:r w:rsidR="00865E82" w:rsidRPr="00EF2A61">
        <w:rPr>
          <w:rFonts w:asciiTheme="minorHAnsi" w:hAnsiTheme="minorHAnsi" w:cstheme="minorHAnsi"/>
        </w:rPr>
        <w:t>, a</w:t>
      </w:r>
      <w:r w:rsidR="004610D0" w:rsidRPr="00EF2A61">
        <w:rPr>
          <w:rFonts w:asciiTheme="minorHAnsi" w:hAnsiTheme="minorHAnsi" w:cstheme="minorHAnsi"/>
        </w:rPr>
        <w:t xml:space="preserve"> </w:t>
      </w:r>
      <w:r w:rsidR="00166468" w:rsidRPr="00EF2A61">
        <w:rPr>
          <w:rFonts w:asciiTheme="minorHAnsi" w:hAnsiTheme="minorHAnsi" w:cstheme="minorHAnsi"/>
          <w:b/>
          <w:bCs/>
        </w:rPr>
        <w:t>„Projekttel kapcsolatos egyéb hitelintézeti kockázatvállalás?”</w:t>
      </w:r>
      <w:r w:rsidR="00166468" w:rsidRPr="00EF2A61">
        <w:rPr>
          <w:rFonts w:asciiTheme="minorHAnsi" w:hAnsiTheme="minorHAnsi" w:cstheme="minorHAnsi"/>
        </w:rPr>
        <w:t xml:space="preserve"> mező</w:t>
      </w:r>
      <w:r w:rsidR="004610D0" w:rsidRPr="00EF2A61">
        <w:rPr>
          <w:rFonts w:asciiTheme="minorHAnsi" w:hAnsiTheme="minorHAnsi" w:cstheme="minorHAnsi"/>
        </w:rPr>
        <w:t xml:space="preserve"> tekintetében </w:t>
      </w:r>
      <w:r w:rsidR="00865E82" w:rsidRPr="00EF2A61">
        <w:rPr>
          <w:rFonts w:asciiTheme="minorHAnsi" w:hAnsiTheme="minorHAnsi" w:cstheme="minorHAnsi"/>
        </w:rPr>
        <w:t>a korábban előírt</w:t>
      </w:r>
      <w:r w:rsidR="004610D0" w:rsidRPr="00EF2A61">
        <w:rPr>
          <w:rFonts w:asciiTheme="minorHAnsi" w:hAnsiTheme="minorHAnsi" w:cstheme="minorHAnsi"/>
        </w:rPr>
        <w:t xml:space="preserve"> </w:t>
      </w:r>
      <w:r w:rsidR="00865E82" w:rsidRPr="00EF2A61">
        <w:rPr>
          <w:rFonts w:asciiTheme="minorHAnsi" w:hAnsiTheme="minorHAnsi" w:cstheme="minorHAnsi"/>
        </w:rPr>
        <w:t>’</w:t>
      </w:r>
      <w:r w:rsidR="000639C8" w:rsidRPr="00EF2A61">
        <w:rPr>
          <w:rFonts w:asciiTheme="minorHAnsi" w:hAnsiTheme="minorHAnsi" w:cstheme="minorHAnsi"/>
        </w:rPr>
        <w:t>N</w:t>
      </w:r>
      <w:r w:rsidR="00865E82" w:rsidRPr="00EF2A61">
        <w:rPr>
          <w:rFonts w:asciiTheme="minorHAnsi" w:hAnsiTheme="minorHAnsi" w:cstheme="minorHAnsi"/>
        </w:rPr>
        <w:t>’</w:t>
      </w:r>
      <w:r w:rsidR="000639C8" w:rsidRPr="00EF2A61">
        <w:rPr>
          <w:rFonts w:asciiTheme="minorHAnsi" w:hAnsiTheme="minorHAnsi" w:cstheme="minorHAnsi"/>
        </w:rPr>
        <w:t xml:space="preserve"> érték</w:t>
      </w:r>
      <w:r w:rsidR="00865E82" w:rsidRPr="00EF2A61">
        <w:rPr>
          <w:rFonts w:asciiTheme="minorHAnsi" w:hAnsiTheme="minorHAnsi" w:cstheme="minorHAnsi"/>
        </w:rPr>
        <w:t>kel szemben ’I’</w:t>
      </w:r>
      <w:r w:rsidR="000639C8" w:rsidRPr="00EF2A61">
        <w:rPr>
          <w:rFonts w:asciiTheme="minorHAnsi" w:hAnsiTheme="minorHAnsi" w:cstheme="minorHAnsi"/>
        </w:rPr>
        <w:t xml:space="preserve"> </w:t>
      </w:r>
      <w:r w:rsidR="00865E82" w:rsidRPr="00EF2A61">
        <w:rPr>
          <w:rFonts w:asciiTheme="minorHAnsi" w:hAnsiTheme="minorHAnsi" w:cstheme="minorHAnsi"/>
        </w:rPr>
        <w:t>értékkel kell jelölni ezeket a hiteleket. Ilyen módon</w:t>
      </w:r>
      <w:r w:rsidR="00301F41" w:rsidRPr="00EF2A61">
        <w:rPr>
          <w:rFonts w:asciiTheme="minorHAnsi" w:hAnsiTheme="minorHAnsi" w:cstheme="minorHAnsi"/>
        </w:rPr>
        <w:t xml:space="preserve"> </w:t>
      </w:r>
      <w:r w:rsidR="00865E82" w:rsidRPr="00EF2A61">
        <w:rPr>
          <w:rFonts w:asciiTheme="minorHAnsi" w:hAnsiTheme="minorHAnsi" w:cstheme="minorHAnsi"/>
        </w:rPr>
        <w:t xml:space="preserve">annak ellenére, hogy a </w:t>
      </w:r>
      <w:r w:rsidR="00A52442" w:rsidRPr="00EF2A61">
        <w:rPr>
          <w:rFonts w:asciiTheme="minorHAnsi" w:hAnsiTheme="minorHAnsi" w:cstheme="minorHAnsi"/>
        </w:rPr>
        <w:t>korábbi 7F</w:t>
      </w:r>
      <w:r w:rsidR="00865E82" w:rsidRPr="00EF2A61">
        <w:rPr>
          <w:rFonts w:asciiTheme="minorHAnsi" w:hAnsiTheme="minorHAnsi" w:cstheme="minorHAnsi"/>
        </w:rPr>
        <w:t xml:space="preserve"> tábla </w:t>
      </w:r>
      <w:r w:rsidR="00301F41" w:rsidRPr="00EF2A61">
        <w:t>második rész (</w:t>
      </w:r>
      <w:del w:id="483" w:author="MNB" w:date="2025-08-29T10:22:00Z" w16du:dateUtc="2025-08-29T08:22:00Z">
        <w:r w:rsidR="00A52442">
          <w:delText xml:space="preserve"> </w:delText>
        </w:r>
      </w:del>
      <w:r w:rsidR="00A52442" w:rsidRPr="00EF2A61">
        <w:t>7F</w:t>
      </w:r>
      <w:r w:rsidR="00301F41" w:rsidRPr="00EF2A61">
        <w:t xml:space="preserve">2) </w:t>
      </w:r>
      <w:r w:rsidR="00865E82" w:rsidRPr="00EF2A61">
        <w:rPr>
          <w:rFonts w:asciiTheme="minorHAnsi" w:hAnsiTheme="minorHAnsi" w:cstheme="minorHAnsi"/>
        </w:rPr>
        <w:t xml:space="preserve">azonos megnevezésű oszlopa </w:t>
      </w:r>
      <w:r w:rsidR="00301F41" w:rsidRPr="00EF2A61">
        <w:t>nem tartalmazza előbbi kapcsolódó projekthiteleket (azokat az első részben kell jelenteni)</w:t>
      </w:r>
      <w:r w:rsidR="00865E82" w:rsidRPr="00EF2A61">
        <w:rPr>
          <w:rFonts w:asciiTheme="minorHAnsi" w:hAnsiTheme="minorHAnsi" w:cstheme="minorHAnsi"/>
        </w:rPr>
        <w:t xml:space="preserve">, a HITREG-ben </w:t>
      </w:r>
      <w:r w:rsidR="00301F41" w:rsidRPr="00EF2A61">
        <w:rPr>
          <w:rFonts w:asciiTheme="minorHAnsi" w:hAnsiTheme="minorHAnsi" w:cstheme="minorHAnsi"/>
        </w:rPr>
        <w:t>előbbi</w:t>
      </w:r>
      <w:r w:rsidR="00865E82" w:rsidRPr="00EF2A61">
        <w:rPr>
          <w:rFonts w:asciiTheme="minorHAnsi" w:hAnsiTheme="minorHAnsi" w:cstheme="minorHAnsi"/>
        </w:rPr>
        <w:t xml:space="preserve"> mező </w:t>
      </w:r>
      <w:r w:rsidR="00301F41" w:rsidRPr="00EF2A61">
        <w:rPr>
          <w:rFonts w:asciiTheme="minorHAnsi" w:hAnsiTheme="minorHAnsi" w:cstheme="minorHAnsi"/>
        </w:rPr>
        <w:t xml:space="preserve">szolgál </w:t>
      </w:r>
      <w:r w:rsidR="00865E82" w:rsidRPr="00EF2A61">
        <w:rPr>
          <w:rFonts w:asciiTheme="minorHAnsi" w:hAnsiTheme="minorHAnsi" w:cstheme="minorHAnsi"/>
        </w:rPr>
        <w:t>a projekthitelhez kapcsolódó hitelek szűrésére</w:t>
      </w:r>
      <w:r w:rsidR="00301F41" w:rsidRPr="00EF2A61">
        <w:rPr>
          <w:rFonts w:asciiTheme="minorHAnsi" w:hAnsiTheme="minorHAnsi" w:cstheme="minorHAnsi"/>
        </w:rPr>
        <w:t>.</w:t>
      </w:r>
      <w:r w:rsidR="00865E82" w:rsidRPr="00EF2A61">
        <w:rPr>
          <w:rFonts w:asciiTheme="minorHAnsi" w:hAnsiTheme="minorHAnsi" w:cstheme="minorHAnsi"/>
        </w:rPr>
        <w:t xml:space="preserve"> </w:t>
      </w:r>
      <w:r w:rsidR="00FA773B" w:rsidRPr="00EF2A61">
        <w:rPr>
          <w:rFonts w:asciiTheme="minorHAnsi" w:hAnsiTheme="minorHAnsi" w:cstheme="minorHAnsi"/>
        </w:rPr>
        <w:t xml:space="preserve">Amennyiben az </w:t>
      </w:r>
      <w:proofErr w:type="spellStart"/>
      <w:r w:rsidR="00FA773B" w:rsidRPr="00EF2A61">
        <w:rPr>
          <w:rFonts w:asciiTheme="minorHAnsi" w:hAnsiTheme="minorHAnsi" w:cstheme="minorHAnsi"/>
        </w:rPr>
        <w:t>INSTK</w:t>
      </w:r>
      <w:proofErr w:type="spellEnd"/>
      <w:r w:rsidR="00FA773B" w:rsidRPr="00EF2A61">
        <w:rPr>
          <w:rFonts w:asciiTheme="minorHAnsi" w:hAnsiTheme="minorHAnsi" w:cstheme="minorHAnsi"/>
        </w:rPr>
        <w:t xml:space="preserve"> táblában nyílik a hitelcélhoz közvetlenül nem kapcsolódó, </w:t>
      </w:r>
      <w:r w:rsidR="00FA773B" w:rsidRPr="00EF2A61">
        <w:t xml:space="preserve">de az ügyfél jellegére tekintettel projekthitelnek minősülő általános célú hitel kerete, abban az esetben a keret projekthitelként kezelendő, azaz a </w:t>
      </w:r>
      <w:proofErr w:type="spellStart"/>
      <w:r w:rsidR="00FA773B" w:rsidRPr="00EF2A61">
        <w:t>INSTK.PR_HITEL_KOD</w:t>
      </w:r>
      <w:proofErr w:type="spellEnd"/>
      <w:r w:rsidR="00FA773B" w:rsidRPr="00EF2A61">
        <w:t xml:space="preserve"> mezőben az a – projekthitelre utaló – kódérték jelentendő, </w:t>
      </w:r>
      <w:r w:rsidR="00FA773B" w:rsidRPr="00EF2A61">
        <w:rPr>
          <w:rFonts w:asciiTheme="minorHAnsi" w:hAnsiTheme="minorHAnsi" w:cstheme="minorHAnsi"/>
        </w:rPr>
        <w:t>amely egyezik az ügyfél legnagyobb szerződéses összegű projekthitelének adatával.</w:t>
      </w:r>
      <w:r w:rsidR="008C2027" w:rsidRPr="00EF2A61">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sidRPr="00EF2A61">
        <w:rPr>
          <w:rFonts w:asciiTheme="minorHAnsi" w:hAnsiTheme="minorHAnsi" w:cstheme="minorHAnsi"/>
        </w:rPr>
        <w:t>CRR</w:t>
      </w:r>
      <w:proofErr w:type="spellEnd"/>
      <w:r w:rsidR="008C2027" w:rsidRPr="00EF2A61">
        <w:rPr>
          <w:rFonts w:asciiTheme="minorHAnsi" w:hAnsiTheme="minorHAnsi" w:cstheme="minorHAnsi"/>
        </w:rPr>
        <w:t xml:space="preserve">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EF2A61" w:rsidRDefault="00B06879" w:rsidP="00990CA3">
      <w:pPr>
        <w:rPr>
          <w:rFonts w:asciiTheme="minorHAnsi" w:hAnsiTheme="minorHAnsi" w:cstheme="minorHAnsi"/>
        </w:rPr>
      </w:pPr>
      <w:bookmarkStart w:id="484" w:name="_Hlk134543437"/>
      <w:r w:rsidRPr="00EF2A61">
        <w:rPr>
          <w:rFonts w:asciiTheme="minorHAnsi" w:hAnsiTheme="minorHAnsi" w:cstheme="minorHAnsi"/>
        </w:rPr>
        <w:t xml:space="preserve">A </w:t>
      </w:r>
      <w:r w:rsidR="00A52442" w:rsidRPr="00EF2A61">
        <w:rPr>
          <w:rFonts w:asciiTheme="minorHAnsi" w:hAnsiTheme="minorHAnsi" w:cstheme="minorHAnsi"/>
        </w:rPr>
        <w:t>korábbi 7F</w:t>
      </w:r>
      <w:r w:rsidRPr="00EF2A61">
        <w:rPr>
          <w:rFonts w:asciiTheme="minorHAnsi" w:hAnsiTheme="minorHAnsi" w:cstheme="minorHAnsi"/>
        </w:rPr>
        <w:t xml:space="preserve"> tábla </w:t>
      </w:r>
      <w:r w:rsidR="00A52442" w:rsidRPr="00EF2A61">
        <w:rPr>
          <w:rFonts w:asciiTheme="minorHAnsi" w:hAnsiTheme="minorHAnsi" w:cstheme="minorHAnsi"/>
        </w:rPr>
        <w:t>7F</w:t>
      </w:r>
      <w:r w:rsidRPr="00EF2A61">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EF2A61">
        <w:rPr>
          <w:rFonts w:asciiTheme="minorHAnsi" w:hAnsiTheme="minorHAnsi" w:cstheme="minorHAnsi"/>
        </w:rPr>
        <w:t>EGYOSSZEGU</w:t>
      </w:r>
      <w:proofErr w:type="spellEnd"/>
      <w:r w:rsidRPr="00EF2A61">
        <w:rPr>
          <w:rFonts w:asciiTheme="minorHAnsi" w:hAnsiTheme="minorHAnsi" w:cstheme="minorHAnsi"/>
        </w:rPr>
        <w:t>’, ’</w:t>
      </w:r>
      <w:proofErr w:type="spellStart"/>
      <w:r w:rsidRPr="00EF2A61">
        <w:rPr>
          <w:rFonts w:asciiTheme="minorHAnsi" w:hAnsiTheme="minorHAnsi" w:cstheme="minorHAnsi"/>
        </w:rPr>
        <w:t>BALLOON</w:t>
      </w:r>
      <w:proofErr w:type="spellEnd"/>
      <w:r w:rsidRPr="00EF2A61">
        <w:rPr>
          <w:rFonts w:asciiTheme="minorHAnsi" w:hAnsiTheme="minorHAnsi" w:cstheme="minorHAnsi"/>
        </w:rPr>
        <w:t>’ és ’</w:t>
      </w:r>
      <w:proofErr w:type="spellStart"/>
      <w:r w:rsidRPr="00EF2A61">
        <w:rPr>
          <w:rFonts w:asciiTheme="minorHAnsi" w:hAnsiTheme="minorHAnsi" w:cstheme="minorHAnsi"/>
        </w:rPr>
        <w:t>EGYEB</w:t>
      </w:r>
      <w:proofErr w:type="spellEnd"/>
      <w:r w:rsidRPr="00EF2A61">
        <w:rPr>
          <w:rFonts w:asciiTheme="minorHAnsi" w:hAnsiTheme="minorHAnsi" w:cstheme="minorHAnsi"/>
        </w:rPr>
        <w:t>’ kódértékkel jelentett instrumentumok tekintendők, a konzisztencia ezen szűrések mentén kell fennálljon</w:t>
      </w:r>
      <w:r w:rsidR="008C24F5" w:rsidRPr="00EF2A61">
        <w:rPr>
          <w:rFonts w:asciiTheme="minorHAnsi" w:hAnsiTheme="minorHAnsi" w:cstheme="minorHAnsi"/>
        </w:rPr>
        <w:t xml:space="preserve"> azzal, hogy a folyószámla- és kártyahitelek, illetve a </w:t>
      </w:r>
      <w:proofErr w:type="spellStart"/>
      <w:r w:rsidR="008C24F5" w:rsidRPr="00EF2A61">
        <w:rPr>
          <w:rFonts w:asciiTheme="minorHAnsi" w:hAnsiTheme="minorHAnsi" w:cstheme="minorHAnsi"/>
        </w:rPr>
        <w:t>rulírozó</w:t>
      </w:r>
      <w:proofErr w:type="spellEnd"/>
      <w:r w:rsidR="008C24F5" w:rsidRPr="00EF2A61">
        <w:rPr>
          <w:rFonts w:asciiTheme="minorHAnsi" w:hAnsiTheme="minorHAnsi" w:cstheme="minorHAnsi"/>
        </w:rPr>
        <w:t xml:space="preserve"> nem folyószámlahitelek törlesztési módtól függetlenül nem tekintendők speciális törlesztési konstrukciójú hiteleknek</w:t>
      </w:r>
      <w:r w:rsidRPr="00EF2A61">
        <w:rPr>
          <w:rFonts w:asciiTheme="minorHAnsi" w:hAnsiTheme="minorHAnsi" w:cstheme="minorHAnsi"/>
        </w:rPr>
        <w:t>.</w:t>
      </w:r>
      <w:r w:rsidR="005D5339" w:rsidRPr="00EF2A61">
        <w:rPr>
          <w:rFonts w:asciiTheme="minorHAnsi" w:hAnsiTheme="minorHAnsi" w:cstheme="minorHAnsi"/>
        </w:rPr>
        <w:t xml:space="preserve"> </w:t>
      </w:r>
    </w:p>
    <w:bookmarkEnd w:id="484"/>
    <w:p w14:paraId="7E8D3F22" w14:textId="76C1B13C" w:rsidR="00990CA3" w:rsidRPr="00EF2A61" w:rsidRDefault="004610D0" w:rsidP="00990CA3">
      <w:r w:rsidRPr="00EF2A61">
        <w:rPr>
          <w:rFonts w:asciiTheme="minorHAnsi" w:hAnsiTheme="minorHAnsi" w:cstheme="minorHAnsi"/>
        </w:rPr>
        <w:t xml:space="preserve">A </w:t>
      </w:r>
      <w:r w:rsidR="00166468" w:rsidRPr="00EF2A61">
        <w:rPr>
          <w:rFonts w:asciiTheme="minorHAnsi" w:hAnsiTheme="minorHAnsi" w:cstheme="minorHAnsi"/>
          <w:b/>
          <w:bCs/>
        </w:rPr>
        <w:t xml:space="preserve">„Projekttel kapcsolatos egyéb hitelintézeti </w:t>
      </w:r>
      <w:r w:rsidR="00166468" w:rsidRPr="00EF2A61">
        <w:rPr>
          <w:rFonts w:asciiTheme="minorHAnsi" w:hAnsiTheme="minorHAnsi" w:cstheme="minorHAnsi"/>
          <w:b/>
          <w:bCs/>
          <w:i/>
          <w:iCs/>
        </w:rPr>
        <w:t>mérlegen kívüli</w:t>
      </w:r>
      <w:r w:rsidR="00166468" w:rsidRPr="00EF2A61">
        <w:rPr>
          <w:rFonts w:asciiTheme="minorHAnsi" w:hAnsiTheme="minorHAnsi" w:cstheme="minorHAnsi"/>
          <w:b/>
          <w:bCs/>
        </w:rPr>
        <w:t xml:space="preserve"> kötelezettségvállalás nyilvántartási értéke”</w:t>
      </w:r>
      <w:r w:rsidR="00166468" w:rsidRPr="00EF2A61">
        <w:rPr>
          <w:rFonts w:asciiTheme="minorHAnsi" w:hAnsiTheme="minorHAnsi" w:cstheme="minorHAnsi"/>
        </w:rPr>
        <w:t xml:space="preserve"> mező</w:t>
      </w:r>
      <w:r w:rsidR="00356223" w:rsidRPr="00EF2A61">
        <w:rPr>
          <w:rFonts w:asciiTheme="minorHAnsi" w:hAnsiTheme="minorHAnsi" w:cstheme="minorHAnsi"/>
        </w:rPr>
        <w:t xml:space="preserve"> kitöltésekor</w:t>
      </w:r>
      <w:r w:rsidRPr="00EF2A61">
        <w:rPr>
          <w:rFonts w:asciiTheme="minorHAnsi" w:hAnsiTheme="minorHAnsi" w:cstheme="minorHAnsi"/>
        </w:rPr>
        <w:t xml:space="preserve"> szintén a </w:t>
      </w:r>
      <w:r w:rsidR="00A52442" w:rsidRPr="00EF2A61">
        <w:rPr>
          <w:rFonts w:asciiTheme="minorHAnsi" w:hAnsiTheme="minorHAnsi" w:cstheme="minorHAnsi"/>
        </w:rPr>
        <w:t>korábbi 7F</w:t>
      </w:r>
      <w:r w:rsidRPr="00EF2A61">
        <w:rPr>
          <w:rFonts w:asciiTheme="minorHAnsi" w:hAnsiTheme="minorHAnsi" w:cstheme="minorHAnsi"/>
        </w:rPr>
        <w:t xml:space="preserve"> tábla előírásaival konzisztensen kell eljárni,</w:t>
      </w:r>
      <w:r w:rsidR="00990CA3" w:rsidRPr="00EF2A61">
        <w:rPr>
          <w:rFonts w:asciiTheme="minorHAnsi" w:hAnsiTheme="minorHAnsi" w:cstheme="minorHAnsi"/>
        </w:rPr>
        <w:t xml:space="preserve"> </w:t>
      </w:r>
      <w:r w:rsidR="00356223" w:rsidRPr="00EF2A61">
        <w:rPr>
          <w:rFonts w:asciiTheme="minorHAnsi" w:hAnsiTheme="minorHAnsi" w:cstheme="minorHAnsi"/>
        </w:rPr>
        <w:t xml:space="preserve">a projekthez kapcsolódó </w:t>
      </w:r>
      <w:r w:rsidRPr="00EF2A61">
        <w:rPr>
          <w:rFonts w:asciiTheme="minorHAnsi" w:hAnsiTheme="minorHAnsi" w:cstheme="minorHAnsi"/>
        </w:rPr>
        <w:t>mérlegen kívüli</w:t>
      </w:r>
      <w:r w:rsidR="00990CA3" w:rsidRPr="00EF2A61">
        <w:rPr>
          <w:rFonts w:asciiTheme="minorHAnsi" w:hAnsiTheme="minorHAnsi" w:cstheme="minorHAnsi"/>
        </w:rPr>
        <w:t xml:space="preserve"> tételek (pl. </w:t>
      </w:r>
      <w:r w:rsidR="00990CA3" w:rsidRPr="00EF2A61">
        <w:t xml:space="preserve">a mérlegen kívüli kötelezettségvállalások közül a projekthitelhez kapcsolódó garanciák, kezességvállalások, lejegyzett kötvények </w:t>
      </w:r>
      <w:proofErr w:type="spellStart"/>
      <w:r w:rsidR="00990CA3" w:rsidRPr="00EF2A61">
        <w:t>stb</w:t>
      </w:r>
      <w:proofErr w:type="spellEnd"/>
      <w:r w:rsidR="00990CA3" w:rsidRPr="00EF2A61">
        <w:t xml:space="preserve">) értéke jelentendő </w:t>
      </w:r>
      <w:r w:rsidR="00356223" w:rsidRPr="00EF2A61">
        <w:t xml:space="preserve">ebben </w:t>
      </w:r>
      <w:r w:rsidR="00990CA3" w:rsidRPr="00EF2A61">
        <w:t xml:space="preserve">a mezőben. </w:t>
      </w:r>
      <w:r w:rsidR="00356223" w:rsidRPr="00EF2A61">
        <w:t>A</w:t>
      </w:r>
      <w:r w:rsidR="00990CA3" w:rsidRPr="00EF2A61">
        <w:t>mennyiben p</w:t>
      </w:r>
      <w:r w:rsidR="00356223" w:rsidRPr="00EF2A61">
        <w:t>éldául adott projekthitel adósának</w:t>
      </w:r>
      <w:r w:rsidR="00C72323" w:rsidRPr="00EF2A61">
        <w:t xml:space="preserve"> az adatszolgáltató</w:t>
      </w:r>
      <w:r w:rsidR="00990CA3" w:rsidRPr="00EF2A61">
        <w:t xml:space="preserve"> garanci</w:t>
      </w:r>
      <w:r w:rsidR="00C72323" w:rsidRPr="00EF2A61">
        <w:t>át is nyújtott</w:t>
      </w:r>
      <w:r w:rsidR="006C72EB" w:rsidRPr="00EF2A61">
        <w:t xml:space="preserve">, </w:t>
      </w:r>
      <w:r w:rsidR="00C72323" w:rsidRPr="00EF2A61">
        <w:t>akkor a „Projekthitel célja” mező kódértékei szerinti bontást szem előtt tartva a megfelelő célú proje</w:t>
      </w:r>
      <w:r w:rsidR="00B27513" w:rsidRPr="00EF2A61">
        <w:t>k</w:t>
      </w:r>
      <w:r w:rsidR="00C72323" w:rsidRPr="00EF2A61">
        <w:t xml:space="preserve">thitelhez kell azt kapcsolni, amennyiben a mérlegen kívüli tétel </w:t>
      </w:r>
      <w:r w:rsidR="00990CA3" w:rsidRPr="00EF2A61">
        <w:t xml:space="preserve">több projekthitelhez is tartozik, </w:t>
      </w:r>
      <w:r w:rsidR="00C72323" w:rsidRPr="00EF2A61">
        <w:t xml:space="preserve">akkor </w:t>
      </w:r>
      <w:r w:rsidR="00624F34" w:rsidRPr="00EF2A61">
        <w:t xml:space="preserve">a legnagyobb </w:t>
      </w:r>
      <w:r w:rsidR="008C7C4D" w:rsidRPr="00EF2A61">
        <w:t xml:space="preserve">szerződéses </w:t>
      </w:r>
      <w:r w:rsidR="00624F34" w:rsidRPr="00EF2A61">
        <w:t>összegű projektcélú kihelyezés szerint kell azt besorolni</w:t>
      </w:r>
      <w:r w:rsidR="00990CA3" w:rsidRPr="00EF2A61">
        <w:t>.</w:t>
      </w:r>
      <w:r w:rsidRPr="00EF2A61">
        <w:t xml:space="preserve"> A mezőben le nem hívott hitelkeret nem jelenthető, mivel az a </w:t>
      </w:r>
      <w:r w:rsidR="00A52442" w:rsidRPr="00EF2A61">
        <w:t>korábbi 7F</w:t>
      </w:r>
      <w:r w:rsidRPr="00EF2A61">
        <w:t xml:space="preserve"> táblában nem ebben az oszlopban, hanem a „Még le nem hívott hitelkeret” oszlopban szerepel.</w:t>
      </w:r>
    </w:p>
    <w:bookmarkEnd w:id="482"/>
    <w:p w14:paraId="7C4EF191" w14:textId="7DAF0A0F" w:rsidR="00BB4D2E" w:rsidRPr="00EF2A61" w:rsidRDefault="00BB4D2E" w:rsidP="00BB4D2E">
      <w:pPr>
        <w:rPr>
          <w:lang w:eastAsia="en-US"/>
        </w:rPr>
      </w:pPr>
      <w:r w:rsidRPr="00EF2A61">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EF2A61">
        <w:rPr>
          <w:lang w:eastAsia="en-US"/>
        </w:rPr>
        <w:t>korábbi 7F</w:t>
      </w:r>
      <w:r w:rsidRPr="00EF2A61">
        <w:rPr>
          <w:lang w:eastAsia="en-US"/>
        </w:rPr>
        <w:t xml:space="preserve"> adatgyűjtéssel konzisztensen – nem változik, azt az eredeti hitelcél szerint kell besorolni, azaz az instrumentum a HITREG-ben nem az ’</w:t>
      </w:r>
      <w:proofErr w:type="spellStart"/>
      <w:r w:rsidRPr="00EF2A61">
        <w:rPr>
          <w:lang w:eastAsia="en-US"/>
        </w:rPr>
        <w:t>EGYEB_C</w:t>
      </w:r>
      <w:proofErr w:type="spellEnd"/>
      <w:r w:rsidRPr="00EF2A61">
        <w:rPr>
          <w:lang w:eastAsia="en-US"/>
        </w:rPr>
        <w:t xml:space="preserve">’ kódértékkel jelentendő, illetve a </w:t>
      </w:r>
      <w:r w:rsidR="00A52442" w:rsidRPr="00EF2A61">
        <w:rPr>
          <w:lang w:eastAsia="en-US"/>
        </w:rPr>
        <w:t>korábbi 7F</w:t>
      </w:r>
      <w:r w:rsidRPr="00EF2A61">
        <w:rPr>
          <w:lang w:eastAsia="en-US"/>
        </w:rPr>
        <w:t xml:space="preserve"> adatgyűjtésben nem a </w:t>
      </w:r>
      <w:r w:rsidR="00A52442" w:rsidRPr="00EF2A61">
        <w:rPr>
          <w:lang w:eastAsia="en-US"/>
        </w:rPr>
        <w:t xml:space="preserve"> 7F</w:t>
      </w:r>
      <w:r w:rsidRPr="00EF2A61">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EF2A61" w:rsidRDefault="00DA39B7" w:rsidP="00AE4A9A">
      <w:r w:rsidRPr="00EF2A61">
        <w:t xml:space="preserve">Azokat a nemteljesítővé, felmondottá, illetve </w:t>
      </w:r>
      <w:proofErr w:type="spellStart"/>
      <w:r w:rsidRPr="00EF2A61">
        <w:t>work</w:t>
      </w:r>
      <w:proofErr w:type="spellEnd"/>
      <w:r w:rsidRPr="00EF2A61">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EF2A61" w:rsidRDefault="003D2722" w:rsidP="00AE4A9A">
      <w:bookmarkStart w:id="485" w:name="_Hlk114493504"/>
      <w:r w:rsidRPr="00EF2A61">
        <w:t xml:space="preserve">Amennyiben egy projekthitelnek minősülő hitelszerződés keretében egyidejűleg több hitelcélt rögzítenek az adott projekthez kapcsolódóan (ingatlan, </w:t>
      </w:r>
      <w:proofErr w:type="gramStart"/>
      <w:r w:rsidRPr="00EF2A61">
        <w:t>technológia,</w:t>
      </w:r>
      <w:proofErr w:type="gramEnd"/>
      <w:r w:rsidRPr="00EF2A61">
        <w:t xml:space="preserve"> stb.), akkor az ügylet tekintetében a szerződésben foglalt hitelcélok közül a költségvetésből a legmagasabb összegű hitelcél jelentendő a ’Projekthitel célja’ mezőben.</w:t>
      </w:r>
    </w:p>
    <w:p w14:paraId="0FAD105D" w14:textId="60598D95" w:rsidR="00EB53F8" w:rsidRPr="00EF2A61" w:rsidRDefault="00EB53F8" w:rsidP="00526EF2">
      <w:pPr>
        <w:rPr>
          <w:rFonts w:asciiTheme="minorHAnsi" w:hAnsiTheme="minorHAnsi" w:cstheme="minorHAnsi"/>
        </w:rPr>
      </w:pPr>
      <w:r w:rsidRPr="00EF2A61">
        <w:t xml:space="preserve">Amennyiben a projektfinanszírozási hitel jelenleg még cash-flow-t nem termel, azaz még csak a </w:t>
      </w:r>
      <w:proofErr w:type="spellStart"/>
      <w:r w:rsidRPr="00EF2A61">
        <w:t>CRR</w:t>
      </w:r>
      <w:proofErr w:type="spellEnd"/>
      <w:r w:rsidRPr="00EF2A61">
        <w:t xml:space="preserve"> 147. cikk (8) bekezdés a) és b) pontját teljesíti, de a projekt zárásával (pl. az épület elkészültét és üzembehelyezését követően) a c) feltételnek is megfelel, a „</w:t>
      </w:r>
      <w:r w:rsidRPr="00EF2A61">
        <w:rPr>
          <w:rFonts w:asciiTheme="minorHAnsi" w:hAnsiTheme="minorHAnsi" w:cstheme="minorHAnsi"/>
        </w:rPr>
        <w:t xml:space="preserve">Visszafizetés fő forrása az eszköz által termelt jövedelem?” mezőben „I” érték, </w:t>
      </w:r>
      <w:del w:id="486" w:author="MNB" w:date="2025-08-29T10:22:00Z" w16du:dateUtc="2025-08-29T08:22:00Z">
        <w:r w:rsidRPr="00EB53F8">
          <w:rPr>
            <w:rFonts w:asciiTheme="minorHAnsi" w:hAnsiTheme="minorHAnsi" w:cstheme="minorHAnsi"/>
          </w:rPr>
          <w:delText>”</w:delText>
        </w:r>
      </w:del>
      <w:ins w:id="487" w:author="MNB" w:date="2025-08-29T10:22:00Z" w16du:dateUtc="2025-08-29T08:22:00Z">
        <w:r w:rsidR="005D595B" w:rsidRPr="00EF2A61">
          <w:rPr>
            <w:rFonts w:asciiTheme="minorHAnsi" w:hAnsiTheme="minorHAnsi" w:cstheme="minorHAnsi"/>
          </w:rPr>
          <w:t>„</w:t>
        </w:r>
      </w:ins>
      <w:r w:rsidRPr="00EF2A61">
        <w:rPr>
          <w:rFonts w:asciiTheme="minorHAnsi" w:hAnsiTheme="minorHAnsi" w:cstheme="minorHAnsi"/>
        </w:rPr>
        <w:t>Az instrumentum projekthitel-e?” mezőben ’</w:t>
      </w:r>
      <w:proofErr w:type="spellStart"/>
      <w:r w:rsidRPr="00EF2A61">
        <w:rPr>
          <w:rFonts w:asciiTheme="minorHAnsi" w:hAnsiTheme="minorHAnsi" w:cstheme="minorHAnsi"/>
        </w:rPr>
        <w:t>IGEN_MINDHAROM</w:t>
      </w:r>
      <w:proofErr w:type="spellEnd"/>
      <w:r w:rsidRPr="00EF2A61">
        <w:rPr>
          <w:rFonts w:asciiTheme="minorHAnsi" w:hAnsiTheme="minorHAnsi" w:cstheme="minorHAnsi"/>
        </w:rPr>
        <w:t xml:space="preserve">’ kódérték jelentendő. A „Cashflow-t termelő konstrukció” mezőben jelentendő az az információ, hogy jelenleg a beruházás még nem termel jövedelmet. </w:t>
      </w:r>
    </w:p>
    <w:p w14:paraId="31E659E3" w14:textId="70CE9AA8" w:rsidR="0088100F" w:rsidRPr="00EF2A61" w:rsidRDefault="0088100F" w:rsidP="00526EF2">
      <w:pPr>
        <w:rPr>
          <w:rFonts w:asciiTheme="minorHAnsi" w:hAnsiTheme="minorHAnsi" w:cstheme="minorHAnsi"/>
        </w:rPr>
      </w:pPr>
      <w:r w:rsidRPr="00EF2A61">
        <w:rPr>
          <w:rFonts w:asciiTheme="minorHAnsi" w:hAnsiTheme="minorHAnsi" w:cstheme="minorHAnsi"/>
        </w:rPr>
        <w:t>Projekthez kapcsolódó telekvásárlás esetén</w:t>
      </w:r>
      <w:r w:rsidR="00414509" w:rsidRPr="00EF2A61">
        <w:rPr>
          <w:rFonts w:asciiTheme="minorHAnsi" w:hAnsiTheme="minorHAnsi" w:cstheme="minorHAnsi"/>
        </w:rPr>
        <w:t xml:space="preserve"> a „Projekthitel célja” mező szerinti</w:t>
      </w:r>
      <w:r w:rsidRPr="00EF2A61">
        <w:rPr>
          <w:rFonts w:asciiTheme="minorHAnsi" w:hAnsiTheme="minorHAnsi" w:cstheme="minorHAnsi"/>
        </w:rPr>
        <w:t xml:space="preserve"> besorolást a projekt időbeli ütemezése </w:t>
      </w:r>
      <w:r w:rsidR="00414509" w:rsidRPr="00EF2A61">
        <w:rPr>
          <w:rFonts w:asciiTheme="minorHAnsi" w:hAnsiTheme="minorHAnsi" w:cstheme="minorHAnsi"/>
        </w:rPr>
        <w:t xml:space="preserve">határozza meg </w:t>
      </w:r>
      <w:r w:rsidRPr="00EF2A61">
        <w:rPr>
          <w:rFonts w:asciiTheme="minorHAnsi" w:hAnsiTheme="minorHAnsi" w:cstheme="minorHAnsi"/>
        </w:rPr>
        <w:t xml:space="preserve">az alábbiak szerint: </w:t>
      </w:r>
    </w:p>
    <w:p w14:paraId="43FDAAE7" w14:textId="0E933B2E" w:rsidR="0088100F" w:rsidRPr="00EF2A61" w:rsidRDefault="0088100F" w:rsidP="0088100F">
      <w:pPr>
        <w:pStyle w:val="Listaszerbekezds"/>
        <w:numPr>
          <w:ilvl w:val="0"/>
          <w:numId w:val="17"/>
        </w:numPr>
        <w:rPr>
          <w:rFonts w:asciiTheme="minorHAnsi" w:hAnsiTheme="minorHAnsi" w:cstheme="minorHAnsi"/>
        </w:rPr>
      </w:pPr>
      <w:r w:rsidRPr="00EF2A61">
        <w:rPr>
          <w:rFonts w:asciiTheme="minorHAnsi" w:hAnsiTheme="minorHAnsi" w:cstheme="minorHAnsi"/>
        </w:rPr>
        <w:t>a kapcsolódó fejlesztési célú projektfinanszírozás nélküli telekingatlan vásárlási hitelt ’</w:t>
      </w:r>
      <w:proofErr w:type="spellStart"/>
      <w:r w:rsidRPr="00EF2A61">
        <w:rPr>
          <w:rFonts w:asciiTheme="minorHAnsi" w:hAnsiTheme="minorHAnsi" w:cstheme="minorHAnsi"/>
        </w:rPr>
        <w:t>TELEK_VAS</w:t>
      </w:r>
      <w:proofErr w:type="spellEnd"/>
      <w:r w:rsidRPr="00EF2A61">
        <w:rPr>
          <w:rFonts w:asciiTheme="minorHAnsi" w:hAnsiTheme="minorHAnsi" w:cstheme="minorHAnsi"/>
        </w:rPr>
        <w:t xml:space="preserve">’ projekthitel céllal kell jelenteni a HITREG-ben (a </w:t>
      </w:r>
      <w:r w:rsidR="00A52442" w:rsidRPr="00EF2A61">
        <w:rPr>
          <w:rFonts w:asciiTheme="minorHAnsi" w:hAnsiTheme="minorHAnsi" w:cstheme="minorHAnsi"/>
        </w:rPr>
        <w:t>korábbi 7F</w:t>
      </w:r>
      <w:r w:rsidRPr="00EF2A61">
        <w:rPr>
          <w:rFonts w:asciiTheme="minorHAnsi" w:hAnsiTheme="minorHAnsi" w:cstheme="minorHAnsi"/>
        </w:rPr>
        <w:t xml:space="preserve"> táblában </w:t>
      </w:r>
      <w:r w:rsidR="00A52442" w:rsidRPr="00EF2A61">
        <w:rPr>
          <w:rFonts w:asciiTheme="minorHAnsi" w:hAnsiTheme="minorHAnsi" w:cstheme="minorHAnsi"/>
        </w:rPr>
        <w:t>7F</w:t>
      </w:r>
      <w:r w:rsidRPr="00EF2A61">
        <w:rPr>
          <w:rFonts w:asciiTheme="minorHAnsi" w:hAnsiTheme="minorHAnsi" w:cstheme="minorHAnsi"/>
        </w:rPr>
        <w:t>1125 [</w:t>
      </w:r>
      <w:r w:rsidRPr="00EF2A61">
        <w:rPr>
          <w:rFonts w:asciiTheme="minorHAnsi" w:hAnsiTheme="minorHAnsi" w:cstheme="minorHAnsi"/>
          <w:i/>
          <w:iCs/>
        </w:rPr>
        <w:t>Egyéb ingatlanvásárlási hitelek</w:t>
      </w:r>
      <w:r w:rsidRPr="00EF2A61">
        <w:rPr>
          <w:rFonts w:asciiTheme="minorHAnsi" w:hAnsiTheme="minorHAnsi" w:cstheme="minorHAnsi"/>
        </w:rPr>
        <w:t xml:space="preserve">] között kell feltüntetni). </w:t>
      </w:r>
    </w:p>
    <w:p w14:paraId="2A4AECCD" w14:textId="216234B0" w:rsidR="0088100F" w:rsidRPr="00EF2A61" w:rsidRDefault="0088100F" w:rsidP="0088100F">
      <w:pPr>
        <w:pStyle w:val="Listaszerbekezds"/>
        <w:numPr>
          <w:ilvl w:val="0"/>
          <w:numId w:val="17"/>
        </w:numPr>
        <w:rPr>
          <w:rFonts w:asciiTheme="minorHAnsi" w:hAnsiTheme="minorHAnsi" w:cstheme="minorHAnsi"/>
        </w:rPr>
      </w:pPr>
      <w:r w:rsidRPr="00EF2A61">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EF2A61">
        <w:rPr>
          <w:rFonts w:asciiTheme="minorHAnsi" w:hAnsiTheme="minorHAnsi" w:cstheme="minorHAnsi"/>
        </w:rPr>
        <w:t>nagyobb</w:t>
      </w:r>
      <w:r w:rsidRPr="00EF2A61">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EF2A61">
        <w:rPr>
          <w:rFonts w:asciiTheme="minorHAnsi" w:hAnsiTheme="minorHAnsi" w:cstheme="minorHAnsi"/>
        </w:rPr>
        <w:t>,</w:t>
      </w:r>
      <w:r w:rsidRPr="00EF2A61">
        <w:rPr>
          <w:rFonts w:asciiTheme="minorHAnsi" w:hAnsiTheme="minorHAnsi" w:cstheme="minorHAnsi"/>
        </w:rPr>
        <w:t xml:space="preserve"> </w:t>
      </w:r>
      <w:r w:rsidR="00414509" w:rsidRPr="00EF2A61">
        <w:rPr>
          <w:rFonts w:asciiTheme="minorHAnsi" w:hAnsiTheme="minorHAnsi" w:cstheme="minorHAnsi"/>
        </w:rPr>
        <w:t>ha</w:t>
      </w:r>
      <w:r w:rsidRPr="00EF2A61">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EF2A61">
        <w:rPr>
          <w:rFonts w:asciiTheme="minorHAnsi" w:hAnsiTheme="minorHAnsi" w:cstheme="minorHAnsi"/>
        </w:rPr>
        <w:t>TELEK_VAS</w:t>
      </w:r>
      <w:proofErr w:type="spellEnd"/>
      <w:r w:rsidRPr="00EF2A61">
        <w:rPr>
          <w:rFonts w:asciiTheme="minorHAnsi" w:hAnsiTheme="minorHAnsi" w:cstheme="minorHAnsi"/>
        </w:rPr>
        <w:t>’ céllal jelentett hitel átkódolása a</w:t>
      </w:r>
      <w:r w:rsidR="00414509" w:rsidRPr="00EF2A61">
        <w:rPr>
          <w:rFonts w:asciiTheme="minorHAnsi" w:hAnsiTheme="minorHAnsi" w:cstheme="minorHAnsi"/>
        </w:rPr>
        <w:t>z előbbiek szerint.</w:t>
      </w:r>
      <w:r w:rsidRPr="00EF2A61">
        <w:rPr>
          <w:rFonts w:asciiTheme="minorHAnsi" w:hAnsiTheme="minorHAnsi" w:cstheme="minorHAnsi"/>
        </w:rPr>
        <w:t xml:space="preserve"> </w:t>
      </w:r>
    </w:p>
    <w:p w14:paraId="0C46E53E" w14:textId="184022F9" w:rsidR="00EB53F8" w:rsidRPr="00EF2A61" w:rsidRDefault="008C7C4D" w:rsidP="0088100F">
      <w:pPr>
        <w:pStyle w:val="Listaszerbekezds"/>
        <w:numPr>
          <w:ilvl w:val="0"/>
          <w:numId w:val="17"/>
        </w:numPr>
        <w:rPr>
          <w:rFonts w:asciiTheme="minorHAnsi" w:hAnsiTheme="minorHAnsi" w:cstheme="minorHAnsi"/>
        </w:rPr>
      </w:pPr>
      <w:r w:rsidRPr="00EF2A61">
        <w:rPr>
          <w:rFonts w:asciiTheme="minorHAnsi" w:hAnsiTheme="minorHAnsi" w:cstheme="minorHAnsi"/>
        </w:rPr>
        <w:t>h</w:t>
      </w:r>
      <w:r w:rsidR="0088100F" w:rsidRPr="00EF2A61">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66996744" w:rsidR="00CB7E6C" w:rsidRPr="00EF2A61" w:rsidRDefault="00CB7E6C" w:rsidP="00CB7E6C">
      <w:pPr>
        <w:rPr>
          <w:rFonts w:asciiTheme="minorHAnsi" w:hAnsiTheme="minorHAnsi" w:cstheme="minorHAnsi"/>
        </w:rPr>
      </w:pPr>
      <w:r w:rsidRPr="00EF2A61">
        <w:rPr>
          <w:rFonts w:asciiTheme="minorHAnsi" w:hAnsiTheme="minorHAnsi" w:cstheme="minorHAnsi"/>
        </w:rPr>
        <w:t xml:space="preserve">2023. márciusi vonatkozási időtől kezdődően új kódérték </w:t>
      </w:r>
      <w:del w:id="488" w:author="MNB" w:date="2025-08-29T10:22:00Z" w16du:dateUtc="2025-08-29T08:22:00Z">
        <w:r>
          <w:rPr>
            <w:rFonts w:asciiTheme="minorHAnsi" w:hAnsiTheme="minorHAnsi" w:cstheme="minorHAnsi"/>
          </w:rPr>
          <w:delText>kerül</w:delText>
        </w:r>
      </w:del>
      <w:ins w:id="489" w:author="MNB" w:date="2025-08-29T10:22:00Z" w16du:dateUtc="2025-08-29T08:22:00Z">
        <w:r w:rsidRPr="00EF2A61">
          <w:rPr>
            <w:rFonts w:asciiTheme="minorHAnsi" w:hAnsiTheme="minorHAnsi" w:cstheme="minorHAnsi"/>
          </w:rPr>
          <w:t>kerül</w:t>
        </w:r>
        <w:r w:rsidR="006654FB" w:rsidRPr="00EF2A61">
          <w:rPr>
            <w:rFonts w:asciiTheme="minorHAnsi" w:hAnsiTheme="minorHAnsi" w:cstheme="minorHAnsi"/>
          </w:rPr>
          <w:t>t</w:t>
        </w:r>
      </w:ins>
      <w:r w:rsidRPr="00EF2A61">
        <w:rPr>
          <w:rFonts w:asciiTheme="minorHAnsi" w:hAnsiTheme="minorHAnsi" w:cstheme="minorHAnsi"/>
        </w:rPr>
        <w:t xml:space="preserve"> beépítésre a „Projekthitel célja” mezőhöz tartozó kódlistába. Ezzel az új ’</w:t>
      </w:r>
      <w:proofErr w:type="spellStart"/>
      <w:r w:rsidRPr="00EF2A61">
        <w:rPr>
          <w:rFonts w:asciiTheme="minorHAnsi" w:hAnsiTheme="minorHAnsi" w:cstheme="minorHAnsi"/>
        </w:rPr>
        <w:t>RESZF</w:t>
      </w:r>
      <w:proofErr w:type="spellEnd"/>
      <w:r w:rsidRPr="00EF2A61">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sidRPr="00EF2A61">
        <w:rPr>
          <w:rFonts w:asciiTheme="minorHAnsi" w:hAnsiTheme="minorHAnsi" w:cstheme="minorHAnsi"/>
        </w:rPr>
        <w:t>többekközt</w:t>
      </w:r>
      <w:proofErr w:type="spellEnd"/>
      <w:r w:rsidRPr="00EF2A61">
        <w:rPr>
          <w:rFonts w:asciiTheme="minorHAnsi" w:hAnsiTheme="minorHAnsi" w:cstheme="minorHAnsi"/>
        </w:rPr>
        <w:t xml:space="preserve"> az akvizíciót, befektetési jegy, részvénycsomag vásárlást) vagy egyidejűleg több hitelcél esetén a </w:t>
      </w:r>
      <w:r w:rsidR="0016444A" w:rsidRPr="00EF2A61">
        <w:rPr>
          <w:rFonts w:asciiTheme="minorHAnsi" w:hAnsiTheme="minorHAnsi" w:cstheme="minorHAnsi"/>
        </w:rPr>
        <w:t>legnagyobb szerződéses</w:t>
      </w:r>
      <w:r w:rsidRPr="00EF2A61">
        <w:rPr>
          <w:rFonts w:asciiTheme="minorHAnsi" w:hAnsiTheme="minorHAnsi" w:cstheme="minorHAnsi"/>
        </w:rPr>
        <w:t xml:space="preserve"> összegű hitelcél a részesedésvásárlás.</w:t>
      </w:r>
      <w:r w:rsidR="00B017AA" w:rsidRPr="00EF2A61">
        <w:rPr>
          <w:rFonts w:asciiTheme="minorHAnsi" w:hAnsiTheme="minorHAnsi" w:cstheme="minorHAnsi"/>
        </w:rPr>
        <w:t xml:space="preserve"> </w:t>
      </w:r>
      <w:r w:rsidR="0016444A" w:rsidRPr="00EF2A61">
        <w:rPr>
          <w:rFonts w:asciiTheme="minorHAnsi" w:hAnsiTheme="minorHAnsi" w:cstheme="minorHAnsi"/>
        </w:rPr>
        <w:t>Csak a</w:t>
      </w:r>
      <w:r w:rsidR="00B017AA" w:rsidRPr="00EF2A61">
        <w:rPr>
          <w:rFonts w:asciiTheme="minorHAnsi" w:hAnsiTheme="minorHAnsi" w:cstheme="minorHAnsi"/>
        </w:rPr>
        <w:t>zon hitelek esetén alkalmazandó a ’</w:t>
      </w:r>
      <w:proofErr w:type="spellStart"/>
      <w:r w:rsidR="00B017AA" w:rsidRPr="00EF2A61">
        <w:rPr>
          <w:rFonts w:asciiTheme="minorHAnsi" w:hAnsiTheme="minorHAnsi" w:cstheme="minorHAnsi"/>
        </w:rPr>
        <w:t>RESZF</w:t>
      </w:r>
      <w:proofErr w:type="spellEnd"/>
      <w:r w:rsidR="00B017AA" w:rsidRPr="00EF2A61">
        <w:rPr>
          <w:rFonts w:asciiTheme="minorHAnsi" w:hAnsiTheme="minorHAnsi" w:cstheme="minorHAnsi"/>
        </w:rPr>
        <w:t>’ kódérték, amelyek korábban ’</w:t>
      </w:r>
      <w:proofErr w:type="spellStart"/>
      <w:r w:rsidR="00B017AA" w:rsidRPr="00EF2A61">
        <w:rPr>
          <w:rFonts w:asciiTheme="minorHAnsi" w:hAnsiTheme="minorHAnsi" w:cstheme="minorHAnsi"/>
        </w:rPr>
        <w:t>EGYEB_C</w:t>
      </w:r>
      <w:proofErr w:type="spellEnd"/>
      <w:r w:rsidR="00B017AA" w:rsidRPr="00EF2A61">
        <w:rPr>
          <w:rFonts w:asciiTheme="minorHAnsi" w:hAnsiTheme="minorHAnsi" w:cstheme="minorHAnsi"/>
        </w:rPr>
        <w:t xml:space="preserve">’ kódértéken szerepeltek, azaz a korábban dedikált </w:t>
      </w:r>
      <w:r w:rsidR="0016444A" w:rsidRPr="00EF2A61">
        <w:rPr>
          <w:rFonts w:asciiTheme="minorHAnsi" w:hAnsiTheme="minorHAnsi" w:cstheme="minorHAnsi"/>
        </w:rPr>
        <w:t>projekt</w:t>
      </w:r>
      <w:r w:rsidR="00B017AA" w:rsidRPr="00EF2A61">
        <w:rPr>
          <w:rFonts w:asciiTheme="minorHAnsi" w:hAnsiTheme="minorHAnsi" w:cstheme="minorHAnsi"/>
        </w:rPr>
        <w:t>célon szerepeltetett (pl. ingatlanvásárlás), részesedésvásárláson keresztül megvalósuló hitelek a továbbiakban is azon a dedikált célon kell</w:t>
      </w:r>
      <w:r w:rsidR="0016444A" w:rsidRPr="00EF2A61">
        <w:rPr>
          <w:rFonts w:asciiTheme="minorHAnsi" w:hAnsiTheme="minorHAnsi" w:cstheme="minorHAnsi"/>
        </w:rPr>
        <w:t>, hogy</w:t>
      </w:r>
      <w:r w:rsidR="00B017AA" w:rsidRPr="00EF2A61">
        <w:rPr>
          <w:rFonts w:asciiTheme="minorHAnsi" w:hAnsiTheme="minorHAnsi" w:cstheme="minorHAnsi"/>
        </w:rPr>
        <w:t xml:space="preserve"> szerepeljenek. </w:t>
      </w:r>
      <w:r w:rsidR="00A6315D" w:rsidRPr="00EF2A61">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EF2A61">
        <w:rPr>
          <w:rFonts w:asciiTheme="minorHAnsi" w:hAnsiTheme="minorHAnsi" w:cstheme="minorHAnsi"/>
        </w:rPr>
        <w:t>Ebből következően az összes részesedésvásárlási formában megvalósuló projekthitel a „Speciális kitettség” mezőben szűrhető ’</w:t>
      </w:r>
      <w:proofErr w:type="spellStart"/>
      <w:r w:rsidR="00B017AA" w:rsidRPr="00EF2A61">
        <w:rPr>
          <w:rFonts w:asciiTheme="minorHAnsi" w:hAnsiTheme="minorHAnsi" w:cstheme="minorHAnsi"/>
        </w:rPr>
        <w:t>RESZF</w:t>
      </w:r>
      <w:proofErr w:type="spellEnd"/>
      <w:r w:rsidR="00B017AA" w:rsidRPr="00EF2A61">
        <w:rPr>
          <w:rFonts w:asciiTheme="minorHAnsi" w:hAnsiTheme="minorHAnsi" w:cstheme="minorHAnsi"/>
        </w:rPr>
        <w:t>’ kódértékkel, melyek esetén a „Projekthitel célja” mezőben ’</w:t>
      </w:r>
      <w:proofErr w:type="spellStart"/>
      <w:r w:rsidR="00B017AA" w:rsidRPr="00EF2A61">
        <w:rPr>
          <w:rFonts w:asciiTheme="minorHAnsi" w:hAnsiTheme="minorHAnsi" w:cstheme="minorHAnsi"/>
        </w:rPr>
        <w:t>RESZF</w:t>
      </w:r>
      <w:proofErr w:type="spellEnd"/>
      <w:r w:rsidR="00B017AA" w:rsidRPr="00EF2A61">
        <w:rPr>
          <w:rFonts w:asciiTheme="minorHAnsi" w:hAnsiTheme="minorHAnsi" w:cstheme="minorHAnsi"/>
        </w:rPr>
        <w:t xml:space="preserve">’ vagy más dedikált </w:t>
      </w:r>
      <w:r w:rsidR="0016444A" w:rsidRPr="00EF2A61">
        <w:rPr>
          <w:rFonts w:asciiTheme="minorHAnsi" w:hAnsiTheme="minorHAnsi" w:cstheme="minorHAnsi"/>
        </w:rPr>
        <w:t>projekt</w:t>
      </w:r>
      <w:r w:rsidR="00B017AA" w:rsidRPr="00EF2A61">
        <w:rPr>
          <w:rFonts w:asciiTheme="minorHAnsi" w:hAnsiTheme="minorHAnsi" w:cstheme="minorHAnsi"/>
        </w:rPr>
        <w:t>cél jelentendő,</w:t>
      </w:r>
      <w:r w:rsidR="0016444A" w:rsidRPr="00EF2A61">
        <w:rPr>
          <w:rFonts w:asciiTheme="minorHAnsi" w:hAnsiTheme="minorHAnsi" w:cstheme="minorHAnsi"/>
        </w:rPr>
        <w:t xml:space="preserve"> azaz</w:t>
      </w:r>
      <w:r w:rsidR="00B017AA" w:rsidRPr="00EF2A61">
        <w:rPr>
          <w:rFonts w:asciiTheme="minorHAnsi" w:hAnsiTheme="minorHAnsi" w:cstheme="minorHAnsi"/>
        </w:rPr>
        <w:t xml:space="preserve"> ’</w:t>
      </w:r>
      <w:proofErr w:type="spellStart"/>
      <w:r w:rsidR="00B017AA" w:rsidRPr="00EF2A61">
        <w:rPr>
          <w:rFonts w:asciiTheme="minorHAnsi" w:hAnsiTheme="minorHAnsi" w:cstheme="minorHAnsi"/>
        </w:rPr>
        <w:t>EGYEB_C</w:t>
      </w:r>
      <w:proofErr w:type="spellEnd"/>
      <w:r w:rsidR="00B017AA" w:rsidRPr="00EF2A61">
        <w:rPr>
          <w:rFonts w:asciiTheme="minorHAnsi" w:hAnsiTheme="minorHAnsi" w:cstheme="minorHAnsi"/>
        </w:rPr>
        <w:t xml:space="preserve">’ nem. </w:t>
      </w:r>
    </w:p>
    <w:p w14:paraId="64DAC296" w14:textId="7305A679" w:rsidR="006B72BF" w:rsidRPr="00EF2A61" w:rsidRDefault="006B72BF" w:rsidP="006B72BF">
      <w:r w:rsidRPr="00EF2A61">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rsidRPr="00EF2A61">
        <w:t>CRR</w:t>
      </w:r>
      <w:proofErr w:type="spellEnd"/>
      <w:r w:rsidRPr="00EF2A61">
        <w:t xml:space="preserve"> 147. cikk (8) bekezdés </w:t>
      </w:r>
      <w:proofErr w:type="gramStart"/>
      <w:r w:rsidRPr="00EF2A61">
        <w:t>a)-</w:t>
      </w:r>
      <w:proofErr w:type="gramEnd"/>
      <w:r w:rsidRPr="00EF2A61">
        <w:t xml:space="preserve">c) feltételek teljesülése esetén - a </w:t>
      </w:r>
      <w:r w:rsidR="00A52442" w:rsidRPr="00EF2A61">
        <w:t>korábbi 7F</w:t>
      </w:r>
      <w:r w:rsidRPr="00EF2A61">
        <w:t xml:space="preserve"> jelentésben fel kell tüntetni.  Előbbi besorolást tehát nem módosítja az a tény, ha a projekt időközben jövedelemtermelő szakaszba fordult (a projekt cash-flow-t termelő/nem termelő státuszáról a </w:t>
      </w:r>
      <w:r w:rsidR="00A52442" w:rsidRPr="00EF2A61">
        <w:t>korábbi 7F</w:t>
      </w:r>
      <w:r w:rsidRPr="00EF2A61">
        <w:t>, a</w:t>
      </w:r>
      <w:r w:rsidR="003C1CBA" w:rsidRPr="00EF2A61">
        <w:t xml:space="preserve"> korábbi</w:t>
      </w:r>
      <w:r w:rsidRPr="00EF2A61">
        <w:t xml:space="preserve"> L70 és a HITREG jelentésben is külön kell nyilatkozni: </w:t>
      </w:r>
      <w:r w:rsidR="00A52442" w:rsidRPr="00EF2A61">
        <w:t>korábbi 7F</w:t>
      </w:r>
      <w:r w:rsidRPr="00EF2A61">
        <w:t xml:space="preserve"> táblában a</w:t>
      </w:r>
      <w:r w:rsidR="00A52442" w:rsidRPr="00EF2A61">
        <w:t>7F</w:t>
      </w:r>
      <w:r w:rsidRPr="00EF2A61">
        <w:t xml:space="preserve">13, </w:t>
      </w:r>
      <w:r w:rsidR="00A52442" w:rsidRPr="00EF2A61">
        <w:t>7F</w:t>
      </w:r>
      <w:r w:rsidRPr="00EF2A61">
        <w:t>23 sorokon, a</w:t>
      </w:r>
      <w:r w:rsidR="003C1CBA" w:rsidRPr="00EF2A61">
        <w:t xml:space="preserve"> korábbi</w:t>
      </w:r>
      <w:r w:rsidRPr="00EF2A61">
        <w:t xml:space="preserve"> L70 jelentés d) </w:t>
      </w:r>
      <w:r w:rsidRPr="00EF2A61">
        <w:rPr>
          <w:i/>
          <w:iCs/>
        </w:rPr>
        <w:t>Cash-flow-t termelő konstrukció (kódlista)</w:t>
      </w:r>
      <w:r w:rsidRPr="00EF2A61">
        <w:t xml:space="preserve"> oszlopban az I” (igen) vagy „N” (nem) kódérték kiválasztásával, a HITREG jelentés esetén pedig </w:t>
      </w:r>
      <w:proofErr w:type="spellStart"/>
      <w:r w:rsidRPr="00EF2A61">
        <w:t>INSTR.PR_CASHFLOW_KOD</w:t>
      </w:r>
      <w:proofErr w:type="spellEnd"/>
      <w:r w:rsidRPr="00EF2A61">
        <w:t xml:space="preserve"> mezőben </w:t>
      </w:r>
      <w:proofErr w:type="spellStart"/>
      <w:r w:rsidRPr="00EF2A61">
        <w:t>flagelendő</w:t>
      </w:r>
      <w:proofErr w:type="spellEnd"/>
      <w:r w:rsidRPr="00EF2A61">
        <w:t>.)  </w:t>
      </w:r>
    </w:p>
    <w:p w14:paraId="2A0F033E" w14:textId="55BF7462" w:rsidR="006B72BF" w:rsidRPr="00EF2A61" w:rsidRDefault="006B72BF" w:rsidP="006B72BF">
      <w:r w:rsidRPr="00EF2A61">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EF2A61">
        <w:t>a)-</w:t>
      </w:r>
      <w:proofErr w:type="gramEnd"/>
      <w:r w:rsidRPr="00EF2A61">
        <w:t xml:space="preserve">b) pontja alapján nem minősül-e projektcégnek. </w:t>
      </w:r>
    </w:p>
    <w:p w14:paraId="4BFA7BFD" w14:textId="6B164A54" w:rsidR="00D639D1" w:rsidRPr="00EF2A61" w:rsidRDefault="00D639D1" w:rsidP="00D639D1">
      <w:pPr>
        <w:rPr>
          <w:rFonts w:asciiTheme="minorHAnsi" w:hAnsiTheme="minorHAnsi" w:cstheme="minorHAnsi"/>
        </w:rPr>
      </w:pPr>
      <w:r w:rsidRPr="00EF2A61">
        <w:t>A következő összefüggések értelmezettek a „</w:t>
      </w:r>
      <w:r w:rsidRPr="00EF2A61">
        <w:rPr>
          <w:rFonts w:asciiTheme="minorHAnsi" w:hAnsiTheme="minorHAnsi" w:cstheme="minorHAnsi"/>
        </w:rPr>
        <w:t>Projekt megvalósulásának várható időpontja” és a „A hitelcél megvalósult-e?”  mezők között:</w:t>
      </w:r>
    </w:p>
    <w:p w14:paraId="2691B8C4" w14:textId="4B436781" w:rsidR="00D639D1" w:rsidRPr="00EF2A61" w:rsidRDefault="00D639D1" w:rsidP="00D639D1">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amennyiben a „A hitelcél megvalósult-e?” mező értéke ’I’, akkor </w:t>
      </w:r>
      <w:r w:rsidRPr="00EF2A61">
        <w:t>a „</w:t>
      </w:r>
      <w:r w:rsidRPr="00EF2A61">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EF2A61" w:rsidRDefault="00D639D1" w:rsidP="00D639D1">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amennyiben a „A hitelcél megvalósult-e?” mező értéke ’N’, akkor </w:t>
      </w:r>
      <w:r w:rsidRPr="00EF2A61">
        <w:t>a „</w:t>
      </w:r>
      <w:r w:rsidRPr="00EF2A61">
        <w:rPr>
          <w:rFonts w:asciiTheme="minorHAnsi" w:hAnsiTheme="minorHAnsi" w:cstheme="minorHAnsi"/>
        </w:rPr>
        <w:t>Projekt megvalósulásának várható időpontja” nem hagyható üresen, nem lehet múltbeli időpont, jövőbeli dátum jelentendő a mezőben.</w:t>
      </w:r>
      <w:r w:rsidR="00B2076C" w:rsidRPr="00EF2A61">
        <w:rPr>
          <w:rFonts w:asciiTheme="minorHAnsi" w:hAnsiTheme="minorHAnsi" w:cstheme="minorHAnsi"/>
        </w:rPr>
        <w:t xml:space="preserve"> Amennyiben azonban a hitel bedőlt és a hitelcél nem fog megvalósulni a jövőben sem, akkor </w:t>
      </w:r>
      <w:r w:rsidR="00B2076C" w:rsidRPr="00EF2A61">
        <w:t>a „</w:t>
      </w:r>
      <w:r w:rsidR="00B2076C" w:rsidRPr="00EF2A61">
        <w:rPr>
          <w:rFonts w:asciiTheme="minorHAnsi" w:hAnsiTheme="minorHAnsi" w:cstheme="minorHAnsi"/>
        </w:rPr>
        <w:t xml:space="preserve">Projekt megvalósulásának várható időpontja” </w:t>
      </w:r>
      <w:r w:rsidR="00AA2AC1" w:rsidRPr="00EF2A61">
        <w:rPr>
          <w:rFonts w:asciiTheme="minorHAnsi" w:hAnsiTheme="minorHAnsi" w:cstheme="minorHAnsi"/>
        </w:rPr>
        <w:t>egy megfelelően távoli dátumként jelentendő (pl. 9999.12.31.).</w:t>
      </w:r>
    </w:p>
    <w:p w14:paraId="7EB13D82" w14:textId="6719320D" w:rsidR="00535C96" w:rsidRPr="00EF2A61" w:rsidRDefault="00672B68" w:rsidP="00D10776">
      <w:pPr>
        <w:rPr>
          <w:rFonts w:asciiTheme="minorHAnsi" w:hAnsiTheme="minorHAnsi" w:cstheme="minorHAnsi"/>
        </w:rPr>
      </w:pPr>
      <w:r w:rsidRPr="00EF2A61">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EF2A61" w:rsidRDefault="00D639D1" w:rsidP="006B72BF"/>
    <w:p w14:paraId="13255A35" w14:textId="77777777" w:rsidR="006B72BF" w:rsidRPr="00EF2A61" w:rsidRDefault="006B72BF" w:rsidP="00CB7E6C">
      <w:pPr>
        <w:rPr>
          <w:rFonts w:asciiTheme="minorHAnsi" w:hAnsiTheme="minorHAnsi" w:cstheme="minorHAnsi"/>
        </w:rPr>
      </w:pPr>
    </w:p>
    <w:p w14:paraId="33E1D00D" w14:textId="344289D5" w:rsidR="00B70AE7" w:rsidRPr="00EF2A61" w:rsidRDefault="00B70AE7" w:rsidP="008A5EFA">
      <w:pPr>
        <w:pStyle w:val="Cmsor3"/>
        <w:rPr>
          <w:rFonts w:asciiTheme="minorHAnsi" w:hAnsiTheme="minorHAnsi" w:cstheme="minorHAnsi"/>
          <w:b/>
          <w:szCs w:val="20"/>
        </w:rPr>
      </w:pPr>
      <w:bookmarkStart w:id="490" w:name="_Toc64967419"/>
      <w:bookmarkStart w:id="491" w:name="_Toc149902043"/>
      <w:bookmarkStart w:id="492" w:name="_Toc206686185"/>
      <w:bookmarkStart w:id="493" w:name="_Toc188019113"/>
      <w:bookmarkEnd w:id="475"/>
      <w:bookmarkEnd w:id="485"/>
      <w:r w:rsidRPr="00EF2A61">
        <w:rPr>
          <w:rFonts w:asciiTheme="minorHAnsi" w:hAnsiTheme="minorHAnsi" w:cstheme="minorHAnsi"/>
          <w:b/>
          <w:szCs w:val="20"/>
        </w:rPr>
        <w:t>Eljárás elhunyt ügyfelek esetén</w:t>
      </w:r>
      <w:bookmarkEnd w:id="490"/>
      <w:bookmarkEnd w:id="491"/>
      <w:bookmarkEnd w:id="492"/>
      <w:bookmarkEnd w:id="493"/>
    </w:p>
    <w:p w14:paraId="77AE8BDD" w14:textId="0314E50A" w:rsidR="00B70AE7" w:rsidRPr="00EF2A61" w:rsidRDefault="00B70AE7" w:rsidP="005847F9">
      <w:pPr>
        <w:rPr>
          <w:rFonts w:asciiTheme="minorHAnsi" w:hAnsiTheme="minorHAnsi" w:cstheme="minorHAnsi"/>
        </w:rPr>
      </w:pPr>
      <w:r w:rsidRPr="00EF2A61">
        <w:rPr>
          <w:rFonts w:asciiTheme="minorHAnsi" w:hAnsiTheme="minorHAnsi" w:cstheme="minorHAnsi"/>
        </w:rPr>
        <w:t>Amennyiben a háztartási szektorba tartozó ügyfél</w:t>
      </w:r>
      <w:r w:rsidR="00F24F7E" w:rsidRPr="00EF2A61">
        <w:rPr>
          <w:rFonts w:asciiTheme="minorHAnsi" w:hAnsiTheme="minorHAnsi" w:cstheme="minorHAnsi"/>
        </w:rPr>
        <w:t xml:space="preserve"> elhalálozik, akkor az ügyféljelleget minden korábbi, adott ügyfélhez tartozó </w:t>
      </w:r>
      <w:proofErr w:type="spellStart"/>
      <w:r w:rsidR="00F24F7E" w:rsidRPr="00EF2A61">
        <w:rPr>
          <w:rFonts w:asciiTheme="minorHAnsi" w:hAnsiTheme="minorHAnsi" w:cstheme="minorHAnsi"/>
        </w:rPr>
        <w:t>UGYFL</w:t>
      </w:r>
      <w:proofErr w:type="spellEnd"/>
      <w:r w:rsidR="00F24F7E" w:rsidRPr="00EF2A61">
        <w:rPr>
          <w:rFonts w:asciiTheme="minorHAnsi" w:hAnsiTheme="minorHAnsi" w:cstheme="minorHAnsi"/>
        </w:rPr>
        <w:t xml:space="preserve"> rekord tekintetében át kell állítani „_H” végűre (azaz pl. korábbi TERM ügyféljelleg helyett </w:t>
      </w:r>
      <w:proofErr w:type="spellStart"/>
      <w:r w:rsidR="00F24F7E" w:rsidRPr="00EF2A61">
        <w:rPr>
          <w:rFonts w:asciiTheme="minorHAnsi" w:hAnsiTheme="minorHAnsi" w:cstheme="minorHAnsi"/>
        </w:rPr>
        <w:t>TERM_H</w:t>
      </w:r>
      <w:proofErr w:type="spellEnd"/>
      <w:r w:rsidR="00F24F7E" w:rsidRPr="00EF2A61">
        <w:rPr>
          <w:rFonts w:asciiTheme="minorHAnsi" w:hAnsiTheme="minorHAnsi" w:cstheme="minorHAnsi"/>
        </w:rPr>
        <w:t xml:space="preserve"> szerepeltetendő). Egyidejűleg az </w:t>
      </w:r>
      <w:proofErr w:type="spellStart"/>
      <w:r w:rsidR="00F24F7E" w:rsidRPr="00EF2A61">
        <w:rPr>
          <w:rFonts w:asciiTheme="minorHAnsi" w:hAnsiTheme="minorHAnsi" w:cstheme="minorHAnsi"/>
        </w:rPr>
        <w:t>INST_UGYF</w:t>
      </w:r>
      <w:proofErr w:type="spellEnd"/>
      <w:r w:rsidR="00F24F7E" w:rsidRPr="00EF2A61">
        <w:rPr>
          <w:rFonts w:asciiTheme="minorHAnsi" w:hAnsiTheme="minorHAnsi" w:cstheme="minorHAnsi"/>
        </w:rPr>
        <w:t xml:space="preserve"> tábla „Ügyfélváltozás oka” mezőjében jelezni kell az elhalálozás tényét az „</w:t>
      </w:r>
      <w:proofErr w:type="spellStart"/>
      <w:r w:rsidR="00F24F7E" w:rsidRPr="00EF2A61">
        <w:rPr>
          <w:rFonts w:asciiTheme="minorHAnsi" w:hAnsiTheme="minorHAnsi" w:cstheme="minorHAnsi"/>
        </w:rPr>
        <w:t>ELH</w:t>
      </w:r>
      <w:proofErr w:type="spellEnd"/>
      <w:r w:rsidR="00F24F7E" w:rsidRPr="00EF2A61">
        <w:rPr>
          <w:rFonts w:asciiTheme="minorHAnsi" w:hAnsiTheme="minorHAnsi" w:cstheme="minorHAnsi"/>
        </w:rPr>
        <w:t xml:space="preserve"> – elhalálozás miatti ügyfélváltozás” kóddal.</w:t>
      </w:r>
    </w:p>
    <w:p w14:paraId="6DD61614" w14:textId="77777777" w:rsidR="00F24F7E" w:rsidRPr="00EF2A61" w:rsidRDefault="00F24F7E" w:rsidP="00F24F7E">
      <w:pPr>
        <w:rPr>
          <w:rFonts w:asciiTheme="minorHAnsi" w:hAnsiTheme="minorHAnsi" w:cstheme="minorHAnsi"/>
        </w:rPr>
      </w:pPr>
      <w:r w:rsidRPr="00EF2A61">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EF2A61">
        <w:rPr>
          <w:rFonts w:asciiTheme="minorHAnsi" w:hAnsiTheme="minorHAnsi" w:cstheme="minorHAnsi"/>
        </w:rPr>
        <w:t>UGYFL</w:t>
      </w:r>
      <w:proofErr w:type="spellEnd"/>
      <w:r w:rsidRPr="00EF2A61">
        <w:rPr>
          <w:rFonts w:asciiTheme="minorHAnsi" w:hAnsiTheme="minorHAnsi" w:cstheme="minorHAnsi"/>
        </w:rPr>
        <w:t xml:space="preserve"> táblába és az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EF2A61" w:rsidRDefault="00F24F7E" w:rsidP="008A5EFA">
      <w:pPr>
        <w:rPr>
          <w:rFonts w:asciiTheme="minorHAnsi" w:hAnsiTheme="minorHAnsi" w:cstheme="minorHAnsi"/>
        </w:rPr>
      </w:pPr>
      <w:r w:rsidRPr="00EF2A61">
        <w:rPr>
          <w:rFonts w:asciiTheme="minorHAnsi" w:hAnsiTheme="minorHAnsi" w:cstheme="minorHAnsi"/>
        </w:rPr>
        <w:t>Amennyiben a hagyatéki eljárás után a szerződés megszűnik és új szerződést köt a hitelintézet az örökössel</w:t>
      </w:r>
      <w:r w:rsidR="00613602" w:rsidRPr="00EF2A61">
        <w:rPr>
          <w:rFonts w:asciiTheme="minorHAnsi" w:hAnsiTheme="minorHAnsi" w:cstheme="minorHAnsi"/>
        </w:rPr>
        <w:t xml:space="preserve"> vagy az adós helyére az adóstárs belépése új szerződés megkötésével történik,</w:t>
      </w:r>
      <w:r w:rsidRPr="00EF2A61">
        <w:rPr>
          <w:rFonts w:asciiTheme="minorHAnsi" w:hAnsiTheme="minorHAnsi" w:cstheme="minorHAnsi"/>
        </w:rPr>
        <w:t xml:space="preserve"> ak</w:t>
      </w:r>
      <w:r w:rsidR="00592A68" w:rsidRPr="00EF2A61">
        <w:rPr>
          <w:rFonts w:asciiTheme="minorHAnsi" w:hAnsiTheme="minorHAnsi" w:cstheme="minorHAnsi"/>
        </w:rPr>
        <w:t>k</w:t>
      </w:r>
      <w:r w:rsidRPr="00EF2A61">
        <w:rPr>
          <w:rFonts w:asciiTheme="minorHAnsi" w:hAnsiTheme="minorHAnsi" w:cstheme="minorHAnsi"/>
        </w:rPr>
        <w:t xml:space="preserve">or a tranzakciót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jelenteni kell az ott leírtak szerint. </w:t>
      </w:r>
      <w:r w:rsidR="00592A68" w:rsidRPr="00EF2A61">
        <w:rPr>
          <w:rFonts w:asciiTheme="minorHAnsi" w:hAnsiTheme="minorHAnsi" w:cstheme="minorHAnsi"/>
        </w:rPr>
        <w:t xml:space="preserve">Az örökös által felvett hitelnél a keletkezés módja az </w:t>
      </w:r>
      <w:proofErr w:type="spellStart"/>
      <w:r w:rsidR="00592A68" w:rsidRPr="00EF2A61">
        <w:rPr>
          <w:rFonts w:asciiTheme="minorHAnsi" w:hAnsiTheme="minorHAnsi" w:cstheme="minorHAnsi"/>
        </w:rPr>
        <w:t>INSTR</w:t>
      </w:r>
      <w:proofErr w:type="spellEnd"/>
      <w:r w:rsidR="00592A68" w:rsidRPr="00EF2A61">
        <w:rPr>
          <w:rFonts w:asciiTheme="minorHAnsi" w:hAnsiTheme="minorHAnsi" w:cstheme="minorHAnsi"/>
        </w:rPr>
        <w:t xml:space="preserve"> táblában „</w:t>
      </w:r>
      <w:proofErr w:type="spellStart"/>
      <w:r w:rsidR="00613602" w:rsidRPr="00EF2A61">
        <w:rPr>
          <w:rFonts w:asciiTheme="minorHAnsi" w:hAnsiTheme="minorHAnsi" w:cstheme="minorHAnsi"/>
        </w:rPr>
        <w:t>HKIV_ELH</w:t>
      </w:r>
      <w:proofErr w:type="spellEnd"/>
      <w:r w:rsidR="00592A68" w:rsidRPr="00EF2A61">
        <w:rPr>
          <w:rFonts w:asciiTheme="minorHAnsi" w:hAnsiTheme="minorHAnsi" w:cstheme="minorHAnsi"/>
        </w:rPr>
        <w:t xml:space="preserve">”, a megszűnt hitelnél az </w:t>
      </w:r>
      <w:proofErr w:type="spellStart"/>
      <w:r w:rsidR="00592A68" w:rsidRPr="00EF2A61">
        <w:rPr>
          <w:rFonts w:asciiTheme="minorHAnsi" w:hAnsiTheme="minorHAnsi" w:cstheme="minorHAnsi"/>
        </w:rPr>
        <w:t>INSTM</w:t>
      </w:r>
      <w:proofErr w:type="spellEnd"/>
      <w:r w:rsidR="00592A68" w:rsidRPr="00EF2A61">
        <w:rPr>
          <w:rFonts w:asciiTheme="minorHAnsi" w:hAnsiTheme="minorHAnsi" w:cstheme="minorHAnsi"/>
        </w:rPr>
        <w:t xml:space="preserve"> táblában a megszűnés módja „egyéb megszűnés” lesz.</w:t>
      </w:r>
    </w:p>
    <w:p w14:paraId="1CADD893" w14:textId="14FE251B" w:rsidR="00C274B0" w:rsidRPr="00EF2A61" w:rsidRDefault="00C274B0" w:rsidP="00C274B0">
      <w:pPr>
        <w:rPr>
          <w:rFonts w:cs="Arial"/>
        </w:rPr>
      </w:pPr>
      <w:r w:rsidRPr="00EF2A61">
        <w:rPr>
          <w:rFonts w:cs="Arial"/>
        </w:rPr>
        <w:t>Amennyiben elhalálozás miatt a Nemzeti Vagyonkezelő Zrt. lép be ügyfélként</w:t>
      </w:r>
      <w:r w:rsidR="008F7D24" w:rsidRPr="00EF2A61">
        <w:rPr>
          <w:rFonts w:cs="Arial"/>
        </w:rPr>
        <w:t xml:space="preserve"> az ügyletbe</w:t>
      </w:r>
      <w:r w:rsidRPr="00EF2A61">
        <w:rPr>
          <w:rFonts w:cs="Arial"/>
        </w:rPr>
        <w:t xml:space="preserve">, csak abban az esetben kell felvenni ügyfélnek és megváltoztatni az </w:t>
      </w:r>
      <w:proofErr w:type="spellStart"/>
      <w:r w:rsidRPr="00EF2A61">
        <w:rPr>
          <w:rFonts w:cs="Arial"/>
        </w:rPr>
        <w:t>INST_UGYF</w:t>
      </w:r>
      <w:proofErr w:type="spellEnd"/>
      <w:r w:rsidRPr="00EF2A61">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EF2A61">
        <w:rPr>
          <w:rFonts w:cs="Arial"/>
        </w:rPr>
        <w:t>TERM_H</w:t>
      </w:r>
      <w:proofErr w:type="spellEnd"/>
      <w:r w:rsidRPr="00EF2A61">
        <w:rPr>
          <w:rFonts w:cs="Arial"/>
        </w:rPr>
        <w:t>’ ügyféljelleggel.</w:t>
      </w:r>
      <w:r w:rsidR="008F7D24" w:rsidRPr="00EF2A61">
        <w:rPr>
          <w:rFonts w:cs="Arial"/>
        </w:rPr>
        <w:t xml:space="preserve"> Amennyiben megváltozik az adós személye és kikerül ezáltal a lakossági szektorból, akkor a lakossági jellegű instrumentum típusok is módosítandók (pl. </w:t>
      </w:r>
      <w:r w:rsidR="000830E7" w:rsidRPr="00EF2A61">
        <w:rPr>
          <w:rFonts w:cs="Arial"/>
        </w:rPr>
        <w:t>’</w:t>
      </w:r>
      <w:proofErr w:type="spellStart"/>
      <w:r w:rsidR="008F7D24" w:rsidRPr="00EF2A61">
        <w:rPr>
          <w:rFonts w:cs="Arial"/>
        </w:rPr>
        <w:t>LAKAS_HIT</w:t>
      </w:r>
      <w:proofErr w:type="spellEnd"/>
      <w:r w:rsidR="000830E7" w:rsidRPr="00EF2A61">
        <w:rPr>
          <w:rFonts w:cs="Arial"/>
        </w:rPr>
        <w:t>’</w:t>
      </w:r>
      <w:r w:rsidR="008F7D24" w:rsidRPr="00EF2A61">
        <w:rPr>
          <w:rFonts w:cs="Arial"/>
        </w:rPr>
        <w:t xml:space="preserve"> -&gt; </w:t>
      </w:r>
      <w:r w:rsidR="000830E7" w:rsidRPr="00EF2A61">
        <w:rPr>
          <w:rFonts w:cs="Arial"/>
        </w:rPr>
        <w:t>’</w:t>
      </w:r>
      <w:proofErr w:type="spellStart"/>
      <w:r w:rsidR="008F7D24" w:rsidRPr="00EF2A61">
        <w:rPr>
          <w:rFonts w:cs="Arial"/>
        </w:rPr>
        <w:t>ING_HIT</w:t>
      </w:r>
      <w:proofErr w:type="spellEnd"/>
      <w:r w:rsidR="000830E7" w:rsidRPr="00EF2A61">
        <w:rPr>
          <w:rFonts w:cs="Arial"/>
        </w:rPr>
        <w:t>’</w:t>
      </w:r>
      <w:r w:rsidR="008F7D24" w:rsidRPr="00EF2A61">
        <w:rPr>
          <w:rFonts w:cs="Arial"/>
        </w:rPr>
        <w:t>).</w:t>
      </w:r>
    </w:p>
    <w:p w14:paraId="53A3557F" w14:textId="54818FAF" w:rsidR="00F24F7E" w:rsidRPr="00EF2A61" w:rsidRDefault="00F24F7E" w:rsidP="005847F9">
      <w:pPr>
        <w:rPr>
          <w:rFonts w:asciiTheme="minorHAnsi" w:hAnsiTheme="minorHAnsi" w:cstheme="minorHAnsi"/>
        </w:rPr>
      </w:pPr>
    </w:p>
    <w:p w14:paraId="02E6FDA9" w14:textId="72D36BF7" w:rsidR="009C2F0D" w:rsidRPr="00EF2A61" w:rsidRDefault="009C2F0D" w:rsidP="00187186">
      <w:pPr>
        <w:pStyle w:val="Cmsor3"/>
        <w:keepNext/>
        <w:rPr>
          <w:rFonts w:asciiTheme="minorHAnsi" w:hAnsiTheme="minorHAnsi" w:cstheme="minorHAnsi"/>
          <w:b/>
          <w:szCs w:val="20"/>
        </w:rPr>
      </w:pPr>
      <w:bookmarkStart w:id="494" w:name="_Toc64967420"/>
      <w:bookmarkStart w:id="495" w:name="_Toc149902044"/>
      <w:bookmarkStart w:id="496" w:name="_Toc206686186"/>
      <w:bookmarkStart w:id="497" w:name="_Toc188019114"/>
      <w:r w:rsidRPr="00EF2A61">
        <w:rPr>
          <w:rFonts w:asciiTheme="minorHAnsi" w:hAnsiTheme="minorHAnsi" w:cstheme="minorHAnsi"/>
          <w:b/>
          <w:szCs w:val="20"/>
        </w:rPr>
        <w:t>Lakástakarékpénztári megtakarítással kombinált hitelek jelentése</w:t>
      </w:r>
      <w:bookmarkEnd w:id="494"/>
      <w:bookmarkEnd w:id="495"/>
      <w:bookmarkEnd w:id="496"/>
      <w:bookmarkEnd w:id="497"/>
    </w:p>
    <w:p w14:paraId="3BF45D9B" w14:textId="3F95BA25" w:rsidR="009C2F0D" w:rsidRPr="00EF2A61" w:rsidRDefault="009C2F0D" w:rsidP="00187186">
      <w:pPr>
        <w:keepNext/>
        <w:rPr>
          <w:rFonts w:asciiTheme="minorHAnsi" w:hAnsiTheme="minorHAnsi" w:cstheme="minorHAnsi"/>
        </w:rPr>
      </w:pPr>
      <w:r w:rsidRPr="00EF2A61">
        <w:rPr>
          <w:rFonts w:asciiTheme="minorHAnsi" w:hAnsiTheme="minorHAnsi" w:cstheme="minorHAnsi"/>
        </w:rPr>
        <w:t>Azon hitelek</w:t>
      </w:r>
      <w:r w:rsidR="00F9528B" w:rsidRPr="00EF2A61">
        <w:rPr>
          <w:rFonts w:asciiTheme="minorHAnsi" w:hAnsiTheme="minorHAnsi" w:cstheme="minorHAnsi"/>
        </w:rPr>
        <w:t xml:space="preserve"> esetében</w:t>
      </w:r>
      <w:r w:rsidRPr="00EF2A61">
        <w:rPr>
          <w:rFonts w:asciiTheme="minorHAnsi" w:hAnsiTheme="minorHAnsi" w:cstheme="minorHAnsi"/>
        </w:rPr>
        <w:t>, amelyekhez lakástakarékpénztári megtakarítás tartozik,</w:t>
      </w:r>
      <w:r w:rsidR="00AF1C54" w:rsidRPr="00EF2A61">
        <w:rPr>
          <w:rFonts w:asciiTheme="minorHAnsi" w:hAnsiTheme="minorHAnsi" w:cstheme="minorHAnsi"/>
        </w:rPr>
        <w:t xml:space="preserve"> ennek tényét </w:t>
      </w: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w:t>
      </w:r>
      <w:r w:rsidR="00AF1C54" w:rsidRPr="00EF2A61">
        <w:rPr>
          <w:rFonts w:asciiTheme="minorHAnsi" w:hAnsiTheme="minorHAnsi" w:cstheme="minorHAnsi"/>
        </w:rPr>
        <w:t>jelölni kell „Az instrumentum kombinált hitel-e?” mezőben.</w:t>
      </w:r>
      <w:r w:rsidR="008503CF" w:rsidRPr="00EF2A61">
        <w:rPr>
          <w:rFonts w:asciiTheme="minorHAnsi" w:hAnsiTheme="minorHAnsi" w:cstheme="minorHAnsi"/>
        </w:rPr>
        <w:t xml:space="preserve"> A megtakarítás</w:t>
      </w:r>
      <w:r w:rsidR="00FA051D" w:rsidRPr="00EF2A61">
        <w:rPr>
          <w:rFonts w:asciiTheme="minorHAnsi" w:hAnsiTheme="minorHAnsi" w:cstheme="minorHAnsi"/>
        </w:rPr>
        <w:t xml:space="preserve"> késedelmét nem a </w:t>
      </w:r>
      <w:proofErr w:type="spellStart"/>
      <w:r w:rsidR="00FA051D" w:rsidRPr="00EF2A61">
        <w:rPr>
          <w:rFonts w:asciiTheme="minorHAnsi" w:hAnsiTheme="minorHAnsi" w:cstheme="minorHAnsi"/>
        </w:rPr>
        <w:t>KESD</w:t>
      </w:r>
      <w:proofErr w:type="spellEnd"/>
      <w:r w:rsidR="00FA051D" w:rsidRPr="00EF2A61">
        <w:rPr>
          <w:rFonts w:asciiTheme="minorHAnsi" w:hAnsiTheme="minorHAnsi" w:cstheme="minorHAnsi"/>
        </w:rPr>
        <w:t xml:space="preserve"> táblában, hanem az </w:t>
      </w:r>
      <w:proofErr w:type="spellStart"/>
      <w:r w:rsidR="00FA051D" w:rsidRPr="00EF2A61">
        <w:rPr>
          <w:rFonts w:asciiTheme="minorHAnsi" w:hAnsiTheme="minorHAnsi" w:cstheme="minorHAnsi"/>
        </w:rPr>
        <w:t>INSTR</w:t>
      </w:r>
      <w:proofErr w:type="spellEnd"/>
      <w:r w:rsidR="00FA051D" w:rsidRPr="00EF2A61">
        <w:rPr>
          <w:rFonts w:asciiTheme="minorHAnsi" w:hAnsiTheme="minorHAnsi" w:cstheme="minorHAnsi"/>
        </w:rPr>
        <w:t xml:space="preserve"> táblában a „Kombinált termék esetén a nem hiteltermék késedelmes-e?” mezőben kell jelenteni. </w:t>
      </w:r>
    </w:p>
    <w:p w14:paraId="79557EFB" w14:textId="6E12FD33" w:rsidR="00837351" w:rsidRPr="00EF2A61" w:rsidRDefault="00837351" w:rsidP="005847F9">
      <w:pPr>
        <w:rPr>
          <w:rFonts w:asciiTheme="minorHAnsi" w:hAnsiTheme="minorHAnsi" w:cstheme="minorHAnsi"/>
        </w:rPr>
      </w:pPr>
      <w:r w:rsidRPr="00EF2A61">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értéke „</w:t>
      </w:r>
      <w:r w:rsidR="00166281" w:rsidRPr="00EF2A61">
        <w:rPr>
          <w:rFonts w:asciiTheme="minorHAnsi" w:hAnsiTheme="minorHAnsi" w:cstheme="minorHAnsi"/>
        </w:rPr>
        <w:t>N</w:t>
      </w:r>
      <w:r w:rsidRPr="00EF2A61">
        <w:rPr>
          <w:rFonts w:asciiTheme="minorHAnsi" w:hAnsiTheme="minorHAnsi" w:cstheme="minorHAnsi"/>
        </w:rPr>
        <w:t>”. Ebben az esetben „Az instrumentum áthidaló hitel-e?” kérdésre igen a válasz.</w:t>
      </w:r>
    </w:p>
    <w:p w14:paraId="6D7ABC65" w14:textId="610492FE" w:rsidR="007C7FB9" w:rsidRPr="00EF2A61" w:rsidRDefault="007C7FB9" w:rsidP="005847F9">
      <w:pPr>
        <w:rPr>
          <w:rFonts w:asciiTheme="minorHAnsi" w:hAnsiTheme="minorHAnsi" w:cstheme="minorHAnsi"/>
        </w:rPr>
      </w:pPr>
      <w:r w:rsidRPr="00EF2A61">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táblában jelenteni kell.</w:t>
      </w:r>
      <w:r w:rsidR="006448F3" w:rsidRPr="00EF2A61">
        <w:rPr>
          <w:rFonts w:asciiTheme="minorHAnsi" w:hAnsiTheme="minorHAnsi" w:cstheme="minorHAnsi"/>
        </w:rPr>
        <w:t xml:space="preserve"> A normál hitelnél a keletkezés módja „</w:t>
      </w:r>
      <w:proofErr w:type="spellStart"/>
      <w:r w:rsidR="000C2369" w:rsidRPr="00EF2A61">
        <w:rPr>
          <w:rFonts w:asciiTheme="minorHAnsi" w:hAnsiTheme="minorHAnsi" w:cstheme="minorHAnsi"/>
        </w:rPr>
        <w:t>HKIV_ATFORD</w:t>
      </w:r>
      <w:proofErr w:type="spellEnd"/>
      <w:r w:rsidR="000C2369" w:rsidRPr="00EF2A61">
        <w:rPr>
          <w:rFonts w:asciiTheme="minorHAnsi" w:hAnsiTheme="minorHAnsi" w:cstheme="minorHAnsi"/>
        </w:rPr>
        <w:t>” (</w:t>
      </w:r>
      <w:r w:rsidR="00161EDC" w:rsidRPr="00EF2A61">
        <w:rPr>
          <w:rFonts w:asciiTheme="minorHAnsi" w:hAnsiTheme="minorHAnsi" w:cstheme="minorHAnsi"/>
        </w:rPr>
        <w:t>áthidaló hitelből történő átfordul</w:t>
      </w:r>
      <w:r w:rsidR="00A75CAE" w:rsidRPr="00EF2A61">
        <w:rPr>
          <w:rFonts w:asciiTheme="minorHAnsi" w:hAnsiTheme="minorHAnsi" w:cstheme="minorHAnsi"/>
        </w:rPr>
        <w:t>ás (</w:t>
      </w:r>
      <w:proofErr w:type="spellStart"/>
      <w:r w:rsidR="00A75CAE" w:rsidRPr="00EF2A61">
        <w:rPr>
          <w:rFonts w:asciiTheme="minorHAnsi" w:hAnsiTheme="minorHAnsi" w:cstheme="minorHAnsi"/>
        </w:rPr>
        <w:t>ltp</w:t>
      </w:r>
      <w:proofErr w:type="spellEnd"/>
      <w:r w:rsidR="00A75CAE" w:rsidRPr="00EF2A61">
        <w:rPr>
          <w:rFonts w:asciiTheme="minorHAnsi" w:hAnsiTheme="minorHAnsi" w:cstheme="minorHAnsi"/>
        </w:rPr>
        <w:t>)</w:t>
      </w:r>
      <w:r w:rsidR="000C2369" w:rsidRPr="00EF2A61">
        <w:rPr>
          <w:rFonts w:asciiTheme="minorHAnsi" w:hAnsiTheme="minorHAnsi" w:cstheme="minorHAnsi"/>
        </w:rPr>
        <w:t>)</w:t>
      </w:r>
      <w:r w:rsidR="006448F3" w:rsidRPr="00EF2A61">
        <w:rPr>
          <w:rFonts w:asciiTheme="minorHAnsi" w:hAnsiTheme="minorHAnsi" w:cstheme="minorHAnsi"/>
        </w:rPr>
        <w:t xml:space="preserve"> lesz.</w:t>
      </w:r>
    </w:p>
    <w:p w14:paraId="0787FE75" w14:textId="77777777" w:rsidR="00DC0D0D" w:rsidRPr="00EF2A61" w:rsidRDefault="00DC0D0D" w:rsidP="005847F9">
      <w:pPr>
        <w:rPr>
          <w:rFonts w:asciiTheme="minorHAnsi" w:hAnsiTheme="minorHAnsi" w:cstheme="minorHAnsi"/>
        </w:rPr>
      </w:pPr>
    </w:p>
    <w:p w14:paraId="6DABC4F7" w14:textId="76ED8383" w:rsidR="00A5302C" w:rsidRPr="00EF2A61" w:rsidRDefault="00A5302C" w:rsidP="008A5EFA">
      <w:pPr>
        <w:pStyle w:val="Cmsor3"/>
        <w:rPr>
          <w:rFonts w:asciiTheme="minorHAnsi" w:hAnsiTheme="minorHAnsi" w:cstheme="minorHAnsi"/>
          <w:b/>
          <w:szCs w:val="20"/>
        </w:rPr>
      </w:pPr>
      <w:bookmarkStart w:id="498" w:name="_Toc64967421"/>
      <w:bookmarkStart w:id="499" w:name="_Toc149902045"/>
      <w:bookmarkStart w:id="500" w:name="_Toc206686187"/>
      <w:bookmarkStart w:id="501" w:name="_Toc188019115"/>
      <w:proofErr w:type="spellStart"/>
      <w:r w:rsidRPr="00EF2A61">
        <w:rPr>
          <w:rFonts w:asciiTheme="minorHAnsi" w:hAnsiTheme="minorHAnsi" w:cstheme="minorHAnsi"/>
          <w:b/>
          <w:szCs w:val="20"/>
        </w:rPr>
        <w:t>Rulírozó</w:t>
      </w:r>
      <w:proofErr w:type="spellEnd"/>
      <w:r w:rsidRPr="00EF2A61">
        <w:rPr>
          <w:rFonts w:asciiTheme="minorHAnsi" w:hAnsiTheme="minorHAnsi" w:cstheme="minorHAnsi"/>
          <w:b/>
          <w:szCs w:val="20"/>
        </w:rPr>
        <w:t xml:space="preserve"> hitelek</w:t>
      </w:r>
      <w:bookmarkEnd w:id="498"/>
      <w:r w:rsidR="00AD2D6E" w:rsidRPr="00EF2A61">
        <w:rPr>
          <w:rFonts w:asciiTheme="minorHAnsi" w:hAnsiTheme="minorHAnsi" w:cstheme="minorHAnsi"/>
          <w:b/>
          <w:szCs w:val="20"/>
        </w:rPr>
        <w:t xml:space="preserve"> és hitelkártya követelések</w:t>
      </w:r>
      <w:bookmarkEnd w:id="499"/>
      <w:bookmarkEnd w:id="500"/>
      <w:bookmarkEnd w:id="501"/>
    </w:p>
    <w:p w14:paraId="34786F1F" w14:textId="77777777" w:rsidR="00D86DB7" w:rsidRPr="00EF2A61" w:rsidRDefault="00D86DB7" w:rsidP="00C32852">
      <w:pPr>
        <w:ind w:left="360"/>
        <w:rPr>
          <w:rFonts w:asciiTheme="minorHAnsi" w:hAnsiTheme="minorHAnsi" w:cstheme="minorHAnsi"/>
          <w:color w:val="000000"/>
        </w:rPr>
      </w:pPr>
      <w:r w:rsidRPr="00EF2A61">
        <w:rPr>
          <w:rFonts w:asciiTheme="minorHAnsi" w:hAnsiTheme="minorHAnsi" w:cstheme="minorHAnsi"/>
          <w:color w:val="000000"/>
        </w:rPr>
        <w:t xml:space="preserve">A </w:t>
      </w:r>
      <w:proofErr w:type="spellStart"/>
      <w:r w:rsidRPr="00EF2A61">
        <w:rPr>
          <w:rFonts w:asciiTheme="minorHAnsi" w:hAnsiTheme="minorHAnsi" w:cstheme="minorHAnsi"/>
          <w:color w:val="000000"/>
        </w:rPr>
        <w:t>rulírozó</w:t>
      </w:r>
      <w:proofErr w:type="spellEnd"/>
      <w:r w:rsidRPr="00EF2A61">
        <w:rPr>
          <w:rFonts w:asciiTheme="minorHAnsi" w:hAnsiTheme="minorHAnsi" w:cstheme="minorHAnsi"/>
          <w:color w:val="000000"/>
        </w:rPr>
        <w:t xml:space="preserve"> hiteleket meg kell bontani aszerint, hogy azok </w:t>
      </w:r>
      <w:proofErr w:type="spellStart"/>
      <w:r w:rsidRPr="00EF2A61">
        <w:rPr>
          <w:rFonts w:asciiTheme="minorHAnsi" w:hAnsiTheme="minorHAnsi" w:cstheme="minorHAnsi"/>
          <w:color w:val="000000"/>
        </w:rPr>
        <w:t>statisztikailag</w:t>
      </w:r>
      <w:proofErr w:type="spellEnd"/>
      <w:r w:rsidRPr="00EF2A61">
        <w:rPr>
          <w:rFonts w:asciiTheme="minorHAnsi" w:hAnsiTheme="minorHAnsi" w:cstheme="minorHAnsi"/>
          <w:color w:val="000000"/>
        </w:rPr>
        <w:t xml:space="preserve"> Folyószámla hitelnek vagy Egyéb hitelnek minősülnek.</w:t>
      </w:r>
    </w:p>
    <w:p w14:paraId="0B4BBA21" w14:textId="77777777" w:rsidR="00D86DB7" w:rsidRPr="00EF2A61" w:rsidRDefault="00D86DB7" w:rsidP="00D86DB7">
      <w:pPr>
        <w:keepNext/>
        <w:rPr>
          <w:rFonts w:asciiTheme="minorHAnsi" w:hAnsiTheme="minorHAnsi" w:cstheme="minorHAnsi"/>
          <w:color w:val="000000"/>
        </w:rPr>
      </w:pPr>
      <w:proofErr w:type="spellStart"/>
      <w:r w:rsidRPr="00EF2A61">
        <w:rPr>
          <w:rFonts w:asciiTheme="minorHAnsi" w:hAnsiTheme="minorHAnsi" w:cstheme="minorHAnsi"/>
          <w:color w:val="000000"/>
        </w:rPr>
        <w:t>Rulírozó</w:t>
      </w:r>
      <w:proofErr w:type="spellEnd"/>
      <w:r w:rsidRPr="00EF2A61">
        <w:rPr>
          <w:rFonts w:asciiTheme="minorHAnsi" w:hAnsiTheme="minorHAnsi" w:cstheme="minorHAnsi"/>
          <w:color w:val="000000"/>
        </w:rPr>
        <w:t xml:space="preserve"> hitel (folyószámlahitel)-ként kell kimutatni minden olyan </w:t>
      </w:r>
      <w:proofErr w:type="spellStart"/>
      <w:r w:rsidRPr="00EF2A61">
        <w:rPr>
          <w:rFonts w:asciiTheme="minorHAnsi" w:hAnsiTheme="minorHAnsi" w:cstheme="minorHAnsi"/>
          <w:color w:val="000000"/>
        </w:rPr>
        <w:t>újratöltődő</w:t>
      </w:r>
      <w:proofErr w:type="spellEnd"/>
      <w:r w:rsidRPr="00EF2A61">
        <w:rPr>
          <w:rFonts w:asciiTheme="minorHAnsi" w:hAnsiTheme="minorHAnsi" w:cstheme="minorHAnsi"/>
          <w:color w:val="000000"/>
        </w:rPr>
        <w:t xml:space="preserve"> hitelkövetelést, amely az alábbi tulajdonságok </w:t>
      </w:r>
      <w:r w:rsidRPr="00EF2A61">
        <w:rPr>
          <w:rFonts w:asciiTheme="minorHAnsi" w:hAnsiTheme="minorHAnsi" w:cstheme="minorHAnsi"/>
          <w:color w:val="000000"/>
          <w:u w:val="single"/>
        </w:rPr>
        <w:t>mindegyikével</w:t>
      </w:r>
      <w:r w:rsidRPr="00EF2A61">
        <w:rPr>
          <w:rFonts w:asciiTheme="minorHAnsi" w:hAnsiTheme="minorHAnsi" w:cstheme="minorHAnsi"/>
          <w:color w:val="000000"/>
        </w:rPr>
        <w:t xml:space="preserve"> rendelkezik:</w:t>
      </w:r>
    </w:p>
    <w:p w14:paraId="73302A80"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rPr>
      </w:pPr>
      <w:r w:rsidRPr="00EF2A61">
        <w:rPr>
          <w:rFonts w:asciiTheme="minorHAnsi" w:hAnsiTheme="minorHAnsi" w:cstheme="minorHAnsi"/>
          <w:color w:val="000000"/>
        </w:rPr>
        <w:t xml:space="preserve">a hitelfelvevő egy előre jóváhagyott összeghatárig használhat vagy </w:t>
      </w:r>
      <w:r w:rsidRPr="00EF2A61">
        <w:rPr>
          <w:rFonts w:asciiTheme="minorHAnsi" w:hAnsiTheme="minorHAnsi" w:cstheme="minorHAnsi"/>
        </w:rPr>
        <w:t>vehet fel pénzt,</w:t>
      </w:r>
    </w:p>
    <w:p w14:paraId="19DB584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rPr>
      </w:pPr>
      <w:r w:rsidRPr="00EF2A61">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a hitel többször igénybe vehető és</w:t>
      </w:r>
    </w:p>
    <w:p w14:paraId="56F756E7" w14:textId="77777777" w:rsidR="00D86DB7" w:rsidRPr="00EF2A61"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EF2A61">
        <w:rPr>
          <w:rFonts w:asciiTheme="minorHAnsi" w:hAnsiTheme="minorHAnsi" w:cstheme="minorHAnsi"/>
          <w:color w:val="000000"/>
        </w:rPr>
        <w:t>nincs rendszeres pénz-visszafizetési kötelezettség.</w:t>
      </w:r>
    </w:p>
    <w:p w14:paraId="69CDCB8F" w14:textId="77777777" w:rsidR="00D86DB7" w:rsidRPr="00EF2A61" w:rsidRDefault="00D86DB7" w:rsidP="00C32852">
      <w:pPr>
        <w:spacing w:after="0"/>
        <w:ind w:left="709"/>
        <w:rPr>
          <w:rFonts w:asciiTheme="minorHAnsi" w:hAnsiTheme="minorHAnsi" w:cstheme="minorHAnsi"/>
          <w:color w:val="000000"/>
        </w:rPr>
      </w:pPr>
    </w:p>
    <w:p w14:paraId="17071F84" w14:textId="6447FB0D" w:rsidR="00D86DB7" w:rsidRPr="00EF2A61" w:rsidRDefault="00D86DB7" w:rsidP="00D86DB7">
      <w:pPr>
        <w:pStyle w:val="Default"/>
        <w:spacing w:after="240" w:line="276" w:lineRule="auto"/>
        <w:jc w:val="both"/>
        <w:rPr>
          <w:rFonts w:asciiTheme="minorHAnsi" w:hAnsiTheme="minorHAnsi" w:cs="Arial"/>
          <w:sz w:val="20"/>
          <w:szCs w:val="20"/>
        </w:rPr>
      </w:pPr>
      <w:r w:rsidRPr="00EF2A61">
        <w:rPr>
          <w:rFonts w:asciiTheme="minorHAnsi" w:hAnsiTheme="minorHAnsi" w:cs="Arial"/>
          <w:sz w:val="20"/>
          <w:szCs w:val="20"/>
        </w:rPr>
        <w:t xml:space="preserve">Minden olyan </w:t>
      </w:r>
      <w:proofErr w:type="spellStart"/>
      <w:r w:rsidRPr="00EF2A61">
        <w:rPr>
          <w:rFonts w:asciiTheme="minorHAnsi" w:hAnsiTheme="minorHAnsi" w:cs="Arial"/>
          <w:sz w:val="20"/>
          <w:szCs w:val="20"/>
        </w:rPr>
        <w:t>rulírozó</w:t>
      </w:r>
      <w:proofErr w:type="spellEnd"/>
      <w:r w:rsidRPr="00EF2A61">
        <w:rPr>
          <w:rFonts w:asciiTheme="minorHAnsi" w:hAnsiTheme="minorHAnsi" w:cs="Arial"/>
          <w:sz w:val="20"/>
          <w:szCs w:val="20"/>
        </w:rPr>
        <w:t xml:space="preserve"> hitel, </w:t>
      </w:r>
      <w:r w:rsidR="008F4886" w:rsidRPr="00EF2A61">
        <w:rPr>
          <w:rFonts w:asciiTheme="minorHAnsi" w:hAnsiTheme="minorHAnsi" w:cs="Arial"/>
          <w:sz w:val="20"/>
          <w:szCs w:val="20"/>
        </w:rPr>
        <w:t>a</w:t>
      </w:r>
      <w:r w:rsidRPr="00EF2A61">
        <w:rPr>
          <w:rFonts w:asciiTheme="minorHAnsi" w:hAnsiTheme="minorHAnsi" w:cs="Arial"/>
          <w:sz w:val="20"/>
          <w:szCs w:val="20"/>
        </w:rPr>
        <w:t xml:space="preserve">mely </w:t>
      </w:r>
      <w:r w:rsidR="008F4886" w:rsidRPr="00EF2A61">
        <w:rPr>
          <w:rFonts w:asciiTheme="minorHAnsi" w:hAnsiTheme="minorHAnsi" w:cs="Arial"/>
          <w:sz w:val="20"/>
          <w:szCs w:val="20"/>
        </w:rPr>
        <w:t>esetén a hitelt folyósító pénzügyi intézmény megtagadhatja az igénybevételt</w:t>
      </w:r>
      <w:r w:rsidRPr="00EF2A61">
        <w:rPr>
          <w:rFonts w:asciiTheme="minorHAnsi" w:hAnsiTheme="minorHAnsi" w:cs="Arial"/>
          <w:sz w:val="20"/>
          <w:szCs w:val="20"/>
        </w:rPr>
        <w:t xml:space="preserve">, </w:t>
      </w:r>
      <w:proofErr w:type="spellStart"/>
      <w:r w:rsidRPr="00EF2A61">
        <w:rPr>
          <w:rFonts w:asciiTheme="minorHAnsi" w:hAnsiTheme="minorHAnsi" w:cs="Arial"/>
          <w:sz w:val="20"/>
          <w:szCs w:val="20"/>
        </w:rPr>
        <w:t>Rulírozó</w:t>
      </w:r>
      <w:proofErr w:type="spellEnd"/>
      <w:r w:rsidRPr="00EF2A61">
        <w:rPr>
          <w:rFonts w:asciiTheme="minorHAnsi" w:hAnsiTheme="minorHAnsi" w:cs="Arial"/>
          <w:sz w:val="20"/>
          <w:szCs w:val="20"/>
        </w:rPr>
        <w:t xml:space="preserve"> hitel (egyéb hitel) instrumentumként mutatandó ki.</w:t>
      </w:r>
    </w:p>
    <w:p w14:paraId="49278335" w14:textId="4C0084AB" w:rsidR="00A5302C" w:rsidRPr="00EF2A61" w:rsidRDefault="00F23B7A" w:rsidP="005847F9">
      <w:pPr>
        <w:rPr>
          <w:rFonts w:asciiTheme="minorHAnsi" w:hAnsiTheme="minorHAnsi" w:cstheme="minorHAnsi"/>
        </w:rPr>
      </w:pPr>
      <w:r w:rsidRPr="00EF2A61">
        <w:rPr>
          <w:rFonts w:asciiTheme="minorHAnsi" w:hAnsiTheme="minorHAnsi" w:cstheme="minorHAnsi"/>
        </w:rPr>
        <w:t xml:space="preserve">Vállalati </w:t>
      </w:r>
      <w:proofErr w:type="spellStart"/>
      <w:r w:rsidRPr="00EF2A61">
        <w:rPr>
          <w:rFonts w:asciiTheme="minorHAnsi" w:hAnsiTheme="minorHAnsi" w:cstheme="minorHAnsi"/>
        </w:rPr>
        <w:t>r</w:t>
      </w:r>
      <w:r w:rsidR="00A5302C" w:rsidRPr="00EF2A61">
        <w:rPr>
          <w:rFonts w:asciiTheme="minorHAnsi" w:hAnsiTheme="minorHAnsi" w:cstheme="minorHAnsi"/>
        </w:rPr>
        <w:t>ulírozó</w:t>
      </w:r>
      <w:proofErr w:type="spellEnd"/>
      <w:r w:rsidR="00A5302C" w:rsidRPr="00EF2A61">
        <w:rPr>
          <w:rFonts w:asciiTheme="minorHAnsi" w:hAnsiTheme="minorHAnsi" w:cstheme="minorHAnsi"/>
        </w:rPr>
        <w:t xml:space="preserve"> hitelek esetén a következőképpen kell eljárni:</w:t>
      </w:r>
    </w:p>
    <w:p w14:paraId="1E7817EF" w14:textId="05D18F06" w:rsidR="00A5302C" w:rsidRPr="00EF2A61" w:rsidRDefault="00A5302C" w:rsidP="00FE4455">
      <w:pPr>
        <w:pStyle w:val="Listaszerbekezds"/>
        <w:numPr>
          <w:ilvl w:val="0"/>
          <w:numId w:val="31"/>
        </w:numPr>
        <w:rPr>
          <w:rFonts w:asciiTheme="minorHAnsi" w:hAnsiTheme="minorHAnsi" w:cstheme="minorHAnsi"/>
        </w:rPr>
      </w:pPr>
      <w:r w:rsidRPr="00EF2A61">
        <w:rPr>
          <w:rFonts w:asciiTheme="minorHAnsi" w:hAnsiTheme="minorHAnsi" w:cstheme="minorHAnsi"/>
        </w:rPr>
        <w:t xml:space="preserve">amennyiben kifejezetten a nem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EF2A61" w:rsidRDefault="00A5302C" w:rsidP="00FE4455">
      <w:pPr>
        <w:pStyle w:val="Listaszerbekezds"/>
        <w:numPr>
          <w:ilvl w:val="1"/>
          <w:numId w:val="30"/>
        </w:numPr>
        <w:rPr>
          <w:rFonts w:asciiTheme="minorHAnsi" w:hAnsiTheme="minorHAnsi" w:cstheme="minorHAnsi"/>
        </w:rPr>
      </w:pPr>
      <w:r w:rsidRPr="00EF2A61">
        <w:rPr>
          <w:rFonts w:asciiTheme="minorHAnsi" w:hAnsiTheme="minorHAnsi" w:cstheme="minorHAnsi"/>
        </w:rPr>
        <w:t xml:space="preserve">az instrumentum főszabály szerint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EF2A61" w:rsidRDefault="00A5302C" w:rsidP="00FE4455">
      <w:pPr>
        <w:pStyle w:val="Listaszerbekezds"/>
        <w:numPr>
          <w:ilvl w:val="1"/>
          <w:numId w:val="30"/>
        </w:numPr>
        <w:rPr>
          <w:rFonts w:asciiTheme="minorHAnsi" w:hAnsiTheme="minorHAnsi" w:cstheme="minorHAnsi"/>
        </w:rPr>
      </w:pPr>
      <w:r w:rsidRPr="00EF2A61">
        <w:rPr>
          <w:rFonts w:asciiTheme="minorHAnsi" w:hAnsiTheme="minorHAnsi" w:cstheme="minorHAnsi"/>
        </w:rPr>
        <w:t xml:space="preserve">jelenthető a 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de egyidejűleg meg kell képezni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is az instrumentumot, ahol az instrumentum összege meg kell egyezzen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keretösszeggel</w:t>
      </w:r>
      <w:r w:rsidR="00F23B7A" w:rsidRPr="00EF2A61">
        <w:rPr>
          <w:rFonts w:asciiTheme="minorHAnsi" w:hAnsiTheme="minorHAnsi" w:cstheme="minorHAnsi"/>
        </w:rPr>
        <w:t>,</w:t>
      </w:r>
    </w:p>
    <w:p w14:paraId="541084C5" w14:textId="451D9384" w:rsidR="00F23B7A" w:rsidRPr="00EF2A61" w:rsidRDefault="00F23B7A" w:rsidP="00FE4455">
      <w:pPr>
        <w:pStyle w:val="Listaszerbekezds"/>
        <w:numPr>
          <w:ilvl w:val="0"/>
          <w:numId w:val="30"/>
        </w:numPr>
        <w:rPr>
          <w:rFonts w:asciiTheme="minorHAnsi" w:hAnsiTheme="minorHAnsi" w:cstheme="minorHAnsi"/>
        </w:rPr>
      </w:pPr>
      <w:r w:rsidRPr="00EF2A61">
        <w:rPr>
          <w:rFonts w:asciiTheme="minorHAnsi" w:hAnsiTheme="minorHAnsi" w:cstheme="minorHAnsi"/>
        </w:rPr>
        <w:t xml:space="preserve">amennyiben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 egy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hitelszerződés része és konkrét alkeret nyílik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hitelre, akkor a főkeret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történt megképzése után ugyanúgy kell eljárni, mint az a) pontban,</w:t>
      </w:r>
    </w:p>
    <w:p w14:paraId="0C05ABC6" w14:textId="7A6A04DA" w:rsidR="00F23B7A" w:rsidRPr="00EF2A61" w:rsidRDefault="00F23B7A" w:rsidP="00FE4455">
      <w:pPr>
        <w:pStyle w:val="Listaszerbekezds"/>
        <w:numPr>
          <w:ilvl w:val="0"/>
          <w:numId w:val="30"/>
        </w:numPr>
        <w:rPr>
          <w:rFonts w:asciiTheme="minorHAnsi" w:hAnsiTheme="minorHAnsi" w:cstheme="minorHAnsi"/>
        </w:rPr>
      </w:pPr>
      <w:r w:rsidRPr="00EF2A61">
        <w:rPr>
          <w:rFonts w:asciiTheme="minorHAnsi" w:hAnsiTheme="minorHAnsi" w:cstheme="minorHAnsi"/>
        </w:rPr>
        <w:t xml:space="preserve">amennyiben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 egy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hitelszerződés része, azonban nem nyílik konkrét alkeret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hitelre, akkor a főkeret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szerepeltetendő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kell megnyitni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EF2A61" w:rsidRDefault="00D86DB7" w:rsidP="00D86DB7">
      <w:pPr>
        <w:spacing w:after="0"/>
        <w:rPr>
          <w:rFonts w:asciiTheme="minorHAnsi" w:eastAsia="Times New Roman" w:hAnsiTheme="minorHAnsi" w:cstheme="minorHAnsi"/>
          <w:color w:val="000000" w:themeColor="text1"/>
        </w:rPr>
      </w:pPr>
      <w:r w:rsidRPr="00EF2A61">
        <w:rPr>
          <w:rFonts w:asciiTheme="minorHAnsi" w:hAnsiTheme="minorHAnsi" w:cstheme="minorHAnsi"/>
        </w:rPr>
        <w:t xml:space="preserve">Tranzakciós adatokat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folyószámlahitelek és hitelkártya követelések esetén nem kell jelenteni. Amennyiben </w:t>
      </w:r>
      <w:r w:rsidRPr="00EF2A61">
        <w:rPr>
          <w:rFonts w:asciiTheme="minorHAnsi" w:eastAsia="Times New Roman" w:hAnsiTheme="minorHAnsi" w:cstheme="minorHAnsi"/>
          <w:color w:val="000000" w:themeColor="text1"/>
        </w:rPr>
        <w:t>problémássá válnak ezen instrumentumok (ha a hitel késedelmes/</w:t>
      </w:r>
      <w:proofErr w:type="spellStart"/>
      <w:r w:rsidRPr="00EF2A61">
        <w:rPr>
          <w:rFonts w:asciiTheme="minorHAnsi" w:eastAsia="Times New Roman" w:hAnsiTheme="minorHAnsi" w:cstheme="minorHAnsi"/>
          <w:color w:val="000000" w:themeColor="text1"/>
        </w:rPr>
        <w:t>default</w:t>
      </w:r>
      <w:proofErr w:type="spellEnd"/>
      <w:r w:rsidRPr="00EF2A61">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EF2A61">
        <w:rPr>
          <w:rFonts w:asciiTheme="minorHAnsi" w:eastAsia="Times New Roman" w:hAnsiTheme="minorHAnsi" w:cstheme="minorHAnsi"/>
          <w:color w:val="000000" w:themeColor="text1"/>
        </w:rPr>
        <w:t>TORL</w:t>
      </w:r>
      <w:proofErr w:type="spellEnd"/>
      <w:r w:rsidRPr="00EF2A61">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EF2A61">
        <w:rPr>
          <w:rFonts w:asciiTheme="minorHAnsi" w:eastAsia="Times New Roman" w:hAnsiTheme="minorHAnsi" w:cstheme="minorHAnsi"/>
          <w:color w:val="000000" w:themeColor="text1"/>
        </w:rPr>
        <w:t>KESD</w:t>
      </w:r>
      <w:proofErr w:type="spellEnd"/>
      <w:r w:rsidRPr="00EF2A61">
        <w:rPr>
          <w:rFonts w:asciiTheme="minorHAnsi" w:eastAsia="Times New Roman" w:hAnsiTheme="minorHAnsi" w:cstheme="minorHAnsi"/>
          <w:color w:val="000000" w:themeColor="text1"/>
        </w:rPr>
        <w:t xml:space="preserve"> táblában. </w:t>
      </w:r>
    </w:p>
    <w:p w14:paraId="57AB19B9" w14:textId="77777777" w:rsidR="00D86DB7" w:rsidRPr="00EF2A61" w:rsidRDefault="00D86DB7" w:rsidP="00D86DB7">
      <w:pPr>
        <w:spacing w:after="0"/>
        <w:rPr>
          <w:rFonts w:asciiTheme="minorHAnsi" w:hAnsiTheme="minorHAnsi" w:cstheme="minorHAnsi"/>
        </w:rPr>
      </w:pPr>
    </w:p>
    <w:p w14:paraId="5A06BFA6" w14:textId="77777777" w:rsidR="00D86DB7" w:rsidRPr="00EF2A61" w:rsidRDefault="00D86DB7" w:rsidP="00C32852">
      <w:pPr>
        <w:ind w:left="360"/>
        <w:rPr>
          <w:rFonts w:asciiTheme="minorHAnsi" w:hAnsiTheme="minorHAnsi" w:cstheme="minorHAnsi"/>
        </w:rPr>
      </w:pP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folyószámlahitelek és hitelkártya követelések esetén a kamatadatok jelentős része nem töltendő (ld.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kamatokra vonatkozó leírása).</w:t>
      </w:r>
    </w:p>
    <w:p w14:paraId="31E3EC10" w14:textId="5958E325" w:rsidR="00F23B7A" w:rsidRPr="00EF2A61" w:rsidRDefault="00F23B7A" w:rsidP="00F23B7A">
      <w:pPr>
        <w:rPr>
          <w:rFonts w:asciiTheme="minorHAnsi" w:hAnsiTheme="minorHAnsi" w:cstheme="minorHAnsi"/>
        </w:rPr>
      </w:pPr>
      <w:r w:rsidRPr="00EF2A61">
        <w:rPr>
          <w:rFonts w:asciiTheme="minorHAnsi" w:hAnsiTheme="minorHAnsi" w:cstheme="minorHAnsi"/>
        </w:rPr>
        <w:t xml:space="preserve">A háztartási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hiteleket és a kártyahiteleket az a) első bekezdése szerint kell jelenteni.</w:t>
      </w:r>
    </w:p>
    <w:p w14:paraId="4CB49E0F" w14:textId="7C9692CD" w:rsidR="00AD2D6E" w:rsidRPr="00EF2A61" w:rsidRDefault="00AD2D6E" w:rsidP="00AD2D6E">
      <w:pPr>
        <w:autoSpaceDE w:val="0"/>
        <w:autoSpaceDN w:val="0"/>
        <w:spacing w:before="40" w:after="40" w:line="280" w:lineRule="atLeast"/>
        <w:rPr>
          <w:rFonts w:asciiTheme="minorHAnsi" w:hAnsiTheme="minorHAnsi" w:cstheme="minorHAnsi"/>
          <w:color w:val="000000"/>
        </w:rPr>
      </w:pPr>
      <w:r w:rsidRPr="00EF2A61">
        <w:rPr>
          <w:rFonts w:asciiTheme="minorHAnsi" w:hAnsiTheme="minorHAnsi" w:cstheme="minorHAnsi"/>
        </w:rPr>
        <w:t xml:space="preserve">Az M03 adatgyűjtéssel konzisztensen </w:t>
      </w:r>
      <w:r w:rsidR="00F63C59" w:rsidRPr="00EF2A61">
        <w:t>’Kamatmentes periódust biztosító hitelkártya követelés'</w:t>
      </w:r>
      <w:r w:rsidR="00F63C59" w:rsidRPr="00EF2A61">
        <w:rPr>
          <w:rFonts w:asciiTheme="minorHAnsi" w:hAnsiTheme="minorHAnsi" w:cstheme="minorHAnsi"/>
          <w:b/>
        </w:rPr>
        <w:t xml:space="preserve"> </w:t>
      </w:r>
      <w:r w:rsidRPr="00EF2A61">
        <w:rPr>
          <w:rFonts w:asciiTheme="minorHAnsi" w:hAnsiTheme="minorHAnsi" w:cstheme="minorHAnsi"/>
          <w:b/>
        </w:rPr>
        <w:t>(’</w:t>
      </w:r>
      <w:proofErr w:type="spellStart"/>
      <w:r w:rsidRPr="00EF2A61">
        <w:rPr>
          <w:rFonts w:asciiTheme="minorHAnsi" w:hAnsiTheme="minorHAnsi" w:cstheme="minorHAnsi"/>
          <w:b/>
        </w:rPr>
        <w:t>HITKAR_KOV</w:t>
      </w:r>
      <w:proofErr w:type="spellEnd"/>
      <w:r w:rsidRPr="00EF2A61">
        <w:rPr>
          <w:rFonts w:asciiTheme="minorHAnsi" w:hAnsiTheme="minorHAnsi" w:cstheme="minorHAnsi"/>
          <w:b/>
        </w:rPr>
        <w:t xml:space="preserve">’) </w:t>
      </w:r>
      <w:r w:rsidRPr="00EF2A61">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EF2A61">
        <w:rPr>
          <w:rFonts w:asciiTheme="minorHAnsi" w:hAnsiTheme="minorHAnsi" w:cstheme="minorHAnsi"/>
        </w:rPr>
        <w:t>EGYEB_FHIT</w:t>
      </w:r>
      <w:proofErr w:type="spellEnd"/>
      <w:r w:rsidRPr="00EF2A61">
        <w:rPr>
          <w:rFonts w:asciiTheme="minorHAnsi" w:hAnsiTheme="minorHAnsi" w:cstheme="minorHAnsi"/>
        </w:rPr>
        <w:t>’) között, míg nem lakossági partnerekkel szemben az Egyéb hitelek (’</w:t>
      </w:r>
      <w:proofErr w:type="spellStart"/>
      <w:r w:rsidRPr="00EF2A61">
        <w:rPr>
          <w:rFonts w:asciiTheme="minorHAnsi" w:hAnsiTheme="minorHAnsi" w:cstheme="minorHAnsi"/>
        </w:rPr>
        <w:t>EGYEB_HIT</w:t>
      </w:r>
      <w:proofErr w:type="spellEnd"/>
      <w:r w:rsidRPr="00EF2A61">
        <w:rPr>
          <w:rFonts w:asciiTheme="minorHAnsi" w:hAnsiTheme="minorHAnsi" w:cstheme="minorHAnsi"/>
        </w:rPr>
        <w:t>’) között, a szerződésben rögzített lejáratnak megfelelően kell kimutatni.</w:t>
      </w:r>
      <w:r w:rsidRPr="00EF2A61">
        <w:rPr>
          <w:rFonts w:asciiTheme="minorHAnsi" w:hAnsiTheme="minorHAnsi" w:cstheme="minorHAnsi"/>
          <w:color w:val="000000"/>
        </w:rPr>
        <w:t xml:space="preserve">  </w:t>
      </w:r>
    </w:p>
    <w:p w14:paraId="4EAA9AE5" w14:textId="77777777" w:rsidR="00255461" w:rsidRPr="00EF2A61"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EF2A61" w:rsidRDefault="00255461" w:rsidP="00255461">
      <w:pPr>
        <w:pStyle w:val="Listaszerbekezds"/>
        <w:numPr>
          <w:ilvl w:val="0"/>
          <w:numId w:val="0"/>
        </w:numPr>
        <w:spacing w:after="0"/>
        <w:rPr>
          <w:rFonts w:eastAsia="Times New Roman" w:cstheme="minorHAnsi"/>
        </w:rPr>
      </w:pPr>
      <w:r w:rsidRPr="00EF2A61">
        <w:rPr>
          <w:rFonts w:eastAsia="Times New Roman" w:cstheme="minorHAnsi"/>
        </w:rPr>
        <w:t xml:space="preserve">Az „eredeti lejárat” mezőben az M02/M03-as jelentésekkel konzisztensen kell eljárni azzal a kivétellel, hogy </w:t>
      </w:r>
      <w:proofErr w:type="spellStart"/>
      <w:r w:rsidRPr="00EF2A61">
        <w:rPr>
          <w:rFonts w:eastAsia="Times New Roman" w:cstheme="minorHAnsi"/>
        </w:rPr>
        <w:t>rulírozó</w:t>
      </w:r>
      <w:proofErr w:type="spellEnd"/>
      <w:r w:rsidRPr="00EF2A61">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sidRPr="00EF2A61">
        <w:rPr>
          <w:rFonts w:eastAsia="Times New Roman" w:cstheme="minorHAnsi"/>
        </w:rPr>
        <w:t>rulírozó</w:t>
      </w:r>
      <w:proofErr w:type="spellEnd"/>
      <w:r w:rsidRPr="00EF2A61">
        <w:rPr>
          <w:rFonts w:eastAsia="Times New Roman" w:cstheme="minorHAnsi"/>
        </w:rPr>
        <w:t xml:space="preserve"> folyószámlahitelek és a kártyahitelek esetén.</w:t>
      </w:r>
    </w:p>
    <w:p w14:paraId="5072B7D3" w14:textId="48208FFF" w:rsidR="00AD2D6E" w:rsidRPr="00EF2A61" w:rsidRDefault="00AD2D6E" w:rsidP="00F23B7A">
      <w:pPr>
        <w:rPr>
          <w:rFonts w:asciiTheme="minorHAnsi" w:hAnsiTheme="minorHAnsi" w:cstheme="minorHAnsi"/>
        </w:rPr>
      </w:pPr>
    </w:p>
    <w:p w14:paraId="02FA8B29" w14:textId="62072010" w:rsidR="008E431D" w:rsidRPr="00EF2A61" w:rsidRDefault="00255461" w:rsidP="00AF73F2">
      <w:pPr>
        <w:ind w:left="720" w:hanging="360"/>
      </w:pPr>
      <w:r w:rsidRPr="00EF2A61">
        <w:rPr>
          <w:rFonts w:asciiTheme="minorHAnsi" w:hAnsiTheme="minorHAnsi" w:cstheme="minorHAnsi"/>
        </w:rPr>
        <w:t xml:space="preserve">Minden esetben töltendő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 (keret)szerződés lejáratának időpontja”,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EF2A61">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EF2A61">
        <w:rPr>
          <w:rFonts w:asciiTheme="minorHAnsi" w:hAnsiTheme="minorHAnsi" w:cstheme="minorHAnsi"/>
        </w:rPr>
        <w:t>enm</w:t>
      </w:r>
      <w:proofErr w:type="spellEnd"/>
      <w:r w:rsidR="008E431D" w:rsidRPr="00EF2A61">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EF2A61">
        <w:t xml:space="preserve">amennyiben valamely hitelkonstrukció esetében lehetőség van bizonyos, előre meghatározott </w:t>
      </w:r>
      <w:proofErr w:type="spellStart"/>
      <w:r w:rsidR="008E431D" w:rsidRPr="00EF2A61">
        <w:t>időszakonkénti</w:t>
      </w:r>
      <w:proofErr w:type="spellEnd"/>
      <w:r w:rsidR="008E431D" w:rsidRPr="00EF2A61">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EF2A61" w:rsidRDefault="00255461" w:rsidP="00255461">
      <w:pPr>
        <w:rPr>
          <w:rFonts w:asciiTheme="minorHAnsi" w:hAnsiTheme="minorHAnsi" w:cstheme="minorHAnsi"/>
        </w:rPr>
      </w:pPr>
    </w:p>
    <w:p w14:paraId="1A08FF2F" w14:textId="77777777" w:rsidR="00081E6D" w:rsidRPr="00EF2A61" w:rsidRDefault="00081E6D" w:rsidP="00081E6D">
      <w:pPr>
        <w:ind w:left="720" w:hanging="360"/>
        <w:rPr>
          <w:rFonts w:asciiTheme="minorHAnsi" w:hAnsiTheme="minorHAnsi" w:cstheme="minorHAnsi"/>
        </w:rPr>
      </w:pPr>
    </w:p>
    <w:p w14:paraId="4F546A2B" w14:textId="61E0B50D" w:rsidR="006C1FB5" w:rsidRPr="00EF2A61" w:rsidRDefault="00C03BC7" w:rsidP="00D47A9D">
      <w:pPr>
        <w:pStyle w:val="Cmsor3"/>
        <w:rPr>
          <w:rFonts w:asciiTheme="minorHAnsi" w:hAnsiTheme="minorHAnsi" w:cstheme="minorHAnsi"/>
          <w:b/>
          <w:szCs w:val="20"/>
        </w:rPr>
      </w:pPr>
      <w:bookmarkStart w:id="502" w:name="_Toc64967423"/>
      <w:bookmarkStart w:id="503" w:name="_Toc149902046"/>
      <w:bookmarkStart w:id="504" w:name="_Toc206686188"/>
      <w:bookmarkStart w:id="505" w:name="_Toc188019116"/>
      <w:r w:rsidRPr="00EF2A61">
        <w:rPr>
          <w:rFonts w:asciiTheme="minorHAnsi" w:hAnsiTheme="minorHAnsi" w:cstheme="minorHAnsi"/>
          <w:b/>
          <w:szCs w:val="20"/>
        </w:rPr>
        <w:t>Átsorolások kezelése az adatmodellben</w:t>
      </w:r>
      <w:bookmarkEnd w:id="502"/>
      <w:bookmarkEnd w:id="503"/>
      <w:bookmarkEnd w:id="504"/>
      <w:bookmarkEnd w:id="505"/>
    </w:p>
    <w:p w14:paraId="4B5FE9C8" w14:textId="4B735624" w:rsidR="00186FE4" w:rsidRPr="00EF2A61" w:rsidRDefault="0019763F" w:rsidP="005847F9">
      <w:pPr>
        <w:rPr>
          <w:rFonts w:asciiTheme="minorHAnsi" w:hAnsiTheme="minorHAnsi" w:cstheme="minorHAnsi"/>
        </w:rPr>
      </w:pPr>
      <w:r w:rsidRPr="00EF2A61">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EF2A61">
        <w:rPr>
          <w:rFonts w:asciiTheme="minorHAnsi" w:hAnsiTheme="minorHAnsi" w:cstheme="minorHAnsi"/>
        </w:rPr>
        <w:t>’</w:t>
      </w:r>
      <w:r w:rsidRPr="00EF2A61">
        <w:rPr>
          <w:rFonts w:asciiTheme="minorHAnsi" w:hAnsiTheme="minorHAnsi" w:cstheme="minorHAnsi"/>
        </w:rPr>
        <w:t>A</w:t>
      </w:r>
      <w:r w:rsidR="00501639" w:rsidRPr="00EF2A61">
        <w:rPr>
          <w:rFonts w:asciiTheme="minorHAnsi" w:hAnsiTheme="minorHAnsi" w:cstheme="minorHAnsi"/>
        </w:rPr>
        <w:t>’</w:t>
      </w:r>
      <w:r w:rsidRPr="00EF2A61">
        <w:rPr>
          <w:rFonts w:asciiTheme="minorHAnsi" w:hAnsiTheme="minorHAnsi" w:cstheme="minorHAnsi"/>
        </w:rPr>
        <w:t xml:space="preserve"> szektoros ügyfél pénzügyi szektorba kerülése, instrumentum devizanemének megváltozása, eredeti lejárat </w:t>
      </w:r>
      <w:proofErr w:type="gramStart"/>
      <w:r w:rsidRPr="00EF2A61">
        <w:rPr>
          <w:rFonts w:asciiTheme="minorHAnsi" w:hAnsiTheme="minorHAnsi" w:cstheme="minorHAnsi"/>
        </w:rPr>
        <w:t>megváltozása,</w:t>
      </w:r>
      <w:proofErr w:type="gramEnd"/>
      <w:r w:rsidRPr="00EF2A61">
        <w:rPr>
          <w:rFonts w:asciiTheme="minorHAnsi" w:hAnsiTheme="minorHAnsi" w:cstheme="minorHAnsi"/>
        </w:rPr>
        <w:t xml:space="preserve"> stb.). </w:t>
      </w:r>
      <w:r w:rsidR="00186FE4" w:rsidRPr="00EF2A61">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EF2A61" w:rsidRDefault="00186FE4" w:rsidP="00186FE4">
      <w:pPr>
        <w:pStyle w:val="Listaszerbekezds"/>
        <w:numPr>
          <w:ilvl w:val="0"/>
          <w:numId w:val="17"/>
        </w:numPr>
        <w:rPr>
          <w:rFonts w:asciiTheme="minorHAnsi" w:hAnsiTheme="minorHAnsi" w:cstheme="minorHAnsi"/>
        </w:rPr>
      </w:pPr>
      <w:r w:rsidRPr="00EF2A61">
        <w:rPr>
          <w:rFonts w:asciiTheme="minorHAnsi" w:hAnsiTheme="minorHAnsi" w:cstheme="minorHAnsi"/>
        </w:rPr>
        <w:t xml:space="preserve">korábban </w:t>
      </w:r>
      <w:r w:rsidR="00E0037A" w:rsidRPr="00EF2A61">
        <w:rPr>
          <w:rFonts w:asciiTheme="minorHAnsi" w:hAnsiTheme="minorHAnsi" w:cstheme="minorHAnsi"/>
        </w:rPr>
        <w:t>nem HITREG-releváns</w:t>
      </w:r>
      <w:r w:rsidRPr="00EF2A61">
        <w:rPr>
          <w:rFonts w:asciiTheme="minorHAnsi" w:hAnsiTheme="minorHAnsi" w:cstheme="minorHAnsi"/>
        </w:rPr>
        <w:t xml:space="preserve"> szektoron </w:t>
      </w:r>
      <w:r w:rsidR="00E0037A" w:rsidRPr="00EF2A61">
        <w:rPr>
          <w:rFonts w:asciiTheme="minorHAnsi" w:hAnsiTheme="minorHAnsi" w:cstheme="minorHAnsi"/>
        </w:rPr>
        <w:t xml:space="preserve">(C szektor, kivéve C6) </w:t>
      </w:r>
      <w:r w:rsidRPr="00EF2A61">
        <w:rPr>
          <w:rFonts w:asciiTheme="minorHAnsi" w:hAnsiTheme="minorHAnsi" w:cstheme="minorHAnsi"/>
        </w:rPr>
        <w:t xml:space="preserve">nyilvántartott ügyfél </w:t>
      </w:r>
      <w:r w:rsidR="00B07CA8" w:rsidRPr="00EF2A61">
        <w:rPr>
          <w:rFonts w:asciiTheme="minorHAnsi" w:hAnsiTheme="minorHAnsi" w:cstheme="minorHAnsi"/>
        </w:rPr>
        <w:t>HITREG-releváns</w:t>
      </w:r>
      <w:r w:rsidRPr="00EF2A61">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EF2A61">
        <w:rPr>
          <w:rFonts w:asciiTheme="minorHAnsi" w:hAnsiTheme="minorHAnsi" w:cstheme="minorHAnsi"/>
        </w:rPr>
        <w:t>ATSOROL</w:t>
      </w:r>
      <w:proofErr w:type="spellEnd"/>
      <w:r w:rsidRPr="00EF2A61">
        <w:rPr>
          <w:rFonts w:asciiTheme="minorHAnsi" w:hAnsiTheme="minorHAnsi" w:cstheme="minorHAnsi"/>
        </w:rPr>
        <w:t>’ kell legyen.</w:t>
      </w:r>
    </w:p>
    <w:p w14:paraId="73D0D1A3" w14:textId="660B239B" w:rsidR="00186FE4" w:rsidRPr="00EF2A61" w:rsidRDefault="00186FE4" w:rsidP="00186FE4">
      <w:pPr>
        <w:pStyle w:val="Listaszerbekezds"/>
        <w:numPr>
          <w:ilvl w:val="0"/>
          <w:numId w:val="17"/>
        </w:numPr>
        <w:rPr>
          <w:rFonts w:asciiTheme="minorHAnsi" w:hAnsiTheme="minorHAnsi" w:cstheme="minorHAnsi"/>
        </w:rPr>
      </w:pPr>
      <w:r w:rsidRPr="00EF2A61">
        <w:rPr>
          <w:rFonts w:asciiTheme="minorHAnsi" w:hAnsiTheme="minorHAnsi" w:cstheme="minorHAnsi"/>
        </w:rPr>
        <w:t>korábban HITREG-releváns instrumentum</w:t>
      </w:r>
      <w:r w:rsidR="00C630D5" w:rsidRPr="00EF2A61">
        <w:rPr>
          <w:rFonts w:asciiTheme="minorHAnsi" w:hAnsiTheme="minorHAnsi" w:cstheme="minorHAnsi"/>
        </w:rPr>
        <w:t xml:space="preserve"> típus</w:t>
      </w:r>
      <w:r w:rsidRPr="00EF2A61">
        <w:rPr>
          <w:rFonts w:asciiTheme="minorHAnsi" w:hAnsiTheme="minorHAnsi" w:cstheme="minorHAnsi"/>
        </w:rPr>
        <w:t xml:space="preserve"> nem HITREG-releváns instrumentum</w:t>
      </w:r>
      <w:r w:rsidR="00C630D5" w:rsidRPr="00EF2A61">
        <w:rPr>
          <w:rFonts w:asciiTheme="minorHAnsi" w:hAnsiTheme="minorHAnsi" w:cstheme="minorHAnsi"/>
        </w:rPr>
        <w:t xml:space="preserve"> típus</w:t>
      </w:r>
      <w:r w:rsidRPr="00EF2A61">
        <w:rPr>
          <w:rFonts w:asciiTheme="minorHAnsi" w:hAnsiTheme="minorHAnsi" w:cstheme="minorHAnsi"/>
        </w:rPr>
        <w:t xml:space="preserve">ra vált: a megszűnés módja </w:t>
      </w:r>
      <w:proofErr w:type="spellStart"/>
      <w:r w:rsidR="00501639" w:rsidRPr="00EF2A61">
        <w:rPr>
          <w:rFonts w:asciiTheme="minorHAnsi" w:hAnsiTheme="minorHAnsi" w:cstheme="minorHAnsi"/>
        </w:rPr>
        <w:t>INSTM</w:t>
      </w:r>
      <w:proofErr w:type="spellEnd"/>
      <w:r w:rsidR="00501639" w:rsidRPr="00EF2A61">
        <w:rPr>
          <w:rFonts w:asciiTheme="minorHAnsi" w:hAnsiTheme="minorHAnsi" w:cstheme="minorHAnsi"/>
        </w:rPr>
        <w:t xml:space="preserve">-ben </w:t>
      </w:r>
      <w:r w:rsidRPr="00EF2A61">
        <w:rPr>
          <w:rFonts w:asciiTheme="minorHAnsi" w:hAnsiTheme="minorHAnsi" w:cstheme="minorHAnsi"/>
        </w:rPr>
        <w:t>’</w:t>
      </w:r>
      <w:proofErr w:type="spellStart"/>
      <w:r w:rsidRPr="00EF2A61">
        <w:rPr>
          <w:rFonts w:asciiTheme="minorHAnsi" w:hAnsiTheme="minorHAnsi" w:cstheme="minorHAnsi"/>
        </w:rPr>
        <w:t>ATSOROL</w:t>
      </w:r>
      <w:proofErr w:type="spellEnd"/>
      <w:r w:rsidRPr="00EF2A61">
        <w:rPr>
          <w:rFonts w:asciiTheme="minorHAnsi" w:hAnsiTheme="minorHAnsi" w:cstheme="minorHAnsi"/>
        </w:rPr>
        <w:t>’ -</w:t>
      </w:r>
      <w:proofErr w:type="spellStart"/>
      <w:r w:rsidRPr="00EF2A61">
        <w:rPr>
          <w:rFonts w:asciiTheme="minorHAnsi" w:hAnsiTheme="minorHAnsi" w:cstheme="minorHAnsi"/>
        </w:rPr>
        <w:t>tként</w:t>
      </w:r>
      <w:proofErr w:type="spellEnd"/>
      <w:r w:rsidRPr="00EF2A61">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EF2A61" w:rsidRDefault="00186FE4" w:rsidP="00BC30CE">
      <w:pPr>
        <w:rPr>
          <w:rFonts w:asciiTheme="minorHAnsi" w:hAnsiTheme="minorHAnsi" w:cstheme="minorHAnsi"/>
        </w:rPr>
      </w:pPr>
      <w:r w:rsidRPr="00EF2A61">
        <w:rPr>
          <w:rFonts w:asciiTheme="minorHAnsi" w:hAnsiTheme="minorHAnsi" w:cstheme="minorHAnsi"/>
        </w:rPr>
        <w:t>Amennyiben valamely instrumentum olyan módon változik, hogy az nem okoz HITREG-</w:t>
      </w:r>
      <w:proofErr w:type="spellStart"/>
      <w:r w:rsidRPr="00EF2A61">
        <w:rPr>
          <w:rFonts w:asciiTheme="minorHAnsi" w:hAnsiTheme="minorHAnsi" w:cstheme="minorHAnsi"/>
        </w:rPr>
        <w:t>ből</w:t>
      </w:r>
      <w:proofErr w:type="spellEnd"/>
      <w:r w:rsidRPr="00EF2A61">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EF2A61">
        <w:rPr>
          <w:rFonts w:asciiTheme="minorHAnsi" w:hAnsiTheme="minorHAnsi" w:cstheme="minorHAnsi"/>
        </w:rPr>
        <w:t>ATSOROL</w:t>
      </w:r>
      <w:proofErr w:type="spellEnd"/>
      <w:r w:rsidRPr="00EF2A61">
        <w:rPr>
          <w:rFonts w:asciiTheme="minorHAnsi" w:hAnsiTheme="minorHAnsi" w:cstheme="minorHAnsi"/>
        </w:rPr>
        <w:t xml:space="preserve">’ kód alkalmazandó keletkezési, illetve megszűnési módként. </w:t>
      </w:r>
      <w:r w:rsidR="00BC30CE" w:rsidRPr="00EF2A61">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EF2A61" w:rsidRDefault="00186FE4" w:rsidP="00186FE4">
      <w:pPr>
        <w:rPr>
          <w:rFonts w:asciiTheme="minorHAnsi" w:hAnsiTheme="minorHAnsi" w:cstheme="minorHAnsi"/>
        </w:rPr>
      </w:pPr>
    </w:p>
    <w:p w14:paraId="7F9DFB9B" w14:textId="7E6F513B" w:rsidR="006C1FB5" w:rsidRPr="00EF2A61" w:rsidRDefault="00186FE4" w:rsidP="005847F9">
      <w:pPr>
        <w:rPr>
          <w:rFonts w:asciiTheme="minorHAnsi" w:hAnsiTheme="minorHAnsi" w:cstheme="minorHAnsi"/>
        </w:rPr>
      </w:pPr>
      <w:r w:rsidRPr="00EF2A61">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EF2A61">
        <w:rPr>
          <w:rFonts w:asciiTheme="minorHAnsi" w:hAnsiTheme="minorHAnsi" w:cstheme="minorHAnsi"/>
        </w:rPr>
        <w:t>szek</w:t>
      </w:r>
      <w:r w:rsidR="00776E36" w:rsidRPr="00EF2A61">
        <w:rPr>
          <w:rFonts w:asciiTheme="minorHAnsi" w:hAnsiTheme="minorHAnsi" w:cstheme="minorHAnsi"/>
        </w:rPr>
        <w:t>t</w:t>
      </w:r>
      <w:r w:rsidRPr="00EF2A61">
        <w:rPr>
          <w:rFonts w:asciiTheme="minorHAnsi" w:hAnsiTheme="minorHAnsi" w:cstheme="minorHAnsi"/>
        </w:rPr>
        <w:t>orbesorolás,</w:t>
      </w:r>
      <w:proofErr w:type="gramEnd"/>
      <w:r w:rsidRPr="00EF2A61">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EF2A61" w:rsidRDefault="008B2229" w:rsidP="008B2229">
      <w:pPr>
        <w:rPr>
          <w:rFonts w:asciiTheme="minorHAnsi" w:hAnsiTheme="minorHAnsi" w:cstheme="minorHAnsi"/>
        </w:rPr>
      </w:pPr>
      <w:r w:rsidRPr="00EF2A61">
        <w:rPr>
          <w:rFonts w:asciiTheme="minorHAnsi" w:hAnsiTheme="minorHAnsi" w:cstheme="minorHAnsi"/>
        </w:rPr>
        <w:t>’</w:t>
      </w:r>
      <w:proofErr w:type="spellStart"/>
      <w:r w:rsidRPr="00EF2A61">
        <w:rPr>
          <w:rFonts w:asciiTheme="minorHAnsi" w:hAnsiTheme="minorHAnsi" w:cstheme="minorHAnsi"/>
        </w:rPr>
        <w:t>ATSOROL</w:t>
      </w:r>
      <w:proofErr w:type="spellEnd"/>
      <w:r w:rsidRPr="00EF2A61">
        <w:rPr>
          <w:rFonts w:asciiTheme="minorHAnsi" w:hAnsiTheme="minorHAnsi" w:cstheme="minorHAnsi"/>
        </w:rPr>
        <w:t>’ keletkezési kód esetén nem kell jelenteni az új szerződéses kamat adatokat, az HITREG</w:t>
      </w:r>
      <w:r w:rsidR="008772C9" w:rsidRPr="00EF2A61">
        <w:rPr>
          <w:rFonts w:asciiTheme="minorHAnsi" w:hAnsiTheme="minorHAnsi" w:cstheme="minorHAnsi"/>
        </w:rPr>
        <w:t xml:space="preserve"> </w:t>
      </w:r>
      <w:r w:rsidRPr="00EF2A61">
        <w:rPr>
          <w:rFonts w:asciiTheme="minorHAnsi" w:hAnsiTheme="minorHAnsi" w:cstheme="minorHAnsi"/>
        </w:rPr>
        <w:t>-</w:t>
      </w:r>
      <w:r w:rsidR="008772C9" w:rsidRPr="00EF2A61">
        <w:rPr>
          <w:rFonts w:asciiTheme="minorHAnsi" w:hAnsiTheme="minorHAnsi" w:cstheme="minorHAnsi"/>
        </w:rPr>
        <w:t xml:space="preserve"> </w:t>
      </w:r>
      <w:r w:rsidRPr="00EF2A61">
        <w:rPr>
          <w:rFonts w:asciiTheme="minorHAnsi" w:hAnsiTheme="minorHAnsi" w:cstheme="minorHAnsi"/>
        </w:rPr>
        <w:t xml:space="preserve">releváns szektorba kerülést megelőző törlesztési események nem jelentendők. A </w:t>
      </w:r>
      <w:proofErr w:type="spellStart"/>
      <w:r w:rsidRPr="00EF2A61">
        <w:rPr>
          <w:rFonts w:asciiTheme="minorHAnsi" w:hAnsiTheme="minorHAnsi" w:cstheme="minorHAnsi"/>
        </w:rPr>
        <w:t>KESD</w:t>
      </w:r>
      <w:proofErr w:type="spellEnd"/>
      <w:r w:rsidRPr="00EF2A61">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EF2A61" w:rsidRDefault="00526BE3" w:rsidP="005847F9">
      <w:pPr>
        <w:rPr>
          <w:rFonts w:asciiTheme="minorHAnsi" w:hAnsiTheme="minorHAnsi" w:cstheme="minorHAnsi"/>
        </w:rPr>
      </w:pPr>
      <w:r w:rsidRPr="00EF2A61">
        <w:rPr>
          <w:rFonts w:asciiTheme="minorHAnsi" w:hAnsiTheme="minorHAnsi" w:cstheme="minorHAnsi"/>
        </w:rPr>
        <w:t xml:space="preserve">Amennyiben technikai probléma miatt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EF2A61">
        <w:rPr>
          <w:rFonts w:asciiTheme="minorHAnsi" w:hAnsiTheme="minorHAnsi" w:cstheme="minorHAnsi"/>
        </w:rPr>
        <w:t>ATSOROL</w:t>
      </w:r>
      <w:proofErr w:type="spellEnd"/>
      <w:r w:rsidRPr="00EF2A61">
        <w:rPr>
          <w:rFonts w:asciiTheme="minorHAnsi" w:hAnsiTheme="minorHAnsi" w:cstheme="minorHAnsi"/>
        </w:rPr>
        <w:t xml:space="preserve"> jelentendő.</w:t>
      </w:r>
    </w:p>
    <w:p w14:paraId="47D48458" w14:textId="5B62ADB0" w:rsidR="004015A0" w:rsidRPr="00EF2A61" w:rsidRDefault="004015A0" w:rsidP="005E5287">
      <w:pPr>
        <w:pStyle w:val="Cmsor3"/>
        <w:rPr>
          <w:rFonts w:asciiTheme="minorHAnsi" w:hAnsiTheme="minorHAnsi" w:cstheme="minorHAnsi"/>
          <w:b/>
          <w:szCs w:val="20"/>
        </w:rPr>
      </w:pPr>
      <w:bookmarkStart w:id="506" w:name="_Toc64967424"/>
      <w:bookmarkStart w:id="507" w:name="_Toc149902047"/>
      <w:bookmarkStart w:id="508" w:name="_Toc206686189"/>
      <w:bookmarkStart w:id="509" w:name="_Toc188019117"/>
      <w:r w:rsidRPr="00EF2A61">
        <w:rPr>
          <w:rFonts w:asciiTheme="minorHAnsi" w:hAnsiTheme="minorHAnsi" w:cstheme="minorHAnsi"/>
          <w:b/>
          <w:szCs w:val="20"/>
        </w:rPr>
        <w:t>Magáncsőd jelentésének módja</w:t>
      </w:r>
      <w:bookmarkEnd w:id="506"/>
      <w:bookmarkEnd w:id="507"/>
      <w:bookmarkEnd w:id="508"/>
      <w:bookmarkEnd w:id="509"/>
    </w:p>
    <w:p w14:paraId="604C9614" w14:textId="3C88CEB1" w:rsidR="004015A0" w:rsidRPr="00EF2A61" w:rsidRDefault="004015A0" w:rsidP="005847F9">
      <w:pPr>
        <w:rPr>
          <w:rFonts w:asciiTheme="minorHAnsi" w:hAnsiTheme="minorHAnsi" w:cstheme="minorHAnsi"/>
        </w:rPr>
      </w:pPr>
      <w:r w:rsidRPr="00EF2A61">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EF2A61">
        <w:rPr>
          <w:rFonts w:asciiTheme="minorHAnsi" w:hAnsiTheme="minorHAnsi" w:cstheme="minorHAnsi"/>
          <w:color w:val="FF0000"/>
        </w:rPr>
        <w:t xml:space="preserve"> </w:t>
      </w:r>
      <w:r w:rsidRPr="00EF2A61">
        <w:rPr>
          <w:rFonts w:asciiTheme="minorHAnsi" w:hAnsiTheme="minorHAnsi" w:cstheme="minorHAnsi"/>
        </w:rPr>
        <w:t>minősülnek-e, ugyanígy a nemteljesítés megállapítása is egyedileg kell történjen</w:t>
      </w:r>
      <w:r w:rsidR="00BB1742" w:rsidRPr="00EF2A61">
        <w:rPr>
          <w:rFonts w:asciiTheme="minorHAnsi" w:hAnsiTheme="minorHAnsi" w:cstheme="minorHAnsi"/>
        </w:rPr>
        <w:t>,</w:t>
      </w:r>
      <w:r w:rsidRPr="00EF2A61">
        <w:rPr>
          <w:rFonts w:asciiTheme="minorHAnsi" w:hAnsiTheme="minorHAnsi" w:cstheme="minorHAnsi"/>
        </w:rPr>
        <w:t xml:space="preserve"> a vonatkozó előírásoknak</w:t>
      </w:r>
      <w:r w:rsidR="00BB1742" w:rsidRPr="00EF2A61">
        <w:rPr>
          <w:rFonts w:asciiTheme="minorHAnsi" w:hAnsiTheme="minorHAnsi" w:cstheme="minorHAnsi"/>
        </w:rPr>
        <w:t xml:space="preserve"> megfelelően.</w:t>
      </w:r>
    </w:p>
    <w:p w14:paraId="676E2D99" w14:textId="516AE502" w:rsidR="000A3FC9" w:rsidRPr="00EF2A61" w:rsidRDefault="000A3FC9" w:rsidP="005847F9">
      <w:pPr>
        <w:rPr>
          <w:rFonts w:asciiTheme="minorHAnsi" w:hAnsiTheme="minorHAnsi" w:cstheme="minorHAnsi"/>
        </w:rPr>
      </w:pPr>
      <w:r w:rsidRPr="00EF2A61">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EF2A61">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EF2A61">
        <w:rPr>
          <w:rFonts w:asciiTheme="minorHAnsi" w:hAnsiTheme="minorHAnsi" w:cstheme="minorHAnsi"/>
        </w:rPr>
        <w:t xml:space="preserve"> </w:t>
      </w:r>
      <w:r w:rsidR="00A958A1" w:rsidRPr="00EF2A61">
        <w:rPr>
          <w:rFonts w:asciiTheme="minorHAnsi" w:hAnsiTheme="minorHAnsi" w:cstheme="minorHAnsi"/>
        </w:rPr>
        <w:t xml:space="preserve"> </w:t>
      </w:r>
      <w:r w:rsidR="00147A50" w:rsidRPr="00EF2A61">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EF2A61" w:rsidRDefault="00DB0196" w:rsidP="005E5287">
      <w:pPr>
        <w:pStyle w:val="Cmsor3"/>
        <w:rPr>
          <w:rFonts w:asciiTheme="minorHAnsi" w:hAnsiTheme="minorHAnsi" w:cstheme="minorHAnsi"/>
          <w:b/>
          <w:szCs w:val="20"/>
        </w:rPr>
      </w:pPr>
      <w:bookmarkStart w:id="510" w:name="_Toc64967425"/>
      <w:bookmarkStart w:id="511" w:name="_Toc149902048"/>
      <w:bookmarkStart w:id="512" w:name="_Toc206686190"/>
      <w:bookmarkStart w:id="513" w:name="_Hlk14683483"/>
      <w:bookmarkStart w:id="514" w:name="_Toc188019118"/>
      <w:r w:rsidRPr="00EF2A61">
        <w:rPr>
          <w:rFonts w:asciiTheme="minorHAnsi" w:hAnsiTheme="minorHAnsi" w:cstheme="minorHAnsi"/>
          <w:b/>
          <w:szCs w:val="20"/>
        </w:rPr>
        <w:t>A 9/2019 (IV.15.) számú MNB ajánlás alapján átárazott szerződések jelentése</w:t>
      </w:r>
      <w:bookmarkEnd w:id="510"/>
      <w:bookmarkEnd w:id="511"/>
      <w:bookmarkEnd w:id="512"/>
      <w:bookmarkEnd w:id="514"/>
      <w:r w:rsidR="00CF1D15" w:rsidRPr="00EF2A61">
        <w:rPr>
          <w:rFonts w:asciiTheme="minorHAnsi" w:hAnsiTheme="minorHAnsi" w:cstheme="minorHAnsi"/>
          <w:b/>
          <w:szCs w:val="20"/>
        </w:rPr>
        <w:t xml:space="preserve"> </w:t>
      </w:r>
    </w:p>
    <w:p w14:paraId="40D2A091" w14:textId="4E64984B" w:rsidR="00DB0196" w:rsidRPr="00EF2A61" w:rsidRDefault="00DB0196" w:rsidP="00DB0196">
      <w:pPr>
        <w:tabs>
          <w:tab w:val="num" w:pos="720"/>
        </w:tabs>
        <w:rPr>
          <w:rFonts w:asciiTheme="minorHAnsi" w:hAnsiTheme="minorHAnsi" w:cstheme="minorHAnsi"/>
        </w:rPr>
      </w:pPr>
      <w:r w:rsidRPr="00EF2A61">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EF2A61">
        <w:rPr>
          <w:rFonts w:asciiTheme="minorHAnsi" w:hAnsiTheme="minorHAnsi" w:cstheme="minorHAnsi"/>
        </w:rPr>
        <w:t>kamatfixálású</w:t>
      </w:r>
      <w:proofErr w:type="spellEnd"/>
      <w:r w:rsidRPr="00EF2A61">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EF2A61" w:rsidRDefault="00DB0196" w:rsidP="00DB0196">
      <w:pPr>
        <w:tabs>
          <w:tab w:val="num" w:pos="720"/>
        </w:tabs>
        <w:rPr>
          <w:rFonts w:asciiTheme="minorHAnsi" w:hAnsiTheme="minorHAnsi" w:cstheme="minorHAnsi"/>
        </w:rPr>
      </w:pPr>
      <w:r w:rsidRPr="00EF2A61">
        <w:rPr>
          <w:rFonts w:asciiTheme="minorHAnsi" w:hAnsiTheme="minorHAnsi" w:cstheme="minorHAnsi"/>
        </w:rPr>
        <w:t xml:space="preserve">Az előzőekben leírt ún. </w:t>
      </w:r>
      <w:proofErr w:type="spellStart"/>
      <w:r w:rsidRPr="00EF2A61">
        <w:rPr>
          <w:rFonts w:asciiTheme="minorHAnsi" w:hAnsiTheme="minorHAnsi" w:cstheme="minorHAnsi"/>
        </w:rPr>
        <w:t>fixesítés</w:t>
      </w:r>
      <w:proofErr w:type="spellEnd"/>
      <w:r w:rsidRPr="00EF2A61">
        <w:rPr>
          <w:rFonts w:asciiTheme="minorHAnsi" w:hAnsiTheme="minorHAnsi" w:cstheme="minorHAnsi"/>
        </w:rPr>
        <w:t xml:space="preserve"> esetén a HITREG-ben </w:t>
      </w:r>
      <w:r w:rsidR="00055371" w:rsidRPr="00EF2A61">
        <w:rPr>
          <w:rFonts w:asciiTheme="minorHAnsi" w:hAnsiTheme="minorHAnsi" w:cstheme="minorHAnsi"/>
        </w:rPr>
        <w:t>a következőképpen kell eljárni:</w:t>
      </w:r>
    </w:p>
    <w:p w14:paraId="18F32B23" w14:textId="6E73E5B3" w:rsidR="00D76437" w:rsidRPr="00EF2A61" w:rsidRDefault="00055371" w:rsidP="00055371">
      <w:pPr>
        <w:pStyle w:val="Listaszerbekezds"/>
        <w:numPr>
          <w:ilvl w:val="0"/>
          <w:numId w:val="17"/>
        </w:numPr>
        <w:rPr>
          <w:rFonts w:asciiTheme="minorHAnsi" w:hAnsiTheme="minorHAnsi" w:cstheme="minorHAnsi"/>
        </w:rPr>
      </w:pPr>
      <w:r w:rsidRPr="00EF2A61">
        <w:rPr>
          <w:rFonts w:asciiTheme="minorHAnsi" w:hAnsiTheme="minorHAnsi" w:cstheme="minorHAnsi"/>
        </w:rPr>
        <w:t>mivel a K23-as jelentésben újratárgyalásként jelentendő az ügylet,</w:t>
      </w:r>
      <w:r w:rsidR="00D76437" w:rsidRPr="00EF2A61">
        <w:rPr>
          <w:rFonts w:asciiTheme="minorHAnsi" w:hAnsiTheme="minorHAnsi" w:cstheme="minorHAnsi"/>
        </w:rPr>
        <w:t xml:space="preserve"> az </w:t>
      </w:r>
      <w:proofErr w:type="spellStart"/>
      <w:r w:rsidR="00D76437" w:rsidRPr="00EF2A61">
        <w:rPr>
          <w:rFonts w:asciiTheme="minorHAnsi" w:hAnsiTheme="minorHAnsi" w:cstheme="minorHAnsi"/>
        </w:rPr>
        <w:t>INSTR</w:t>
      </w:r>
      <w:proofErr w:type="spellEnd"/>
      <w:r w:rsidR="00D76437" w:rsidRPr="00EF2A61">
        <w:rPr>
          <w:rFonts w:asciiTheme="minorHAnsi" w:hAnsiTheme="minorHAnsi" w:cstheme="minorHAnsi"/>
        </w:rPr>
        <w:t xml:space="preserve"> táblában</w:t>
      </w:r>
    </w:p>
    <w:p w14:paraId="24EB5A15" w14:textId="3521D84E" w:rsidR="00055371" w:rsidRPr="00EF2A61" w:rsidRDefault="00D76437" w:rsidP="00D76437">
      <w:pPr>
        <w:pStyle w:val="Listaszerbekezds"/>
        <w:numPr>
          <w:ilvl w:val="1"/>
          <w:numId w:val="17"/>
        </w:numPr>
        <w:rPr>
          <w:rFonts w:asciiTheme="minorHAnsi" w:hAnsiTheme="minorHAnsi" w:cstheme="minorHAnsi"/>
        </w:rPr>
      </w:pPr>
      <w:r w:rsidRPr="00EF2A61">
        <w:rPr>
          <w:rFonts w:asciiTheme="minorHAnsi" w:hAnsiTheme="minorHAnsi" w:cstheme="minorHAnsi"/>
        </w:rPr>
        <w:t>az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igenként jelentendő, ha nem keletkezik új instrumentum a banki rendszerekben,</w:t>
      </w:r>
      <w:r w:rsidR="00055371" w:rsidRPr="00EF2A61">
        <w:rPr>
          <w:rFonts w:asciiTheme="minorHAnsi" w:hAnsiTheme="minorHAnsi" w:cstheme="minorHAnsi"/>
        </w:rPr>
        <w:t xml:space="preserve"> </w:t>
      </w:r>
    </w:p>
    <w:p w14:paraId="08BEBA14" w14:textId="1E70D400" w:rsidR="00D76437" w:rsidRPr="00EF2A61" w:rsidRDefault="00D76437" w:rsidP="00D76437">
      <w:pPr>
        <w:pStyle w:val="Listaszerbekezds"/>
        <w:numPr>
          <w:ilvl w:val="1"/>
          <w:numId w:val="17"/>
        </w:numPr>
        <w:rPr>
          <w:rFonts w:asciiTheme="minorHAnsi" w:hAnsiTheme="minorHAnsi" w:cstheme="minorHAnsi"/>
        </w:rPr>
      </w:pPr>
      <w:r w:rsidRPr="00EF2A61">
        <w:rPr>
          <w:rFonts w:asciiTheme="minorHAnsi" w:hAnsiTheme="minorHAnsi" w:cstheme="minorHAnsi"/>
        </w:rPr>
        <w:t>az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flag</w:t>
      </w:r>
      <w:proofErr w:type="spellEnd"/>
      <w:r w:rsidRPr="00EF2A61">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EF2A61" w:rsidRDefault="00D76437" w:rsidP="005E5287">
      <w:pPr>
        <w:rPr>
          <w:rFonts w:asciiTheme="minorHAnsi" w:hAnsiTheme="minorHAnsi" w:cstheme="minorHAnsi"/>
        </w:rPr>
      </w:pPr>
      <w:r w:rsidRPr="00EF2A61">
        <w:rPr>
          <w:rFonts w:asciiTheme="minorHAnsi" w:hAnsiTheme="minorHAnsi" w:cstheme="minorHAnsi"/>
        </w:rPr>
        <w:t xml:space="preserve">Ha a </w:t>
      </w:r>
      <w:proofErr w:type="spellStart"/>
      <w:r w:rsidRPr="00EF2A61">
        <w:rPr>
          <w:rFonts w:asciiTheme="minorHAnsi" w:hAnsiTheme="minorHAnsi" w:cstheme="minorHAnsi"/>
        </w:rPr>
        <w:t>fix</w:t>
      </w:r>
      <w:r w:rsidR="00DB0196" w:rsidRPr="00EF2A61">
        <w:rPr>
          <w:rFonts w:asciiTheme="minorHAnsi" w:hAnsiTheme="minorHAnsi" w:cstheme="minorHAnsi"/>
        </w:rPr>
        <w:t>esítés</w:t>
      </w:r>
      <w:proofErr w:type="spellEnd"/>
      <w:r w:rsidRPr="00EF2A61">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EF2A61" w:rsidRDefault="00AB5044" w:rsidP="00AB5044">
      <w:pPr>
        <w:pStyle w:val="Cmsor3"/>
        <w:rPr>
          <w:rFonts w:asciiTheme="minorHAnsi" w:hAnsiTheme="minorHAnsi" w:cstheme="minorHAnsi"/>
          <w:b/>
          <w:szCs w:val="20"/>
        </w:rPr>
      </w:pPr>
      <w:bookmarkStart w:id="515" w:name="_Toc64967426"/>
      <w:bookmarkStart w:id="516" w:name="_Toc149902049"/>
      <w:bookmarkStart w:id="517" w:name="_Toc206686191"/>
      <w:bookmarkStart w:id="518" w:name="_Hlk24622556"/>
      <w:bookmarkStart w:id="519" w:name="_Toc188019119"/>
      <w:bookmarkEnd w:id="513"/>
      <w:r w:rsidRPr="00EF2A61">
        <w:rPr>
          <w:rFonts w:asciiTheme="minorHAnsi" w:hAnsiTheme="minorHAnsi" w:cstheme="minorHAnsi"/>
          <w:b/>
          <w:szCs w:val="20"/>
        </w:rPr>
        <w:t>A cash-</w:t>
      </w:r>
      <w:proofErr w:type="spellStart"/>
      <w:r w:rsidRPr="00EF2A61">
        <w:rPr>
          <w:rFonts w:asciiTheme="minorHAnsi" w:hAnsiTheme="minorHAnsi" w:cstheme="minorHAnsi"/>
          <w:b/>
          <w:szCs w:val="20"/>
        </w:rPr>
        <w:t>pool</w:t>
      </w:r>
      <w:proofErr w:type="spellEnd"/>
      <w:r w:rsidRPr="00EF2A61">
        <w:rPr>
          <w:rFonts w:asciiTheme="minorHAnsi" w:hAnsiTheme="minorHAnsi" w:cstheme="minorHAnsi"/>
          <w:b/>
          <w:szCs w:val="20"/>
        </w:rPr>
        <w:t xml:space="preserve"> ügyletek jelentésének módja</w:t>
      </w:r>
      <w:bookmarkEnd w:id="515"/>
      <w:bookmarkEnd w:id="516"/>
      <w:bookmarkEnd w:id="517"/>
      <w:bookmarkEnd w:id="519"/>
    </w:p>
    <w:p w14:paraId="5AA10822" w14:textId="308DA61E" w:rsidR="00EB3ADD" w:rsidRPr="00EF2A61" w:rsidRDefault="00EB3ADD" w:rsidP="00C000F0">
      <w:pPr>
        <w:spacing w:after="0"/>
        <w:rPr>
          <w:rFonts w:asciiTheme="minorHAnsi" w:eastAsia="Times New Roman" w:hAnsiTheme="minorHAnsi" w:cstheme="minorHAnsi"/>
          <w:lang w:eastAsia="en-US"/>
        </w:rPr>
      </w:pPr>
      <w:r w:rsidRPr="00EF2A61">
        <w:rPr>
          <w:rFonts w:asciiTheme="minorHAnsi" w:eastAsia="Times New Roman" w:hAnsiTheme="minorHAnsi" w:cstheme="minorHAnsi"/>
          <w:lang w:eastAsia="en-US"/>
        </w:rPr>
        <w:t xml:space="preserve">A cash </w:t>
      </w:r>
      <w:proofErr w:type="spellStart"/>
      <w:r w:rsidRPr="00EF2A61">
        <w:rPr>
          <w:rFonts w:asciiTheme="minorHAnsi" w:eastAsia="Times New Roman" w:hAnsiTheme="minorHAnsi" w:cstheme="minorHAnsi"/>
          <w:lang w:eastAsia="en-US"/>
        </w:rPr>
        <w:t>pool</w:t>
      </w:r>
      <w:proofErr w:type="spellEnd"/>
      <w:r w:rsidRPr="00EF2A61">
        <w:rPr>
          <w:rFonts w:asciiTheme="minorHAnsi" w:eastAsia="Times New Roman" w:hAnsiTheme="minorHAnsi" w:cstheme="minorHAnsi"/>
          <w:lang w:eastAsia="en-US"/>
        </w:rPr>
        <w:t xml:space="preserve"> ügyleteket azok fajtája alapján különbözőképpen kell szerepeltetni az adatmodellben</w:t>
      </w:r>
      <w:r w:rsidR="00F77F0F" w:rsidRPr="00EF2A61">
        <w:rPr>
          <w:rFonts w:asciiTheme="minorHAnsi" w:eastAsia="Times New Roman" w:hAnsiTheme="minorHAnsi" w:cstheme="minorHAnsi"/>
          <w:lang w:eastAsia="en-US"/>
        </w:rPr>
        <w:t xml:space="preserve"> 2023. február havi vonatkozási időig</w:t>
      </w:r>
      <w:r w:rsidRPr="00EF2A61">
        <w:rPr>
          <w:rFonts w:asciiTheme="minorHAnsi" w:eastAsia="Times New Roman" w:hAnsiTheme="minorHAnsi" w:cstheme="minorHAnsi"/>
          <w:lang w:eastAsia="en-US"/>
        </w:rPr>
        <w:t>:</w:t>
      </w:r>
    </w:p>
    <w:p w14:paraId="20CA99B9" w14:textId="77777777" w:rsidR="00EB3ADD" w:rsidRPr="00EF2A61" w:rsidRDefault="00EB3ADD" w:rsidP="00C000F0">
      <w:pPr>
        <w:spacing w:after="0"/>
        <w:rPr>
          <w:rFonts w:asciiTheme="minorHAnsi" w:eastAsia="Times New Roman" w:hAnsiTheme="minorHAnsi" w:cstheme="minorHAnsi"/>
          <w:lang w:eastAsia="en-US"/>
        </w:rPr>
      </w:pPr>
    </w:p>
    <w:p w14:paraId="6AD4CFCD" w14:textId="286E55AF" w:rsidR="00EB3ADD" w:rsidRPr="00EF2A61"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EF2A61">
        <w:rPr>
          <w:rFonts w:asciiTheme="minorHAnsi" w:eastAsia="Times New Roman" w:hAnsiTheme="minorHAnsi" w:cstheme="minorHAnsi"/>
          <w:i/>
          <w:lang w:eastAsia="en-US"/>
        </w:rPr>
        <w:t>Single</w:t>
      </w:r>
      <w:proofErr w:type="spellEnd"/>
      <w:r w:rsidRPr="00EF2A61">
        <w:rPr>
          <w:rFonts w:asciiTheme="minorHAnsi" w:eastAsia="Times New Roman" w:hAnsiTheme="minorHAnsi" w:cstheme="minorHAnsi"/>
          <w:i/>
          <w:lang w:eastAsia="en-US"/>
        </w:rPr>
        <w:t xml:space="preserve"> account cash-</w:t>
      </w:r>
      <w:proofErr w:type="spellStart"/>
      <w:r w:rsidRPr="00EF2A61">
        <w:rPr>
          <w:rFonts w:asciiTheme="minorHAnsi" w:eastAsia="Times New Roman" w:hAnsiTheme="minorHAnsi" w:cstheme="minorHAnsi"/>
          <w:i/>
          <w:lang w:eastAsia="en-US"/>
        </w:rPr>
        <w:t>pool</w:t>
      </w:r>
      <w:r w:rsidR="004E0263" w:rsidRPr="00EF2A61">
        <w:rPr>
          <w:rFonts w:asciiTheme="minorHAnsi" w:eastAsia="Times New Roman" w:hAnsiTheme="minorHAnsi" w:cstheme="minorHAnsi"/>
          <w:i/>
          <w:lang w:eastAsia="en-US"/>
        </w:rPr>
        <w:t>ing</w:t>
      </w:r>
      <w:proofErr w:type="spellEnd"/>
      <w:r w:rsidRPr="00EF2A61">
        <w:rPr>
          <w:rFonts w:asciiTheme="minorHAnsi" w:eastAsia="Times New Roman" w:hAnsiTheme="minorHAnsi" w:cstheme="minorHAnsi"/>
          <w:i/>
          <w:lang w:eastAsia="en-US"/>
        </w:rPr>
        <w:t>:</w:t>
      </w:r>
      <w:r w:rsidRPr="00EF2A61">
        <w:rPr>
          <w:rFonts w:asciiTheme="minorHAnsi" w:eastAsia="Times New Roman" w:hAnsiTheme="minorHAnsi" w:cstheme="minorHAnsi"/>
          <w:lang w:eastAsia="en-US"/>
        </w:rPr>
        <w:t xml:space="preserve"> ekkor </w:t>
      </w:r>
      <w:r w:rsidRPr="00EF2A61">
        <w:rPr>
          <w:rFonts w:asciiTheme="minorHAnsi" w:hAnsiTheme="minorHAnsi" w:cstheme="minorHAnsi"/>
        </w:rPr>
        <w:t xml:space="preserve">csak a </w:t>
      </w:r>
      <w:proofErr w:type="spellStart"/>
      <w:r w:rsidRPr="00EF2A61">
        <w:rPr>
          <w:rFonts w:asciiTheme="minorHAnsi" w:hAnsiTheme="minorHAnsi" w:cstheme="minorHAnsi"/>
        </w:rPr>
        <w:t>leader</w:t>
      </w:r>
      <w:proofErr w:type="spellEnd"/>
      <w:r w:rsidRPr="00EF2A61">
        <w:rPr>
          <w:rFonts w:asciiTheme="minorHAnsi" w:hAnsiTheme="minorHAnsi" w:cstheme="minorHAnsi"/>
        </w:rPr>
        <w:t xml:space="preserve"> rendelkezik valódi bankszámlával, ő a hitelintézet jogilag valós partnere (a résztvevők nem)</w:t>
      </w:r>
      <w:r w:rsidR="00026651" w:rsidRPr="00EF2A61">
        <w:rPr>
          <w:rFonts w:asciiTheme="minorHAnsi" w:hAnsiTheme="minorHAnsi" w:cstheme="minorHAnsi"/>
        </w:rPr>
        <w:t>, a</w:t>
      </w:r>
      <w:r w:rsidRPr="00EF2A61">
        <w:rPr>
          <w:rFonts w:asciiTheme="minorHAnsi" w:hAnsiTheme="minorHAnsi" w:cstheme="minorHAnsi"/>
        </w:rPr>
        <w:t xml:space="preserve"> tagoknak</w:t>
      </w:r>
      <w:r w:rsidR="00026651" w:rsidRPr="00EF2A61">
        <w:rPr>
          <w:rFonts w:asciiTheme="minorHAnsi" w:hAnsiTheme="minorHAnsi" w:cstheme="minorHAnsi"/>
        </w:rPr>
        <w:t xml:space="preserve"> csak</w:t>
      </w:r>
      <w:r w:rsidRPr="00EF2A61">
        <w:rPr>
          <w:rFonts w:asciiTheme="minorHAnsi" w:hAnsiTheme="minorHAnsi" w:cstheme="minorHAnsi"/>
        </w:rPr>
        <w:t xml:space="preserve"> technikai számlájuk van, a</w:t>
      </w:r>
      <w:r w:rsidR="00026651" w:rsidRPr="00EF2A61">
        <w:rPr>
          <w:rFonts w:asciiTheme="minorHAnsi" w:hAnsiTheme="minorHAnsi" w:cstheme="minorHAnsi"/>
        </w:rPr>
        <w:t>zonban a</w:t>
      </w:r>
      <w:r w:rsidRPr="00EF2A61">
        <w:rPr>
          <w:rFonts w:asciiTheme="minorHAnsi" w:hAnsiTheme="minorHAnsi" w:cstheme="minorHAnsi"/>
        </w:rPr>
        <w:t xml:space="preserve"> </w:t>
      </w:r>
      <w:proofErr w:type="spellStart"/>
      <w:r w:rsidRPr="00EF2A61">
        <w:rPr>
          <w:rFonts w:asciiTheme="minorHAnsi" w:hAnsiTheme="minorHAnsi" w:cstheme="minorHAnsi"/>
        </w:rPr>
        <w:t>group</w:t>
      </w:r>
      <w:proofErr w:type="spellEnd"/>
      <w:r w:rsidRPr="00EF2A61">
        <w:rPr>
          <w:rFonts w:asciiTheme="minorHAnsi" w:hAnsiTheme="minorHAnsi" w:cstheme="minorHAnsi"/>
        </w:rPr>
        <w:t xml:space="preserve"> teljes egyenlege mindig a </w:t>
      </w:r>
      <w:proofErr w:type="spellStart"/>
      <w:r w:rsidRPr="00EF2A61">
        <w:rPr>
          <w:rFonts w:asciiTheme="minorHAnsi" w:hAnsiTheme="minorHAnsi" w:cstheme="minorHAnsi"/>
        </w:rPr>
        <w:t>leader</w:t>
      </w:r>
      <w:proofErr w:type="spellEnd"/>
      <w:r w:rsidRPr="00EF2A61">
        <w:rPr>
          <w:rFonts w:asciiTheme="minorHAnsi" w:hAnsiTheme="minorHAnsi" w:cstheme="minorHAnsi"/>
        </w:rPr>
        <w:t xml:space="preserve"> számláján kerül kimutatásra</w:t>
      </w:r>
      <w:r w:rsidR="00026651" w:rsidRPr="00EF2A61">
        <w:rPr>
          <w:rFonts w:asciiTheme="minorHAnsi" w:hAnsiTheme="minorHAnsi" w:cstheme="minorHAnsi"/>
        </w:rPr>
        <w:t xml:space="preserve">. Ekkor csak a </w:t>
      </w:r>
      <w:proofErr w:type="spellStart"/>
      <w:r w:rsidR="00026651" w:rsidRPr="00EF2A61">
        <w:rPr>
          <w:rFonts w:asciiTheme="minorHAnsi" w:hAnsiTheme="minorHAnsi" w:cstheme="minorHAnsi"/>
        </w:rPr>
        <w:t>leader</w:t>
      </w:r>
      <w:proofErr w:type="spellEnd"/>
      <w:r w:rsidR="00026651" w:rsidRPr="00EF2A61">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EF2A61">
        <w:rPr>
          <w:rFonts w:asciiTheme="minorHAnsi" w:hAnsiTheme="minorHAnsi" w:cstheme="minorHAnsi"/>
        </w:rPr>
        <w:t>leaderhez</w:t>
      </w:r>
      <w:proofErr w:type="spellEnd"/>
      <w:r w:rsidR="00026651" w:rsidRPr="00EF2A61">
        <w:rPr>
          <w:rFonts w:asciiTheme="minorHAnsi" w:hAnsiTheme="minorHAnsi" w:cstheme="minorHAnsi"/>
        </w:rPr>
        <w:t xml:space="preserve"> tartozik és a teljes </w:t>
      </w:r>
      <w:proofErr w:type="spellStart"/>
      <w:r w:rsidR="00026651" w:rsidRPr="00EF2A61">
        <w:rPr>
          <w:rFonts w:asciiTheme="minorHAnsi" w:hAnsiTheme="minorHAnsi" w:cstheme="minorHAnsi"/>
        </w:rPr>
        <w:t>group</w:t>
      </w:r>
      <w:proofErr w:type="spellEnd"/>
      <w:r w:rsidR="00026651" w:rsidRPr="00EF2A61">
        <w:rPr>
          <w:rFonts w:asciiTheme="minorHAnsi" w:hAnsiTheme="minorHAnsi" w:cstheme="minorHAnsi"/>
        </w:rPr>
        <w:t xml:space="preserve"> egyenlegét tartalmazza. </w:t>
      </w:r>
    </w:p>
    <w:p w14:paraId="181F0E40" w14:textId="68F10A56" w:rsidR="00AB5044" w:rsidRPr="00EF2A61"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EF2A61">
        <w:rPr>
          <w:rFonts w:asciiTheme="minorHAnsi" w:hAnsiTheme="minorHAnsi" w:cstheme="minorHAnsi"/>
          <w:i/>
        </w:rPr>
        <w:t>Physical</w:t>
      </w:r>
      <w:proofErr w:type="spellEnd"/>
      <w:r w:rsidRPr="00EF2A61">
        <w:rPr>
          <w:rFonts w:asciiTheme="minorHAnsi" w:hAnsiTheme="minorHAnsi" w:cstheme="minorHAnsi"/>
          <w:i/>
        </w:rPr>
        <w:t xml:space="preserve"> cash-</w:t>
      </w:r>
      <w:proofErr w:type="spellStart"/>
      <w:r w:rsidRPr="00EF2A61">
        <w:rPr>
          <w:rFonts w:asciiTheme="minorHAnsi" w:hAnsiTheme="minorHAnsi" w:cstheme="minorHAnsi"/>
          <w:i/>
        </w:rPr>
        <w:t>pooling</w:t>
      </w:r>
      <w:proofErr w:type="spellEnd"/>
      <w:r w:rsidRPr="00EF2A61">
        <w:rPr>
          <w:rFonts w:asciiTheme="minorHAnsi" w:hAnsiTheme="minorHAnsi" w:cstheme="minorHAnsi"/>
          <w:i/>
        </w:rPr>
        <w:t>:</w:t>
      </w:r>
      <w:r w:rsidRPr="00EF2A61">
        <w:rPr>
          <w:rFonts w:asciiTheme="minorHAnsi" w:hAnsiTheme="minorHAnsi" w:cstheme="minorHAnsi"/>
        </w:rPr>
        <w:t xml:space="preserve"> mind a </w:t>
      </w:r>
      <w:proofErr w:type="spellStart"/>
      <w:r w:rsidRPr="00EF2A61">
        <w:rPr>
          <w:rFonts w:asciiTheme="minorHAnsi" w:hAnsiTheme="minorHAnsi" w:cstheme="minorHAnsi"/>
        </w:rPr>
        <w:t>leader</w:t>
      </w:r>
      <w:proofErr w:type="spellEnd"/>
      <w:r w:rsidRPr="00EF2A61">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EF2A61">
        <w:rPr>
          <w:rFonts w:asciiTheme="minorHAnsi" w:eastAsia="Times New Roman" w:hAnsiTheme="minorHAnsi" w:cstheme="minorHAnsi"/>
          <w:lang w:eastAsia="en-US"/>
        </w:rPr>
        <w:t xml:space="preserve">ind a </w:t>
      </w:r>
      <w:proofErr w:type="spellStart"/>
      <w:r w:rsidR="00AB5044" w:rsidRPr="00EF2A61">
        <w:rPr>
          <w:rFonts w:asciiTheme="minorHAnsi" w:eastAsia="Times New Roman" w:hAnsiTheme="minorHAnsi" w:cstheme="minorHAnsi"/>
          <w:lang w:eastAsia="en-US"/>
        </w:rPr>
        <w:t>leader</w:t>
      </w:r>
      <w:proofErr w:type="spellEnd"/>
      <w:r w:rsidR="00AB5044" w:rsidRPr="00EF2A61">
        <w:rPr>
          <w:rFonts w:asciiTheme="minorHAnsi" w:eastAsia="Times New Roman" w:hAnsiTheme="minorHAnsi" w:cstheme="minorHAnsi"/>
          <w:lang w:eastAsia="en-US"/>
        </w:rPr>
        <w:t xml:space="preserve">, mind a résztvevők lejelentésre kell kerüljenek az </w:t>
      </w:r>
      <w:proofErr w:type="spellStart"/>
      <w:r w:rsidR="00AB5044" w:rsidRPr="00EF2A61">
        <w:rPr>
          <w:rFonts w:asciiTheme="minorHAnsi" w:eastAsia="Times New Roman" w:hAnsiTheme="minorHAnsi" w:cstheme="minorHAnsi"/>
          <w:lang w:eastAsia="en-US"/>
        </w:rPr>
        <w:t>UGYFBV</w:t>
      </w:r>
      <w:proofErr w:type="spellEnd"/>
      <w:r w:rsidR="00AB5044" w:rsidRPr="00EF2A61">
        <w:rPr>
          <w:rFonts w:asciiTheme="minorHAnsi" w:eastAsia="Times New Roman" w:hAnsiTheme="minorHAnsi" w:cstheme="minorHAnsi"/>
          <w:lang w:eastAsia="en-US"/>
        </w:rPr>
        <w:t xml:space="preserve">/KV </w:t>
      </w:r>
      <w:proofErr w:type="spellStart"/>
      <w:r w:rsidR="00AB5044" w:rsidRPr="00EF2A61">
        <w:rPr>
          <w:rFonts w:asciiTheme="minorHAnsi" w:eastAsia="Times New Roman" w:hAnsiTheme="minorHAnsi" w:cstheme="minorHAnsi"/>
          <w:lang w:eastAsia="en-US"/>
        </w:rPr>
        <w:t>táblá</w:t>
      </w:r>
      <w:proofErr w:type="spellEnd"/>
      <w:r w:rsidR="00AB5044" w:rsidRPr="00EF2A61">
        <w:rPr>
          <w:rFonts w:asciiTheme="minorHAnsi" w:eastAsia="Times New Roman" w:hAnsiTheme="minorHAnsi" w:cstheme="minorHAnsi"/>
          <w:lang w:eastAsia="en-US"/>
        </w:rPr>
        <w:t>(k)</w:t>
      </w:r>
      <w:proofErr w:type="spellStart"/>
      <w:r w:rsidR="00AB5044" w:rsidRPr="00EF2A61">
        <w:rPr>
          <w:rFonts w:asciiTheme="minorHAnsi" w:eastAsia="Times New Roman" w:hAnsiTheme="minorHAnsi" w:cstheme="minorHAnsi"/>
          <w:lang w:eastAsia="en-US"/>
        </w:rPr>
        <w:t>ban</w:t>
      </w:r>
      <w:proofErr w:type="spellEnd"/>
      <w:r w:rsidR="00AB5044" w:rsidRPr="00EF2A61">
        <w:rPr>
          <w:rFonts w:asciiTheme="minorHAnsi" w:eastAsia="Times New Roman" w:hAnsiTheme="minorHAnsi" w:cstheme="minorHAnsi"/>
          <w:lang w:eastAsia="en-US"/>
        </w:rPr>
        <w:t>, Egy cash-</w:t>
      </w:r>
      <w:proofErr w:type="spellStart"/>
      <w:r w:rsidR="00AB5044" w:rsidRPr="00EF2A61">
        <w:rPr>
          <w:rFonts w:asciiTheme="minorHAnsi" w:eastAsia="Times New Roman" w:hAnsiTheme="minorHAnsi" w:cstheme="minorHAnsi"/>
          <w:lang w:eastAsia="en-US"/>
        </w:rPr>
        <w:t>pool</w:t>
      </w:r>
      <w:proofErr w:type="spellEnd"/>
      <w:r w:rsidR="00AB5044" w:rsidRPr="00EF2A61">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EF2A61">
        <w:rPr>
          <w:rFonts w:asciiTheme="minorHAnsi" w:eastAsia="Times New Roman" w:hAnsiTheme="minorHAnsi" w:cstheme="minorHAnsi"/>
          <w:lang w:eastAsia="en-US"/>
        </w:rPr>
        <w:t>INSTK</w:t>
      </w:r>
      <w:proofErr w:type="spellEnd"/>
      <w:r w:rsidR="00AB5044" w:rsidRPr="00EF2A61">
        <w:rPr>
          <w:rFonts w:asciiTheme="minorHAnsi" w:eastAsia="Times New Roman" w:hAnsiTheme="minorHAnsi" w:cstheme="minorHAnsi"/>
          <w:lang w:eastAsia="en-US"/>
        </w:rPr>
        <w:t xml:space="preserve"> táblában, az </w:t>
      </w:r>
      <w:proofErr w:type="spellStart"/>
      <w:r w:rsidR="00AB5044" w:rsidRPr="00EF2A61">
        <w:rPr>
          <w:rFonts w:asciiTheme="minorHAnsi" w:eastAsia="Times New Roman" w:hAnsiTheme="minorHAnsi" w:cstheme="minorHAnsi"/>
          <w:lang w:eastAsia="en-US"/>
        </w:rPr>
        <w:t>INST_UGYF</w:t>
      </w:r>
      <w:proofErr w:type="spellEnd"/>
      <w:r w:rsidR="00AB5044" w:rsidRPr="00EF2A61">
        <w:rPr>
          <w:rFonts w:asciiTheme="minorHAnsi" w:eastAsia="Times New Roman" w:hAnsiTheme="minorHAnsi" w:cstheme="minorHAnsi"/>
          <w:lang w:eastAsia="en-US"/>
        </w:rPr>
        <w:t xml:space="preserve"> táblában a kerethez kell kötni a </w:t>
      </w:r>
      <w:proofErr w:type="spellStart"/>
      <w:r w:rsidR="00AB5044" w:rsidRPr="00EF2A61">
        <w:rPr>
          <w:rFonts w:asciiTheme="minorHAnsi" w:eastAsia="Times New Roman" w:hAnsiTheme="minorHAnsi" w:cstheme="minorHAnsi"/>
          <w:lang w:eastAsia="en-US"/>
        </w:rPr>
        <w:t>leadert</w:t>
      </w:r>
      <w:proofErr w:type="spellEnd"/>
      <w:r w:rsidR="00AB5044" w:rsidRPr="00EF2A61">
        <w:rPr>
          <w:rFonts w:asciiTheme="minorHAnsi" w:eastAsia="Times New Roman" w:hAnsiTheme="minorHAnsi" w:cstheme="minorHAnsi"/>
          <w:lang w:eastAsia="en-US"/>
        </w:rPr>
        <w:t xml:space="preserve">, az </w:t>
      </w:r>
      <w:proofErr w:type="spellStart"/>
      <w:r w:rsidR="00AB5044" w:rsidRPr="00EF2A61">
        <w:rPr>
          <w:rFonts w:asciiTheme="minorHAnsi" w:eastAsia="Times New Roman" w:hAnsiTheme="minorHAnsi" w:cstheme="minorHAnsi"/>
          <w:lang w:eastAsia="en-US"/>
        </w:rPr>
        <w:t>INST_FED</w:t>
      </w:r>
      <w:proofErr w:type="spellEnd"/>
      <w:r w:rsidR="00AB5044" w:rsidRPr="00EF2A61">
        <w:rPr>
          <w:rFonts w:asciiTheme="minorHAnsi" w:eastAsia="Times New Roman" w:hAnsiTheme="minorHAnsi" w:cstheme="minorHAnsi"/>
          <w:lang w:eastAsia="en-US"/>
        </w:rPr>
        <w:t xml:space="preserve"> táblában szintén a kerethez kell kötni a fedezetet, </w:t>
      </w:r>
    </w:p>
    <w:p w14:paraId="7A7270C2" w14:textId="298AC693" w:rsidR="00AB5044" w:rsidRPr="00EF2A61" w:rsidRDefault="00AB5044" w:rsidP="00C000F0">
      <w:pPr>
        <w:spacing w:after="0"/>
        <w:ind w:left="709"/>
        <w:rPr>
          <w:rFonts w:asciiTheme="minorHAnsi" w:eastAsia="Times New Roman" w:hAnsiTheme="minorHAnsi" w:cstheme="minorHAnsi"/>
          <w:lang w:eastAsia="en-US"/>
        </w:rPr>
      </w:pPr>
      <w:r w:rsidRPr="00EF2A61">
        <w:rPr>
          <w:rFonts w:asciiTheme="minorHAnsi" w:eastAsia="Times New Roman" w:hAnsiTheme="minorHAnsi" w:cstheme="minorHAnsi"/>
          <w:lang w:eastAsia="en-US"/>
        </w:rPr>
        <w:t xml:space="preserve">Az </w:t>
      </w:r>
      <w:proofErr w:type="spellStart"/>
      <w:r w:rsidRPr="00EF2A61">
        <w:rPr>
          <w:rFonts w:asciiTheme="minorHAnsi" w:eastAsia="Times New Roman" w:hAnsiTheme="minorHAnsi" w:cstheme="minorHAnsi"/>
          <w:lang w:eastAsia="en-US"/>
        </w:rPr>
        <w:t>INSTR</w:t>
      </w:r>
      <w:proofErr w:type="spellEnd"/>
      <w:r w:rsidRPr="00EF2A61">
        <w:rPr>
          <w:rFonts w:asciiTheme="minorHAnsi" w:eastAsia="Times New Roman" w:hAnsiTheme="minorHAnsi" w:cstheme="minorHAnsi"/>
          <w:lang w:eastAsia="en-US"/>
        </w:rPr>
        <w:t xml:space="preserve"> táblában akkor kell megnyitni az instrumentumot, amikor a résztvevők vagy a </w:t>
      </w:r>
      <w:proofErr w:type="spellStart"/>
      <w:r w:rsidRPr="00EF2A61">
        <w:rPr>
          <w:rFonts w:asciiTheme="minorHAnsi" w:eastAsia="Times New Roman" w:hAnsiTheme="minorHAnsi" w:cstheme="minorHAnsi"/>
          <w:lang w:eastAsia="en-US"/>
        </w:rPr>
        <w:t>leader</w:t>
      </w:r>
      <w:proofErr w:type="spellEnd"/>
      <w:r w:rsidRPr="00EF2A61">
        <w:rPr>
          <w:rFonts w:asciiTheme="minorHAnsi" w:eastAsia="Times New Roman" w:hAnsiTheme="minorHAnsi" w:cstheme="minorHAnsi"/>
          <w:lang w:eastAsia="en-US"/>
        </w:rPr>
        <w:t xml:space="preserve"> lehívást indít, minden résztvevőnek és a </w:t>
      </w:r>
      <w:proofErr w:type="spellStart"/>
      <w:r w:rsidRPr="00EF2A61">
        <w:rPr>
          <w:rFonts w:asciiTheme="minorHAnsi" w:eastAsia="Times New Roman" w:hAnsiTheme="minorHAnsi" w:cstheme="minorHAnsi"/>
          <w:lang w:eastAsia="en-US"/>
        </w:rPr>
        <w:t>leadernek</w:t>
      </w:r>
      <w:proofErr w:type="spellEnd"/>
      <w:r w:rsidRPr="00EF2A61">
        <w:rPr>
          <w:rFonts w:asciiTheme="minorHAnsi" w:eastAsia="Times New Roman" w:hAnsiTheme="minorHAnsi" w:cstheme="minorHAnsi"/>
          <w:lang w:eastAsia="en-US"/>
        </w:rPr>
        <w:t xml:space="preserve"> lehet saját instrumentuma</w:t>
      </w:r>
      <w:r w:rsidR="004E0263" w:rsidRPr="00EF2A61">
        <w:rPr>
          <w:rFonts w:asciiTheme="minorHAnsi" w:eastAsia="Times New Roman" w:hAnsiTheme="minorHAnsi" w:cstheme="minorHAnsi"/>
          <w:lang w:eastAsia="en-US"/>
        </w:rPr>
        <w:t>, h</w:t>
      </w:r>
      <w:r w:rsidRPr="00EF2A61">
        <w:rPr>
          <w:rFonts w:asciiTheme="minorHAnsi" w:eastAsia="Times New Roman" w:hAnsiTheme="minorHAnsi" w:cstheme="minorHAnsi"/>
          <w:lang w:eastAsia="en-US"/>
        </w:rPr>
        <w:t xml:space="preserve">a </w:t>
      </w:r>
      <w:proofErr w:type="spellStart"/>
      <w:r w:rsidRPr="00EF2A61">
        <w:rPr>
          <w:rFonts w:asciiTheme="minorHAnsi" w:eastAsia="Times New Roman" w:hAnsiTheme="minorHAnsi" w:cstheme="minorHAnsi"/>
          <w:lang w:eastAsia="en-US"/>
        </w:rPr>
        <w:t>multicurrency</w:t>
      </w:r>
      <w:proofErr w:type="spellEnd"/>
      <w:r w:rsidRPr="00EF2A61">
        <w:rPr>
          <w:rFonts w:asciiTheme="minorHAnsi" w:eastAsia="Times New Roman" w:hAnsiTheme="minorHAnsi" w:cstheme="minorHAnsi"/>
          <w:lang w:eastAsia="en-US"/>
        </w:rPr>
        <w:t xml:space="preserve"> a lehetőség, akkor akár több is. Az egyes instrumentumokhoz az </w:t>
      </w:r>
      <w:proofErr w:type="spellStart"/>
      <w:r w:rsidRPr="00EF2A61">
        <w:rPr>
          <w:rFonts w:asciiTheme="minorHAnsi" w:eastAsia="Times New Roman" w:hAnsiTheme="minorHAnsi" w:cstheme="minorHAnsi"/>
          <w:lang w:eastAsia="en-US"/>
        </w:rPr>
        <w:t>INST_UGYF</w:t>
      </w:r>
      <w:proofErr w:type="spellEnd"/>
      <w:r w:rsidRPr="00EF2A61">
        <w:rPr>
          <w:rFonts w:asciiTheme="minorHAnsi" w:eastAsia="Times New Roman" w:hAnsiTheme="minorHAnsi" w:cstheme="minorHAnsi"/>
          <w:lang w:eastAsia="en-US"/>
        </w:rPr>
        <w:t xml:space="preserve"> táblán keresztül azt a résztvevőt kell kötni (vagy a </w:t>
      </w:r>
      <w:proofErr w:type="spellStart"/>
      <w:r w:rsidRPr="00EF2A61">
        <w:rPr>
          <w:rFonts w:asciiTheme="minorHAnsi" w:eastAsia="Times New Roman" w:hAnsiTheme="minorHAnsi" w:cstheme="minorHAnsi"/>
          <w:lang w:eastAsia="en-US"/>
        </w:rPr>
        <w:t>leadert</w:t>
      </w:r>
      <w:proofErr w:type="spellEnd"/>
      <w:r w:rsidRPr="00EF2A61">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EF2A61">
        <w:rPr>
          <w:rFonts w:asciiTheme="minorHAnsi" w:eastAsia="Times New Roman" w:hAnsiTheme="minorHAnsi" w:cstheme="minorHAnsi"/>
          <w:lang w:eastAsia="en-US"/>
        </w:rPr>
        <w:t>INSTR</w:t>
      </w:r>
      <w:proofErr w:type="spellEnd"/>
      <w:r w:rsidRPr="00EF2A61">
        <w:rPr>
          <w:rFonts w:asciiTheme="minorHAnsi" w:eastAsia="Times New Roman" w:hAnsiTheme="minorHAnsi" w:cstheme="minorHAnsi"/>
          <w:lang w:eastAsia="en-US"/>
        </w:rPr>
        <w:t xml:space="preserve"> táblában nem jelenik meg le nem hívott keret.</w:t>
      </w:r>
    </w:p>
    <w:p w14:paraId="594B5987" w14:textId="261B8940" w:rsidR="00DB6A32" w:rsidRPr="00EF2A61" w:rsidRDefault="00AB5044" w:rsidP="006E1777">
      <w:pPr>
        <w:ind w:left="709"/>
        <w:rPr>
          <w:color w:val="000000" w:themeColor="text1"/>
        </w:rPr>
      </w:pPr>
      <w:r w:rsidRPr="00EF2A61">
        <w:rPr>
          <w:rFonts w:asciiTheme="minorHAnsi" w:eastAsia="Times New Roman" w:hAnsiTheme="minorHAnsi" w:cstheme="minorHAnsi"/>
          <w:lang w:eastAsia="en-US"/>
        </w:rPr>
        <w:t xml:space="preserve">A le nem hívott keret az </w:t>
      </w:r>
      <w:proofErr w:type="spellStart"/>
      <w:r w:rsidRPr="00EF2A61">
        <w:rPr>
          <w:rFonts w:asciiTheme="minorHAnsi" w:eastAsia="Times New Roman" w:hAnsiTheme="minorHAnsi" w:cstheme="minorHAnsi"/>
          <w:lang w:eastAsia="en-US"/>
        </w:rPr>
        <w:t>INSTK</w:t>
      </w:r>
      <w:proofErr w:type="spellEnd"/>
      <w:r w:rsidRPr="00EF2A61">
        <w:rPr>
          <w:rFonts w:asciiTheme="minorHAnsi" w:eastAsia="Times New Roman" w:hAnsiTheme="minorHAnsi" w:cstheme="minorHAnsi"/>
          <w:lang w:eastAsia="en-US"/>
        </w:rPr>
        <w:t xml:space="preserve"> táblában jelenik meg</w:t>
      </w:r>
      <w:r w:rsidR="004E0263" w:rsidRPr="00EF2A61">
        <w:rPr>
          <w:rFonts w:asciiTheme="minorHAnsi" w:eastAsia="Times New Roman" w:hAnsiTheme="minorHAnsi" w:cstheme="minorHAnsi"/>
          <w:lang w:eastAsia="en-US"/>
        </w:rPr>
        <w:t xml:space="preserve">, </w:t>
      </w:r>
      <w:r w:rsidRPr="00EF2A61">
        <w:rPr>
          <w:rFonts w:asciiTheme="minorHAnsi" w:eastAsia="Times New Roman" w:hAnsiTheme="minorHAnsi" w:cstheme="minorHAnsi"/>
          <w:lang w:eastAsia="en-US"/>
        </w:rPr>
        <w:t xml:space="preserve">a le nem hívott keret a felügyeleti táblákkal </w:t>
      </w:r>
      <w:r w:rsidR="004E0263" w:rsidRPr="00EF2A61">
        <w:rPr>
          <w:rFonts w:asciiTheme="minorHAnsi" w:eastAsia="Times New Roman" w:hAnsiTheme="minorHAnsi" w:cstheme="minorHAnsi"/>
          <w:lang w:eastAsia="en-US"/>
        </w:rPr>
        <w:t>konzisztensen</w:t>
      </w:r>
      <w:del w:id="520" w:author="MNB" w:date="2025-08-29T10:22:00Z" w16du:dateUtc="2025-08-29T08:22:00Z">
        <w:r w:rsidR="004E0263" w:rsidRPr="006C72EB">
          <w:rPr>
            <w:rFonts w:asciiTheme="minorHAnsi" w:eastAsia="Times New Roman" w:hAnsiTheme="minorHAnsi" w:cstheme="minorHAnsi"/>
            <w:lang w:eastAsia="en-US"/>
          </w:rPr>
          <w:delText xml:space="preserve"> </w:delText>
        </w:r>
      </w:del>
      <w:r w:rsidRPr="00EF2A61">
        <w:rPr>
          <w:rFonts w:asciiTheme="minorHAnsi" w:eastAsia="Times New Roman" w:hAnsiTheme="minorHAnsi" w:cstheme="minorHAnsi"/>
          <w:lang w:eastAsia="en-US"/>
        </w:rPr>
        <w:t xml:space="preserve"> tartalmazza-e az egyes résztvevők esetleges pozitív betétszámla egyenlegét,</w:t>
      </w:r>
      <w:r w:rsidR="004E0263" w:rsidRPr="00EF2A61">
        <w:rPr>
          <w:rFonts w:asciiTheme="minorHAnsi" w:eastAsia="Times New Roman" w:hAnsiTheme="minorHAnsi" w:cstheme="minorHAnsi"/>
          <w:lang w:eastAsia="en-US"/>
        </w:rPr>
        <w:t xml:space="preserve"> Az </w:t>
      </w:r>
      <w:proofErr w:type="spellStart"/>
      <w:r w:rsidR="004E0263" w:rsidRPr="00EF2A61">
        <w:rPr>
          <w:rFonts w:asciiTheme="minorHAnsi" w:eastAsia="Times New Roman" w:hAnsiTheme="minorHAnsi" w:cstheme="minorHAnsi"/>
          <w:lang w:eastAsia="en-US"/>
        </w:rPr>
        <w:t>INSTK</w:t>
      </w:r>
      <w:proofErr w:type="spellEnd"/>
      <w:r w:rsidR="004E0263" w:rsidRPr="00EF2A61">
        <w:rPr>
          <w:rFonts w:asciiTheme="minorHAnsi" w:eastAsia="Times New Roman" w:hAnsiTheme="minorHAnsi" w:cstheme="minorHAnsi"/>
          <w:lang w:eastAsia="en-US"/>
        </w:rPr>
        <w:t xml:space="preserve"> táblában a </w:t>
      </w:r>
      <w:r w:rsidR="00DB6A32" w:rsidRPr="00EF2A61">
        <w:rPr>
          <w:rFonts w:asciiTheme="minorHAnsi" w:eastAsia="Times New Roman" w:hAnsiTheme="minorHAnsi" w:cstheme="minorHAnsi"/>
          <w:lang w:eastAsia="en-US"/>
        </w:rPr>
        <w:t>keret összege a szerződéses keretösszeggel egyezzen meg.</w:t>
      </w:r>
      <w:r w:rsidR="009C036A" w:rsidRPr="00EF2A61">
        <w:rPr>
          <w:rFonts w:asciiTheme="minorHAnsi" w:eastAsia="Times New Roman" w:hAnsiTheme="minorHAnsi" w:cstheme="minorHAnsi"/>
          <w:lang w:eastAsia="en-US"/>
        </w:rPr>
        <w:t xml:space="preserve"> </w:t>
      </w:r>
      <w:r w:rsidR="009C036A" w:rsidRPr="00EF2A61">
        <w:rPr>
          <w:color w:val="000000" w:themeColor="text1"/>
        </w:rPr>
        <w:t>Azon cash-</w:t>
      </w:r>
      <w:proofErr w:type="spellStart"/>
      <w:r w:rsidR="009C036A" w:rsidRPr="00EF2A61">
        <w:rPr>
          <w:color w:val="000000" w:themeColor="text1"/>
        </w:rPr>
        <w:t>pool</w:t>
      </w:r>
      <w:proofErr w:type="spellEnd"/>
      <w:r w:rsidR="009C036A" w:rsidRPr="00EF2A61">
        <w:rPr>
          <w:color w:val="000000" w:themeColor="text1"/>
        </w:rPr>
        <w:t xml:space="preserve"> konstrukciók, amelyek esetén mind a </w:t>
      </w:r>
      <w:proofErr w:type="spellStart"/>
      <w:r w:rsidR="009C036A" w:rsidRPr="00EF2A61">
        <w:rPr>
          <w:color w:val="000000" w:themeColor="text1"/>
        </w:rPr>
        <w:t>leader</w:t>
      </w:r>
      <w:proofErr w:type="spellEnd"/>
      <w:r w:rsidR="009C036A" w:rsidRPr="00EF2A61">
        <w:rPr>
          <w:color w:val="000000" w:themeColor="text1"/>
        </w:rPr>
        <w:t xml:space="preserve">, mind a tagok rendelkeznek bankszámlával, jogilag valós ügyfelei banknak, de a konstrukció nem felel meg a </w:t>
      </w:r>
      <w:proofErr w:type="spellStart"/>
      <w:r w:rsidR="009C036A" w:rsidRPr="00EF2A61">
        <w:rPr>
          <w:color w:val="000000" w:themeColor="text1"/>
        </w:rPr>
        <w:t>notional</w:t>
      </w:r>
      <w:proofErr w:type="spellEnd"/>
      <w:r w:rsidR="009C036A" w:rsidRPr="00EF2A61">
        <w:rPr>
          <w:color w:val="000000" w:themeColor="text1"/>
        </w:rPr>
        <w:t xml:space="preserve"> cash-</w:t>
      </w:r>
      <w:proofErr w:type="spellStart"/>
      <w:r w:rsidR="009C036A" w:rsidRPr="00EF2A61">
        <w:rPr>
          <w:color w:val="000000" w:themeColor="text1"/>
        </w:rPr>
        <w:t>pool</w:t>
      </w:r>
      <w:proofErr w:type="spellEnd"/>
      <w:r w:rsidR="009C036A" w:rsidRPr="00EF2A61">
        <w:rPr>
          <w:color w:val="000000" w:themeColor="text1"/>
        </w:rPr>
        <w:t xml:space="preserve"> definíciójának, szintén </w:t>
      </w:r>
      <w:proofErr w:type="spellStart"/>
      <w:r w:rsidR="009C036A" w:rsidRPr="00EF2A61">
        <w:rPr>
          <w:color w:val="000000" w:themeColor="text1"/>
        </w:rPr>
        <w:t>physical</w:t>
      </w:r>
      <w:proofErr w:type="spellEnd"/>
      <w:r w:rsidR="009C036A" w:rsidRPr="00EF2A61">
        <w:rPr>
          <w:color w:val="000000" w:themeColor="text1"/>
        </w:rPr>
        <w:t xml:space="preserve"> cash-</w:t>
      </w:r>
      <w:proofErr w:type="spellStart"/>
      <w:r w:rsidR="009C036A" w:rsidRPr="00EF2A61">
        <w:rPr>
          <w:color w:val="000000" w:themeColor="text1"/>
        </w:rPr>
        <w:t>poolként</w:t>
      </w:r>
      <w:proofErr w:type="spellEnd"/>
      <w:r w:rsidR="009C036A" w:rsidRPr="00EF2A61">
        <w:rPr>
          <w:color w:val="000000" w:themeColor="text1"/>
        </w:rPr>
        <w:t xml:space="preserve"> jelentendők.</w:t>
      </w:r>
    </w:p>
    <w:p w14:paraId="06D8700D" w14:textId="7D71D5A0" w:rsidR="00DB6A32" w:rsidRPr="00EF2A61" w:rsidRDefault="00DB6A32" w:rsidP="00C000F0">
      <w:pPr>
        <w:pStyle w:val="Listaszerbekezds"/>
        <w:numPr>
          <w:ilvl w:val="0"/>
          <w:numId w:val="45"/>
        </w:numPr>
        <w:spacing w:after="0"/>
        <w:rPr>
          <w:rFonts w:asciiTheme="minorHAnsi" w:hAnsiTheme="minorHAnsi" w:cstheme="minorHAnsi"/>
        </w:rPr>
      </w:pPr>
      <w:proofErr w:type="spellStart"/>
      <w:r w:rsidRPr="00EF2A61">
        <w:rPr>
          <w:rFonts w:asciiTheme="minorHAnsi" w:hAnsiTheme="minorHAnsi" w:cstheme="minorHAnsi"/>
          <w:i/>
          <w:color w:val="000000" w:themeColor="text1"/>
        </w:rPr>
        <w:t>Notional</w:t>
      </w:r>
      <w:proofErr w:type="spellEnd"/>
      <w:r w:rsidRPr="00EF2A61">
        <w:rPr>
          <w:rFonts w:asciiTheme="minorHAnsi" w:hAnsiTheme="minorHAnsi" w:cstheme="minorHAnsi"/>
          <w:i/>
          <w:color w:val="000000" w:themeColor="text1"/>
        </w:rPr>
        <w:t xml:space="preserve"> </w:t>
      </w:r>
      <w:proofErr w:type="spellStart"/>
      <w:r w:rsidRPr="00EF2A61">
        <w:rPr>
          <w:rFonts w:asciiTheme="minorHAnsi" w:hAnsiTheme="minorHAnsi" w:cstheme="minorHAnsi"/>
          <w:i/>
          <w:color w:val="000000" w:themeColor="text1"/>
        </w:rPr>
        <w:t>amount</w:t>
      </w:r>
      <w:proofErr w:type="spellEnd"/>
      <w:r w:rsidRPr="00EF2A61">
        <w:rPr>
          <w:rFonts w:asciiTheme="minorHAnsi" w:hAnsiTheme="minorHAnsi" w:cstheme="minorHAnsi"/>
          <w:i/>
          <w:color w:val="000000" w:themeColor="text1"/>
        </w:rPr>
        <w:t xml:space="preserve"> cash-</w:t>
      </w:r>
      <w:proofErr w:type="spellStart"/>
      <w:r w:rsidRPr="00EF2A61">
        <w:rPr>
          <w:rFonts w:asciiTheme="minorHAnsi" w:hAnsiTheme="minorHAnsi" w:cstheme="minorHAnsi"/>
          <w:i/>
          <w:color w:val="000000" w:themeColor="text1"/>
        </w:rPr>
        <w:t>pooling</w:t>
      </w:r>
      <w:proofErr w:type="spellEnd"/>
      <w:r w:rsidRPr="00EF2A61">
        <w:rPr>
          <w:rFonts w:asciiTheme="minorHAnsi" w:hAnsiTheme="minorHAnsi" w:cstheme="minorHAnsi"/>
          <w:i/>
          <w:color w:val="000000" w:themeColor="text1"/>
        </w:rPr>
        <w:t>:</w:t>
      </w:r>
      <w:r w:rsidRPr="00EF2A61">
        <w:rPr>
          <w:rFonts w:asciiTheme="minorHAnsi" w:hAnsiTheme="minorHAnsi" w:cstheme="minorHAnsi"/>
          <w:color w:val="000000" w:themeColor="text1"/>
        </w:rPr>
        <w:t xml:space="preserve"> </w:t>
      </w:r>
      <w:r w:rsidR="009C036A" w:rsidRPr="00EF2A61">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F2A61">
        <w:rPr>
          <w:rFonts w:eastAsia="Times New Roman"/>
          <w:color w:val="000000" w:themeColor="text1"/>
        </w:rPr>
        <w:t>betétei</w:t>
      </w:r>
      <w:proofErr w:type="spellEnd"/>
      <w:r w:rsidR="009C036A" w:rsidRPr="00EF2A61">
        <w:rPr>
          <w:rFonts w:eastAsia="Times New Roman"/>
          <w:color w:val="000000" w:themeColor="text1"/>
        </w:rPr>
        <w:t xml:space="preserve"> terhére folyószámlahitelt vehetnek igénybe. </w:t>
      </w:r>
      <w:r w:rsidRPr="00EF2A61">
        <w:rPr>
          <w:rFonts w:asciiTheme="minorHAnsi" w:hAnsiTheme="minorHAnsi" w:cstheme="minorHAnsi"/>
          <w:color w:val="000000" w:themeColor="text1"/>
        </w:rPr>
        <w:t xml:space="preserve"> Ez a típusú cash-</w:t>
      </w:r>
      <w:proofErr w:type="spellStart"/>
      <w:r w:rsidRPr="00EF2A61">
        <w:rPr>
          <w:rFonts w:asciiTheme="minorHAnsi" w:hAnsiTheme="minorHAnsi" w:cstheme="minorHAnsi"/>
          <w:color w:val="000000" w:themeColor="text1"/>
        </w:rPr>
        <w:t>pooling</w:t>
      </w:r>
      <w:proofErr w:type="spellEnd"/>
      <w:r w:rsidRPr="00EF2A61">
        <w:rPr>
          <w:rFonts w:asciiTheme="minorHAnsi" w:hAnsiTheme="minorHAnsi" w:cstheme="minorHAnsi"/>
          <w:color w:val="000000" w:themeColor="text1"/>
        </w:rPr>
        <w:t xml:space="preserve"> a </w:t>
      </w:r>
      <w:proofErr w:type="spellStart"/>
      <w:r w:rsidRPr="00EF2A61">
        <w:rPr>
          <w:rFonts w:asciiTheme="minorHAnsi" w:hAnsiTheme="minorHAnsi" w:cstheme="minorHAnsi"/>
          <w:color w:val="000000" w:themeColor="text1"/>
        </w:rPr>
        <w:t>physical</w:t>
      </w:r>
      <w:proofErr w:type="spellEnd"/>
      <w:r w:rsidRPr="00EF2A61">
        <w:rPr>
          <w:rFonts w:asciiTheme="minorHAnsi" w:hAnsiTheme="minorHAnsi" w:cstheme="minorHAnsi"/>
          <w:color w:val="000000" w:themeColor="text1"/>
        </w:rPr>
        <w:t xml:space="preserve"> cash-</w:t>
      </w:r>
      <w:proofErr w:type="spellStart"/>
      <w:r w:rsidRPr="00EF2A61">
        <w:rPr>
          <w:rFonts w:asciiTheme="minorHAnsi" w:hAnsiTheme="minorHAnsi" w:cstheme="minorHAnsi"/>
          <w:color w:val="000000" w:themeColor="text1"/>
        </w:rPr>
        <w:t>pooling</w:t>
      </w:r>
      <w:proofErr w:type="spellEnd"/>
      <w:r w:rsidRPr="00EF2A61">
        <w:rPr>
          <w:rFonts w:asciiTheme="minorHAnsi" w:hAnsiTheme="minorHAnsi" w:cstheme="minorHAnsi"/>
          <w:color w:val="000000" w:themeColor="text1"/>
        </w:rPr>
        <w:t xml:space="preserve"> konstrukcióval azonos módon jelentendő, azaz nem kell jelenteni a technikai főszámlát</w:t>
      </w:r>
      <w:r w:rsidRPr="00EF2A61">
        <w:rPr>
          <w:rFonts w:asciiTheme="minorHAnsi" w:hAnsiTheme="minorHAnsi" w:cstheme="minorHAnsi"/>
        </w:rPr>
        <w:t>.</w:t>
      </w:r>
    </w:p>
    <w:p w14:paraId="048821AC" w14:textId="53ED9EB5" w:rsidR="00F77F0F" w:rsidRPr="00EF2A61" w:rsidRDefault="00F77F0F" w:rsidP="00257BFD">
      <w:pPr>
        <w:spacing w:after="0"/>
        <w:rPr>
          <w:rFonts w:asciiTheme="minorHAnsi" w:hAnsiTheme="minorHAnsi" w:cstheme="minorHAnsi"/>
        </w:rPr>
      </w:pPr>
    </w:p>
    <w:p w14:paraId="5DEE6AE8" w14:textId="729F48E2" w:rsidR="00F77F0F" w:rsidRPr="00EF2A61" w:rsidRDefault="00F77F0F" w:rsidP="007F0CDD">
      <w:pPr>
        <w:spacing w:after="0"/>
        <w:rPr>
          <w:rFonts w:asciiTheme="minorHAnsi" w:hAnsiTheme="minorHAnsi" w:cstheme="minorHAnsi"/>
        </w:rPr>
      </w:pPr>
      <w:r w:rsidRPr="00EF2A61">
        <w:rPr>
          <w:rFonts w:asciiTheme="minorHAnsi" w:hAnsiTheme="minorHAnsi" w:cstheme="minorHAnsi"/>
        </w:rPr>
        <w:t>2023. márciusi vonatkozási időtől kezdődően új mezők kerültek beépítésre az adatmodellbe a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konstrukciók részletesebb megfigyelése érdekében</w:t>
      </w:r>
      <w:r w:rsidR="00B17CE1" w:rsidRPr="00EF2A61">
        <w:rPr>
          <w:rFonts w:asciiTheme="minorHAnsi" w:hAnsiTheme="minorHAnsi" w:cstheme="minorHAnsi"/>
        </w:rPr>
        <w:t xml:space="preserve"> a teljes állomány tekintetében élő instrumentumok esetén</w:t>
      </w:r>
      <w:r w:rsidRPr="00EF2A61">
        <w:rPr>
          <w:rFonts w:asciiTheme="minorHAnsi" w:hAnsiTheme="minorHAnsi" w:cstheme="minorHAnsi"/>
        </w:rPr>
        <w:t>. Ennek megfelelően a jelentésre vonatkozó előírások a következők:</w:t>
      </w:r>
    </w:p>
    <w:p w14:paraId="3BD5077E" w14:textId="1DAC4794" w:rsidR="00F77F0F" w:rsidRPr="00EF2A61" w:rsidRDefault="00F77F0F"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 xml:space="preserve">mind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mind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táblákban jelölendő az, hogy „Az instrumentum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részét képezi-e?”, amennyiben az adósok/adóstársak között vállalati vagy önálló vállalkozó ügyfél szerepel. </w:t>
      </w:r>
    </w:p>
    <w:p w14:paraId="7542CDA8" w14:textId="313AB9B8" w:rsidR="00B17CE1" w:rsidRPr="00EF2A61" w:rsidRDefault="00B17CE1"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 xml:space="preserve">fentiekben </w:t>
      </w:r>
      <w:proofErr w:type="spellStart"/>
      <w:r w:rsidRPr="00EF2A61">
        <w:rPr>
          <w:rFonts w:asciiTheme="minorHAnsi" w:hAnsiTheme="minorHAnsi" w:cstheme="minorHAnsi"/>
        </w:rPr>
        <w:t>ismeretetteknek</w:t>
      </w:r>
      <w:proofErr w:type="spellEnd"/>
      <w:r w:rsidRPr="00EF2A61">
        <w:rPr>
          <w:rFonts w:asciiTheme="minorHAnsi" w:hAnsiTheme="minorHAnsi" w:cstheme="minorHAnsi"/>
        </w:rPr>
        <w:t xml:space="preserve"> megfelelően besorolandó a </w:t>
      </w:r>
      <w:proofErr w:type="spellStart"/>
      <w:r w:rsidRPr="00EF2A61">
        <w:rPr>
          <w:rFonts w:asciiTheme="minorHAnsi" w:hAnsiTheme="minorHAnsi" w:cstheme="minorHAnsi"/>
        </w:rPr>
        <w:t>csah-pool</w:t>
      </w:r>
      <w:proofErr w:type="spellEnd"/>
      <w:r w:rsidRPr="00EF2A61">
        <w:rPr>
          <w:rFonts w:asciiTheme="minorHAnsi" w:hAnsiTheme="minorHAnsi" w:cstheme="minorHAnsi"/>
        </w:rPr>
        <w:t xml:space="preserve"> konstrukció a megfelelő típusba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típusa”).</w:t>
      </w:r>
    </w:p>
    <w:p w14:paraId="34F38B5B" w14:textId="7AD4C8F3" w:rsidR="00B17CE1" w:rsidRPr="00EF2A61" w:rsidRDefault="00B17CE1" w:rsidP="006E1777">
      <w:pPr>
        <w:pStyle w:val="Listaszerbekezds"/>
        <w:numPr>
          <w:ilvl w:val="0"/>
          <w:numId w:val="98"/>
        </w:numPr>
        <w:autoSpaceDE w:val="0"/>
        <w:autoSpaceDN w:val="0"/>
        <w:spacing w:after="0"/>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táblában </w:t>
      </w:r>
      <w:r w:rsidR="00CA2099" w:rsidRPr="00EF2A61">
        <w:rPr>
          <w:rFonts w:asciiTheme="minorHAnsi" w:hAnsiTheme="minorHAnsi" w:cstheme="minorHAnsi"/>
        </w:rPr>
        <w:t>jelentendő az az információ, hogy az adott adós/adóstárs a cash-</w:t>
      </w:r>
      <w:proofErr w:type="spellStart"/>
      <w:r w:rsidR="00CA2099" w:rsidRPr="00EF2A61">
        <w:rPr>
          <w:rFonts w:asciiTheme="minorHAnsi" w:hAnsiTheme="minorHAnsi" w:cstheme="minorHAnsi"/>
        </w:rPr>
        <w:t>pool</w:t>
      </w:r>
      <w:proofErr w:type="spellEnd"/>
      <w:r w:rsidR="00CA2099" w:rsidRPr="00EF2A61">
        <w:rPr>
          <w:rFonts w:asciiTheme="minorHAnsi" w:hAnsiTheme="minorHAnsi" w:cstheme="minorHAnsi"/>
        </w:rPr>
        <w:t xml:space="preserve"> konstrukcióban milyen szerepkört tölt be (vezető/tag). </w:t>
      </w:r>
    </w:p>
    <w:p w14:paraId="502E152D" w14:textId="11DAC4DD" w:rsidR="00CD3E01" w:rsidRPr="00EF2A61" w:rsidRDefault="00CD3E01" w:rsidP="006E1777">
      <w:pPr>
        <w:autoSpaceDE w:val="0"/>
        <w:autoSpaceDN w:val="0"/>
        <w:spacing w:after="0"/>
        <w:rPr>
          <w:rFonts w:asciiTheme="minorHAnsi" w:hAnsiTheme="minorHAnsi" w:cstheme="minorHAnsi"/>
        </w:rPr>
      </w:pPr>
    </w:p>
    <w:p w14:paraId="10BEFCFF" w14:textId="31456C44" w:rsidR="00CD3E01" w:rsidRPr="00EF2A61" w:rsidRDefault="00CD3E01" w:rsidP="007F0CDD">
      <w:pPr>
        <w:autoSpaceDE w:val="0"/>
        <w:autoSpaceDN w:val="0"/>
        <w:spacing w:after="0"/>
        <w:rPr>
          <w:rFonts w:asciiTheme="minorHAnsi" w:hAnsiTheme="minorHAnsi" w:cstheme="minorHAnsi"/>
        </w:rPr>
      </w:pPr>
      <w:r w:rsidRPr="00EF2A61">
        <w:rPr>
          <w:rFonts w:asciiTheme="minorHAnsi" w:hAnsiTheme="minorHAnsi" w:cstheme="minorHAnsi"/>
        </w:rPr>
        <w:t>Amennyiben egy nagyvállalati keret részét képezi egy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keret és emellett más típusú keret is, akkor az vagy külön jelentendő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és a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keretnél jelölendő, hogy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konstrukcióról van szó vagy ha ez nem oldható meg és egy keretként szerepel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akkor ’N’ jelentendő „Az instrumentum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részét képezi-e?” mezőben</w:t>
      </w:r>
      <w:r w:rsidR="00AD0C5C" w:rsidRPr="00EF2A61">
        <w:rPr>
          <w:rFonts w:asciiTheme="minorHAnsi" w:hAnsiTheme="minorHAnsi" w:cstheme="minorHAnsi"/>
        </w:rPr>
        <w:t>,</w:t>
      </w:r>
      <w:r w:rsidRPr="00EF2A61">
        <w:rPr>
          <w:rFonts w:asciiTheme="minorHAnsi" w:hAnsiTheme="minorHAnsi" w:cstheme="minorHAnsi"/>
        </w:rPr>
        <w:t xml:space="preserve"> és az alá nyíló</w:t>
      </w:r>
      <w:r w:rsidR="00AD0C5C" w:rsidRPr="00EF2A61">
        <w:rPr>
          <w:rFonts w:asciiTheme="minorHAnsi" w:hAnsiTheme="minorHAnsi" w:cstheme="minorHAnsi"/>
        </w:rPr>
        <w:t xml:space="preserve"> cash-</w:t>
      </w:r>
      <w:proofErr w:type="spellStart"/>
      <w:r w:rsidR="00AD0C5C" w:rsidRPr="00EF2A61">
        <w:rPr>
          <w:rFonts w:asciiTheme="minorHAnsi" w:hAnsiTheme="minorHAnsi" w:cstheme="minorHAnsi"/>
        </w:rPr>
        <w:t>pool</w:t>
      </w:r>
      <w:proofErr w:type="spellEnd"/>
      <w:r w:rsidRPr="00EF2A61">
        <w:rPr>
          <w:rFonts w:asciiTheme="minorHAnsi" w:hAnsiTheme="minorHAnsi" w:cstheme="minorHAnsi"/>
        </w:rPr>
        <w:t xml:space="preserve"> instrumentumnál jelentendő ’I’. Ez azt jelenti, hogy amennyiben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„Az instrumentum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EF2A61" w:rsidRDefault="00AB5044" w:rsidP="00B447DE">
      <w:pPr>
        <w:spacing w:after="0"/>
        <w:ind w:left="360"/>
        <w:rPr>
          <w:rFonts w:asciiTheme="minorHAnsi" w:eastAsia="Times New Roman" w:hAnsiTheme="minorHAnsi" w:cstheme="minorHAnsi"/>
          <w:lang w:eastAsia="en-US"/>
        </w:rPr>
      </w:pPr>
    </w:p>
    <w:p w14:paraId="50A89C5B" w14:textId="2E7AB6F9" w:rsidR="00AB5044" w:rsidRPr="00EF2A61" w:rsidRDefault="009146CE" w:rsidP="009146CE">
      <w:pPr>
        <w:pStyle w:val="Cmsor3"/>
        <w:rPr>
          <w:b/>
          <w:bCs w:val="0"/>
        </w:rPr>
      </w:pPr>
      <w:bookmarkStart w:id="521" w:name="_Toc149902050"/>
      <w:bookmarkStart w:id="522" w:name="_Toc206686192"/>
      <w:bookmarkStart w:id="523" w:name="_Toc188019120"/>
      <w:bookmarkEnd w:id="518"/>
      <w:r w:rsidRPr="00EF2A61">
        <w:rPr>
          <w:b/>
          <w:bCs w:val="0"/>
        </w:rPr>
        <w:t>Összeolvadások, beolvadások kezelése</w:t>
      </w:r>
      <w:bookmarkEnd w:id="521"/>
      <w:bookmarkEnd w:id="522"/>
      <w:bookmarkEnd w:id="523"/>
    </w:p>
    <w:p w14:paraId="3F779876" w14:textId="3062B039" w:rsidR="009146CE" w:rsidRPr="00EF2A61" w:rsidRDefault="009146CE" w:rsidP="009146CE">
      <w:r w:rsidRPr="00EF2A61">
        <w:t xml:space="preserve">Az összeolvadás/beolvadás jelentési módja eltér abban az esetben, ha </w:t>
      </w:r>
      <w:proofErr w:type="spellStart"/>
      <w:r w:rsidRPr="00EF2A61">
        <w:t>C_HIT</w:t>
      </w:r>
      <w:proofErr w:type="spellEnd"/>
      <w:r w:rsidRPr="00EF2A61">
        <w:t xml:space="preserve"> szektoron belülről, illetve kívülről történik a beolvadás.</w:t>
      </w:r>
    </w:p>
    <w:p w14:paraId="550F5645" w14:textId="787783FE" w:rsidR="009146CE" w:rsidRPr="00EF2A61" w:rsidRDefault="009146CE" w:rsidP="009146CE">
      <w:r w:rsidRPr="00EF2A61">
        <w:t xml:space="preserve">Amennyiben hitelintézet olvad be hitelintézetbe, az a hitelintézet, amelybe a beolvadás történt, változatlan módon jelenti a beolvadó instrumentumait (keletkezési mód, indulás napja sem változik), az </w:t>
      </w:r>
      <w:proofErr w:type="spellStart"/>
      <w:r w:rsidRPr="00EF2A61">
        <w:t>INSTR.ATADO_AZON</w:t>
      </w:r>
      <w:proofErr w:type="spellEnd"/>
      <w:r w:rsidRPr="00EF2A61">
        <w:t xml:space="preserve"> mezőben jelentendő a beolvadó hitelintézet törzsszáma.</w:t>
      </w:r>
    </w:p>
    <w:p w14:paraId="1C0FAFB8" w14:textId="215E0702" w:rsidR="009146CE" w:rsidRPr="00EF2A61" w:rsidRDefault="009146CE" w:rsidP="009146CE">
      <w:r w:rsidRPr="00EF2A61">
        <w:t>Amennyiben a hitelintézeti szektoron kívülről történik a beolvadás, a keletkezési mód ’</w:t>
      </w:r>
      <w:proofErr w:type="spellStart"/>
      <w:r w:rsidRPr="00EF2A61">
        <w:t>OSSZ_BEOLV</w:t>
      </w:r>
      <w:proofErr w:type="spellEnd"/>
      <w:r w:rsidRPr="00EF2A61">
        <w:t>’ lesz, az indulás napja az átvétel napja (a szerződéskötés napja az eredeti marad)</w:t>
      </w:r>
      <w:r w:rsidR="00AB01BF" w:rsidRPr="00EF2A61">
        <w:t>, az átadóra vonatkozó mezők töltendők.</w:t>
      </w:r>
    </w:p>
    <w:p w14:paraId="2F3F9611" w14:textId="7C03D7AE" w:rsidR="00934ABD" w:rsidRPr="00EF2A61" w:rsidRDefault="00934ABD" w:rsidP="00D30517">
      <w:pPr>
        <w:pStyle w:val="Cmsor3"/>
        <w:rPr>
          <w:b/>
        </w:rPr>
      </w:pPr>
      <w:bookmarkStart w:id="524" w:name="_Toc149902051"/>
      <w:bookmarkStart w:id="525" w:name="_Toc206686193"/>
      <w:bookmarkStart w:id="526" w:name="_Toc188019121"/>
      <w:r w:rsidRPr="00EF2A61">
        <w:rPr>
          <w:b/>
          <w:bCs w:val="0"/>
        </w:rPr>
        <w:t>’</w:t>
      </w:r>
      <w:proofErr w:type="spellStart"/>
      <w:r w:rsidRPr="00EF2A61">
        <w:rPr>
          <w:b/>
          <w:bCs w:val="0"/>
        </w:rPr>
        <w:t>NHPZ</w:t>
      </w:r>
      <w:proofErr w:type="spellEnd"/>
      <w:r w:rsidRPr="00EF2A61">
        <w:rPr>
          <w:b/>
          <w:bCs w:val="0"/>
        </w:rPr>
        <w:t>’ konstrukciók jelentésének módja</w:t>
      </w:r>
      <w:bookmarkEnd w:id="524"/>
      <w:bookmarkEnd w:id="525"/>
      <w:bookmarkEnd w:id="526"/>
    </w:p>
    <w:p w14:paraId="756568BE" w14:textId="49D86E02" w:rsidR="00934ABD" w:rsidRPr="00EF2A61" w:rsidRDefault="00934ABD" w:rsidP="00934ABD">
      <w:pPr>
        <w:numPr>
          <w:ilvl w:val="0"/>
          <w:numId w:val="95"/>
        </w:numPr>
        <w:spacing w:after="0" w:line="240" w:lineRule="auto"/>
        <w:jc w:val="left"/>
      </w:pPr>
      <w:r w:rsidRPr="00EF2A61">
        <w:t xml:space="preserve">Lakáshitel szerződés jelentési módja </w:t>
      </w:r>
      <w:proofErr w:type="spellStart"/>
      <w:r w:rsidRPr="00EF2A61">
        <w:t>NHP</w:t>
      </w:r>
      <w:proofErr w:type="spellEnd"/>
      <w:r w:rsidRPr="00EF2A61">
        <w:t xml:space="preserve"> Zöld Otthon Program keretében: </w:t>
      </w:r>
    </w:p>
    <w:p w14:paraId="4E704A24" w14:textId="77777777" w:rsidR="00934ABD" w:rsidRPr="00EF2A61" w:rsidRDefault="00934ABD" w:rsidP="00934ABD">
      <w:pPr>
        <w:numPr>
          <w:ilvl w:val="0"/>
          <w:numId w:val="96"/>
        </w:numPr>
        <w:spacing w:after="0" w:line="240" w:lineRule="auto"/>
        <w:jc w:val="left"/>
      </w:pPr>
      <w:r w:rsidRPr="00EF2A61">
        <w:t xml:space="preserve">Instrumentum típus: </w:t>
      </w:r>
      <w:proofErr w:type="spellStart"/>
      <w:r w:rsidRPr="00EF2A61">
        <w:t>LAKAS_HIT</w:t>
      </w:r>
      <w:proofErr w:type="spellEnd"/>
    </w:p>
    <w:p w14:paraId="44D93081" w14:textId="77777777" w:rsidR="00934ABD" w:rsidRPr="00EF2A61" w:rsidRDefault="00934ABD" w:rsidP="00934ABD">
      <w:pPr>
        <w:numPr>
          <w:ilvl w:val="0"/>
          <w:numId w:val="96"/>
        </w:numPr>
        <w:spacing w:after="0" w:line="240" w:lineRule="auto"/>
        <w:jc w:val="left"/>
      </w:pPr>
      <w:r w:rsidRPr="00EF2A61">
        <w:t xml:space="preserve">Hitelkonstrukció: </w:t>
      </w:r>
      <w:proofErr w:type="spellStart"/>
      <w:r w:rsidRPr="00EF2A61">
        <w:t>NHPZ</w:t>
      </w:r>
      <w:proofErr w:type="spellEnd"/>
      <w:r w:rsidRPr="00EF2A61">
        <w:t xml:space="preserve"> </w:t>
      </w:r>
    </w:p>
    <w:p w14:paraId="5B268E24" w14:textId="77777777" w:rsidR="00934ABD" w:rsidRPr="00EF2A61" w:rsidRDefault="00934ABD" w:rsidP="00934ABD">
      <w:pPr>
        <w:numPr>
          <w:ilvl w:val="0"/>
          <w:numId w:val="96"/>
        </w:numPr>
        <w:spacing w:after="0" w:line="240" w:lineRule="auto"/>
        <w:jc w:val="left"/>
      </w:pPr>
      <w:r w:rsidRPr="00EF2A61">
        <w:t>Állami támogatás: NEM</w:t>
      </w:r>
    </w:p>
    <w:p w14:paraId="7127EDA4" w14:textId="77777777" w:rsidR="00934ABD" w:rsidRPr="00EF2A61" w:rsidRDefault="00934ABD" w:rsidP="00934ABD">
      <w:pPr>
        <w:numPr>
          <w:ilvl w:val="0"/>
          <w:numId w:val="96"/>
        </w:numPr>
        <w:spacing w:after="0" w:line="240" w:lineRule="auto"/>
        <w:jc w:val="left"/>
      </w:pPr>
      <w:r w:rsidRPr="00EF2A61">
        <w:t>Új szerződéses kamat: 2,5%</w:t>
      </w:r>
    </w:p>
    <w:p w14:paraId="23D4A25E" w14:textId="4FDFF559" w:rsidR="00934ABD" w:rsidRPr="00EF2A61" w:rsidRDefault="00934ABD" w:rsidP="00934ABD">
      <w:pPr>
        <w:numPr>
          <w:ilvl w:val="0"/>
          <w:numId w:val="95"/>
        </w:numPr>
        <w:spacing w:after="0" w:line="240" w:lineRule="auto"/>
        <w:jc w:val="left"/>
      </w:pPr>
      <w:r w:rsidRPr="00EF2A61">
        <w:t xml:space="preserve">OKT-támogatással érintett lakáshitel szerződés jelentési módja az </w:t>
      </w:r>
      <w:proofErr w:type="spellStart"/>
      <w:r w:rsidRPr="00EF2A61">
        <w:t>NHP</w:t>
      </w:r>
      <w:proofErr w:type="spellEnd"/>
      <w:r w:rsidRPr="00EF2A61">
        <w:t xml:space="preserve"> Zöld Otthon Program keretében:</w:t>
      </w:r>
    </w:p>
    <w:p w14:paraId="2F65B84E" w14:textId="77777777" w:rsidR="00934ABD" w:rsidRPr="00EF2A61" w:rsidRDefault="00934ABD" w:rsidP="00934ABD">
      <w:pPr>
        <w:numPr>
          <w:ilvl w:val="0"/>
          <w:numId w:val="97"/>
        </w:numPr>
        <w:spacing w:after="0" w:line="240" w:lineRule="auto"/>
        <w:jc w:val="left"/>
      </w:pPr>
      <w:r w:rsidRPr="00EF2A61">
        <w:t xml:space="preserve">Instrumentum típus: </w:t>
      </w:r>
      <w:proofErr w:type="spellStart"/>
      <w:r w:rsidRPr="00EF2A61">
        <w:t>LAKAS_HIT</w:t>
      </w:r>
      <w:proofErr w:type="spellEnd"/>
    </w:p>
    <w:p w14:paraId="6C5C5F1A" w14:textId="77777777" w:rsidR="00934ABD" w:rsidRPr="00EF2A61" w:rsidRDefault="00934ABD" w:rsidP="00934ABD">
      <w:pPr>
        <w:numPr>
          <w:ilvl w:val="0"/>
          <w:numId w:val="97"/>
        </w:numPr>
        <w:spacing w:after="0" w:line="240" w:lineRule="auto"/>
        <w:jc w:val="left"/>
      </w:pPr>
      <w:r w:rsidRPr="00EF2A61">
        <w:t xml:space="preserve">Hitelkonstrukció: </w:t>
      </w:r>
      <w:proofErr w:type="spellStart"/>
      <w:r w:rsidRPr="00EF2A61">
        <w:t>NHPZ</w:t>
      </w:r>
      <w:proofErr w:type="spellEnd"/>
    </w:p>
    <w:p w14:paraId="2EB94F53" w14:textId="19DDF9F1" w:rsidR="00934ABD" w:rsidRPr="00EF2A61" w:rsidRDefault="00934ABD" w:rsidP="00934ABD">
      <w:pPr>
        <w:numPr>
          <w:ilvl w:val="0"/>
          <w:numId w:val="97"/>
        </w:numPr>
        <w:spacing w:after="0" w:line="240" w:lineRule="auto"/>
        <w:jc w:val="left"/>
      </w:pPr>
      <w:r w:rsidRPr="00EF2A61">
        <w:t>Állami támogatás: CSK2, CSK3 a gyermekek számától függően</w:t>
      </w:r>
    </w:p>
    <w:p w14:paraId="0D61A0E0" w14:textId="077C8D72" w:rsidR="00934ABD" w:rsidRPr="00EF2A61" w:rsidRDefault="00934ABD" w:rsidP="009146CE"/>
    <w:p w14:paraId="2DF7294B" w14:textId="351A1DE3" w:rsidR="006412D8" w:rsidRPr="00EF2A61" w:rsidRDefault="006412D8" w:rsidP="006412D8">
      <w:pPr>
        <w:pStyle w:val="Cmsor3"/>
        <w:rPr>
          <w:b/>
          <w:bCs w:val="0"/>
        </w:rPr>
      </w:pPr>
      <w:bookmarkStart w:id="527" w:name="_Toc149902052"/>
      <w:bookmarkStart w:id="528" w:name="_Toc206686194"/>
      <w:bookmarkStart w:id="529" w:name="_Hlk118815914"/>
      <w:bookmarkStart w:id="530" w:name="_Toc188019122"/>
      <w:r w:rsidRPr="00EF2A61">
        <w:rPr>
          <w:b/>
          <w:bCs w:val="0"/>
        </w:rPr>
        <w:t xml:space="preserve">Szintetikus </w:t>
      </w:r>
      <w:proofErr w:type="spellStart"/>
      <w:r w:rsidRPr="00EF2A61">
        <w:rPr>
          <w:b/>
          <w:bCs w:val="0"/>
        </w:rPr>
        <w:t>értékpapírosítás</w:t>
      </w:r>
      <w:proofErr w:type="spellEnd"/>
      <w:r w:rsidRPr="00EF2A61">
        <w:rPr>
          <w:b/>
          <w:bCs w:val="0"/>
        </w:rPr>
        <w:t xml:space="preserve"> jelentési módja</w:t>
      </w:r>
      <w:bookmarkEnd w:id="527"/>
      <w:bookmarkEnd w:id="528"/>
      <w:bookmarkEnd w:id="530"/>
    </w:p>
    <w:p w14:paraId="67614BDC" w14:textId="5CD4775A" w:rsidR="00C555E6" w:rsidRPr="00EF2A61" w:rsidRDefault="009232DF" w:rsidP="00C555E6">
      <w:r w:rsidRPr="00EF2A61">
        <w:t xml:space="preserve">A szintetikus </w:t>
      </w:r>
      <w:proofErr w:type="spellStart"/>
      <w:r w:rsidRPr="00EF2A61">
        <w:t>értékpapírosítás</w:t>
      </w:r>
      <w:proofErr w:type="spellEnd"/>
      <w:r w:rsidRPr="00EF2A61">
        <w:t xml:space="preserve"> esetén a kockázati transzfer </w:t>
      </w:r>
      <w:proofErr w:type="spellStart"/>
      <w:r w:rsidRPr="00EF2A61">
        <w:t>hitelderivatívákkal</w:t>
      </w:r>
      <w:proofErr w:type="spellEnd"/>
      <w:r w:rsidRPr="00EF2A61">
        <w:t xml:space="preserve"> vagy garanciákkal valósul meg, az értékpapírosított kitettségek az </w:t>
      </w:r>
      <w:proofErr w:type="spellStart"/>
      <w:r w:rsidRPr="00EF2A61">
        <w:t>értékpapírosítást</w:t>
      </w:r>
      <w:proofErr w:type="spellEnd"/>
      <w:r w:rsidRPr="00EF2A61">
        <w:t xml:space="preserve"> kezdeményező kitettségei maradnak.</w:t>
      </w:r>
      <w:r w:rsidR="00D92022" w:rsidRPr="00EF2A61">
        <w:t xml:space="preserve"> Annak megállapításához, hogy szintetikus </w:t>
      </w:r>
      <w:proofErr w:type="spellStart"/>
      <w:r w:rsidR="00D92022" w:rsidRPr="00EF2A61">
        <w:t>értékpapírosításról</w:t>
      </w:r>
      <w:proofErr w:type="spellEnd"/>
      <w:r w:rsidR="00D92022" w:rsidRPr="00EF2A61">
        <w:t xml:space="preserve"> van-e szó a HITREG jelentés szempontjából, figyelembe kell venni azt is, hogy </w:t>
      </w:r>
      <w:r w:rsidR="00BE7866" w:rsidRPr="00EF2A61">
        <w:t xml:space="preserve">ügyletrészsorozatba (azaz ún. </w:t>
      </w:r>
      <w:proofErr w:type="spellStart"/>
      <w:r w:rsidR="00BE7866" w:rsidRPr="00EF2A61">
        <w:t>tranche</w:t>
      </w:r>
      <w:proofErr w:type="spellEnd"/>
      <w:r w:rsidR="00BE7866" w:rsidRPr="00EF2A61">
        <w:t xml:space="preserve">-okba) rendezett </w:t>
      </w:r>
      <w:proofErr w:type="spellStart"/>
      <w:r w:rsidR="00D92022" w:rsidRPr="00EF2A61">
        <w:t>értékpapírosítás</w:t>
      </w:r>
      <w:proofErr w:type="spellEnd"/>
      <w:r w:rsidR="00D92022" w:rsidRPr="00EF2A61">
        <w:t xml:space="preserve"> történik-e</w:t>
      </w:r>
      <w:r w:rsidR="00C555E6" w:rsidRPr="00EF2A61">
        <w:t>:</w:t>
      </w:r>
    </w:p>
    <w:p w14:paraId="5DF3A012" w14:textId="1534ED53" w:rsidR="00C555E6" w:rsidRPr="00EF2A61" w:rsidRDefault="00C555E6" w:rsidP="00C555E6">
      <w:pPr>
        <w:pStyle w:val="Listaszerbekezds"/>
        <w:numPr>
          <w:ilvl w:val="0"/>
          <w:numId w:val="95"/>
        </w:numPr>
      </w:pPr>
      <w:r w:rsidRPr="00EF2A61">
        <w:t>amennyiben igen, akkor az</w:t>
      </w:r>
      <w:r w:rsidRPr="00EF2A61">
        <w:rPr>
          <w:b/>
          <w:bCs/>
        </w:rPr>
        <w:t xml:space="preserve"> „</w:t>
      </w:r>
      <w:proofErr w:type="spellStart"/>
      <w:r w:rsidRPr="00EF2A61">
        <w:rPr>
          <w:b/>
          <w:bCs/>
        </w:rPr>
        <w:t>Értékpapírosítás</w:t>
      </w:r>
      <w:proofErr w:type="spellEnd"/>
      <w:r w:rsidRPr="00EF2A61">
        <w:rPr>
          <w:b/>
          <w:bCs/>
        </w:rPr>
        <w:t xml:space="preserve"> típusa”</w:t>
      </w:r>
      <w:r w:rsidRPr="00EF2A61">
        <w:t xml:space="preserve"> mezőben ’SZINT’ (’Szintetikus </w:t>
      </w:r>
      <w:proofErr w:type="spellStart"/>
      <w:r w:rsidRPr="00EF2A61">
        <w:t>értékpapírosítás</w:t>
      </w:r>
      <w:proofErr w:type="spellEnd"/>
      <w:r w:rsidR="00225C18" w:rsidRPr="00EF2A61">
        <w:t xml:space="preserve"> (ügyletrészsorozatba rendezett/</w:t>
      </w:r>
      <w:proofErr w:type="spellStart"/>
      <w:r w:rsidR="00225C18" w:rsidRPr="00EF2A61">
        <w:t>tranche</w:t>
      </w:r>
      <w:proofErr w:type="spellEnd"/>
      <w:r w:rsidR="00225C18" w:rsidRPr="00EF2A61">
        <w:t>-olt)</w:t>
      </w:r>
      <w:r w:rsidRPr="00EF2A61">
        <w:t>’), a "</w:t>
      </w:r>
      <w:r w:rsidRPr="00EF2A61">
        <w:rPr>
          <w:b/>
          <w:bCs/>
        </w:rPr>
        <w:t>Mérlegben való megjelenítés</w:t>
      </w:r>
      <w:r w:rsidRPr="00EF2A61">
        <w:t>” mezőben ’MEGJEL’ (’Teljes mértékben megjelenített’) kódérték jelentendő.</w:t>
      </w:r>
      <w:r w:rsidR="003D3877" w:rsidRPr="00EF2A61">
        <w:t xml:space="preserve"> A többi esetben a "</w:t>
      </w:r>
      <w:r w:rsidR="003D3877" w:rsidRPr="00EF2A61">
        <w:rPr>
          <w:b/>
          <w:bCs/>
        </w:rPr>
        <w:t>Mérlegben való megjelenítés</w:t>
      </w:r>
      <w:r w:rsidR="003D3877" w:rsidRPr="00EF2A61">
        <w:t>” mező üresen hagyható.</w:t>
      </w:r>
    </w:p>
    <w:p w14:paraId="29C05D82" w14:textId="79332F74" w:rsidR="00C555E6" w:rsidRPr="00EF2A61" w:rsidRDefault="00C555E6" w:rsidP="00C555E6">
      <w:pPr>
        <w:pStyle w:val="Listaszerbekezds"/>
        <w:numPr>
          <w:ilvl w:val="0"/>
          <w:numId w:val="95"/>
        </w:numPr>
      </w:pPr>
      <w:r w:rsidRPr="00EF2A61">
        <w:t>a</w:t>
      </w:r>
      <w:r w:rsidR="00D92022" w:rsidRPr="00EF2A61">
        <w:t xml:space="preserve">mennyiben nem, akkor a HITREG-ben az </w:t>
      </w:r>
      <w:r w:rsidR="00D92022" w:rsidRPr="00EF2A61">
        <w:rPr>
          <w:b/>
          <w:bCs/>
        </w:rPr>
        <w:t>„</w:t>
      </w:r>
      <w:proofErr w:type="spellStart"/>
      <w:r w:rsidR="00D92022" w:rsidRPr="00EF2A61">
        <w:rPr>
          <w:b/>
          <w:bCs/>
        </w:rPr>
        <w:t>Értékpapírosítás</w:t>
      </w:r>
      <w:proofErr w:type="spellEnd"/>
      <w:r w:rsidR="00D92022" w:rsidRPr="00EF2A61">
        <w:rPr>
          <w:b/>
          <w:bCs/>
        </w:rPr>
        <w:t xml:space="preserve"> típusa”</w:t>
      </w:r>
      <w:r w:rsidR="00D92022" w:rsidRPr="00EF2A61">
        <w:t xml:space="preserve"> mezőben ’</w:t>
      </w:r>
      <w:proofErr w:type="spellStart"/>
      <w:r w:rsidR="00D92022" w:rsidRPr="00EF2A61">
        <w:t>NERT_SZINT</w:t>
      </w:r>
      <w:proofErr w:type="spellEnd"/>
      <w:r w:rsidR="00BE7866" w:rsidRPr="00EF2A61">
        <w:t>’</w:t>
      </w:r>
      <w:r w:rsidR="00225C18" w:rsidRPr="00EF2A61">
        <w:t xml:space="preserve"> (’Szintetikus </w:t>
      </w:r>
      <w:proofErr w:type="spellStart"/>
      <w:r w:rsidR="00225C18" w:rsidRPr="00EF2A61">
        <w:t>értékpapírosítás</w:t>
      </w:r>
      <w:proofErr w:type="spellEnd"/>
      <w:r w:rsidR="00225C18" w:rsidRPr="00EF2A61">
        <w:t xml:space="preserve"> (ügyletrészsorozatba nem rendezett/nem </w:t>
      </w:r>
      <w:proofErr w:type="spellStart"/>
      <w:r w:rsidR="00225C18" w:rsidRPr="00EF2A61">
        <w:t>tranche</w:t>
      </w:r>
      <w:proofErr w:type="spellEnd"/>
      <w:r w:rsidR="00225C18" w:rsidRPr="00EF2A61">
        <w:t>-olt)’)</w:t>
      </w:r>
      <w:r w:rsidR="00BE7866" w:rsidRPr="00EF2A61">
        <w:t xml:space="preserve"> kódérték jelentendő</w:t>
      </w:r>
      <w:r w:rsidRPr="00EF2A61">
        <w:t xml:space="preserve">. </w:t>
      </w:r>
    </w:p>
    <w:p w14:paraId="4A0FE10D" w14:textId="1CF3C528" w:rsidR="00C555E6" w:rsidRPr="00EF2A61" w:rsidRDefault="00C555E6" w:rsidP="00C555E6">
      <w:r w:rsidRPr="00EF2A61">
        <w:t>Amennyiben egyáltalán nem értékpapírosított hitelről van szó, akkor ’</w:t>
      </w:r>
      <w:proofErr w:type="spellStart"/>
      <w:r w:rsidRPr="00EF2A61">
        <w:t>NERT</w:t>
      </w:r>
      <w:proofErr w:type="spellEnd"/>
      <w:r w:rsidRPr="00EF2A61">
        <w:t xml:space="preserve">’ </w:t>
      </w:r>
      <w:r w:rsidR="00225C18" w:rsidRPr="00EF2A61">
        <w:t xml:space="preserve">(’Nem értékpapírosított’) </w:t>
      </w:r>
      <w:r w:rsidRPr="00EF2A61">
        <w:t xml:space="preserve">kódérték szerepeltetendő az </w:t>
      </w:r>
      <w:r w:rsidRPr="00EF2A61">
        <w:rPr>
          <w:b/>
          <w:bCs/>
        </w:rPr>
        <w:t>„</w:t>
      </w:r>
      <w:proofErr w:type="spellStart"/>
      <w:r w:rsidRPr="00EF2A61">
        <w:rPr>
          <w:b/>
          <w:bCs/>
        </w:rPr>
        <w:t>Értékpapírosítás</w:t>
      </w:r>
      <w:proofErr w:type="spellEnd"/>
      <w:r w:rsidRPr="00EF2A61">
        <w:rPr>
          <w:b/>
          <w:bCs/>
        </w:rPr>
        <w:t xml:space="preserve"> típusa”</w:t>
      </w:r>
      <w:r w:rsidRPr="00EF2A61">
        <w:t xml:space="preserve"> mezőben. </w:t>
      </w:r>
    </w:p>
    <w:p w14:paraId="2F719BA5" w14:textId="198C22E4" w:rsidR="00D92022" w:rsidRPr="00EF2A61" w:rsidRDefault="00C555E6" w:rsidP="006412D8">
      <w:r w:rsidRPr="00EF2A61">
        <w:t xml:space="preserve">Mivel a szintetikus </w:t>
      </w:r>
      <w:proofErr w:type="spellStart"/>
      <w:r w:rsidRPr="00EF2A61">
        <w:t>értékpapírosítás</w:t>
      </w:r>
      <w:proofErr w:type="spellEnd"/>
      <w:r w:rsidRPr="00EF2A61">
        <w:t xml:space="preserve"> az M02/M03 jelű adatgyűjtésekben nem jelentendő </w:t>
      </w:r>
      <w:proofErr w:type="spellStart"/>
      <w:r w:rsidRPr="00EF2A61">
        <w:t>értékpapírosításként</w:t>
      </w:r>
      <w:proofErr w:type="spellEnd"/>
      <w:r w:rsidRPr="00EF2A61">
        <w:t xml:space="preserve">, azonban a HITREG-ben a fenti feltételeknek megfelelő szintetikus </w:t>
      </w:r>
      <w:proofErr w:type="spellStart"/>
      <w:r w:rsidRPr="00EF2A61">
        <w:t>értékpapírosítás</w:t>
      </w:r>
      <w:proofErr w:type="spellEnd"/>
      <w:r w:rsidRPr="00EF2A61">
        <w:t xml:space="preserve"> igen, a megfeleltetés a következőképpen történik:</w:t>
      </w:r>
    </w:p>
    <w:p w14:paraId="30233336" w14:textId="59A7094E" w:rsidR="00C555E6" w:rsidRPr="00EF2A61" w:rsidRDefault="00C555E6" w:rsidP="006412D8">
      <w:r w:rsidRPr="00EF2A61">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EF2A61" w:rsidRDefault="003D3877" w:rsidP="006412D8">
      <w:r w:rsidRPr="00EF2A61">
        <w:t>A ’SZINT’ kódértéken jelentett hitelek esetén a következőképpen kell eljárni:</w:t>
      </w:r>
    </w:p>
    <w:p w14:paraId="45F9638F" w14:textId="780735D9" w:rsidR="006412D8" w:rsidRPr="00EF2A61" w:rsidRDefault="003D3877" w:rsidP="008648E8">
      <w:pPr>
        <w:pStyle w:val="Listaszerbekezds"/>
        <w:numPr>
          <w:ilvl w:val="0"/>
          <w:numId w:val="95"/>
        </w:numPr>
      </w:pPr>
      <w:r w:rsidRPr="00EF2A61">
        <w:t>fedezetek: a</w:t>
      </w:r>
      <w:r w:rsidR="009232DF" w:rsidRPr="00EF2A61">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EF2A61">
        <w:t>. A</w:t>
      </w:r>
      <w:r w:rsidR="009232DF" w:rsidRPr="00EF2A61">
        <w:t>z ilyen fedezetek értékét</w:t>
      </w:r>
      <w:r w:rsidR="00C7614A" w:rsidRPr="00EF2A61">
        <w:t xml:space="preserve"> jellemzően</w:t>
      </w:r>
      <w:r w:rsidR="009232DF" w:rsidRPr="00EF2A61">
        <w:t xml:space="preserve"> </w:t>
      </w:r>
      <w:r w:rsidR="005B24CC" w:rsidRPr="00EF2A61">
        <w:t xml:space="preserve">ügyletrészsorozat </w:t>
      </w:r>
      <w:r w:rsidR="009232DF" w:rsidRPr="00EF2A61">
        <w:t>szinten határozzák meg</w:t>
      </w:r>
      <w:r w:rsidR="00C7614A" w:rsidRPr="00EF2A61">
        <w:t>, azonban a HITREG-ben történő jelentéshez az értékadatok leallokálása szükséges instrumentum szintre</w:t>
      </w:r>
      <w:r w:rsidR="00F81F01" w:rsidRPr="00EF2A61">
        <w:t>, továbbá jelentendő a fedezetnyújtó is az ügyfél táblában.</w:t>
      </w:r>
      <w:r w:rsidR="005A6D79" w:rsidRPr="00EF2A61">
        <w:t xml:space="preserve"> mennyiben a leallokálás tekintetében az érték meghatározása nem oldható meg instrumentum szinten, elfogadható a 0 allokált érték is ebben az esetben az </w:t>
      </w:r>
      <w:proofErr w:type="spellStart"/>
      <w:r w:rsidR="005A6D79" w:rsidRPr="00EF2A61">
        <w:t>INST_FED</w:t>
      </w:r>
      <w:proofErr w:type="spellEnd"/>
      <w:r w:rsidR="005A6D79" w:rsidRPr="00EF2A61">
        <w:t xml:space="preserve"> táblában.</w:t>
      </w:r>
    </w:p>
    <w:p w14:paraId="0755194E" w14:textId="6E25FDBA" w:rsidR="00C7614A" w:rsidRPr="00EF2A61" w:rsidRDefault="003D3877" w:rsidP="005A6D79">
      <w:pPr>
        <w:pStyle w:val="Listaszerbekezds"/>
        <w:numPr>
          <w:ilvl w:val="0"/>
          <w:numId w:val="95"/>
        </w:numPr>
      </w:pPr>
      <w:r w:rsidRPr="00EF2A61">
        <w:t xml:space="preserve">ügyfelek: </w:t>
      </w:r>
      <w:r w:rsidR="005A6D79" w:rsidRPr="00EF2A61">
        <w:t xml:space="preserve">mivel szintetikus </w:t>
      </w:r>
      <w:proofErr w:type="spellStart"/>
      <w:r w:rsidR="005A6D79" w:rsidRPr="00EF2A61">
        <w:t>értékpapírosítás</w:t>
      </w:r>
      <w:proofErr w:type="spellEnd"/>
      <w:r w:rsidR="005A6D79" w:rsidRPr="00EF2A61">
        <w:t xml:space="preserve"> esetén mind a kezelő, mind a hitelező, illetve indirekt </w:t>
      </w:r>
      <w:proofErr w:type="spellStart"/>
      <w:r w:rsidR="005A6D79" w:rsidRPr="00EF2A61">
        <w:t>értékpapírosítás</w:t>
      </w:r>
      <w:proofErr w:type="spellEnd"/>
      <w:r w:rsidR="005A6D79" w:rsidRPr="00EF2A61">
        <w:t xml:space="preserve"> esetén a kezdeményező is maga a hitelintézet, nem szükséges ezen ügyfélminőségek jelentése a HITREG-ben. </w:t>
      </w:r>
      <w:bookmarkEnd w:id="529"/>
    </w:p>
    <w:p w14:paraId="4283A867" w14:textId="1AC20FA1" w:rsidR="00444B80" w:rsidRPr="00EF2A61" w:rsidRDefault="00444B80" w:rsidP="008648E8">
      <w:pPr>
        <w:ind w:left="360"/>
        <w:rPr>
          <w:rFonts w:eastAsia="Times New Roman"/>
        </w:rPr>
      </w:pPr>
      <w:r w:rsidRPr="00EF2A61">
        <w:t xml:space="preserve">Az </w:t>
      </w:r>
      <w:proofErr w:type="spellStart"/>
      <w:r w:rsidRPr="00EF2A61">
        <w:t>INSTN</w:t>
      </w:r>
      <w:proofErr w:type="spellEnd"/>
      <w:r w:rsidRPr="00EF2A61">
        <w:t xml:space="preserve"> táblában az </w:t>
      </w:r>
      <w:proofErr w:type="spellStart"/>
      <w:r w:rsidRPr="00EF2A61">
        <w:t>RWA</w:t>
      </w:r>
      <w:proofErr w:type="spellEnd"/>
      <w:r w:rsidRPr="00EF2A61">
        <w:t xml:space="preserve"> tekintetében </w:t>
      </w:r>
      <w:r w:rsidRPr="00EF2A61">
        <w:rPr>
          <w:rFonts w:eastAsia="Times New Roman"/>
          <w:u w:val="single"/>
        </w:rPr>
        <w:t xml:space="preserve">az </w:t>
      </w:r>
      <w:r w:rsidRPr="00EF2A61">
        <w:rPr>
          <w:rFonts w:eastAsia="Times New Roman"/>
          <w:i/>
          <w:iCs/>
          <w:u w:val="single"/>
        </w:rPr>
        <w:t xml:space="preserve">eredeti </w:t>
      </w:r>
      <w:r w:rsidRPr="00EF2A61">
        <w:rPr>
          <w:rFonts w:eastAsia="Times New Roman"/>
          <w:u w:val="single"/>
        </w:rPr>
        <w:t xml:space="preserve">tőkekövetelmény szerint kell eljárni, </w:t>
      </w:r>
      <w:r w:rsidRPr="00EF2A61">
        <w:rPr>
          <w:rFonts w:eastAsia="Times New Roman"/>
        </w:rPr>
        <w:t xml:space="preserve">azaz az alapul szolgáló portfólió választott módszer szerinti </w:t>
      </w:r>
      <w:r w:rsidRPr="00EF2A61">
        <w:rPr>
          <w:rFonts w:eastAsia="Times New Roman"/>
          <w:i/>
          <w:iCs/>
        </w:rPr>
        <w:t>eredeti</w:t>
      </w:r>
      <w:r w:rsidRPr="00EF2A61">
        <w:rPr>
          <w:rFonts w:eastAsia="Times New Roman"/>
        </w:rPr>
        <w:t xml:space="preserve"> tőkekövetelménye (</w:t>
      </w:r>
      <w:proofErr w:type="spellStart"/>
      <w:r w:rsidRPr="00EF2A61">
        <w:rPr>
          <w:rFonts w:eastAsia="Times New Roman"/>
        </w:rPr>
        <w:t>CRR</w:t>
      </w:r>
      <w:proofErr w:type="spellEnd"/>
      <w:r w:rsidRPr="00EF2A61">
        <w:rPr>
          <w:rFonts w:eastAsia="Times New Roman"/>
        </w:rPr>
        <w:t xml:space="preserve"> 255.cikk szerint) jelentendő</w:t>
      </w:r>
      <w:r w:rsidR="008705DC" w:rsidRPr="00EF2A61">
        <w:rPr>
          <w:rFonts w:eastAsia="Times New Roman"/>
        </w:rPr>
        <w:t>.</w:t>
      </w:r>
    </w:p>
    <w:p w14:paraId="7CF3F724" w14:textId="77777777" w:rsidR="00EC2520" w:rsidRPr="00EF2A61" w:rsidRDefault="00EC2520" w:rsidP="008648E8">
      <w:pPr>
        <w:ind w:left="360"/>
      </w:pPr>
    </w:p>
    <w:p w14:paraId="4FC4337E" w14:textId="6DCCDD25" w:rsidR="00DC4946" w:rsidRPr="00EF2A61" w:rsidRDefault="00DC4946" w:rsidP="00DC4946">
      <w:pPr>
        <w:pStyle w:val="Cmsor3"/>
        <w:rPr>
          <w:b/>
          <w:bCs w:val="0"/>
        </w:rPr>
      </w:pPr>
      <w:bookmarkStart w:id="531" w:name="_Toc149902053"/>
      <w:bookmarkStart w:id="532" w:name="_Toc206686195"/>
      <w:bookmarkStart w:id="533" w:name="_Toc188019123"/>
      <w:r w:rsidRPr="00EF2A61">
        <w:rPr>
          <w:b/>
          <w:bCs w:val="0"/>
        </w:rPr>
        <w:t>Babaváró hitelek jelentési módja</w:t>
      </w:r>
      <w:bookmarkEnd w:id="531"/>
      <w:bookmarkEnd w:id="532"/>
      <w:bookmarkEnd w:id="533"/>
    </w:p>
    <w:p w14:paraId="31B70BF3" w14:textId="0BB56CBC" w:rsidR="00E60B91" w:rsidRPr="00EF2A61" w:rsidRDefault="00E60B91" w:rsidP="00E60B91">
      <w:pPr>
        <w:rPr>
          <w:rFonts w:asciiTheme="minorHAnsi" w:hAnsiTheme="minorHAnsi" w:cstheme="minorHAnsi"/>
        </w:rPr>
      </w:pPr>
      <w:bookmarkStart w:id="534" w:name="_Hlk149210121"/>
      <w:r w:rsidRPr="00EF2A61">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534"/>
      <w:r w:rsidR="00165F0A" w:rsidRPr="00EF2A61">
        <w:rPr>
          <w:rFonts w:asciiTheme="minorHAnsi" w:hAnsiTheme="minorHAnsi" w:cstheme="minorHAnsi"/>
        </w:rPr>
        <w:t>A „Hitelkonstrukció” mezőben azonban jelölni szükséges, hogy a hitel támogatott szakaszban van-e (’</w:t>
      </w:r>
      <w:proofErr w:type="spellStart"/>
      <w:r w:rsidR="00165F0A" w:rsidRPr="00EF2A61">
        <w:rPr>
          <w:rFonts w:asciiTheme="minorHAnsi" w:hAnsiTheme="minorHAnsi" w:cstheme="minorHAnsi"/>
        </w:rPr>
        <w:t>EGYEB</w:t>
      </w:r>
      <w:proofErr w:type="spellEnd"/>
      <w:r w:rsidR="00165F0A" w:rsidRPr="00EF2A61">
        <w:rPr>
          <w:rFonts w:asciiTheme="minorHAnsi" w:hAnsiTheme="minorHAnsi" w:cstheme="minorHAnsi"/>
        </w:rPr>
        <w:t>’ – ’egyéb támogatott’ kódértékkel jelölve) vagy elveszítette a jogosultságot a támogatásra (’</w:t>
      </w:r>
      <w:proofErr w:type="spellStart"/>
      <w:r w:rsidR="00165F0A" w:rsidRPr="00EF2A61">
        <w:rPr>
          <w:rFonts w:asciiTheme="minorHAnsi" w:hAnsiTheme="minorHAnsi" w:cstheme="minorHAnsi"/>
        </w:rPr>
        <w:t>NEM_TAM</w:t>
      </w:r>
      <w:proofErr w:type="spellEnd"/>
      <w:r w:rsidR="00165F0A" w:rsidRPr="00EF2A61">
        <w:rPr>
          <w:rFonts w:asciiTheme="minorHAnsi" w:hAnsiTheme="minorHAnsi" w:cstheme="minorHAnsi"/>
        </w:rPr>
        <w:t xml:space="preserve">’ – ’nem támogatott’). </w:t>
      </w:r>
      <w:r w:rsidRPr="00EF2A61">
        <w:rPr>
          <w:rFonts w:asciiTheme="minorHAnsi" w:hAnsiTheme="minorHAnsi" w:cstheme="minorHAnsi"/>
        </w:rPr>
        <w:t xml:space="preserve">A babaváró hitelek céljának meg nem valósulása </w:t>
      </w:r>
      <w:r w:rsidR="00165F0A" w:rsidRPr="00EF2A61">
        <w:rPr>
          <w:rFonts w:asciiTheme="minorHAnsi" w:hAnsiTheme="minorHAnsi" w:cstheme="minorHAnsi"/>
        </w:rPr>
        <w:t>egyrészt a hitelkonstrukció kódból (’</w:t>
      </w:r>
      <w:proofErr w:type="spellStart"/>
      <w:r w:rsidR="00165F0A" w:rsidRPr="00EF2A61">
        <w:rPr>
          <w:rFonts w:asciiTheme="minorHAnsi" w:hAnsiTheme="minorHAnsi" w:cstheme="minorHAnsi"/>
        </w:rPr>
        <w:t>NEM_TAM</w:t>
      </w:r>
      <w:proofErr w:type="spellEnd"/>
      <w:r w:rsidR="00165F0A" w:rsidRPr="00EF2A61">
        <w:rPr>
          <w:rFonts w:asciiTheme="minorHAnsi" w:hAnsiTheme="minorHAnsi" w:cstheme="minorHAnsi"/>
        </w:rPr>
        <w:t xml:space="preserve">’), másrészt </w:t>
      </w:r>
      <w:r w:rsidRPr="00EF2A61">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EF2A61" w:rsidRDefault="00E60B91" w:rsidP="00AE27AF">
      <w:pPr>
        <w:rPr>
          <w:bCs/>
        </w:rPr>
      </w:pPr>
      <w:r w:rsidRPr="00EF2A61">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rsidRPr="00EF2A61">
        <w:t>JOGI_EGYEB</w:t>
      </w:r>
      <w:proofErr w:type="spellEnd"/>
      <w:r w:rsidRPr="00EF2A61">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EF2A61">
        <w:t xml:space="preserve"> A „Tőketörlesztés módja” </w:t>
      </w:r>
      <w:r w:rsidR="00C3481B" w:rsidRPr="00EF2A61">
        <w:t xml:space="preserve">mezőben </w:t>
      </w:r>
      <w:r w:rsidR="000E0A5D" w:rsidRPr="00EF2A61">
        <w:t xml:space="preserve">alapvetően az ’EGYENLETES’ kódérték jelentendő, de </w:t>
      </w:r>
      <w:r w:rsidR="00C3481B" w:rsidRPr="00EF2A61">
        <w:t>elfogadható mind az ’</w:t>
      </w:r>
      <w:proofErr w:type="spellStart"/>
      <w:r w:rsidR="00C3481B" w:rsidRPr="00EF2A61">
        <w:t>ANNUITAS</w:t>
      </w:r>
      <w:proofErr w:type="spellEnd"/>
      <w:r w:rsidR="00C3481B" w:rsidRPr="00EF2A61">
        <w:t>’, mind az ’</w:t>
      </w:r>
      <w:proofErr w:type="spellStart"/>
      <w:r w:rsidR="00C3481B" w:rsidRPr="00EF2A61">
        <w:t>EGYEB</w:t>
      </w:r>
      <w:proofErr w:type="spellEnd"/>
      <w:r w:rsidR="00C3481B" w:rsidRPr="00EF2A61">
        <w:t>’</w:t>
      </w:r>
      <w:r w:rsidR="001260EB" w:rsidRPr="00EF2A61">
        <w:t>. A „Kamatfizetés gyakorisága” mezőben a támogatott szakaszban lévő babaváró hitelek esetén ’HAVI’ kódérték jelentendő.</w:t>
      </w:r>
    </w:p>
    <w:p w14:paraId="51BFA86F" w14:textId="77777777" w:rsidR="00C354C4" w:rsidRPr="00EF2A61" w:rsidRDefault="00E60B91" w:rsidP="00C3481B">
      <w:pPr>
        <w:rPr>
          <w:rFonts w:asciiTheme="minorHAnsi" w:hAnsiTheme="minorHAnsi" w:cstheme="minorHAnsi"/>
          <w:color w:val="000000" w:themeColor="text1"/>
        </w:rPr>
      </w:pPr>
      <w:r w:rsidRPr="00EF2A61">
        <w:rPr>
          <w:rFonts w:asciiTheme="minorHAnsi" w:hAnsiTheme="minorHAnsi" w:cstheme="minorHAnsi"/>
        </w:rPr>
        <w:t>Babaváró hitelek esetén a támogatott szakaszban a „Kamatozás módja” mező értéke ’RF’</w:t>
      </w:r>
      <w:r w:rsidR="009731FC" w:rsidRPr="00EF2A61">
        <w:rPr>
          <w:rFonts w:asciiTheme="minorHAnsi" w:hAnsiTheme="minorHAnsi" w:cstheme="minorHAnsi"/>
        </w:rPr>
        <w:t>, ’</w:t>
      </w:r>
      <w:proofErr w:type="spellStart"/>
      <w:r w:rsidR="009731FC" w:rsidRPr="00EF2A61">
        <w:rPr>
          <w:rFonts w:asciiTheme="minorHAnsi" w:hAnsiTheme="minorHAnsi" w:cstheme="minorHAnsi"/>
        </w:rPr>
        <w:t>RV</w:t>
      </w:r>
      <w:proofErr w:type="spellEnd"/>
      <w:r w:rsidR="009731FC" w:rsidRPr="00EF2A61">
        <w:rPr>
          <w:rFonts w:asciiTheme="minorHAnsi" w:hAnsiTheme="minorHAnsi" w:cstheme="minorHAnsi"/>
        </w:rPr>
        <w:t>’</w:t>
      </w:r>
      <w:r w:rsidRPr="00EF2A61">
        <w:rPr>
          <w:rFonts w:asciiTheme="minorHAnsi" w:hAnsiTheme="minorHAnsi" w:cstheme="minorHAnsi"/>
        </w:rPr>
        <w:t xml:space="preserve"> vagy ’RT’ lehet, a „Kamatperiódus hos</w:t>
      </w:r>
      <w:r w:rsidRPr="00EF2A61">
        <w:rPr>
          <w:rFonts w:asciiTheme="minorHAnsi" w:hAnsiTheme="minorHAnsi" w:cstheme="minorHAnsi"/>
          <w:color w:val="000000" w:themeColor="text1"/>
        </w:rPr>
        <w:t xml:space="preserve">sza” </w:t>
      </w:r>
      <w:r w:rsidR="00C354C4" w:rsidRPr="00EF2A61">
        <w:rPr>
          <w:rFonts w:asciiTheme="minorHAnsi" w:hAnsiTheme="minorHAnsi" w:cstheme="minorHAnsi"/>
          <w:color w:val="000000" w:themeColor="text1"/>
        </w:rPr>
        <w:t xml:space="preserve">2023.12.31-ig történő szerződéskötés esetén </w:t>
      </w:r>
      <w:r w:rsidRPr="00EF2A61">
        <w:rPr>
          <w:rFonts w:asciiTheme="minorHAnsi" w:hAnsiTheme="minorHAnsi" w:cstheme="minorHAnsi"/>
          <w:color w:val="000000" w:themeColor="text1"/>
        </w:rPr>
        <w:t>5 év, a „Referencia kamat megnevezése” ’</w:t>
      </w:r>
      <w:proofErr w:type="spellStart"/>
      <w:r w:rsidRPr="00EF2A61">
        <w:rPr>
          <w:rFonts w:asciiTheme="minorHAnsi" w:hAnsiTheme="minorHAnsi" w:cstheme="minorHAnsi"/>
          <w:color w:val="000000" w:themeColor="text1"/>
        </w:rPr>
        <w:t>AKK</w:t>
      </w:r>
      <w:proofErr w:type="spellEnd"/>
      <w:r w:rsidRPr="00EF2A61">
        <w:rPr>
          <w:rFonts w:asciiTheme="minorHAnsi" w:hAnsiTheme="minorHAnsi" w:cstheme="minorHAnsi"/>
          <w:color w:val="000000" w:themeColor="text1"/>
        </w:rPr>
        <w:t>’</w:t>
      </w:r>
      <w:r w:rsidR="00C14166" w:rsidRPr="00EF2A61">
        <w:rPr>
          <w:rFonts w:asciiTheme="minorHAnsi" w:hAnsiTheme="minorHAnsi" w:cstheme="minorHAnsi"/>
          <w:color w:val="000000" w:themeColor="text1"/>
        </w:rPr>
        <w:t xml:space="preserve">. </w:t>
      </w:r>
    </w:p>
    <w:p w14:paraId="6D5EE184" w14:textId="77777777" w:rsidR="00C354C4" w:rsidRPr="00EF2A61" w:rsidRDefault="00C354C4" w:rsidP="00C3481B">
      <w:pPr>
        <w:rPr>
          <w:rFonts w:asciiTheme="minorHAnsi" w:hAnsiTheme="minorHAnsi" w:cstheme="minorHAnsi"/>
          <w:color w:val="000000" w:themeColor="text1"/>
        </w:rPr>
      </w:pPr>
      <w:r w:rsidRPr="00EF2A61">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EF2A61" w:rsidRDefault="00C354C4" w:rsidP="00C354C4">
      <w:pPr>
        <w:rPr>
          <w:rFonts w:asciiTheme="minorHAnsi" w:hAnsiTheme="minorHAnsi" w:cstheme="minorHAnsi"/>
          <w:color w:val="000000" w:themeColor="text1"/>
        </w:rPr>
      </w:pPr>
      <w:r w:rsidRPr="00EF2A61">
        <w:rPr>
          <w:rFonts w:asciiTheme="minorHAnsi" w:hAnsiTheme="minorHAnsi" w:cstheme="minorHAnsi"/>
          <w:color w:val="000000" w:themeColor="text1"/>
        </w:rPr>
        <w:t>változtatható meg.”</w:t>
      </w:r>
    </w:p>
    <w:p w14:paraId="4CF553F2" w14:textId="75A03F1A" w:rsidR="00A55709" w:rsidRPr="00EF2A61" w:rsidRDefault="00C14166" w:rsidP="00C354C4">
      <w:pPr>
        <w:rPr>
          <w:rFonts w:asciiTheme="minorHAnsi" w:hAnsiTheme="minorHAnsi" w:cstheme="minorHAnsi"/>
        </w:rPr>
      </w:pPr>
      <w:r w:rsidRPr="00EF2A61">
        <w:rPr>
          <w:rFonts w:asciiTheme="minorHAnsi" w:hAnsiTheme="minorHAnsi" w:cstheme="minorHAnsi"/>
        </w:rPr>
        <w:t xml:space="preserve">Nem támogatott szakaszban alapvetően nem változnak </w:t>
      </w:r>
      <w:r w:rsidR="00C354C4" w:rsidRPr="00EF2A61">
        <w:rPr>
          <w:rFonts w:asciiTheme="minorHAnsi" w:hAnsiTheme="minorHAnsi" w:cstheme="minorHAnsi"/>
        </w:rPr>
        <w:t xml:space="preserve">a kamatozásra vonatkozó </w:t>
      </w:r>
      <w:r w:rsidRPr="00EF2A61">
        <w:rPr>
          <w:rFonts w:asciiTheme="minorHAnsi" w:hAnsiTheme="minorHAnsi" w:cstheme="minorHAnsi"/>
        </w:rPr>
        <w:t>attribútumok. Nem teljesítő hitelek esetén a kamatozás módja ’</w:t>
      </w:r>
      <w:proofErr w:type="spellStart"/>
      <w:r w:rsidRPr="00EF2A61">
        <w:rPr>
          <w:rFonts w:asciiTheme="minorHAnsi" w:hAnsiTheme="minorHAnsi" w:cstheme="minorHAnsi"/>
        </w:rPr>
        <w:t>NK</w:t>
      </w:r>
      <w:proofErr w:type="spellEnd"/>
      <w:r w:rsidRPr="00EF2A61">
        <w:rPr>
          <w:rFonts w:asciiTheme="minorHAnsi" w:hAnsiTheme="minorHAnsi" w:cstheme="minorHAnsi"/>
        </w:rPr>
        <w:t>’-</w:t>
      </w:r>
      <w:proofErr w:type="spellStart"/>
      <w:r w:rsidRPr="00EF2A61">
        <w:rPr>
          <w:rFonts w:asciiTheme="minorHAnsi" w:hAnsiTheme="minorHAnsi" w:cstheme="minorHAnsi"/>
        </w:rPr>
        <w:t>ra</w:t>
      </w:r>
      <w:proofErr w:type="spellEnd"/>
      <w:r w:rsidRPr="00EF2A61">
        <w:rPr>
          <w:rFonts w:asciiTheme="minorHAnsi" w:hAnsiTheme="minorHAnsi" w:cstheme="minorHAnsi"/>
        </w:rPr>
        <w:t xml:space="preserve"> változik (ebben az esetben a kamatperiódus hossza és a referenciakamat megnevezése nem jelentendő)</w:t>
      </w:r>
      <w:r w:rsidR="0010453F" w:rsidRPr="00EF2A61">
        <w:rPr>
          <w:rFonts w:asciiTheme="minorHAnsi" w:hAnsiTheme="minorHAnsi" w:cstheme="minorHAnsi"/>
        </w:rPr>
        <w:t xml:space="preserve">. </w:t>
      </w:r>
      <w:r w:rsidR="00A55709" w:rsidRPr="00EF2A61">
        <w:rPr>
          <w:rFonts w:asciiTheme="minorHAnsi" w:hAnsiTheme="minorHAnsi" w:cstheme="minorHAnsi"/>
        </w:rPr>
        <w:t>A kamatváltoztatási mutató és a kamatfelár-változtatási mutató nem töltendő babaváró hitelek esetén</w:t>
      </w:r>
      <w:r w:rsidR="000E0A5D" w:rsidRPr="00EF2A61">
        <w:rPr>
          <w:rFonts w:asciiTheme="minorHAnsi" w:hAnsiTheme="minorHAnsi" w:cstheme="minorHAnsi"/>
        </w:rPr>
        <w:t>.</w:t>
      </w:r>
      <w:r w:rsidR="009731FC" w:rsidRPr="00EF2A61">
        <w:rPr>
          <w:rFonts w:asciiTheme="minorHAnsi" w:hAnsiTheme="minorHAnsi" w:cstheme="minorHAnsi"/>
        </w:rPr>
        <w:t xml:space="preserve"> </w:t>
      </w:r>
    </w:p>
    <w:p w14:paraId="5903B350" w14:textId="726CED13" w:rsidR="00C3481B" w:rsidRPr="00EF2A61" w:rsidRDefault="00A55709" w:rsidP="00C3481B">
      <w:pPr>
        <w:rPr>
          <w:rFonts w:asciiTheme="minorHAnsi" w:hAnsiTheme="minorHAnsi" w:cstheme="minorHAnsi"/>
        </w:rPr>
      </w:pPr>
      <w:r w:rsidRPr="00EF2A61">
        <w:rPr>
          <w:rFonts w:asciiTheme="minorHAnsi" w:hAnsiTheme="minorHAnsi" w:cstheme="minorHAnsi"/>
        </w:rPr>
        <w:t xml:space="preserve">A </w:t>
      </w:r>
      <w:r w:rsidR="00C3481B" w:rsidRPr="00EF2A61">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EF2A61">
        <w:rPr>
          <w:rFonts w:asciiTheme="minorHAnsi" w:hAnsiTheme="minorHAnsi" w:cstheme="minorHAnsi"/>
        </w:rPr>
        <w:t>meghíúsult</w:t>
      </w:r>
      <w:proofErr w:type="spellEnd"/>
      <w:r w:rsidR="00C3481B" w:rsidRPr="00EF2A61">
        <w:rPr>
          <w:rFonts w:asciiTheme="minorHAnsi" w:hAnsiTheme="minorHAnsi" w:cstheme="minorHAnsi"/>
        </w:rPr>
        <w:t xml:space="preserve"> a hitel célja) és kamatozóvá válik a hitel, a tényleges következő kamatfizetés napja jelentendő. </w:t>
      </w:r>
      <w:r w:rsidR="000D712A" w:rsidRPr="00EF2A61">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EF2A61" w:rsidRDefault="00A55709" w:rsidP="00C3481B">
      <w:pPr>
        <w:rPr>
          <w:rFonts w:asciiTheme="minorHAnsi" w:hAnsiTheme="minorHAnsi" w:cstheme="minorHAnsi"/>
        </w:rPr>
      </w:pPr>
      <w:r w:rsidRPr="00EF2A61">
        <w:rPr>
          <w:rFonts w:asciiTheme="minorHAnsi" w:hAnsiTheme="minorHAnsi" w:cstheme="minorHAnsi"/>
        </w:rPr>
        <w:t xml:space="preserve">A babaváró hitelek esetén a jogszabály alapján járó törlesztési moratóriumot „csak kamat” periódusként </w:t>
      </w:r>
      <w:r w:rsidR="00ED696D" w:rsidRPr="00EF2A61">
        <w:rPr>
          <w:rFonts w:asciiTheme="minorHAnsi" w:hAnsiTheme="minorHAnsi" w:cstheme="minorHAnsi"/>
        </w:rPr>
        <w:t xml:space="preserve">(azaz ’I’ értékkel) </w:t>
      </w:r>
      <w:r w:rsidRPr="00EF2A61">
        <w:rPr>
          <w:rFonts w:asciiTheme="minorHAnsi" w:hAnsiTheme="minorHAnsi" w:cstheme="minorHAnsi"/>
        </w:rPr>
        <w:t>kell jelenteni az „Ügyfél csak kamatot törleszt-e?” mezőben.</w:t>
      </w:r>
    </w:p>
    <w:p w14:paraId="07830AEE" w14:textId="1B075464" w:rsidR="00A55709" w:rsidRPr="00EF2A61" w:rsidRDefault="00A55709" w:rsidP="00A55709">
      <w:pPr>
        <w:rPr>
          <w:rFonts w:asciiTheme="minorHAnsi" w:hAnsiTheme="minorHAnsi" w:cstheme="minorHAnsi"/>
        </w:rPr>
      </w:pPr>
      <w:r w:rsidRPr="00EF2A61">
        <w:rPr>
          <w:rFonts w:asciiTheme="minorHAnsi" w:hAnsiTheme="minorHAnsi" w:cstheme="minorHAnsi"/>
        </w:rPr>
        <w:t xml:space="preserve">A babaváró hitelekhez kapcsolódó állami kezességvállalás a </w:t>
      </w:r>
      <w:proofErr w:type="spellStart"/>
      <w:r w:rsidRPr="00EF2A61">
        <w:rPr>
          <w:rFonts w:asciiTheme="minorHAnsi" w:hAnsiTheme="minorHAnsi" w:cstheme="minorHAnsi"/>
        </w:rPr>
        <w:t>FEDE</w:t>
      </w:r>
      <w:proofErr w:type="spellEnd"/>
      <w:r w:rsidRPr="00EF2A61">
        <w:rPr>
          <w:rFonts w:asciiTheme="minorHAnsi" w:hAnsiTheme="minorHAnsi" w:cstheme="minorHAnsi"/>
        </w:rPr>
        <w:t xml:space="preserve"> táblában a „Fedezet típusa” mezőben ’</w:t>
      </w:r>
      <w:proofErr w:type="spellStart"/>
      <w:r w:rsidRPr="00EF2A61">
        <w:rPr>
          <w:rFonts w:asciiTheme="minorHAnsi" w:hAnsiTheme="minorHAnsi" w:cstheme="minorHAnsi"/>
        </w:rPr>
        <w:t>KEZ_KOZPK</w:t>
      </w:r>
      <w:proofErr w:type="spellEnd"/>
      <w:r w:rsidRPr="00EF2A61">
        <w:rPr>
          <w:rFonts w:asciiTheme="minorHAnsi" w:hAnsiTheme="minorHAnsi" w:cstheme="minorHAnsi"/>
        </w:rPr>
        <w:t xml:space="preserve">’ (központi költségvetés készfizető kezessége) kódértéken jelentendő. </w:t>
      </w:r>
    </w:p>
    <w:p w14:paraId="033D347B" w14:textId="2EF552A3" w:rsidR="00A55709" w:rsidRPr="00EF2A61" w:rsidRDefault="00A55709" w:rsidP="00A55709">
      <w:pPr>
        <w:rPr>
          <w:rFonts w:asciiTheme="minorHAnsi" w:hAnsiTheme="minorHAnsi" w:cstheme="minorHAnsi"/>
        </w:rPr>
      </w:pPr>
      <w:r w:rsidRPr="00EF2A61">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sidRPr="00EF2A61">
        <w:rPr>
          <w:rFonts w:asciiTheme="minorHAnsi" w:hAnsiTheme="minorHAnsi" w:cstheme="minorHAnsi"/>
        </w:rPr>
        <w:t>JOGI_EGYEB</w:t>
      </w:r>
      <w:proofErr w:type="spellEnd"/>
      <w:r w:rsidRPr="00EF2A61">
        <w:rPr>
          <w:rFonts w:asciiTheme="minorHAnsi" w:hAnsiTheme="minorHAnsi" w:cstheme="minorHAnsi"/>
        </w:rPr>
        <w:t>’, a „Moratórium tárgya” mezőben ’</w:t>
      </w:r>
      <w:proofErr w:type="spellStart"/>
      <w:r w:rsidRPr="00EF2A61">
        <w:rPr>
          <w:rFonts w:asciiTheme="minorHAnsi" w:hAnsiTheme="minorHAnsi" w:cstheme="minorHAnsi"/>
        </w:rPr>
        <w:t>TOKE</w:t>
      </w:r>
      <w:proofErr w:type="spellEnd"/>
      <w:r w:rsidRPr="00EF2A61">
        <w:rPr>
          <w:rFonts w:asciiTheme="minorHAnsi" w:hAnsiTheme="minorHAnsi" w:cstheme="minorHAnsi"/>
        </w:rPr>
        <w:t xml:space="preserve">’ jelentendő. </w:t>
      </w:r>
    </w:p>
    <w:p w14:paraId="360ABE2D" w14:textId="096D2529" w:rsidR="00FB23E6" w:rsidRPr="00EF2A61" w:rsidRDefault="00FB23E6" w:rsidP="00A55709">
      <w:pPr>
        <w:rPr>
          <w:rFonts w:asciiTheme="minorHAnsi" w:hAnsiTheme="minorHAnsi" w:cstheme="minorHAnsi"/>
        </w:rPr>
      </w:pPr>
      <w:r w:rsidRPr="00EF2A61">
        <w:rPr>
          <w:rFonts w:asciiTheme="minorHAnsi" w:hAnsiTheme="minorHAnsi" w:cstheme="minorHAnsi"/>
        </w:rPr>
        <w:t>Amennyiben az első és a második gyermek megszületése miatt folytatólagosan, szünet nélkül fennáll a moratórium, a</w:t>
      </w:r>
      <w:del w:id="535" w:author="MNB" w:date="2025-08-29T10:22:00Z" w16du:dateUtc="2025-08-29T08:22:00Z">
        <w:r>
          <w:rPr>
            <w:rFonts w:asciiTheme="minorHAnsi" w:hAnsiTheme="minorHAnsi" w:cstheme="minorHAnsi"/>
          </w:rPr>
          <w:delText xml:space="preserve"> </w:delText>
        </w:r>
      </w:del>
      <w:r w:rsidRPr="00EF2A61">
        <w:rPr>
          <w:rFonts w:asciiTheme="minorHAnsi" w:hAnsiTheme="minorHAnsi" w:cstheme="minorHAnsi"/>
        </w:rPr>
        <w:t xml:space="preserve"> „Moratórium kezdete” mezőben az első gyermek születési időpontja, a „Moratórium vége” mezőben a második gyermek születése miatt fennálló moratórium vége jelentendő, azaz a második gyermek megszületése miatt </w:t>
      </w:r>
      <w:proofErr w:type="gramStart"/>
      <w:r w:rsidRPr="00EF2A61">
        <w:rPr>
          <w:rFonts w:asciiTheme="minorHAnsi" w:hAnsiTheme="minorHAnsi" w:cstheme="minorHAnsi"/>
        </w:rPr>
        <w:t>a ”Moratórium</w:t>
      </w:r>
      <w:proofErr w:type="gramEnd"/>
      <w:r w:rsidRPr="00EF2A61">
        <w:rPr>
          <w:rFonts w:asciiTheme="minorHAnsi" w:hAnsiTheme="minorHAnsi" w:cstheme="minorHAnsi"/>
        </w:rPr>
        <w:t xml:space="preserve"> kezdete” mezőben jelentett adat nem, csak a „Moratórium vége” mezőben jelentett adat módosítandó.</w:t>
      </w:r>
    </w:p>
    <w:p w14:paraId="14700059" w14:textId="43A99C62" w:rsidR="00A55709" w:rsidRPr="00EF2A61" w:rsidRDefault="00A55709" w:rsidP="00A55709">
      <w:pPr>
        <w:rPr>
          <w:rFonts w:asciiTheme="minorHAnsi" w:hAnsiTheme="minorHAnsi" w:cstheme="minorHAnsi"/>
        </w:rPr>
      </w:pPr>
      <w:r w:rsidRPr="00EF2A61">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EF2A61">
        <w:rPr>
          <w:rFonts w:asciiTheme="minorHAnsi" w:hAnsiTheme="minorHAnsi" w:cstheme="minorHAnsi"/>
        </w:rPr>
        <w:t>ELENG_TAM</w:t>
      </w:r>
      <w:proofErr w:type="spellEnd"/>
      <w:r w:rsidRPr="00EF2A61">
        <w:rPr>
          <w:rFonts w:asciiTheme="minorHAnsi" w:hAnsiTheme="minorHAnsi" w:cstheme="minorHAnsi"/>
        </w:rPr>
        <w:t>’ törlesztési forrás kóddal kell jelenteni</w:t>
      </w:r>
      <w:r w:rsidR="00AA4EE6" w:rsidRPr="00EF2A61">
        <w:rPr>
          <w:rFonts w:asciiTheme="minorHAnsi" w:hAnsiTheme="minorHAnsi" w:cstheme="minorHAnsi"/>
        </w:rPr>
        <w:t xml:space="preserve"> a </w:t>
      </w:r>
      <w:proofErr w:type="spellStart"/>
      <w:r w:rsidR="00AA4EE6" w:rsidRPr="00EF2A61">
        <w:rPr>
          <w:rFonts w:asciiTheme="minorHAnsi" w:hAnsiTheme="minorHAnsi" w:cstheme="minorHAnsi"/>
        </w:rPr>
        <w:t>TORL</w:t>
      </w:r>
      <w:proofErr w:type="spellEnd"/>
      <w:r w:rsidR="00AA4EE6" w:rsidRPr="00EF2A61">
        <w:rPr>
          <w:rFonts w:asciiTheme="minorHAnsi" w:hAnsiTheme="minorHAnsi" w:cstheme="minorHAnsi"/>
        </w:rPr>
        <w:t xml:space="preserve"> táblában.</w:t>
      </w:r>
    </w:p>
    <w:p w14:paraId="2A53A272" w14:textId="77777777" w:rsidR="00EC2520" w:rsidRPr="00EF2A61" w:rsidRDefault="00EC2520" w:rsidP="00A55709">
      <w:pPr>
        <w:rPr>
          <w:rFonts w:asciiTheme="minorHAnsi" w:hAnsiTheme="minorHAnsi" w:cstheme="minorHAnsi"/>
        </w:rPr>
      </w:pPr>
    </w:p>
    <w:p w14:paraId="748D5189" w14:textId="720B1039" w:rsidR="00A04D59" w:rsidRPr="00EF2A61" w:rsidRDefault="00A04D59" w:rsidP="00A04D59">
      <w:pPr>
        <w:pStyle w:val="Cmsor3"/>
        <w:rPr>
          <w:b/>
          <w:bCs w:val="0"/>
        </w:rPr>
      </w:pPr>
      <w:bookmarkStart w:id="536" w:name="_Ref136364491"/>
      <w:bookmarkStart w:id="537" w:name="_Toc149902054"/>
      <w:bookmarkStart w:id="538" w:name="_Toc206686196"/>
      <w:bookmarkStart w:id="539" w:name="_Toc188019124"/>
      <w:r w:rsidRPr="00EF2A61">
        <w:rPr>
          <w:b/>
          <w:bCs w:val="0"/>
        </w:rPr>
        <w:t>Kényszerhitelek jelentési módja</w:t>
      </w:r>
      <w:bookmarkEnd w:id="536"/>
      <w:bookmarkEnd w:id="537"/>
      <w:bookmarkEnd w:id="538"/>
      <w:bookmarkEnd w:id="539"/>
    </w:p>
    <w:p w14:paraId="77AD1294" w14:textId="6A5F2799" w:rsidR="00CF31A0" w:rsidRPr="00EF2A61" w:rsidRDefault="00CF31A0" w:rsidP="00A04D59">
      <w:pPr>
        <w:rPr>
          <w:rFonts w:asciiTheme="minorHAnsi" w:hAnsiTheme="minorHAnsi" w:cstheme="minorHAnsi"/>
        </w:rPr>
      </w:pPr>
      <w:r w:rsidRPr="00EF2A61">
        <w:rPr>
          <w:rFonts w:asciiTheme="minorHAnsi" w:hAnsiTheme="minorHAnsi" w:cstheme="minorHAnsi"/>
        </w:rPr>
        <w:t>Kényszerhitelnek nevezzük a folyószámlához köthető olyan tartozásokat, amelyhez nem tartozik hitelkeret-szerződés, csak betéti</w:t>
      </w:r>
      <w:r w:rsidR="000E44D0" w:rsidRPr="00EF2A61">
        <w:rPr>
          <w:rFonts w:asciiTheme="minorHAnsi" w:hAnsiTheme="minorHAnsi" w:cstheme="minorHAnsi"/>
        </w:rPr>
        <w:t>/folyószámla</w:t>
      </w:r>
      <w:r w:rsidRPr="00EF2A61">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 és a </w:t>
      </w:r>
      <w:proofErr w:type="spellStart"/>
      <w:r w:rsidRPr="00EF2A61">
        <w:rPr>
          <w:rFonts w:asciiTheme="minorHAnsi" w:hAnsiTheme="minorHAnsi" w:cstheme="minorHAnsi"/>
        </w:rPr>
        <w:t>notional</w:t>
      </w:r>
      <w:proofErr w:type="spellEnd"/>
      <w:r w:rsidRPr="00EF2A61">
        <w:rPr>
          <w:rFonts w:asciiTheme="minorHAnsi" w:hAnsiTheme="minorHAnsi" w:cstheme="minorHAnsi"/>
        </w:rPr>
        <w:t xml:space="preserve"> cash </w:t>
      </w:r>
      <w:proofErr w:type="spellStart"/>
      <w:r w:rsidRPr="00EF2A61">
        <w:rPr>
          <w:rFonts w:asciiTheme="minorHAnsi" w:hAnsiTheme="minorHAnsi" w:cstheme="minorHAnsi"/>
        </w:rPr>
        <w:t>pooling</w:t>
      </w:r>
      <w:proofErr w:type="spellEnd"/>
      <w:r w:rsidRPr="00EF2A61">
        <w:rPr>
          <w:rFonts w:asciiTheme="minorHAnsi" w:hAnsiTheme="minorHAnsi" w:cstheme="minorHAnsi"/>
        </w:rPr>
        <w:t xml:space="preserve"> követelések nélkül), az M02-es adatszolgáltatásban ’E322’ (Folyószámlahitelek a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hitelek és a </w:t>
      </w:r>
      <w:proofErr w:type="spellStart"/>
      <w:r w:rsidRPr="00EF2A61">
        <w:rPr>
          <w:rFonts w:asciiTheme="minorHAnsi" w:hAnsiTheme="minorHAnsi" w:cstheme="minorHAnsi"/>
        </w:rPr>
        <w:t>notional</w:t>
      </w:r>
      <w:proofErr w:type="spellEnd"/>
      <w:r w:rsidRPr="00EF2A61">
        <w:rPr>
          <w:rFonts w:asciiTheme="minorHAnsi" w:hAnsiTheme="minorHAnsi" w:cstheme="minorHAnsi"/>
        </w:rPr>
        <w:t xml:space="preserve"> cash </w:t>
      </w:r>
      <w:proofErr w:type="spellStart"/>
      <w:r w:rsidRPr="00EF2A61">
        <w:rPr>
          <w:rFonts w:asciiTheme="minorHAnsi" w:hAnsiTheme="minorHAnsi" w:cstheme="minorHAnsi"/>
        </w:rPr>
        <w:t>pooling</w:t>
      </w:r>
      <w:proofErr w:type="spellEnd"/>
      <w:r w:rsidRPr="00EF2A61">
        <w:rPr>
          <w:rFonts w:asciiTheme="minorHAnsi" w:hAnsiTheme="minorHAnsi" w:cstheme="minorHAnsi"/>
        </w:rPr>
        <w:t xml:space="preserve"> követelések nélkül) kódértéken kerül</w:t>
      </w:r>
      <w:r w:rsidR="00067D47" w:rsidRPr="00EF2A61">
        <w:rPr>
          <w:rFonts w:asciiTheme="minorHAnsi" w:hAnsiTheme="minorHAnsi" w:cstheme="minorHAnsi"/>
        </w:rPr>
        <w:t>nek</w:t>
      </w:r>
      <w:r w:rsidRPr="00EF2A61">
        <w:rPr>
          <w:rFonts w:asciiTheme="minorHAnsi" w:hAnsiTheme="minorHAnsi" w:cstheme="minorHAnsi"/>
        </w:rPr>
        <w:t xml:space="preserve"> kimutatásra. </w:t>
      </w:r>
      <w:r w:rsidR="00067D47" w:rsidRPr="00EF2A61">
        <w:rPr>
          <w:rFonts w:asciiTheme="minorHAnsi" w:hAnsiTheme="minorHAnsi" w:cstheme="minorHAnsi"/>
        </w:rPr>
        <w:t xml:space="preserve">Nem mutatható ki kényszerhitelként a problémássá vált, ezért </w:t>
      </w:r>
      <w:proofErr w:type="spellStart"/>
      <w:r w:rsidR="00067D47" w:rsidRPr="00EF2A61">
        <w:rPr>
          <w:rFonts w:asciiTheme="minorHAnsi" w:hAnsiTheme="minorHAnsi" w:cstheme="minorHAnsi"/>
        </w:rPr>
        <w:t>rulírozó</w:t>
      </w:r>
      <w:proofErr w:type="spellEnd"/>
      <w:r w:rsidR="00067D47" w:rsidRPr="00EF2A61">
        <w:rPr>
          <w:rFonts w:asciiTheme="minorHAnsi" w:hAnsiTheme="minorHAnsi" w:cstheme="minorHAnsi"/>
        </w:rPr>
        <w:t xml:space="preserve"> jellegét elvesztett folyószámlahitel sem, azt változatlanul ’</w:t>
      </w:r>
      <w:proofErr w:type="spellStart"/>
      <w:r w:rsidR="00067D47" w:rsidRPr="00EF2A61">
        <w:rPr>
          <w:rFonts w:asciiTheme="minorHAnsi" w:hAnsiTheme="minorHAnsi" w:cstheme="minorHAnsi"/>
        </w:rPr>
        <w:t>RULIR_FOLY</w:t>
      </w:r>
      <w:proofErr w:type="spellEnd"/>
      <w:r w:rsidR="00067D47" w:rsidRPr="00EF2A61">
        <w:rPr>
          <w:rFonts w:asciiTheme="minorHAnsi" w:hAnsiTheme="minorHAnsi" w:cstheme="minorHAnsi"/>
        </w:rPr>
        <w:t>’ kódértéken kell szerepeltetni.</w:t>
      </w:r>
      <w:r w:rsidR="003C7B98" w:rsidRPr="00EF2A61">
        <w:rPr>
          <w:rFonts w:asciiTheme="minorHAnsi" w:hAnsiTheme="minorHAnsi" w:cstheme="minorHAnsi"/>
        </w:rPr>
        <w:t xml:space="preserve"> A kényszerhitel instrumentumokat az </w:t>
      </w:r>
      <w:proofErr w:type="spellStart"/>
      <w:r w:rsidR="003C7B98" w:rsidRPr="00EF2A61">
        <w:rPr>
          <w:rFonts w:asciiTheme="minorHAnsi" w:hAnsiTheme="minorHAnsi" w:cstheme="minorHAnsi"/>
        </w:rPr>
        <w:t>INSTR.TIP_KOD</w:t>
      </w:r>
      <w:proofErr w:type="spellEnd"/>
      <w:r w:rsidR="003C7B98" w:rsidRPr="00EF2A61">
        <w:rPr>
          <w:rFonts w:asciiTheme="minorHAnsi" w:hAnsiTheme="minorHAnsi" w:cstheme="minorHAnsi"/>
        </w:rPr>
        <w:t xml:space="preserve"> mezőben ’</w:t>
      </w:r>
      <w:proofErr w:type="spellStart"/>
      <w:r w:rsidR="003C7B98" w:rsidRPr="00EF2A61">
        <w:rPr>
          <w:rFonts w:asciiTheme="minorHAnsi" w:hAnsiTheme="minorHAnsi" w:cstheme="minorHAnsi"/>
        </w:rPr>
        <w:t>FOLY_HIT</w:t>
      </w:r>
      <w:proofErr w:type="spellEnd"/>
      <w:r w:rsidR="003C7B98" w:rsidRPr="00EF2A61">
        <w:rPr>
          <w:rFonts w:asciiTheme="minorHAnsi" w:hAnsiTheme="minorHAnsi" w:cstheme="minorHAnsi"/>
        </w:rPr>
        <w:t xml:space="preserve">’ </w:t>
      </w:r>
      <w:r w:rsidR="007B379C" w:rsidRPr="00EF2A61">
        <w:rPr>
          <w:rFonts w:asciiTheme="minorHAnsi" w:hAnsiTheme="minorHAnsi" w:cstheme="minorHAnsi"/>
        </w:rPr>
        <w:t>vagy ’</w:t>
      </w:r>
      <w:proofErr w:type="spellStart"/>
      <w:r w:rsidR="007B379C" w:rsidRPr="00EF2A61">
        <w:rPr>
          <w:rFonts w:asciiTheme="minorHAnsi" w:hAnsiTheme="minorHAnsi" w:cstheme="minorHAnsi"/>
        </w:rPr>
        <w:t>FOLY_HIT_EP</w:t>
      </w:r>
      <w:proofErr w:type="spellEnd"/>
      <w:r w:rsidR="007B379C" w:rsidRPr="00EF2A61">
        <w:rPr>
          <w:rFonts w:asciiTheme="minorHAnsi" w:hAnsiTheme="minorHAnsi" w:cstheme="minorHAnsi"/>
        </w:rPr>
        <w:t xml:space="preserve">’ </w:t>
      </w:r>
      <w:r w:rsidR="003C7B98" w:rsidRPr="00EF2A61">
        <w:rPr>
          <w:rFonts w:asciiTheme="minorHAnsi" w:hAnsiTheme="minorHAnsi" w:cstheme="minorHAnsi"/>
        </w:rPr>
        <w:t>kódon kell szerepeltetni</w:t>
      </w:r>
      <w:r w:rsidR="007B379C" w:rsidRPr="00EF2A61">
        <w:rPr>
          <w:rFonts w:asciiTheme="minorHAnsi" w:hAnsiTheme="minorHAnsi" w:cstheme="minorHAnsi"/>
        </w:rPr>
        <w:t xml:space="preserve"> (attól függően, hogy folyószámlához vagy értékpapírszámlához kapcsolódik a negatív egyenleg)</w:t>
      </w:r>
      <w:r w:rsidR="003C7B98" w:rsidRPr="00EF2A61">
        <w:rPr>
          <w:rFonts w:asciiTheme="minorHAnsi" w:hAnsiTheme="minorHAnsi" w:cstheme="minorHAnsi"/>
        </w:rPr>
        <w:t>.</w:t>
      </w:r>
    </w:p>
    <w:p w14:paraId="18935949" w14:textId="3B373F41" w:rsidR="00A04D59" w:rsidRPr="00EF2A61" w:rsidRDefault="00A04D59" w:rsidP="00A04D59">
      <w:pPr>
        <w:rPr>
          <w:rFonts w:asciiTheme="minorHAnsi" w:hAnsiTheme="minorHAnsi" w:cstheme="minorHAnsi"/>
        </w:rPr>
      </w:pPr>
      <w:r w:rsidRPr="00EF2A61">
        <w:rPr>
          <w:rFonts w:asciiTheme="minorHAnsi" w:hAnsiTheme="minorHAnsi" w:cstheme="minorHAnsi"/>
        </w:rPr>
        <w:t xml:space="preserve">A kényszerhitelek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szerepel</w:t>
      </w:r>
      <w:r w:rsidR="000E44D0" w:rsidRPr="00EF2A61">
        <w:rPr>
          <w:rFonts w:asciiTheme="minorHAnsi" w:hAnsiTheme="minorHAnsi" w:cstheme="minorHAnsi"/>
        </w:rPr>
        <w:t>te</w:t>
      </w:r>
      <w:r w:rsidRPr="00EF2A61">
        <w:rPr>
          <w:rFonts w:asciiTheme="minorHAnsi" w:hAnsiTheme="minorHAnsi" w:cstheme="minorHAnsi"/>
        </w:rPr>
        <w:t>te</w:t>
      </w:r>
      <w:r w:rsidR="00CF31A0" w:rsidRPr="00EF2A61">
        <w:rPr>
          <w:rFonts w:asciiTheme="minorHAnsi" w:hAnsiTheme="minorHAnsi" w:cstheme="minorHAnsi"/>
        </w:rPr>
        <w:t>ndők</w:t>
      </w:r>
      <w:r w:rsidRPr="00EF2A61">
        <w:rPr>
          <w:rFonts w:asciiTheme="minorHAnsi" w:hAnsiTheme="minorHAnsi" w:cstheme="minorHAnsi"/>
        </w:rPr>
        <w:t xml:space="preserve">, </w:t>
      </w:r>
      <w:r w:rsidR="00CF31A0" w:rsidRPr="00EF2A61">
        <w:rPr>
          <w:rFonts w:asciiTheme="minorHAnsi" w:hAnsiTheme="minorHAnsi" w:cstheme="minorHAnsi"/>
        </w:rPr>
        <w:t xml:space="preserve">az </w:t>
      </w:r>
      <w:proofErr w:type="spellStart"/>
      <w:r w:rsidR="00CF31A0" w:rsidRPr="00EF2A61">
        <w:rPr>
          <w:rFonts w:asciiTheme="minorHAnsi" w:hAnsiTheme="minorHAnsi" w:cstheme="minorHAnsi"/>
        </w:rPr>
        <w:t>INSTK</w:t>
      </w:r>
      <w:proofErr w:type="spellEnd"/>
      <w:r w:rsidR="00CF31A0" w:rsidRPr="00EF2A61">
        <w:rPr>
          <w:rFonts w:asciiTheme="minorHAnsi" w:hAnsiTheme="minorHAnsi" w:cstheme="minorHAnsi"/>
        </w:rPr>
        <w:t xml:space="preserve"> táblában nem kerülhet kényszerhitel jelentésre. Ennek megfelelően az </w:t>
      </w:r>
      <w:proofErr w:type="spellStart"/>
      <w:r w:rsidR="00CF31A0" w:rsidRPr="00EF2A61">
        <w:rPr>
          <w:rFonts w:asciiTheme="minorHAnsi" w:hAnsiTheme="minorHAnsi" w:cstheme="minorHAnsi"/>
        </w:rPr>
        <w:t>INSTR</w:t>
      </w:r>
      <w:proofErr w:type="spellEnd"/>
      <w:r w:rsidR="00CF31A0" w:rsidRPr="00EF2A61">
        <w:rPr>
          <w:rFonts w:asciiTheme="minorHAnsi" w:hAnsiTheme="minorHAnsi" w:cstheme="minorHAnsi"/>
        </w:rPr>
        <w:t xml:space="preserve"> táblában található </w:t>
      </w:r>
      <w:r w:rsidRPr="00EF2A61">
        <w:rPr>
          <w:rFonts w:asciiTheme="minorHAnsi" w:hAnsiTheme="minorHAnsi" w:cstheme="minorHAnsi"/>
        </w:rPr>
        <w:t>„Folyószámla azonosító” mező</w:t>
      </w:r>
      <w:r w:rsidR="00CF31A0" w:rsidRPr="00EF2A61">
        <w:rPr>
          <w:rFonts w:asciiTheme="minorHAnsi" w:hAnsiTheme="minorHAnsi" w:cstheme="minorHAnsi"/>
        </w:rPr>
        <w:t xml:space="preserve"> </w:t>
      </w:r>
      <w:proofErr w:type="spellStart"/>
      <w:r w:rsidR="00CF31A0" w:rsidRPr="00EF2A61">
        <w:rPr>
          <w:rFonts w:asciiTheme="minorHAnsi" w:hAnsiTheme="minorHAnsi" w:cstheme="minorHAnsi"/>
        </w:rPr>
        <w:t>tartalmilag</w:t>
      </w:r>
      <w:proofErr w:type="spellEnd"/>
      <w:r w:rsidR="00CF31A0" w:rsidRPr="00EF2A61">
        <w:rPr>
          <w:rFonts w:asciiTheme="minorHAnsi" w:hAnsiTheme="minorHAnsi" w:cstheme="minorHAnsi"/>
        </w:rPr>
        <w:t xml:space="preserve"> bővebb, mint az </w:t>
      </w:r>
      <w:proofErr w:type="spellStart"/>
      <w:r w:rsidR="00CF31A0" w:rsidRPr="00EF2A61">
        <w:rPr>
          <w:rFonts w:asciiTheme="minorHAnsi" w:hAnsiTheme="minorHAnsi" w:cstheme="minorHAnsi"/>
        </w:rPr>
        <w:t>INSTK</w:t>
      </w:r>
      <w:proofErr w:type="spellEnd"/>
      <w:r w:rsidR="00CF31A0" w:rsidRPr="00EF2A61">
        <w:rPr>
          <w:rFonts w:asciiTheme="minorHAnsi" w:hAnsiTheme="minorHAnsi" w:cstheme="minorHAnsi"/>
        </w:rPr>
        <w:t xml:space="preserve"> táblában található: az </w:t>
      </w:r>
      <w:proofErr w:type="spellStart"/>
      <w:r w:rsidR="00CF31A0" w:rsidRPr="00EF2A61">
        <w:rPr>
          <w:rFonts w:asciiTheme="minorHAnsi" w:hAnsiTheme="minorHAnsi" w:cstheme="minorHAnsi"/>
        </w:rPr>
        <w:t>INSTR</w:t>
      </w:r>
      <w:proofErr w:type="spellEnd"/>
      <w:r w:rsidR="00CF31A0" w:rsidRPr="00EF2A61">
        <w:rPr>
          <w:rFonts w:asciiTheme="minorHAnsi" w:hAnsiTheme="minorHAnsi" w:cstheme="minorHAnsi"/>
        </w:rPr>
        <w:t xml:space="preserve"> táblában jelenteni kell </w:t>
      </w:r>
      <w:r w:rsidRPr="00EF2A61">
        <w:rPr>
          <w:rFonts w:asciiTheme="minorHAnsi" w:hAnsiTheme="minorHAnsi" w:cstheme="minorHAnsi"/>
        </w:rPr>
        <w:t xml:space="preserve">annak a </w:t>
      </w:r>
      <w:r w:rsidR="000E44D0" w:rsidRPr="00EF2A61">
        <w:rPr>
          <w:rFonts w:asciiTheme="minorHAnsi" w:hAnsiTheme="minorHAnsi" w:cstheme="minorHAnsi"/>
        </w:rPr>
        <w:t>folyó</w:t>
      </w:r>
      <w:r w:rsidRPr="00EF2A61">
        <w:rPr>
          <w:rFonts w:asciiTheme="minorHAnsi" w:hAnsiTheme="minorHAnsi" w:cstheme="minorHAnsi"/>
        </w:rPr>
        <w:t>számlának vagy értékpapír számlának az azonosítóját, amely tartozik egyenlegűvé válása miatt a kényszerhitel instrumentumot keletkeztette</w:t>
      </w:r>
      <w:r w:rsidR="00CF31A0" w:rsidRPr="00EF2A61">
        <w:rPr>
          <w:rFonts w:asciiTheme="minorHAnsi" w:hAnsiTheme="minorHAnsi" w:cstheme="minorHAnsi"/>
        </w:rPr>
        <w:t xml:space="preserve">, </w:t>
      </w:r>
      <w:proofErr w:type="spellStart"/>
      <w:r w:rsidRPr="00EF2A61">
        <w:rPr>
          <w:rFonts w:asciiTheme="minorHAnsi" w:hAnsiTheme="minorHAnsi" w:cstheme="minorHAnsi"/>
        </w:rPr>
        <w:t>rulírozó</w:t>
      </w:r>
      <w:proofErr w:type="spellEnd"/>
      <w:r w:rsidRPr="00EF2A61">
        <w:rPr>
          <w:rFonts w:asciiTheme="minorHAnsi" w:hAnsiTheme="minorHAnsi" w:cstheme="minorHAnsi"/>
        </w:rPr>
        <w:t xml:space="preserve"> folyószámlahitel esetén is ebben a mezőben jelentendő a kapcsolódó </w:t>
      </w:r>
      <w:r w:rsidR="000E44D0" w:rsidRPr="00EF2A61">
        <w:rPr>
          <w:rFonts w:asciiTheme="minorHAnsi" w:hAnsiTheme="minorHAnsi" w:cstheme="minorHAnsi"/>
        </w:rPr>
        <w:t>folyó</w:t>
      </w:r>
      <w:r w:rsidRPr="00EF2A61">
        <w:rPr>
          <w:rFonts w:asciiTheme="minorHAnsi" w:hAnsiTheme="minorHAnsi" w:cstheme="minorHAnsi"/>
        </w:rPr>
        <w:t>számla azonosítója</w:t>
      </w:r>
      <w:r w:rsidR="00CF31A0" w:rsidRPr="00EF2A61">
        <w:rPr>
          <w:rFonts w:asciiTheme="minorHAnsi" w:hAnsiTheme="minorHAnsi" w:cstheme="minorHAnsi"/>
        </w:rPr>
        <w:t xml:space="preserve">, míg az </w:t>
      </w:r>
      <w:proofErr w:type="spellStart"/>
      <w:r w:rsidR="00CF31A0" w:rsidRPr="00EF2A61">
        <w:rPr>
          <w:rFonts w:asciiTheme="minorHAnsi" w:hAnsiTheme="minorHAnsi" w:cstheme="minorHAnsi"/>
        </w:rPr>
        <w:t>INSTK</w:t>
      </w:r>
      <w:proofErr w:type="spellEnd"/>
      <w:r w:rsidR="00CF31A0" w:rsidRPr="00EF2A61">
        <w:rPr>
          <w:rFonts w:asciiTheme="minorHAnsi" w:hAnsiTheme="minorHAnsi" w:cstheme="minorHAnsi"/>
        </w:rPr>
        <w:t xml:space="preserve"> táblában csak utóbbi esetben szerepelhet azonosító</w:t>
      </w:r>
      <w:r w:rsidRPr="00EF2A61">
        <w:rPr>
          <w:rFonts w:asciiTheme="minorHAnsi" w:hAnsiTheme="minorHAnsi" w:cstheme="minorHAnsi"/>
        </w:rPr>
        <w:t xml:space="preserve">. </w:t>
      </w:r>
      <w:r w:rsidR="000E44D0" w:rsidRPr="00EF2A61">
        <w:rPr>
          <w:rFonts w:asciiTheme="minorHAnsi" w:hAnsiTheme="minorHAnsi" w:cstheme="minorHAnsi"/>
        </w:rPr>
        <w:t>Folyó</w:t>
      </w:r>
      <w:r w:rsidRPr="00EF2A61">
        <w:rPr>
          <w:rFonts w:asciiTheme="minorHAnsi" w:hAnsiTheme="minorHAnsi" w:cstheme="minorHAnsi"/>
        </w:rPr>
        <w:t>számla esetén ez a mező teremti meg a kapcsolatot a BETREG adatgyűjtéssel.</w:t>
      </w:r>
      <w:r w:rsidR="00DB7618" w:rsidRPr="00EF2A61">
        <w:rPr>
          <w:rFonts w:asciiTheme="minorHAnsi" w:hAnsiTheme="minorHAnsi" w:cstheme="minorHAnsi"/>
        </w:rPr>
        <w:t xml:space="preserve"> Amennyiben a folyószámlahitel instrumentum cash-</w:t>
      </w:r>
      <w:proofErr w:type="spellStart"/>
      <w:r w:rsidR="00DB7618" w:rsidRPr="00EF2A61">
        <w:rPr>
          <w:rFonts w:asciiTheme="minorHAnsi" w:hAnsiTheme="minorHAnsi" w:cstheme="minorHAnsi"/>
        </w:rPr>
        <w:t>pool</w:t>
      </w:r>
      <w:proofErr w:type="spellEnd"/>
      <w:r w:rsidR="00DB7618" w:rsidRPr="00EF2A61">
        <w:rPr>
          <w:rFonts w:asciiTheme="minorHAnsi" w:hAnsiTheme="minorHAnsi" w:cstheme="minorHAnsi"/>
        </w:rPr>
        <w:t xml:space="preserve"> konstrukció része és emiatt több </w:t>
      </w:r>
      <w:r w:rsidR="000E44D0" w:rsidRPr="00EF2A61">
        <w:rPr>
          <w:rFonts w:asciiTheme="minorHAnsi" w:hAnsiTheme="minorHAnsi" w:cstheme="minorHAnsi"/>
        </w:rPr>
        <w:t>folyó</w:t>
      </w:r>
      <w:r w:rsidR="00DB7618" w:rsidRPr="00EF2A61">
        <w:rPr>
          <w:rFonts w:asciiTheme="minorHAnsi" w:hAnsiTheme="minorHAnsi" w:cstheme="minorHAnsi"/>
        </w:rPr>
        <w:t xml:space="preserve">számlához is kapcsolódhat, a „Folyószámla azonosító” mezőben a leginkább releváns </w:t>
      </w:r>
      <w:r w:rsidR="000E44D0" w:rsidRPr="00EF2A61">
        <w:rPr>
          <w:rFonts w:asciiTheme="minorHAnsi" w:hAnsiTheme="minorHAnsi" w:cstheme="minorHAnsi"/>
        </w:rPr>
        <w:t>folyó</w:t>
      </w:r>
      <w:r w:rsidR="00DB7618" w:rsidRPr="00EF2A61">
        <w:rPr>
          <w:rFonts w:asciiTheme="minorHAnsi" w:hAnsiTheme="minorHAnsi" w:cstheme="minorHAnsi"/>
        </w:rPr>
        <w:t>számla azonosítója jelentendő, egyidejűleg töltendők a cash-</w:t>
      </w:r>
      <w:proofErr w:type="spellStart"/>
      <w:r w:rsidR="00DB7618" w:rsidRPr="00EF2A61">
        <w:rPr>
          <w:rFonts w:asciiTheme="minorHAnsi" w:hAnsiTheme="minorHAnsi" w:cstheme="minorHAnsi"/>
        </w:rPr>
        <w:t>pool</w:t>
      </w:r>
      <w:proofErr w:type="spellEnd"/>
      <w:r w:rsidR="00DB7618" w:rsidRPr="00EF2A61">
        <w:rPr>
          <w:rFonts w:asciiTheme="minorHAnsi" w:hAnsiTheme="minorHAnsi" w:cstheme="minorHAnsi"/>
        </w:rPr>
        <w:t xml:space="preserve"> megfigyelésére szolgáló mezők („</w:t>
      </w:r>
      <w:del w:id="540" w:author="MNB" w:date="2025-08-29T10:22:00Z" w16du:dateUtc="2025-08-29T08:22:00Z">
        <w:r w:rsidR="00DB7618" w:rsidRPr="00E865D2">
          <w:rPr>
            <w:rFonts w:asciiTheme="minorHAnsi" w:hAnsiTheme="minorHAnsi" w:cstheme="minorHAnsi"/>
          </w:rPr>
          <w:delText> </w:delText>
        </w:r>
      </w:del>
      <w:r w:rsidR="00DB7618" w:rsidRPr="00EF2A61">
        <w:rPr>
          <w:rFonts w:asciiTheme="minorHAnsi" w:hAnsiTheme="minorHAnsi" w:cstheme="minorHAnsi"/>
        </w:rPr>
        <w:t>Az instrumentum cash-</w:t>
      </w:r>
      <w:proofErr w:type="spellStart"/>
      <w:r w:rsidR="00DB7618" w:rsidRPr="00EF2A61">
        <w:rPr>
          <w:rFonts w:asciiTheme="minorHAnsi" w:hAnsiTheme="minorHAnsi" w:cstheme="minorHAnsi"/>
        </w:rPr>
        <w:t>pool</w:t>
      </w:r>
      <w:proofErr w:type="spellEnd"/>
      <w:r w:rsidR="00DB7618" w:rsidRPr="00EF2A61">
        <w:rPr>
          <w:rFonts w:asciiTheme="minorHAnsi" w:hAnsiTheme="minorHAnsi" w:cstheme="minorHAnsi"/>
        </w:rPr>
        <w:t xml:space="preserve"> konstrukció részét képezi-e?” és „Cash-</w:t>
      </w:r>
      <w:proofErr w:type="spellStart"/>
      <w:r w:rsidR="00DB7618" w:rsidRPr="00EF2A61">
        <w:rPr>
          <w:rFonts w:asciiTheme="minorHAnsi" w:hAnsiTheme="minorHAnsi" w:cstheme="minorHAnsi"/>
        </w:rPr>
        <w:t>pool</w:t>
      </w:r>
      <w:proofErr w:type="spellEnd"/>
      <w:r w:rsidR="00DB7618" w:rsidRPr="00EF2A61">
        <w:rPr>
          <w:rFonts w:asciiTheme="minorHAnsi" w:hAnsiTheme="minorHAnsi" w:cstheme="minorHAnsi"/>
        </w:rPr>
        <w:t xml:space="preserve"> konstrukció típusa”). </w:t>
      </w:r>
    </w:p>
    <w:p w14:paraId="74C62FD7" w14:textId="13ADA51B" w:rsidR="00C57CE2" w:rsidRPr="00EF2A61" w:rsidRDefault="00D7263E" w:rsidP="00C57CE2">
      <w:pPr>
        <w:rPr>
          <w:rFonts w:asciiTheme="minorHAnsi" w:hAnsiTheme="minorHAnsi" w:cstheme="minorHAnsi"/>
        </w:rPr>
      </w:pPr>
      <w:r w:rsidRPr="00EF2A61">
        <w:rPr>
          <w:rFonts w:asciiTheme="minorHAnsi" w:hAnsiTheme="minorHAnsi" w:cstheme="minorHAnsi"/>
        </w:rPr>
        <w:t xml:space="preserve">A kényszerhitelek instrumentum azonosítója időben állandó kell legyen, azaz adott </w:t>
      </w:r>
      <w:r w:rsidR="00C77F2D" w:rsidRPr="00EF2A61">
        <w:rPr>
          <w:rFonts w:asciiTheme="minorHAnsi" w:hAnsiTheme="minorHAnsi" w:cstheme="minorHAnsi"/>
        </w:rPr>
        <w:t>folyó</w:t>
      </w:r>
      <w:r w:rsidRPr="00EF2A61">
        <w:rPr>
          <w:rFonts w:asciiTheme="minorHAnsi" w:hAnsiTheme="minorHAnsi" w:cstheme="minorHAnsi"/>
        </w:rPr>
        <w:t xml:space="preserve">számlához/értékpapírszámlához tartozó kényszerhitel mindig egyazon azonosítón kell jelentésre kerüljön. Amikor a </w:t>
      </w:r>
      <w:r w:rsidR="00E93E90" w:rsidRPr="00EF2A61">
        <w:rPr>
          <w:rFonts w:asciiTheme="minorHAnsi" w:hAnsiTheme="minorHAnsi" w:cstheme="minorHAnsi"/>
        </w:rPr>
        <w:t>folyó</w:t>
      </w:r>
      <w:r w:rsidRPr="00EF2A61">
        <w:rPr>
          <w:rFonts w:asciiTheme="minorHAnsi" w:hAnsiTheme="minorHAnsi" w:cstheme="minorHAnsi"/>
        </w:rPr>
        <w:t xml:space="preserve">számla/értékpapírszámla </w:t>
      </w:r>
      <w:r w:rsidR="00CB13F0" w:rsidRPr="00EF2A61">
        <w:rPr>
          <w:rFonts w:asciiTheme="minorHAnsi" w:hAnsiTheme="minorHAnsi" w:cstheme="minorHAnsi"/>
        </w:rPr>
        <w:t xml:space="preserve">(továbbiakban a számla) </w:t>
      </w:r>
      <w:r w:rsidRPr="00EF2A61">
        <w:rPr>
          <w:rFonts w:asciiTheme="minorHAnsi" w:hAnsiTheme="minorHAnsi" w:cstheme="minorHAnsi"/>
        </w:rPr>
        <w:t>negatívba fordul, akkor kell megképezni az instrumentumot, a</w:t>
      </w:r>
      <w:r w:rsidR="00C57CE2" w:rsidRPr="00EF2A61">
        <w:rPr>
          <w:rFonts w:asciiTheme="minorHAnsi" w:hAnsiTheme="minorHAnsi" w:cstheme="minorHAnsi"/>
        </w:rPr>
        <w:t xml:space="preserve"> keletkezési mód</w:t>
      </w:r>
      <w:r w:rsidRPr="00EF2A61">
        <w:rPr>
          <w:rFonts w:asciiTheme="minorHAnsi" w:hAnsiTheme="minorHAnsi" w:cstheme="minorHAnsi"/>
        </w:rPr>
        <w:t>ot</w:t>
      </w:r>
      <w:r w:rsidR="00C57CE2" w:rsidRPr="00EF2A61">
        <w:rPr>
          <w:rFonts w:asciiTheme="minorHAnsi" w:hAnsiTheme="minorHAnsi" w:cstheme="minorHAnsi"/>
        </w:rPr>
        <w:t xml:space="preserve"> egységesen az újonnan bevezetésre kerülő ’</w:t>
      </w:r>
      <w:proofErr w:type="spellStart"/>
      <w:r w:rsidR="00C57CE2" w:rsidRPr="00EF2A61">
        <w:rPr>
          <w:rFonts w:asciiTheme="minorHAnsi" w:hAnsiTheme="minorHAnsi" w:cstheme="minorHAnsi"/>
        </w:rPr>
        <w:t>KENYSZERHIT</w:t>
      </w:r>
      <w:proofErr w:type="spellEnd"/>
      <w:r w:rsidR="00C57CE2" w:rsidRPr="00EF2A61">
        <w:rPr>
          <w:rFonts w:asciiTheme="minorHAnsi" w:hAnsiTheme="minorHAnsi" w:cstheme="minorHAnsi"/>
        </w:rPr>
        <w:t xml:space="preserve">’ keletkezési móddal kell jelenteni az </w:t>
      </w:r>
      <w:proofErr w:type="spellStart"/>
      <w:r w:rsidR="00C57CE2" w:rsidRPr="00EF2A61">
        <w:rPr>
          <w:rFonts w:asciiTheme="minorHAnsi" w:hAnsiTheme="minorHAnsi" w:cstheme="minorHAnsi"/>
        </w:rPr>
        <w:t>INSTR</w:t>
      </w:r>
      <w:proofErr w:type="spellEnd"/>
      <w:r w:rsidR="00C57CE2" w:rsidRPr="00EF2A61">
        <w:rPr>
          <w:rFonts w:asciiTheme="minorHAnsi" w:hAnsiTheme="minorHAnsi" w:cstheme="minorHAnsi"/>
        </w:rPr>
        <w:t>.</w:t>
      </w:r>
      <w:r w:rsidR="00C57CE2" w:rsidRPr="00EF2A61">
        <w:t xml:space="preserve"> </w:t>
      </w:r>
      <w:proofErr w:type="spellStart"/>
      <w:r w:rsidR="00C57CE2" w:rsidRPr="00EF2A61">
        <w:rPr>
          <w:rFonts w:asciiTheme="minorHAnsi" w:hAnsiTheme="minorHAnsi" w:cstheme="minorHAnsi"/>
        </w:rPr>
        <w:t>KELETK_KOD</w:t>
      </w:r>
      <w:proofErr w:type="spellEnd"/>
      <w:r w:rsidR="00C57CE2" w:rsidRPr="00EF2A61">
        <w:rPr>
          <w:rFonts w:asciiTheme="minorHAnsi" w:hAnsiTheme="minorHAnsi" w:cstheme="minorHAnsi"/>
        </w:rPr>
        <w:t xml:space="preserve"> mezőben</w:t>
      </w:r>
      <w:r w:rsidR="00127217" w:rsidRPr="00EF2A61">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EF2A61">
        <w:rPr>
          <w:rFonts w:asciiTheme="minorHAnsi" w:hAnsiTheme="minorHAnsi" w:cstheme="minorHAnsi"/>
        </w:rPr>
        <w:t xml:space="preserve">. </w:t>
      </w:r>
    </w:p>
    <w:p w14:paraId="497C8DD8" w14:textId="1DEB8B60" w:rsidR="00D7263E" w:rsidRPr="00EF2A61" w:rsidRDefault="00C57CE2" w:rsidP="00C57CE2">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SZERZ_KOTES_NAP</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INDUL_NAP</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ELSZAM_NAP</w:t>
      </w:r>
      <w:proofErr w:type="spellEnd"/>
      <w:r w:rsidRPr="00EF2A61">
        <w:rPr>
          <w:rFonts w:asciiTheme="minorHAnsi" w:hAnsiTheme="minorHAnsi" w:cstheme="minorHAnsi"/>
        </w:rPr>
        <w:t xml:space="preserve"> mezőket egységesen a számla utolsó (jelenleg is fennálló) negatívba fordulásának dátumával kell tölteni. Ez a dátum addig változatlan kell maradjon, amíg a számla újra pozitív egyenleget nem mutat</w:t>
      </w:r>
      <w:r w:rsidR="00D7263E" w:rsidRPr="00EF2A61">
        <w:rPr>
          <w:rFonts w:asciiTheme="minorHAnsi" w:hAnsiTheme="minorHAnsi" w:cstheme="minorHAnsi"/>
        </w:rPr>
        <w:t xml:space="preserve">, </w:t>
      </w:r>
      <w:r w:rsidR="00CB13F0" w:rsidRPr="00EF2A61">
        <w:rPr>
          <w:rFonts w:asciiTheme="minorHAnsi" w:hAnsiTheme="minorHAnsi" w:cstheme="minorHAnsi"/>
        </w:rPr>
        <w:t>azaz az ügyfél rendezte a tartozását. E</w:t>
      </w:r>
      <w:r w:rsidR="00D7263E" w:rsidRPr="00EF2A61">
        <w:rPr>
          <w:rFonts w:asciiTheme="minorHAnsi" w:hAnsiTheme="minorHAnsi" w:cstheme="minorHAnsi"/>
        </w:rPr>
        <w:t xml:space="preserve">kkor a kényszerhitel instrumentumot </w:t>
      </w:r>
      <w:proofErr w:type="spellStart"/>
      <w:r w:rsidR="00D7263E" w:rsidRPr="00EF2A61">
        <w:rPr>
          <w:rFonts w:asciiTheme="minorHAnsi" w:hAnsiTheme="minorHAnsi" w:cstheme="minorHAnsi"/>
        </w:rPr>
        <w:t>INSTM</w:t>
      </w:r>
      <w:proofErr w:type="spellEnd"/>
      <w:r w:rsidR="00D7263E" w:rsidRPr="00EF2A61">
        <w:rPr>
          <w:rFonts w:asciiTheme="minorHAnsi" w:hAnsiTheme="minorHAnsi" w:cstheme="minorHAnsi"/>
        </w:rPr>
        <w:t xml:space="preserve"> rekord jelentése nélkül törölni kell a HITREG-</w:t>
      </w:r>
      <w:proofErr w:type="spellStart"/>
      <w:r w:rsidR="00D7263E" w:rsidRPr="00EF2A61">
        <w:rPr>
          <w:rFonts w:asciiTheme="minorHAnsi" w:hAnsiTheme="minorHAnsi" w:cstheme="minorHAnsi"/>
        </w:rPr>
        <w:t>ből</w:t>
      </w:r>
      <w:proofErr w:type="spellEnd"/>
      <w:r w:rsidR="00CB13F0" w:rsidRPr="00EF2A61">
        <w:rPr>
          <w:rFonts w:asciiTheme="minorHAnsi" w:hAnsiTheme="minorHAnsi" w:cstheme="minorHAnsi"/>
        </w:rPr>
        <w:t xml:space="preserve"> (amennyiben minden kapcsolódó mérleg/eredménykimutatás tétel is 0).</w:t>
      </w:r>
      <w:r w:rsidR="00D7263E" w:rsidRPr="00EF2A61">
        <w:rPr>
          <w:rFonts w:asciiTheme="minorHAnsi" w:hAnsiTheme="minorHAnsi" w:cstheme="minorHAnsi"/>
        </w:rPr>
        <w:t xml:space="preserve"> </w:t>
      </w:r>
      <w:r w:rsidR="00CB13F0" w:rsidRPr="00EF2A61">
        <w:rPr>
          <w:rFonts w:asciiTheme="minorHAnsi" w:hAnsiTheme="minorHAnsi" w:cstheme="minorHAnsi"/>
        </w:rPr>
        <w:t>A</w:t>
      </w:r>
      <w:r w:rsidR="00D7263E" w:rsidRPr="00EF2A61">
        <w:rPr>
          <w:rFonts w:asciiTheme="minorHAnsi" w:hAnsiTheme="minorHAnsi" w:cstheme="minorHAnsi"/>
        </w:rPr>
        <w:t>zaz 0 fennálló tőkével csak akkor jelenthető kényszerhitel, ha valamely mérleg</w:t>
      </w:r>
      <w:r w:rsidR="008C24C9" w:rsidRPr="00EF2A61">
        <w:rPr>
          <w:rFonts w:asciiTheme="minorHAnsi" w:hAnsiTheme="minorHAnsi" w:cstheme="minorHAnsi"/>
        </w:rPr>
        <w:t xml:space="preserve">/eredménykimutatás </w:t>
      </w:r>
      <w:r w:rsidR="00D7263E" w:rsidRPr="00EF2A61">
        <w:rPr>
          <w:rFonts w:asciiTheme="minorHAnsi" w:hAnsiTheme="minorHAnsi" w:cstheme="minorHAnsi"/>
        </w:rPr>
        <w:t xml:space="preserve">érték az </w:t>
      </w:r>
      <w:proofErr w:type="spellStart"/>
      <w:r w:rsidR="00D7263E" w:rsidRPr="00EF2A61">
        <w:rPr>
          <w:rFonts w:asciiTheme="minorHAnsi" w:hAnsiTheme="minorHAnsi" w:cstheme="minorHAnsi"/>
        </w:rPr>
        <w:t>IFRS</w:t>
      </w:r>
      <w:proofErr w:type="spellEnd"/>
      <w:r w:rsidR="00D7263E" w:rsidRPr="00EF2A61">
        <w:rPr>
          <w:rFonts w:asciiTheme="minorHAnsi" w:hAnsiTheme="minorHAnsi" w:cstheme="minorHAnsi"/>
        </w:rPr>
        <w:t>-ek alkalmazása miatt</w:t>
      </w:r>
      <w:r w:rsidR="008C24C9" w:rsidRPr="00EF2A61">
        <w:rPr>
          <w:rFonts w:asciiTheme="minorHAnsi" w:hAnsiTheme="minorHAnsi" w:cstheme="minorHAnsi"/>
        </w:rPr>
        <w:t xml:space="preserve"> vagy elhatárolt kamat kimutatása miatt</w:t>
      </w:r>
      <w:r w:rsidR="00D7263E" w:rsidRPr="00EF2A61">
        <w:rPr>
          <w:rFonts w:asciiTheme="minorHAnsi" w:hAnsiTheme="minorHAnsi" w:cstheme="minorHAnsi"/>
        </w:rPr>
        <w:t xml:space="preserve"> nem 0. Amennyiben minden mérleg</w:t>
      </w:r>
      <w:r w:rsidR="008C24C9" w:rsidRPr="00EF2A61">
        <w:rPr>
          <w:rFonts w:asciiTheme="minorHAnsi" w:hAnsiTheme="minorHAnsi" w:cstheme="minorHAnsi"/>
        </w:rPr>
        <w:t xml:space="preserve">/eredménykimutatás </w:t>
      </w:r>
      <w:r w:rsidR="00D7263E" w:rsidRPr="00EF2A61">
        <w:rPr>
          <w:rFonts w:asciiTheme="minorHAnsi" w:hAnsiTheme="minorHAnsi" w:cstheme="minorHAnsi"/>
        </w:rPr>
        <w:t>érték 0</w:t>
      </w:r>
      <w:r w:rsidR="008C24C9" w:rsidRPr="00EF2A61">
        <w:rPr>
          <w:rFonts w:asciiTheme="minorHAnsi" w:hAnsiTheme="minorHAnsi" w:cstheme="minorHAnsi"/>
        </w:rPr>
        <w:t xml:space="preserve"> (azaz pl. nincs eszközoldali kapcsolódó kamat sem kimutatva)</w:t>
      </w:r>
      <w:r w:rsidR="00D7263E" w:rsidRPr="00EF2A61">
        <w:rPr>
          <w:rFonts w:asciiTheme="minorHAnsi" w:hAnsiTheme="minorHAnsi" w:cstheme="minorHAnsi"/>
        </w:rPr>
        <w:t xml:space="preserve">, a kényszerhitel nem </w:t>
      </w:r>
      <w:r w:rsidR="008C24C9" w:rsidRPr="00EF2A61">
        <w:rPr>
          <w:rFonts w:asciiTheme="minorHAnsi" w:hAnsiTheme="minorHAnsi" w:cstheme="minorHAnsi"/>
        </w:rPr>
        <w:t>szerepeltethető</w:t>
      </w:r>
      <w:r w:rsidR="00D7263E" w:rsidRPr="00EF2A61">
        <w:rPr>
          <w:rFonts w:asciiTheme="minorHAnsi" w:hAnsiTheme="minorHAnsi" w:cstheme="minorHAnsi"/>
        </w:rPr>
        <w:t xml:space="preserve"> a HITREG-ben.</w:t>
      </w:r>
    </w:p>
    <w:p w14:paraId="5D6DADCE" w14:textId="501733F5" w:rsidR="00D8643B" w:rsidRPr="00EF2A61" w:rsidRDefault="00D7263E" w:rsidP="00D8643B">
      <w:pPr>
        <w:rPr>
          <w:rFonts w:asciiTheme="minorHAnsi" w:eastAsia="Times New Roman" w:hAnsiTheme="minorHAnsi" w:cstheme="minorHAnsi"/>
        </w:rPr>
      </w:pPr>
      <w:r w:rsidRPr="00EF2A61">
        <w:rPr>
          <w:rFonts w:asciiTheme="minorHAnsi" w:hAnsiTheme="minorHAnsi" w:cstheme="minorHAnsi"/>
        </w:rPr>
        <w:t>Amennyiben</w:t>
      </w:r>
      <w:r w:rsidR="00C57CE2" w:rsidRPr="00EF2A61">
        <w:rPr>
          <w:rFonts w:asciiTheme="minorHAnsi" w:hAnsiTheme="minorHAnsi" w:cstheme="minorHAnsi"/>
        </w:rPr>
        <w:t xml:space="preserve"> </w:t>
      </w:r>
      <w:r w:rsidRPr="00EF2A61">
        <w:rPr>
          <w:rFonts w:asciiTheme="minorHAnsi" w:hAnsiTheme="minorHAnsi" w:cstheme="minorHAnsi"/>
        </w:rPr>
        <w:t>ismét</w:t>
      </w:r>
      <w:r w:rsidR="00C57CE2" w:rsidRPr="00EF2A61">
        <w:rPr>
          <w:rFonts w:asciiTheme="minorHAnsi" w:hAnsiTheme="minorHAnsi" w:cstheme="minorHAnsi"/>
        </w:rPr>
        <w:t xml:space="preserve"> negatívba fordul</w:t>
      </w:r>
      <w:r w:rsidRPr="00EF2A61">
        <w:rPr>
          <w:rFonts w:asciiTheme="minorHAnsi" w:hAnsiTheme="minorHAnsi" w:cstheme="minorHAnsi"/>
        </w:rPr>
        <w:t xml:space="preserve"> a számla</w:t>
      </w:r>
      <w:r w:rsidR="00C57CE2" w:rsidRPr="00EF2A61">
        <w:rPr>
          <w:rFonts w:asciiTheme="minorHAnsi" w:hAnsiTheme="minorHAnsi" w:cstheme="minorHAnsi"/>
        </w:rPr>
        <w:t>, a legutolsó dátum jelentendő</w:t>
      </w:r>
      <w:r w:rsidRPr="00EF2A61">
        <w:rPr>
          <w:rFonts w:asciiTheme="minorHAnsi" w:hAnsiTheme="minorHAnsi" w:cstheme="minorHAnsi"/>
        </w:rPr>
        <w:t>, mely</w:t>
      </w:r>
      <w:r w:rsidR="00C57CE2" w:rsidRPr="00EF2A61">
        <w:rPr>
          <w:rFonts w:asciiTheme="minorHAnsi" w:hAnsiTheme="minorHAnsi" w:cstheme="minorHAnsi"/>
        </w:rPr>
        <w:t xml:space="preserve"> dátum </w:t>
      </w:r>
      <w:r w:rsidR="003C1CBA" w:rsidRPr="00EF2A61">
        <w:rPr>
          <w:rFonts w:asciiTheme="minorHAnsi" w:hAnsiTheme="minorHAnsi" w:cstheme="minorHAnsi"/>
        </w:rPr>
        <w:t xml:space="preserve">az instrumentum indulásakor </w:t>
      </w:r>
      <w:r w:rsidR="00C57CE2" w:rsidRPr="00EF2A61">
        <w:rPr>
          <w:rFonts w:asciiTheme="minorHAnsi" w:hAnsiTheme="minorHAnsi" w:cstheme="minorHAnsi"/>
        </w:rPr>
        <w:t xml:space="preserve">megegyezik a késedelem tábla </w:t>
      </w:r>
      <w:proofErr w:type="spellStart"/>
      <w:r w:rsidR="00C57CE2" w:rsidRPr="00EF2A61">
        <w:rPr>
          <w:rFonts w:asciiTheme="minorHAnsi" w:hAnsiTheme="minorHAnsi" w:cstheme="minorHAnsi"/>
        </w:rPr>
        <w:t>KESD_KORR_NAP</w:t>
      </w:r>
      <w:proofErr w:type="spellEnd"/>
      <w:r w:rsidR="00C57CE2" w:rsidRPr="00EF2A61">
        <w:rPr>
          <w:rFonts w:asciiTheme="minorHAnsi" w:hAnsiTheme="minorHAnsi" w:cstheme="minorHAnsi"/>
        </w:rPr>
        <w:t xml:space="preserve"> mezőjének értékével.</w:t>
      </w:r>
      <w:r w:rsidRPr="00EF2A61">
        <w:rPr>
          <w:rFonts w:asciiTheme="minorHAnsi" w:hAnsiTheme="minorHAnsi" w:cstheme="minorHAnsi"/>
        </w:rPr>
        <w:t xml:space="preserve"> </w:t>
      </w:r>
      <w:r w:rsidR="00F65AA9" w:rsidRPr="00EF2A61">
        <w:rPr>
          <w:rFonts w:asciiTheme="minorHAnsi" w:hAnsiTheme="minorHAnsi" w:cstheme="minorHAnsi"/>
        </w:rPr>
        <w:t xml:space="preserve">Mivel a kényszerhitel instrumentum minden esetben késedelem által keletkezik, minden kényszerhitelhez kell tartozzon </w:t>
      </w:r>
      <w:proofErr w:type="spellStart"/>
      <w:r w:rsidR="00F65AA9" w:rsidRPr="00EF2A61">
        <w:rPr>
          <w:rFonts w:asciiTheme="minorHAnsi" w:hAnsiTheme="minorHAnsi" w:cstheme="minorHAnsi"/>
        </w:rPr>
        <w:t>KESD</w:t>
      </w:r>
      <w:proofErr w:type="spellEnd"/>
      <w:r w:rsidR="00F65AA9" w:rsidRPr="00EF2A61">
        <w:rPr>
          <w:rFonts w:asciiTheme="minorHAnsi" w:hAnsiTheme="minorHAnsi" w:cstheme="minorHAnsi"/>
        </w:rPr>
        <w:t xml:space="preserve"> rekord</w:t>
      </w:r>
      <w:r w:rsidR="003C1CBA" w:rsidRPr="00EF2A61">
        <w:rPr>
          <w:rFonts w:asciiTheme="minorHAnsi" w:hAnsiTheme="minorHAnsi" w:cstheme="minorHAnsi"/>
        </w:rPr>
        <w:t xml:space="preserve">, kivéve a megszűnés hónapját, amikor állományi adat már nincs, azonban pl. felhalmozott kamat még lehet, így már nincs </w:t>
      </w:r>
      <w:proofErr w:type="spellStart"/>
      <w:r w:rsidR="003C1CBA" w:rsidRPr="00EF2A61">
        <w:rPr>
          <w:rFonts w:asciiTheme="minorHAnsi" w:hAnsiTheme="minorHAnsi" w:cstheme="minorHAnsi"/>
        </w:rPr>
        <w:t>KESD</w:t>
      </w:r>
      <w:proofErr w:type="spellEnd"/>
      <w:r w:rsidR="003C1CBA" w:rsidRPr="00EF2A61">
        <w:rPr>
          <w:rFonts w:asciiTheme="minorHAnsi" w:hAnsiTheme="minorHAnsi" w:cstheme="minorHAnsi"/>
        </w:rPr>
        <w:t xml:space="preserve"> rekord</w:t>
      </w:r>
      <w:r w:rsidR="00F65AA9" w:rsidRPr="00EF2A61">
        <w:rPr>
          <w:rFonts w:asciiTheme="minorHAnsi" w:hAnsiTheme="minorHAnsi" w:cstheme="minorHAnsi"/>
        </w:rPr>
        <w:t>.</w:t>
      </w:r>
      <w:r w:rsidR="00D8643B" w:rsidRPr="00EF2A61">
        <w:rPr>
          <w:rFonts w:asciiTheme="minorHAnsi" w:hAnsiTheme="minorHAnsi" w:cstheme="minorHAnsi"/>
        </w:rPr>
        <w:t xml:space="preserve"> A </w:t>
      </w:r>
      <w:proofErr w:type="spellStart"/>
      <w:r w:rsidR="00D8643B" w:rsidRPr="00EF2A61">
        <w:rPr>
          <w:rFonts w:asciiTheme="minorHAnsi" w:hAnsiTheme="minorHAnsi" w:cstheme="minorHAnsi"/>
        </w:rPr>
        <w:t>KESD</w:t>
      </w:r>
      <w:proofErr w:type="spellEnd"/>
      <w:r w:rsidR="00D8643B" w:rsidRPr="00EF2A61">
        <w:rPr>
          <w:rFonts w:asciiTheme="minorHAnsi" w:hAnsiTheme="minorHAnsi" w:cstheme="minorHAnsi"/>
        </w:rPr>
        <w:t xml:space="preserve"> tábla kitöltésével kapcsolatban a következő egyszerűsítések megengedettek: a</w:t>
      </w:r>
      <w:r w:rsidR="00D8643B" w:rsidRPr="00EF2A61">
        <w:rPr>
          <w:rFonts w:asciiTheme="minorHAnsi" w:eastAsia="Times New Roman" w:hAnsiTheme="minorHAnsi" w:cstheme="minorHAnsi"/>
        </w:rPr>
        <w:t xml:space="preserve"> teljes lejárt összeg a </w:t>
      </w:r>
      <w:proofErr w:type="spellStart"/>
      <w:r w:rsidR="00D8643B" w:rsidRPr="00EF2A61">
        <w:rPr>
          <w:rFonts w:asciiTheme="minorHAnsi" w:eastAsia="Times New Roman" w:hAnsiTheme="minorHAnsi" w:cstheme="minorHAnsi"/>
        </w:rPr>
        <w:t>KESD.TOKE_OSSZEG</w:t>
      </w:r>
      <w:proofErr w:type="spellEnd"/>
      <w:r w:rsidR="00D8643B" w:rsidRPr="00EF2A61">
        <w:rPr>
          <w:rFonts w:asciiTheme="minorHAnsi" w:eastAsia="Times New Roman" w:hAnsiTheme="minorHAnsi" w:cstheme="minorHAnsi"/>
        </w:rPr>
        <w:t xml:space="preserve"> mezőben jelentendő, az </w:t>
      </w:r>
      <w:proofErr w:type="spellStart"/>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AGGR_TOKE_OSSZEG</w:t>
      </w:r>
      <w:proofErr w:type="spellEnd"/>
      <w:r w:rsidR="00D8643B" w:rsidRPr="00EF2A61">
        <w:rPr>
          <w:rFonts w:asciiTheme="minorHAnsi" w:eastAsia="Times New Roman" w:hAnsiTheme="minorHAnsi" w:cstheme="minorHAnsi"/>
        </w:rPr>
        <w:t xml:space="preserve"> megegyezik</w:t>
      </w:r>
      <w:r w:rsidR="00CD3D01" w:rsidRPr="00EF2A61">
        <w:rPr>
          <w:rFonts w:asciiTheme="minorHAnsi" w:eastAsia="Times New Roman" w:hAnsiTheme="minorHAnsi" w:cstheme="minorHAnsi"/>
        </w:rPr>
        <w:t xml:space="preserve"> ezzel az összeggel</w:t>
      </w:r>
      <w:r w:rsidR="003C1CBA" w:rsidRPr="00EF2A61">
        <w:rPr>
          <w:rFonts w:asciiTheme="minorHAnsi" w:eastAsia="Times New Roman" w:hAnsiTheme="minorHAnsi" w:cstheme="minorHAnsi"/>
        </w:rPr>
        <w:t xml:space="preserve"> a késedelem indulásakor</w:t>
      </w:r>
      <w:r w:rsidR="00CD3D01" w:rsidRPr="00EF2A61">
        <w:rPr>
          <w:rFonts w:asciiTheme="minorHAnsi" w:eastAsia="Times New Roman" w:hAnsiTheme="minorHAnsi" w:cstheme="minorHAnsi"/>
        </w:rPr>
        <w:t xml:space="preserve">. </w:t>
      </w:r>
      <w:r w:rsidR="00D8643B" w:rsidRPr="00EF2A61">
        <w:rPr>
          <w:rFonts w:asciiTheme="minorHAnsi" w:eastAsia="Times New Roman" w:hAnsiTheme="minorHAnsi" w:cstheme="minorHAnsi"/>
        </w:rPr>
        <w:t xml:space="preserve"> </w:t>
      </w:r>
      <w:r w:rsidR="00CD3D01" w:rsidRPr="00EF2A61">
        <w:rPr>
          <w:rFonts w:asciiTheme="minorHAnsi" w:eastAsia="Times New Roman" w:hAnsiTheme="minorHAnsi" w:cstheme="minorHAnsi"/>
        </w:rPr>
        <w:t>A</w:t>
      </w:r>
      <w:r w:rsidR="00D8643B" w:rsidRPr="00EF2A61">
        <w:rPr>
          <w:rFonts w:asciiTheme="minorHAnsi" w:eastAsia="Times New Roman" w:hAnsiTheme="minorHAnsi" w:cstheme="minorHAnsi"/>
        </w:rPr>
        <w:t xml:space="preserve"> </w:t>
      </w:r>
      <w:proofErr w:type="spellStart"/>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KEZD_NAP</w:t>
      </w:r>
      <w:proofErr w:type="spellEnd"/>
      <w:r w:rsidR="00D8643B" w:rsidRPr="00EF2A61">
        <w:rPr>
          <w:rFonts w:asciiTheme="minorHAnsi" w:eastAsia="Times New Roman" w:hAnsiTheme="minorHAnsi" w:cstheme="minorHAnsi"/>
        </w:rPr>
        <w:t xml:space="preserve"> és </w:t>
      </w:r>
      <w:proofErr w:type="spellStart"/>
      <w:r w:rsidR="00CD3D01" w:rsidRPr="00EF2A61">
        <w:rPr>
          <w:rFonts w:asciiTheme="minorHAnsi" w:eastAsia="Times New Roman" w:hAnsiTheme="minorHAnsi" w:cstheme="minorHAnsi"/>
        </w:rPr>
        <w:t>KESD.</w:t>
      </w:r>
      <w:r w:rsidR="00D8643B" w:rsidRPr="00EF2A61">
        <w:rPr>
          <w:rFonts w:asciiTheme="minorHAnsi" w:eastAsia="Times New Roman" w:hAnsiTheme="minorHAnsi" w:cstheme="minorHAnsi"/>
        </w:rPr>
        <w:t>KEZD_KORR_NAP</w:t>
      </w:r>
      <w:proofErr w:type="spellEnd"/>
      <w:r w:rsidR="00D8643B" w:rsidRPr="00EF2A61">
        <w:rPr>
          <w:rFonts w:asciiTheme="minorHAnsi" w:eastAsia="Times New Roman" w:hAnsiTheme="minorHAnsi" w:cstheme="minorHAnsi"/>
        </w:rPr>
        <w:t xml:space="preserve"> mezőkben egységesen az utolsó negatívba fordulás dátumát kell jelenteni</w:t>
      </w:r>
      <w:r w:rsidR="003C1CBA" w:rsidRPr="00EF2A61">
        <w:rPr>
          <w:rFonts w:asciiTheme="minorHAnsi" w:eastAsia="Times New Roman" w:hAnsiTheme="minorHAnsi" w:cstheme="minorHAnsi"/>
        </w:rPr>
        <w:t xml:space="preserve"> a késedelem indulásakor</w:t>
      </w:r>
      <w:r w:rsidR="00D8643B" w:rsidRPr="00EF2A61">
        <w:rPr>
          <w:rFonts w:asciiTheme="minorHAnsi" w:eastAsia="Times New Roman" w:hAnsiTheme="minorHAnsi" w:cstheme="minorHAnsi"/>
        </w:rPr>
        <w:t xml:space="preserve">, </w:t>
      </w:r>
      <w:r w:rsidR="003C1CBA" w:rsidRPr="00EF2A61">
        <w:rPr>
          <w:rFonts w:asciiTheme="minorHAnsi" w:eastAsia="Times New Roman" w:hAnsiTheme="minorHAnsi" w:cstheme="minorHAnsi"/>
        </w:rPr>
        <w:t xml:space="preserve">ugyanekkor </w:t>
      </w:r>
      <w:r w:rsidR="00D8643B" w:rsidRPr="00EF2A61">
        <w:rPr>
          <w:rFonts w:asciiTheme="minorHAnsi" w:eastAsia="Times New Roman" w:hAnsiTheme="minorHAnsi" w:cstheme="minorHAnsi"/>
        </w:rPr>
        <w:t xml:space="preserve">a </w:t>
      </w:r>
      <w:proofErr w:type="spellStart"/>
      <w:r w:rsidR="00D8643B" w:rsidRPr="00EF2A61">
        <w:rPr>
          <w:rFonts w:asciiTheme="minorHAnsi" w:eastAsia="Times New Roman" w:hAnsiTheme="minorHAnsi" w:cstheme="minorHAnsi"/>
        </w:rPr>
        <w:t>KESD_NAP_SZAM</w:t>
      </w:r>
      <w:proofErr w:type="spellEnd"/>
      <w:r w:rsidR="00D8643B" w:rsidRPr="00EF2A61">
        <w:rPr>
          <w:rFonts w:asciiTheme="minorHAnsi" w:eastAsia="Times New Roman" w:hAnsiTheme="minorHAnsi" w:cstheme="minorHAnsi"/>
        </w:rPr>
        <w:t xml:space="preserve"> és a </w:t>
      </w:r>
      <w:proofErr w:type="spellStart"/>
      <w:r w:rsidR="00D8643B" w:rsidRPr="00EF2A61">
        <w:rPr>
          <w:rFonts w:asciiTheme="minorHAnsi" w:eastAsia="Times New Roman" w:hAnsiTheme="minorHAnsi" w:cstheme="minorHAnsi"/>
        </w:rPr>
        <w:t>KESD_KORR_NAP_SZAM</w:t>
      </w:r>
      <w:proofErr w:type="spellEnd"/>
      <w:r w:rsidR="00D8643B" w:rsidRPr="00EF2A61">
        <w:rPr>
          <w:rFonts w:asciiTheme="minorHAnsi" w:eastAsia="Times New Roman" w:hAnsiTheme="minorHAnsi" w:cstheme="minorHAnsi"/>
        </w:rPr>
        <w:t xml:space="preserve"> </w:t>
      </w:r>
      <w:r w:rsidR="00CD3D01" w:rsidRPr="00EF2A61">
        <w:rPr>
          <w:rFonts w:asciiTheme="minorHAnsi" w:eastAsia="Times New Roman" w:hAnsiTheme="minorHAnsi" w:cstheme="minorHAnsi"/>
        </w:rPr>
        <w:t xml:space="preserve">megegyezik és konzisztens az SF18-as táblában alkalmazott késedelmes napszámmal. </w:t>
      </w:r>
      <w:r w:rsidR="003C1CBA" w:rsidRPr="00EF2A61">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EF2A61" w:rsidRDefault="005F5755" w:rsidP="005F5755">
      <w:pPr>
        <w:rPr>
          <w:rFonts w:asciiTheme="minorHAnsi" w:hAnsiTheme="minorHAnsi" w:cstheme="minorHAnsi"/>
        </w:rPr>
      </w:pP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rekordot csak abban az esetben kell a kényszerhitelhez rögzíteni, ha a kényszerhitel negatív eseménnyel záródik (pl. eladás, </w:t>
      </w:r>
      <w:proofErr w:type="gramStart"/>
      <w:r w:rsidRPr="00EF2A61">
        <w:rPr>
          <w:rFonts w:asciiTheme="minorHAnsi" w:hAnsiTheme="minorHAnsi" w:cstheme="minorHAnsi"/>
        </w:rPr>
        <w:t>leírás,</w:t>
      </w:r>
      <w:proofErr w:type="gramEnd"/>
      <w:r w:rsidRPr="00EF2A61">
        <w:rPr>
          <w:rFonts w:asciiTheme="minorHAnsi" w:hAnsiTheme="minorHAnsi" w:cstheme="minorHAnsi"/>
        </w:rPr>
        <w:t xml:space="preserve"> stb.). </w:t>
      </w:r>
    </w:p>
    <w:p w14:paraId="76DCF8C1" w14:textId="5714BCB0" w:rsidR="008C24C9" w:rsidRPr="00EF2A61" w:rsidRDefault="008C24C9" w:rsidP="006E1777">
      <w:pPr>
        <w:pStyle w:val="Listaszerbekezds"/>
        <w:keepNext/>
        <w:numPr>
          <w:ilvl w:val="0"/>
          <w:numId w:val="0"/>
        </w:numPr>
        <w:spacing w:before="240"/>
        <w:contextualSpacing w:val="0"/>
        <w:rPr>
          <w:rFonts w:asciiTheme="minorHAnsi" w:hAnsiTheme="minorHAnsi" w:cstheme="minorHAnsi"/>
        </w:rPr>
      </w:pPr>
      <w:r w:rsidRPr="00EF2A61">
        <w:rPr>
          <w:rFonts w:asciiTheme="minorHAnsi" w:hAnsiTheme="minorHAnsi" w:cstheme="minorHAnsi"/>
        </w:rPr>
        <w:t xml:space="preserve">A kamatok kimutatása tekintetében az M02/M03/M04 </w:t>
      </w:r>
      <w:proofErr w:type="spellStart"/>
      <w:r w:rsidRPr="00EF2A61">
        <w:rPr>
          <w:rFonts w:asciiTheme="minorHAnsi" w:hAnsiTheme="minorHAnsi" w:cstheme="minorHAnsi"/>
        </w:rPr>
        <w:t>előrásokhoz</w:t>
      </w:r>
      <w:proofErr w:type="spellEnd"/>
      <w:r w:rsidRPr="00EF2A61">
        <w:rPr>
          <w:rFonts w:asciiTheme="minorHAnsi" w:hAnsiTheme="minorHAnsi" w:cstheme="minorHAnsi"/>
        </w:rPr>
        <w:t xml:space="preserve">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w:t>
      </w:r>
      <w:proofErr w:type="spellStart"/>
      <w:r w:rsidRPr="00EF2A61">
        <w:rPr>
          <w:rFonts w:asciiTheme="minorHAnsi" w:hAnsiTheme="minorHAnsi" w:cstheme="minorHAnsi"/>
        </w:rPr>
        <w:t>INSTR.FELH_KAMAT_OSSZEG</w:t>
      </w:r>
      <w:proofErr w:type="spellEnd"/>
      <w:r w:rsidRPr="00EF2A61">
        <w:rPr>
          <w:rFonts w:asciiTheme="minorHAnsi" w:hAnsiTheme="minorHAnsi" w:cstheme="minorHAnsi"/>
        </w:rPr>
        <w:t>/</w:t>
      </w:r>
      <w:r w:rsidRPr="00EF2A61">
        <w:t xml:space="preserve"> </w:t>
      </w:r>
      <w:proofErr w:type="spellStart"/>
      <w:r w:rsidRPr="00EF2A61">
        <w:rPr>
          <w:rFonts w:asciiTheme="minorHAnsi" w:hAnsiTheme="minorHAnsi" w:cstheme="minorHAnsi"/>
        </w:rPr>
        <w:t>INSTR.STAT_KAMAT_OSSZEG</w:t>
      </w:r>
      <w:proofErr w:type="spellEnd"/>
      <w:r w:rsidRPr="00EF2A61">
        <w:rPr>
          <w:rFonts w:asciiTheme="minorHAnsi" w:hAnsiTheme="minorHAnsi" w:cstheme="minorHAnsi"/>
        </w:rPr>
        <w:t>) a HITREG-ben kell bemutatni a hó végi tőkeösszeg nulla egyenlege ellenére is.</w:t>
      </w:r>
    </w:p>
    <w:p w14:paraId="163FEF57" w14:textId="513AF142" w:rsidR="008C24C9" w:rsidRPr="00EF2A61" w:rsidRDefault="008C24C9" w:rsidP="008C24C9">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EF2A61">
        <w:rPr>
          <w:rFonts w:asciiTheme="minorHAnsi" w:hAnsiTheme="minorHAnsi" w:cstheme="minorHAnsi"/>
        </w:rPr>
        <w:t>a HITREG-ben</w:t>
      </w:r>
      <w:r w:rsidRPr="00EF2A61">
        <w:rPr>
          <w:rFonts w:asciiTheme="minorHAnsi" w:hAnsiTheme="minorHAnsi" w:cstheme="minorHAnsi"/>
        </w:rPr>
        <w:t xml:space="preserve">, míg a forrás oldali állományra jutó kamatkötelezettséget </w:t>
      </w:r>
      <w:r w:rsidR="005F5755" w:rsidRPr="00EF2A61">
        <w:rPr>
          <w:rFonts w:asciiTheme="minorHAnsi" w:hAnsiTheme="minorHAnsi" w:cstheme="minorHAnsi"/>
        </w:rPr>
        <w:t>a BETREG-ben</w:t>
      </w:r>
      <w:r w:rsidRPr="00EF2A61">
        <w:rPr>
          <w:rFonts w:asciiTheme="minorHAnsi" w:hAnsiTheme="minorHAnsi" w:cstheme="minorHAnsi"/>
        </w:rPr>
        <w:t>.</w:t>
      </w:r>
    </w:p>
    <w:p w14:paraId="5E9A9E6E" w14:textId="518284A4" w:rsidR="0065527E" w:rsidRPr="00EF2A61" w:rsidRDefault="0065527E" w:rsidP="008C24C9">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Az „Instrumentum összege” (</w:t>
      </w:r>
      <w:proofErr w:type="spellStart"/>
      <w:r w:rsidRPr="00EF2A61">
        <w:rPr>
          <w:rFonts w:asciiTheme="minorHAnsi" w:hAnsiTheme="minorHAnsi" w:cstheme="minorHAnsi"/>
        </w:rPr>
        <w:t>INSTR.INST_OSSZEG</w:t>
      </w:r>
      <w:proofErr w:type="spellEnd"/>
      <w:r w:rsidRPr="00EF2A61">
        <w:rPr>
          <w:rFonts w:asciiTheme="minorHAnsi" w:hAnsiTheme="minorHAnsi" w:cstheme="minorHAnsi"/>
        </w:rPr>
        <w:t xml:space="preserve">) mező a </w:t>
      </w:r>
      <w:r w:rsidR="00E93E90" w:rsidRPr="00EF2A61">
        <w:rPr>
          <w:rFonts w:asciiTheme="minorHAnsi" w:hAnsiTheme="minorHAnsi" w:cstheme="minorHAnsi"/>
        </w:rPr>
        <w:t>folyó</w:t>
      </w:r>
      <w:r w:rsidRPr="00EF2A61">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sidRPr="00EF2A61">
        <w:rPr>
          <w:rFonts w:asciiTheme="minorHAnsi" w:hAnsiTheme="minorHAnsi" w:cstheme="minorHAnsi"/>
        </w:rPr>
        <w:t>megyegyeznek</w:t>
      </w:r>
      <w:proofErr w:type="spellEnd"/>
      <w:r w:rsidRPr="00EF2A61">
        <w:rPr>
          <w:rFonts w:asciiTheme="minorHAnsi" w:hAnsiTheme="minorHAnsi" w:cstheme="minorHAnsi"/>
        </w:rPr>
        <w:t>. Az instrumentum összege változatlan mindaddig, amíg a kényszerhitel instrumentum szerepel a HITREG-ben, amikor a HITREG-</w:t>
      </w:r>
      <w:proofErr w:type="spellStart"/>
      <w:r w:rsidRPr="00EF2A61">
        <w:rPr>
          <w:rFonts w:asciiTheme="minorHAnsi" w:hAnsiTheme="minorHAnsi" w:cstheme="minorHAnsi"/>
        </w:rPr>
        <w:t>ből</w:t>
      </w:r>
      <w:proofErr w:type="spellEnd"/>
      <w:r w:rsidRPr="00EF2A61">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sidRPr="00EF2A61">
        <w:rPr>
          <w:rFonts w:asciiTheme="minorHAnsi" w:hAnsiTheme="minorHAnsi" w:cstheme="minorHAnsi"/>
        </w:rPr>
        <w:t>ből</w:t>
      </w:r>
      <w:proofErr w:type="spellEnd"/>
      <w:r w:rsidRPr="00EF2A61">
        <w:rPr>
          <w:rFonts w:asciiTheme="minorHAnsi" w:hAnsiTheme="minorHAnsi" w:cstheme="minorHAnsi"/>
        </w:rPr>
        <w:t xml:space="preserve"> történő ki-bemozgása esetén).</w:t>
      </w:r>
      <w:r w:rsidR="004E2018" w:rsidRPr="00EF2A61">
        <w:rPr>
          <w:rFonts w:asciiTheme="minorHAnsi" w:hAnsiTheme="minorHAnsi" w:cstheme="minorHAnsi"/>
        </w:rPr>
        <w:t xml:space="preserve"> Elfogadható gyakorlat az is</w:t>
      </w:r>
      <w:r w:rsidR="005543C8" w:rsidRPr="00EF2A61">
        <w:rPr>
          <w:rFonts w:asciiTheme="minorHAnsi" w:hAnsiTheme="minorHAnsi" w:cstheme="minorHAnsi"/>
        </w:rPr>
        <w:t xml:space="preserve"> - amennyiben</w:t>
      </w:r>
      <w:del w:id="541" w:author="MNB" w:date="2025-08-29T10:22:00Z" w16du:dateUtc="2025-08-29T08:22:00Z">
        <w:r w:rsidR="005543C8">
          <w:rPr>
            <w:rFonts w:asciiTheme="minorHAnsi" w:hAnsiTheme="minorHAnsi" w:cstheme="minorHAnsi"/>
          </w:rPr>
          <w:delText xml:space="preserve"> </w:delText>
        </w:r>
      </w:del>
      <w:r w:rsidR="005543C8" w:rsidRPr="00EF2A61">
        <w:rPr>
          <w:rFonts w:asciiTheme="minorHAnsi" w:hAnsiTheme="minorHAnsi" w:cstheme="minorHAnsi"/>
        </w:rPr>
        <w:t xml:space="preserve"> </w:t>
      </w:r>
      <w:r w:rsidR="004E2018" w:rsidRPr="00EF2A61">
        <w:rPr>
          <w:rFonts w:asciiTheme="minorHAnsi" w:hAnsiTheme="minorHAnsi" w:cstheme="minorHAnsi"/>
        </w:rPr>
        <w:t>a hitelintézet rendszerei azt teszik lehetővé</w:t>
      </w:r>
      <w:r w:rsidR="005543C8" w:rsidRPr="00EF2A61">
        <w:rPr>
          <w:rFonts w:asciiTheme="minorHAnsi" w:hAnsiTheme="minorHAnsi" w:cstheme="minorHAnsi"/>
        </w:rPr>
        <w:t xml:space="preserve"> -</w:t>
      </w:r>
      <w:r w:rsidR="004E2018" w:rsidRPr="00EF2A61">
        <w:rPr>
          <w:rFonts w:asciiTheme="minorHAnsi" w:hAnsiTheme="minorHAnsi" w:cstheme="minorHAnsi"/>
        </w:rPr>
        <w:t>, ha az instrumentum összege együtt mozog a kitettség összegével, azaz pl</w:t>
      </w:r>
      <w:r w:rsidR="005543C8" w:rsidRPr="00EF2A61">
        <w:rPr>
          <w:rFonts w:asciiTheme="minorHAnsi" w:hAnsiTheme="minorHAnsi" w:cstheme="minorHAnsi"/>
        </w:rPr>
        <w:t>.</w:t>
      </w:r>
      <w:r w:rsidR="004E2018" w:rsidRPr="00EF2A61">
        <w:rPr>
          <w:rFonts w:asciiTheme="minorHAnsi" w:hAnsiTheme="minorHAnsi" w:cstheme="minorHAnsi"/>
        </w:rPr>
        <w:t xml:space="preserve"> tartozás növekedés esetén az instrumentum összege is növekszik.</w:t>
      </w:r>
    </w:p>
    <w:p w14:paraId="24FDCFC6" w14:textId="408B351B" w:rsidR="00BF28D4" w:rsidRPr="00EF2A61" w:rsidRDefault="00BF28D4" w:rsidP="00BF28D4">
      <w:pPr>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 xml:space="preserve"> tábla </w:t>
      </w:r>
      <w:proofErr w:type="spellStart"/>
      <w:r w:rsidRPr="00EF2A61">
        <w:rPr>
          <w:rFonts w:asciiTheme="minorHAnsi" w:eastAsia="Times New Roman" w:hAnsiTheme="minorHAnsi" w:cstheme="minorHAnsi"/>
        </w:rPr>
        <w:t>ATSTRUKT_KOD</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UJRATARGY_KOD</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HKIVALT_KOD</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KHR_ROGZ_KODmezőit</w:t>
      </w:r>
      <w:proofErr w:type="spellEnd"/>
      <w:r w:rsidRPr="00EF2A61">
        <w:rPr>
          <w:rFonts w:asciiTheme="minorHAnsi" w:eastAsia="Times New Roman" w:hAnsiTheme="minorHAnsi" w:cstheme="minorHAnsi"/>
        </w:rPr>
        <w:t>, amennyiben nincs rá külön információ, ’N’ értékkel kell tölteni.</w:t>
      </w:r>
    </w:p>
    <w:p w14:paraId="2B8C8CE7" w14:textId="31E4BED2" w:rsidR="00DB7618" w:rsidRPr="00EF2A61" w:rsidRDefault="00DB7618" w:rsidP="00BF28D4">
      <w:pPr>
        <w:rPr>
          <w:rFonts w:asciiTheme="minorHAnsi" w:eastAsia="Times New Roman"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w:t>
      </w:r>
      <w:proofErr w:type="spellEnd"/>
      <w:r w:rsidRPr="00EF2A61">
        <w:rPr>
          <w:rFonts w:asciiTheme="minorHAnsi" w:eastAsia="Times New Roman" w:hAnsiTheme="minorHAnsi" w:cstheme="minorHAnsi"/>
        </w:rPr>
        <w:t>.</w:t>
      </w:r>
      <w:r w:rsidRPr="00EF2A61">
        <w:t xml:space="preserve"> </w:t>
      </w:r>
      <w:proofErr w:type="spellStart"/>
      <w:r w:rsidRPr="00EF2A61">
        <w:rPr>
          <w:rFonts w:asciiTheme="minorHAnsi" w:eastAsia="Times New Roman" w:hAnsiTheme="minorHAnsi" w:cstheme="minorHAnsi"/>
        </w:rPr>
        <w:t>KESD_KAMATLAB</w:t>
      </w:r>
      <w:proofErr w:type="spellEnd"/>
      <w:r w:rsidRPr="00EF2A61">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EF2A61" w:rsidRDefault="00D13803" w:rsidP="009176AC">
      <w:pPr>
        <w:autoSpaceDE w:val="0"/>
        <w:autoSpaceDN w:val="0"/>
        <w:spacing w:after="0"/>
        <w:rPr>
          <w:rFonts w:asciiTheme="minorHAnsi" w:hAnsiTheme="minorHAnsi" w:cstheme="minorHAnsi"/>
        </w:rPr>
      </w:pPr>
      <w:r w:rsidRPr="00EF2A61">
        <w:rPr>
          <w:rFonts w:asciiTheme="minorHAnsi" w:eastAsia="Times New Roman" w:hAnsiTheme="minorHAnsi" w:cstheme="minorHAnsi"/>
        </w:rPr>
        <w:t xml:space="preserve">Az </w:t>
      </w:r>
      <w:proofErr w:type="spellStart"/>
      <w:r w:rsidRPr="00EF2A61">
        <w:rPr>
          <w:rFonts w:asciiTheme="minorHAnsi" w:eastAsia="Times New Roman" w:hAnsiTheme="minorHAnsi" w:cstheme="minorHAnsi"/>
        </w:rPr>
        <w:t>INSTR</w:t>
      </w:r>
      <w:proofErr w:type="spellEnd"/>
      <w:r w:rsidRPr="00EF2A61">
        <w:rPr>
          <w:rFonts w:asciiTheme="minorHAnsi" w:eastAsia="Times New Roman" w:hAnsiTheme="minorHAnsi" w:cstheme="minorHAnsi"/>
        </w:rPr>
        <w:t>.</w:t>
      </w:r>
      <w:r w:rsidRPr="00EF2A61">
        <w:t xml:space="preserve"> </w:t>
      </w:r>
      <w:proofErr w:type="spellStart"/>
      <w:r w:rsidRPr="00EF2A61">
        <w:rPr>
          <w:rFonts w:asciiTheme="minorHAnsi" w:eastAsia="Times New Roman" w:hAnsiTheme="minorHAnsi" w:cstheme="minorHAnsi"/>
        </w:rPr>
        <w:t>FIN_AGAZAT_KOD</w:t>
      </w:r>
      <w:proofErr w:type="spellEnd"/>
      <w:r w:rsidRPr="00EF2A61">
        <w:rPr>
          <w:rFonts w:asciiTheme="minorHAnsi" w:eastAsia="Times New Roman" w:hAnsiTheme="minorHAnsi" w:cstheme="minorHAnsi"/>
        </w:rPr>
        <w:t xml:space="preserve"> mezőben az ügyfél főtevékenysége szerinti ágazat jelentendő.</w:t>
      </w:r>
      <w:r w:rsidR="009176AC" w:rsidRPr="00EF2A61">
        <w:rPr>
          <w:rFonts w:asciiTheme="minorHAnsi" w:eastAsia="Times New Roman" w:hAnsiTheme="minorHAnsi" w:cstheme="minorHAnsi"/>
        </w:rPr>
        <w:t xml:space="preserve"> </w:t>
      </w:r>
      <w:r w:rsidR="009176AC" w:rsidRPr="00EF2A61">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EF2A61" w:rsidRDefault="00D13803" w:rsidP="00BF28D4">
      <w:pPr>
        <w:rPr>
          <w:rFonts w:asciiTheme="minorHAnsi" w:eastAsia="Times New Roman" w:hAnsiTheme="minorHAnsi" w:cstheme="minorHAnsi"/>
        </w:rPr>
      </w:pPr>
    </w:p>
    <w:p w14:paraId="3BB42356" w14:textId="37811F9B" w:rsidR="002D056C" w:rsidRPr="00EF2A61" w:rsidRDefault="002D056C">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 xml:space="preserve">Amennyiben a kapcsolódó </w:t>
      </w:r>
      <w:r w:rsidR="00E93E90" w:rsidRPr="00EF2A61">
        <w:rPr>
          <w:rFonts w:asciiTheme="minorHAnsi" w:hAnsiTheme="minorHAnsi" w:cstheme="minorHAnsi"/>
        </w:rPr>
        <w:t>folyó</w:t>
      </w:r>
      <w:r w:rsidRPr="00EF2A61">
        <w:rPr>
          <w:rFonts w:asciiTheme="minorHAnsi" w:hAnsiTheme="minorHAnsi" w:cstheme="minorHAnsi"/>
        </w:rPr>
        <w:t>számla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részét képezi, akkor a kényszerhitelnél is cash-</w:t>
      </w:r>
      <w:proofErr w:type="spellStart"/>
      <w:r w:rsidRPr="00EF2A61">
        <w:rPr>
          <w:rFonts w:asciiTheme="minorHAnsi" w:hAnsiTheme="minorHAnsi" w:cstheme="minorHAnsi"/>
        </w:rPr>
        <w:t>pool</w:t>
      </w:r>
      <w:proofErr w:type="spellEnd"/>
      <w:r w:rsidRPr="00EF2A61">
        <w:rPr>
          <w:rFonts w:asciiTheme="minorHAnsi" w:hAnsiTheme="minorHAnsi" w:cstheme="minorHAnsi"/>
        </w:rPr>
        <w:t xml:space="preserve"> konstrukció részeként kell tölteni a kapcsolódó mezőket.</w:t>
      </w:r>
    </w:p>
    <w:p w14:paraId="06E295DD" w14:textId="684906B7" w:rsidR="00E87256" w:rsidRPr="00EF2A61" w:rsidRDefault="00E87256">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A</w:t>
      </w:r>
      <w:r w:rsidR="00386689" w:rsidRPr="00EF2A61">
        <w:rPr>
          <w:rFonts w:asciiTheme="minorHAnsi" w:hAnsiTheme="minorHAnsi" w:cstheme="minorHAnsi"/>
        </w:rPr>
        <w:t xml:space="preserve"> következő mezők kötelező mezők, kényszerhitelek esetén ’N’ értékkel töltendők: </w:t>
      </w:r>
      <w:proofErr w:type="spellStart"/>
      <w:r w:rsidR="00386689" w:rsidRPr="00EF2A61">
        <w:rPr>
          <w:rFonts w:asciiTheme="minorHAnsi" w:hAnsiTheme="minorHAnsi" w:cstheme="minorHAnsi"/>
        </w:rPr>
        <w:t>INSTM.</w:t>
      </w:r>
      <w:r w:rsidR="00386689" w:rsidRPr="00EF2A61">
        <w:rPr>
          <w:color w:val="000000"/>
        </w:rPr>
        <w:t>TULFIZETES_KOD</w:t>
      </w:r>
      <w:proofErr w:type="spellEnd"/>
      <w:r w:rsidR="00386689" w:rsidRPr="00EF2A61">
        <w:rPr>
          <w:color w:val="000000"/>
        </w:rPr>
        <w:t xml:space="preserve">, </w:t>
      </w:r>
      <w:proofErr w:type="spellStart"/>
      <w:r w:rsidR="00386689" w:rsidRPr="00EF2A61">
        <w:rPr>
          <w:color w:val="000000"/>
        </w:rPr>
        <w:t>INSTR.ATSTRUKT_KOD</w:t>
      </w:r>
      <w:proofErr w:type="spellEnd"/>
      <w:r w:rsidR="00386689" w:rsidRPr="00EF2A61">
        <w:rPr>
          <w:color w:val="000000"/>
        </w:rPr>
        <w:t xml:space="preserve">, </w:t>
      </w:r>
      <w:proofErr w:type="spellStart"/>
      <w:r w:rsidR="00386689" w:rsidRPr="00EF2A61">
        <w:rPr>
          <w:color w:val="000000"/>
        </w:rPr>
        <w:t>INSTR.UJRATARGY_KOD</w:t>
      </w:r>
      <w:proofErr w:type="spellEnd"/>
      <w:r w:rsidR="00386689" w:rsidRPr="00EF2A61">
        <w:rPr>
          <w:color w:val="000000"/>
        </w:rPr>
        <w:t xml:space="preserve">, </w:t>
      </w:r>
      <w:proofErr w:type="spellStart"/>
      <w:r w:rsidR="00386689" w:rsidRPr="00EF2A61">
        <w:rPr>
          <w:color w:val="000000"/>
        </w:rPr>
        <w:t>INSTR.HKIVALT_KOD</w:t>
      </w:r>
      <w:proofErr w:type="spellEnd"/>
      <w:r w:rsidR="00386689" w:rsidRPr="00EF2A61">
        <w:rPr>
          <w:color w:val="000000"/>
        </w:rPr>
        <w:t xml:space="preserve">, </w:t>
      </w:r>
      <w:proofErr w:type="spellStart"/>
      <w:r w:rsidR="001C63DA" w:rsidRPr="00EF2A61">
        <w:rPr>
          <w:color w:val="000000"/>
        </w:rPr>
        <w:t>UGYFBV.CSRD_KOD</w:t>
      </w:r>
      <w:proofErr w:type="spellEnd"/>
      <w:r w:rsidR="001C63DA" w:rsidRPr="00EF2A61">
        <w:rPr>
          <w:color w:val="000000"/>
        </w:rPr>
        <w:t xml:space="preserve"> és </w:t>
      </w:r>
      <w:proofErr w:type="spellStart"/>
      <w:r w:rsidR="001C63DA" w:rsidRPr="00EF2A61">
        <w:rPr>
          <w:color w:val="000000"/>
        </w:rPr>
        <w:t>UGYFKV.CSRD_KOD</w:t>
      </w:r>
      <w:proofErr w:type="spellEnd"/>
      <w:r w:rsidR="00B163FA" w:rsidRPr="00EF2A61">
        <w:rPr>
          <w:color w:val="000000"/>
        </w:rPr>
        <w:t xml:space="preserve"> (utóbbi két mező esetén csak akkor jelentendő a mező tényleges tartalmának megvizsgálása nélkül ’N’ érték, ha nincs az ügyfélnek hitele az adatszolgáltatónál)</w:t>
      </w:r>
      <w:r w:rsidR="00ED33CE" w:rsidRPr="00EF2A61">
        <w:rPr>
          <w:color w:val="000000"/>
        </w:rPr>
        <w:t xml:space="preserve">, az </w:t>
      </w:r>
      <w:proofErr w:type="spellStart"/>
      <w:r w:rsidR="00ED33CE" w:rsidRPr="00EF2A61">
        <w:rPr>
          <w:color w:val="000000"/>
        </w:rPr>
        <w:t>INSTR.FED_HIT_KOD</w:t>
      </w:r>
      <w:proofErr w:type="spellEnd"/>
      <w:r w:rsidR="00ED33CE" w:rsidRPr="00EF2A61">
        <w:rPr>
          <w:color w:val="000000"/>
        </w:rPr>
        <w:t xml:space="preserve"> esetén ’</w:t>
      </w:r>
      <w:proofErr w:type="spellStart"/>
      <w:r w:rsidR="00ED33CE" w:rsidRPr="00EF2A61">
        <w:rPr>
          <w:color w:val="000000"/>
        </w:rPr>
        <w:t>NEMF</w:t>
      </w:r>
      <w:proofErr w:type="spellEnd"/>
      <w:r w:rsidR="00ED33CE" w:rsidRPr="00EF2A61">
        <w:rPr>
          <w:color w:val="000000"/>
        </w:rPr>
        <w:t>’ kódérték jelentendő</w:t>
      </w:r>
      <w:r w:rsidR="00386689" w:rsidRPr="00EF2A61">
        <w:rPr>
          <w:color w:val="000000"/>
        </w:rPr>
        <w:t xml:space="preserve">. Az </w:t>
      </w:r>
      <w:proofErr w:type="spellStart"/>
      <w:r w:rsidR="00386689" w:rsidRPr="00EF2A61">
        <w:rPr>
          <w:color w:val="000000"/>
        </w:rPr>
        <w:t>INST_UGYF.UGYF_EGYETEML_KOD</w:t>
      </w:r>
      <w:proofErr w:type="spellEnd"/>
      <w:r w:rsidR="00386689" w:rsidRPr="00EF2A61">
        <w:rPr>
          <w:color w:val="000000"/>
        </w:rPr>
        <w:t xml:space="preserve"> mezőben (ami szintén kötelező mező), kényszerhitelek esetén ’I’ érték szerepeltetendő.</w:t>
      </w:r>
    </w:p>
    <w:p w14:paraId="299E183F" w14:textId="1C9DCA20" w:rsidR="00D8643B" w:rsidRPr="00EF2A61" w:rsidRDefault="00D8643B" w:rsidP="00D8643B">
      <w:pPr>
        <w:rPr>
          <w:rFonts w:asciiTheme="minorHAnsi" w:hAnsiTheme="minorHAnsi" w:cstheme="minorHAnsi"/>
        </w:rPr>
      </w:pPr>
      <w:r w:rsidRPr="00EF2A61">
        <w:rPr>
          <w:rFonts w:asciiTheme="minorHAnsi" w:hAnsiTheme="minorHAnsi" w:cstheme="minorHAnsi"/>
        </w:rPr>
        <w:t xml:space="preserve">Mivel minden eszköz oldali tételhez tartozik tőkekövetelmény és az értékvesztés képzésben is részt vesznek ezek a tételek, így kényszerhitelek esetén is szükséges az </w:t>
      </w:r>
      <w:proofErr w:type="spellStart"/>
      <w:r w:rsidRPr="00EF2A61">
        <w:rPr>
          <w:rFonts w:asciiTheme="minorHAnsi" w:hAnsiTheme="minorHAnsi" w:cstheme="minorHAnsi"/>
        </w:rPr>
        <w:t>INSTN</w:t>
      </w:r>
      <w:proofErr w:type="spellEnd"/>
      <w:r w:rsidRPr="00EF2A61">
        <w:rPr>
          <w:rFonts w:asciiTheme="minorHAnsi" w:hAnsiTheme="minorHAnsi" w:cstheme="minorHAnsi"/>
        </w:rPr>
        <w:t xml:space="preserve"> táblát tölteni a megfelelő kockázatkezelési adatokkal.</w:t>
      </w:r>
      <w:r w:rsidR="00A73101" w:rsidRPr="00EF2A61">
        <w:rPr>
          <w:rFonts w:asciiTheme="minorHAnsi" w:hAnsiTheme="minorHAnsi" w:cstheme="minorHAnsi"/>
        </w:rPr>
        <w:t xml:space="preserve"> </w:t>
      </w:r>
      <w:r w:rsidR="00A73101" w:rsidRPr="00EF2A61">
        <w:t xml:space="preserve">A </w:t>
      </w:r>
      <w:r w:rsidR="008E087E" w:rsidRPr="00EF2A61">
        <w:t xml:space="preserve">„Minősítő modell (ügyfélminősítési </w:t>
      </w:r>
      <w:proofErr w:type="spellStart"/>
      <w:r w:rsidR="008E087E" w:rsidRPr="00EF2A61">
        <w:t>tool</w:t>
      </w:r>
      <w:proofErr w:type="spellEnd"/>
      <w:r w:rsidR="008E087E" w:rsidRPr="00EF2A61">
        <w:t xml:space="preserve">) megnevezése” </w:t>
      </w:r>
      <w:r w:rsidR="00A73101" w:rsidRPr="00EF2A61">
        <w:t xml:space="preserve">mezőben kényszerhitelek esetén megadható az eredeti ügylethez tartozó </w:t>
      </w:r>
      <w:proofErr w:type="spellStart"/>
      <w:r w:rsidR="00A73101" w:rsidRPr="00EF2A61">
        <w:t>rating</w:t>
      </w:r>
      <w:proofErr w:type="spellEnd"/>
      <w:r w:rsidR="00A73101" w:rsidRPr="00EF2A61">
        <w:t xml:space="preserve"> </w:t>
      </w:r>
      <w:proofErr w:type="spellStart"/>
      <w:r w:rsidR="00A73101" w:rsidRPr="00EF2A61">
        <w:t>tool</w:t>
      </w:r>
      <w:proofErr w:type="spellEnd"/>
      <w:r w:rsidR="00A73101" w:rsidRPr="00EF2A61">
        <w:t>.</w:t>
      </w:r>
    </w:p>
    <w:p w14:paraId="756B3221" w14:textId="77777777" w:rsidR="00D8643B" w:rsidRPr="00C32F4A" w:rsidRDefault="00D8643B" w:rsidP="00D8643B">
      <w:pPr>
        <w:rPr>
          <w:rFonts w:asciiTheme="minorHAnsi" w:hAnsiTheme="minorHAnsi"/>
          <w:b/>
          <w:color w:val="4472C4"/>
          <w:sz w:val="22"/>
        </w:rPr>
      </w:pPr>
      <w:r w:rsidRPr="00EF2A61">
        <w:rPr>
          <w:rFonts w:asciiTheme="minorHAnsi" w:hAnsiTheme="minorHAnsi" w:cstheme="minorHAnsi"/>
        </w:rPr>
        <w:t xml:space="preserve">Az ügyfelekkel kapcsolatos táblák közül az </w:t>
      </w:r>
      <w:proofErr w:type="spellStart"/>
      <w:r w:rsidRPr="00EF2A61">
        <w:rPr>
          <w:rFonts w:asciiTheme="minorHAnsi" w:hAnsiTheme="minorHAnsi" w:cstheme="minorHAnsi"/>
        </w:rPr>
        <w:t>UGYFL</w:t>
      </w:r>
      <w:proofErr w:type="spellEnd"/>
      <w:r w:rsidRPr="00EF2A61">
        <w:rPr>
          <w:rFonts w:asciiTheme="minorHAnsi" w:hAnsiTheme="minorHAnsi" w:cstheme="minorHAnsi"/>
        </w:rPr>
        <w:t>/</w:t>
      </w:r>
      <w:proofErr w:type="spellStart"/>
      <w:r w:rsidRPr="00EF2A61">
        <w:rPr>
          <w:rFonts w:asciiTheme="minorHAnsi" w:hAnsiTheme="minorHAnsi" w:cstheme="minorHAnsi"/>
        </w:rPr>
        <w:t>UGYFBV</w:t>
      </w:r>
      <w:proofErr w:type="spellEnd"/>
      <w:r w:rsidRPr="00EF2A61">
        <w:rPr>
          <w:rFonts w:asciiTheme="minorHAnsi" w:hAnsiTheme="minorHAnsi" w:cstheme="minorHAnsi"/>
        </w:rPr>
        <w:t>/</w:t>
      </w:r>
      <w:proofErr w:type="spellStart"/>
      <w:r w:rsidRPr="00EF2A61">
        <w:rPr>
          <w:rFonts w:asciiTheme="minorHAnsi" w:hAnsiTheme="minorHAnsi" w:cstheme="minorHAnsi"/>
        </w:rPr>
        <w:t>UGYFBVTN</w:t>
      </w:r>
      <w:proofErr w:type="spellEnd"/>
      <w:r w:rsidRPr="00EF2A61">
        <w:rPr>
          <w:rFonts w:asciiTheme="minorHAnsi" w:hAnsiTheme="minorHAnsi" w:cstheme="minorHAnsi"/>
        </w:rPr>
        <w:t>/</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táblák töltése kötelező. „Az ügyfél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 KKV-e?” mező töltése elvárt. Ha a kockázatkezelési folyamat során nem állapítja meg, hogy </w:t>
      </w:r>
      <w:proofErr w:type="spellStart"/>
      <w:r w:rsidRPr="00EF2A61">
        <w:rPr>
          <w:rFonts w:asciiTheme="minorHAnsi" w:hAnsiTheme="minorHAnsi" w:cstheme="minorHAnsi"/>
        </w:rPr>
        <w:t>CRR</w:t>
      </w:r>
      <w:proofErr w:type="spellEnd"/>
      <w:r w:rsidRPr="00EF2A61">
        <w:rPr>
          <w:rFonts w:asciiTheme="minorHAnsi" w:hAnsiTheme="minorHAnsi" w:cstheme="minorHAnsi"/>
        </w:rPr>
        <w:t xml:space="preserve"> szerint KKV-e az ügyfél, akkor az N érték jelentendő.</w:t>
      </w:r>
    </w:p>
    <w:p w14:paraId="2C6F2110" w14:textId="69CE0D15" w:rsidR="00D8643B" w:rsidRPr="00EF2A61" w:rsidRDefault="00D8643B" w:rsidP="00D8643B">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UGYFM</w:t>
      </w:r>
      <w:proofErr w:type="spellEnd"/>
      <w:r w:rsidRPr="00EF2A61">
        <w:rPr>
          <w:rFonts w:asciiTheme="minorHAnsi" w:hAnsiTheme="minorHAnsi" w:cstheme="minorHAnsi"/>
        </w:rPr>
        <w:t xml:space="preserve"> táblát </w:t>
      </w:r>
      <w:r w:rsidR="008D0015" w:rsidRPr="00EF2A61">
        <w:rPr>
          <w:rFonts w:asciiTheme="minorHAnsi" w:hAnsiTheme="minorHAnsi" w:cstheme="minorHAnsi"/>
        </w:rPr>
        <w:t>jelenteni kell kényszerhitelek esetén is az adós ügyfelek tekintetében. A</w:t>
      </w:r>
      <w:r w:rsidRPr="00EF2A61">
        <w:rPr>
          <w:rFonts w:asciiTheme="minorHAnsi" w:hAnsiTheme="minorHAnsi" w:cstheme="minorHAnsi"/>
        </w:rPr>
        <w:t xml:space="preserve">bban az esetben, ha </w:t>
      </w:r>
      <w:r w:rsidR="008D0015" w:rsidRPr="00EF2A61">
        <w:rPr>
          <w:rFonts w:asciiTheme="minorHAnsi" w:hAnsiTheme="minorHAnsi" w:cstheme="minorHAnsi"/>
        </w:rPr>
        <w:t xml:space="preserve">a </w:t>
      </w:r>
      <w:r w:rsidRPr="00EF2A61">
        <w:rPr>
          <w:rFonts w:asciiTheme="minorHAnsi" w:hAnsiTheme="minorHAnsi" w:cstheme="minorHAnsi"/>
        </w:rPr>
        <w:t xml:space="preserve">kényszerhitel kitettség típusra </w:t>
      </w:r>
      <w:r w:rsidR="008D0015" w:rsidRPr="00EF2A61">
        <w:rPr>
          <w:rFonts w:asciiTheme="minorHAnsi" w:hAnsiTheme="minorHAnsi" w:cstheme="minorHAnsi"/>
        </w:rPr>
        <w:t xml:space="preserve">nem határoztak meg </w:t>
      </w:r>
      <w:r w:rsidRPr="00EF2A61">
        <w:rPr>
          <w:rFonts w:asciiTheme="minorHAnsi" w:hAnsiTheme="minorHAnsi" w:cstheme="minorHAnsi"/>
        </w:rPr>
        <w:t>viselkedési modellt</w:t>
      </w:r>
      <w:r w:rsidR="008D0015" w:rsidRPr="00EF2A61">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EF2A61" w14:paraId="39548307" w14:textId="0F8C03C5" w:rsidTr="00C9650E">
        <w:tc>
          <w:tcPr>
            <w:tcW w:w="2354" w:type="dxa"/>
            <w:hideMark/>
          </w:tcPr>
          <w:p w14:paraId="2496695B" w14:textId="77777777" w:rsidR="008D0015" w:rsidRPr="00EF2A61" w:rsidRDefault="008D0015">
            <w:pPr>
              <w:autoSpaceDE w:val="0"/>
              <w:autoSpaceDN w:val="0"/>
              <w:spacing w:after="0" w:line="240" w:lineRule="auto"/>
            </w:pPr>
            <w:proofErr w:type="spellStart"/>
            <w:r w:rsidRPr="00EF2A61">
              <w:rPr>
                <w:color w:val="000000"/>
              </w:rPr>
              <w:t>UGYFM.MIN_KOD</w:t>
            </w:r>
            <w:proofErr w:type="spellEnd"/>
          </w:p>
        </w:tc>
        <w:tc>
          <w:tcPr>
            <w:tcW w:w="4587" w:type="dxa"/>
          </w:tcPr>
          <w:p w14:paraId="09794721" w14:textId="66CD4E67" w:rsidR="008D0015" w:rsidRPr="00EF2A61" w:rsidRDefault="008D0015">
            <w:pPr>
              <w:autoSpaceDE w:val="0"/>
              <w:autoSpaceDN w:val="0"/>
              <w:spacing w:after="0" w:line="240" w:lineRule="auto"/>
              <w:rPr>
                <w:color w:val="000000"/>
              </w:rPr>
            </w:pPr>
            <w:r w:rsidRPr="00EF2A61">
              <w:rPr>
                <w:color w:val="000000"/>
              </w:rPr>
              <w:t>TELJ</w:t>
            </w:r>
          </w:p>
        </w:tc>
      </w:tr>
      <w:tr w:rsidR="008D0015" w:rsidRPr="00EF2A61" w14:paraId="24160D82" w14:textId="40AC1BB0" w:rsidTr="00C9650E">
        <w:tc>
          <w:tcPr>
            <w:tcW w:w="2354" w:type="dxa"/>
            <w:hideMark/>
          </w:tcPr>
          <w:p w14:paraId="7A337B81" w14:textId="77777777" w:rsidR="008D0015" w:rsidRPr="00EF2A61" w:rsidRDefault="008D0015">
            <w:pPr>
              <w:autoSpaceDE w:val="0"/>
              <w:autoSpaceDN w:val="0"/>
              <w:spacing w:after="0" w:line="240" w:lineRule="auto"/>
            </w:pPr>
            <w:proofErr w:type="spellStart"/>
            <w:r w:rsidRPr="00EF2A61">
              <w:rPr>
                <w:color w:val="000000"/>
              </w:rPr>
              <w:t>UGYFM.DEFAULT_KOD</w:t>
            </w:r>
            <w:proofErr w:type="spellEnd"/>
          </w:p>
        </w:tc>
        <w:tc>
          <w:tcPr>
            <w:tcW w:w="4587" w:type="dxa"/>
          </w:tcPr>
          <w:p w14:paraId="25AEF7C6" w14:textId="408C9037" w:rsidR="008D0015" w:rsidRPr="00EF2A61" w:rsidRDefault="00163F66">
            <w:pPr>
              <w:autoSpaceDE w:val="0"/>
              <w:autoSpaceDN w:val="0"/>
              <w:spacing w:after="0" w:line="240" w:lineRule="auto"/>
              <w:rPr>
                <w:color w:val="000000"/>
              </w:rPr>
            </w:pPr>
            <w:r w:rsidRPr="00EF2A61">
              <w:rPr>
                <w:color w:val="000000"/>
              </w:rPr>
              <w:t xml:space="preserve">mivel lehet az ügylet </w:t>
            </w:r>
            <w:proofErr w:type="spellStart"/>
            <w:r w:rsidRPr="00EF2A61">
              <w:rPr>
                <w:color w:val="000000"/>
              </w:rPr>
              <w:t>default</w:t>
            </w:r>
            <w:proofErr w:type="spellEnd"/>
            <w:r w:rsidRPr="00EF2A61">
              <w:rPr>
                <w:color w:val="000000"/>
              </w:rPr>
              <w:t>-os, más instrumentumokhoz hasonlóan töltendő a mező</w:t>
            </w:r>
          </w:p>
        </w:tc>
      </w:tr>
    </w:tbl>
    <w:p w14:paraId="2E3DFA7A" w14:textId="77777777" w:rsidR="008D0015" w:rsidRPr="00EF2A61" w:rsidRDefault="008D0015" w:rsidP="008D0015">
      <w:pPr>
        <w:autoSpaceDE w:val="0"/>
        <w:autoSpaceDN w:val="0"/>
        <w:spacing w:after="0" w:line="240" w:lineRule="auto"/>
        <w:rPr>
          <w:rFonts w:cs="Calibri"/>
          <w:sz w:val="22"/>
          <w:szCs w:val="22"/>
        </w:rPr>
      </w:pPr>
      <w:r w:rsidRPr="00EF2A61">
        <w:rPr>
          <w:sz w:val="19"/>
          <w:szCs w:val="19"/>
        </w:rPr>
        <w:t> </w:t>
      </w:r>
    </w:p>
    <w:p w14:paraId="6098C05F" w14:textId="4609213D" w:rsidR="008D0015" w:rsidRPr="00EF2A61" w:rsidRDefault="00315769" w:rsidP="00D8643B">
      <w:pPr>
        <w:rPr>
          <w:rFonts w:asciiTheme="minorHAnsi" w:hAnsiTheme="minorHAnsi" w:cstheme="minorHAnsi"/>
        </w:rPr>
      </w:pPr>
      <w:r w:rsidRPr="00EF2A61">
        <w:rPr>
          <w:rFonts w:asciiTheme="minorHAnsi" w:hAnsiTheme="minorHAnsi" w:cstheme="minorHAnsi"/>
        </w:rPr>
        <w:t xml:space="preserve">Az </w:t>
      </w:r>
      <w:proofErr w:type="spellStart"/>
      <w:r w:rsidRPr="00EF2A61">
        <w:rPr>
          <w:color w:val="000000"/>
        </w:rPr>
        <w:t>UGYFM.DEFAULT_NAP</w:t>
      </w:r>
      <w:proofErr w:type="spellEnd"/>
      <w:r w:rsidRPr="00EF2A61">
        <w:rPr>
          <w:color w:val="000000"/>
        </w:rPr>
        <w:t xml:space="preserve"> mezőt abban az esetben kell tölteni kényszerhitel esetén, ha az </w:t>
      </w:r>
      <w:proofErr w:type="spellStart"/>
      <w:r w:rsidRPr="00EF2A61">
        <w:rPr>
          <w:color w:val="000000"/>
        </w:rPr>
        <w:t>defaultos</w:t>
      </w:r>
      <w:proofErr w:type="spellEnd"/>
      <w:r w:rsidRPr="00EF2A61">
        <w:rPr>
          <w:color w:val="000000"/>
        </w:rPr>
        <w:t xml:space="preserve"> és ebben az esetben az a dátum jelentendő, amikor a kényszerhitel </w:t>
      </w:r>
      <w:proofErr w:type="spellStart"/>
      <w:r w:rsidRPr="00EF2A61">
        <w:rPr>
          <w:color w:val="000000"/>
        </w:rPr>
        <w:t>defaultossá</w:t>
      </w:r>
      <w:proofErr w:type="spellEnd"/>
      <w:r w:rsidRPr="00EF2A61">
        <w:rPr>
          <w:color w:val="000000"/>
        </w:rPr>
        <w:t xml:space="preserve"> vált.</w:t>
      </w:r>
    </w:p>
    <w:p w14:paraId="0BE104C4" w14:textId="6D63E9E9" w:rsidR="00D8643B" w:rsidRPr="00EF2A61" w:rsidRDefault="00D8643B" w:rsidP="00D8643B">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táblában az „Ügyfélminőség” mezőben </w:t>
      </w:r>
      <w:proofErr w:type="spellStart"/>
      <w:r w:rsidRPr="00EF2A61">
        <w:rPr>
          <w:rFonts w:asciiTheme="minorHAnsi" w:hAnsiTheme="minorHAnsi" w:cstheme="minorHAnsi"/>
        </w:rPr>
        <w:t>ADOS</w:t>
      </w:r>
      <w:proofErr w:type="spellEnd"/>
      <w:r w:rsidRPr="00EF2A61">
        <w:rPr>
          <w:rFonts w:asciiTheme="minorHAnsi" w:hAnsiTheme="minorHAnsi" w:cstheme="minorHAnsi"/>
        </w:rPr>
        <w:t xml:space="preserve"> kóddal kell az ügyfeleket megjelölni</w:t>
      </w:r>
      <w:r w:rsidR="00A0200F" w:rsidRPr="00EF2A61">
        <w:rPr>
          <w:rFonts w:asciiTheme="minorHAnsi" w:hAnsiTheme="minorHAnsi" w:cstheme="minorHAnsi"/>
        </w:rPr>
        <w:t xml:space="preserve"> (egy kényszerhitelhez egy adós ügyfél tartozhat, jellemzően a kapcsolódó betétszámla tulajdonosa)</w:t>
      </w:r>
      <w:r w:rsidRPr="00EF2A61">
        <w:rPr>
          <w:rFonts w:asciiTheme="minorHAnsi" w:hAnsiTheme="minorHAnsi" w:cstheme="minorHAnsi"/>
        </w:rPr>
        <w:t>.</w:t>
      </w:r>
    </w:p>
    <w:p w14:paraId="3739D902" w14:textId="30057168" w:rsidR="003C7B98" w:rsidRPr="00EF2A61" w:rsidRDefault="00373084" w:rsidP="003C7B98">
      <w:pPr>
        <w:rPr>
          <w:rFonts w:asciiTheme="minorHAnsi" w:hAnsiTheme="minorHAnsi" w:cstheme="minorHAnsi"/>
        </w:rPr>
      </w:pPr>
      <w:r w:rsidRPr="00EF2A61">
        <w:rPr>
          <w:rFonts w:asciiTheme="minorHAnsi" w:hAnsiTheme="minorHAnsi" w:cstheme="minorHAnsi"/>
        </w:rPr>
        <w:t>Kényszerhitel</w:t>
      </w:r>
      <w:r w:rsidR="003C7B98" w:rsidRPr="00EF2A61">
        <w:rPr>
          <w:rFonts w:asciiTheme="minorHAnsi" w:hAnsiTheme="minorHAnsi" w:cstheme="minorHAnsi"/>
        </w:rPr>
        <w:t xml:space="preserve"> instrumentumok</w:t>
      </w:r>
      <w:r w:rsidRPr="00EF2A61">
        <w:rPr>
          <w:rFonts w:asciiTheme="minorHAnsi" w:hAnsiTheme="minorHAnsi" w:cstheme="minorHAnsi"/>
        </w:rPr>
        <w:t xml:space="preserve"> esetén</w:t>
      </w:r>
      <w:r w:rsidR="003C7B98" w:rsidRPr="00EF2A61">
        <w:rPr>
          <w:rFonts w:asciiTheme="minorHAnsi" w:hAnsiTheme="minorHAnsi" w:cstheme="minorHAnsi"/>
        </w:rPr>
        <w:t xml:space="preserve"> nem </w:t>
      </w:r>
      <w:r w:rsidRPr="00EF2A61">
        <w:rPr>
          <w:rFonts w:asciiTheme="minorHAnsi" w:hAnsiTheme="minorHAnsi" w:cstheme="minorHAnsi"/>
        </w:rPr>
        <w:t>töltendők a következő táblák</w:t>
      </w:r>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SZIND</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INSTK</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FEDE</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FEDA</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INST_FED</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FED_UGYF</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FOLY</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TORL</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ELOT</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HKIV</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HBIR</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ESRB</w:t>
      </w:r>
      <w:proofErr w:type="spellEnd"/>
      <w:r w:rsidR="003C7B98" w:rsidRPr="00EF2A61">
        <w:rPr>
          <w:rFonts w:asciiTheme="minorHAnsi" w:hAnsiTheme="minorHAnsi" w:cstheme="minorHAnsi"/>
        </w:rPr>
        <w:t xml:space="preserve">, </w:t>
      </w:r>
      <w:proofErr w:type="spellStart"/>
      <w:r w:rsidR="003C7B98" w:rsidRPr="00EF2A61">
        <w:rPr>
          <w:rFonts w:asciiTheme="minorHAnsi" w:hAnsiTheme="minorHAnsi" w:cstheme="minorHAnsi"/>
        </w:rPr>
        <w:t>INST_KAM</w:t>
      </w:r>
      <w:proofErr w:type="spellEnd"/>
      <w:r w:rsidR="003909DB" w:rsidRPr="00EF2A61">
        <w:rPr>
          <w:rFonts w:asciiTheme="minorHAnsi" w:hAnsiTheme="minorHAnsi" w:cstheme="minorHAnsi"/>
        </w:rPr>
        <w:t xml:space="preserve">, </w:t>
      </w:r>
      <w:proofErr w:type="spellStart"/>
      <w:r w:rsidR="003909DB" w:rsidRPr="00EF2A61">
        <w:rPr>
          <w:rFonts w:asciiTheme="minorHAnsi" w:hAnsiTheme="minorHAnsi" w:cstheme="minorHAnsi"/>
        </w:rPr>
        <w:t>TAX_UGYF</w:t>
      </w:r>
      <w:proofErr w:type="spellEnd"/>
      <w:r w:rsidR="003C7B98" w:rsidRPr="00EF2A61">
        <w:rPr>
          <w:rFonts w:asciiTheme="minorHAnsi" w:hAnsiTheme="minorHAnsi" w:cstheme="minorHAnsi"/>
        </w:rPr>
        <w:t>.</w:t>
      </w:r>
    </w:p>
    <w:p w14:paraId="26AADE94" w14:textId="77777777" w:rsidR="00C57CE2" w:rsidRPr="00EF2A61" w:rsidRDefault="00C57CE2" w:rsidP="00A04D59">
      <w:pPr>
        <w:rPr>
          <w:rFonts w:asciiTheme="minorHAnsi" w:hAnsiTheme="minorHAnsi" w:cstheme="minorHAnsi"/>
        </w:rPr>
      </w:pPr>
    </w:p>
    <w:p w14:paraId="56533FBA" w14:textId="2C345F75" w:rsidR="00A04D59" w:rsidRPr="00EF2A61" w:rsidRDefault="00A04D59" w:rsidP="00A04D59">
      <w:pPr>
        <w:pStyle w:val="Cmsor3"/>
        <w:rPr>
          <w:b/>
          <w:bCs w:val="0"/>
        </w:rPr>
      </w:pPr>
      <w:bookmarkStart w:id="542" w:name="_Ref136364511"/>
      <w:bookmarkStart w:id="543" w:name="_Toc149902055"/>
      <w:bookmarkStart w:id="544" w:name="_Toc206686197"/>
      <w:bookmarkStart w:id="545" w:name="_Toc188019125"/>
      <w:r w:rsidRPr="00EF2A61">
        <w:rPr>
          <w:b/>
          <w:bCs w:val="0"/>
        </w:rPr>
        <w:t>Garanciák és egyéb mérlegen kívüli kötelezettségek jelentési módja</w:t>
      </w:r>
      <w:bookmarkEnd w:id="542"/>
      <w:bookmarkEnd w:id="543"/>
      <w:bookmarkEnd w:id="544"/>
      <w:bookmarkEnd w:id="545"/>
    </w:p>
    <w:p w14:paraId="28A123E3" w14:textId="34DCF4E5" w:rsidR="002941CE" w:rsidRPr="00EF2A61" w:rsidRDefault="002941CE" w:rsidP="00A04D59">
      <w:pPr>
        <w:rPr>
          <w:rFonts w:asciiTheme="minorHAnsi" w:hAnsiTheme="minorHAnsi" w:cstheme="minorHAnsi"/>
        </w:rPr>
      </w:pPr>
      <w:bookmarkStart w:id="546" w:name="_Hlk185336983"/>
      <w:r w:rsidRPr="00EF2A61">
        <w:rPr>
          <w:rFonts w:asciiTheme="minorHAnsi" w:hAnsiTheme="minorHAnsi" w:cstheme="minorHAnsi"/>
        </w:rPr>
        <w:t xml:space="preserve">A garanciák és egyéb mérlegen kívüli kötelezettségek elsődlegesen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tábla alkalmazása,</w:t>
      </w:r>
      <w:r w:rsidR="009D7802" w:rsidRPr="00EF2A61">
        <w:rPr>
          <w:rFonts w:asciiTheme="minorHAnsi" w:hAnsiTheme="minorHAnsi" w:cstheme="minorHAnsi"/>
        </w:rPr>
        <w:t xml:space="preserve"> minden garanciakeret az </w:t>
      </w:r>
      <w:proofErr w:type="spellStart"/>
      <w:r w:rsidR="009D7802" w:rsidRPr="00EF2A61">
        <w:rPr>
          <w:rFonts w:asciiTheme="minorHAnsi" w:hAnsiTheme="minorHAnsi" w:cstheme="minorHAnsi"/>
        </w:rPr>
        <w:t>INSTK</w:t>
      </w:r>
      <w:proofErr w:type="spellEnd"/>
      <w:r w:rsidR="009D7802" w:rsidRPr="00EF2A61">
        <w:rPr>
          <w:rFonts w:asciiTheme="minorHAnsi" w:hAnsiTheme="minorHAnsi" w:cstheme="minorHAnsi"/>
        </w:rPr>
        <w:t xml:space="preserve"> táblába kell kerüljön. </w:t>
      </w:r>
      <w:r w:rsidRPr="00EF2A61">
        <w:rPr>
          <w:rFonts w:asciiTheme="minorHAnsi" w:hAnsiTheme="minorHAnsi" w:cstheme="minorHAnsi"/>
        </w:rPr>
        <w:t xml:space="preserve"> </w:t>
      </w:r>
      <w:r w:rsidR="009D7802" w:rsidRPr="00EF2A61">
        <w:rPr>
          <w:rFonts w:asciiTheme="minorHAnsi" w:hAnsiTheme="minorHAnsi" w:cstheme="minorHAnsi"/>
        </w:rPr>
        <w:t>A</w:t>
      </w:r>
      <w:r w:rsidRPr="00EF2A61">
        <w:rPr>
          <w:rFonts w:asciiTheme="minorHAnsi" w:hAnsiTheme="minorHAnsi" w:cstheme="minorHAnsi"/>
        </w:rPr>
        <w:t xml:space="preserve">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táblán belül garanciakeret nem jelenthető,</w:t>
      </w:r>
      <w:r w:rsidR="009D7802" w:rsidRPr="00EF2A61">
        <w:rPr>
          <w:rFonts w:asciiTheme="minorHAnsi" w:hAnsiTheme="minorHAnsi" w:cstheme="minorHAnsi"/>
        </w:rPr>
        <w:t xml:space="preserve"> </w:t>
      </w:r>
      <w:r w:rsidRPr="00EF2A61">
        <w:rPr>
          <w:rFonts w:asciiTheme="minorHAnsi" w:hAnsiTheme="minorHAnsi" w:cstheme="minorHAnsi"/>
        </w:rPr>
        <w:t xml:space="preserve">az </w:t>
      </w:r>
      <w:proofErr w:type="spellStart"/>
      <w:r w:rsidRPr="00EF2A61">
        <w:rPr>
          <w:rFonts w:asciiTheme="minorHAnsi" w:hAnsiTheme="minorHAnsi" w:cstheme="minorHAnsi"/>
        </w:rPr>
        <w:t>INSTR.SZULO_AZON</w:t>
      </w:r>
      <w:proofErr w:type="spellEnd"/>
      <w:r w:rsidRPr="00EF2A61">
        <w:rPr>
          <w:rFonts w:asciiTheme="minorHAnsi" w:hAnsiTheme="minorHAnsi" w:cstheme="minorHAnsi"/>
        </w:rPr>
        <w:t xml:space="preserve"> mező nem alkalmazható</w:t>
      </w:r>
      <w:r w:rsidR="003D53B9" w:rsidRPr="00EF2A61">
        <w:rPr>
          <w:rFonts w:asciiTheme="minorHAnsi" w:hAnsiTheme="minorHAnsi" w:cstheme="minorHAnsi"/>
        </w:rPr>
        <w:t xml:space="preserve">, illetve egy </w:t>
      </w:r>
      <w:proofErr w:type="spellStart"/>
      <w:r w:rsidR="003D53B9" w:rsidRPr="00EF2A61">
        <w:rPr>
          <w:rFonts w:asciiTheme="minorHAnsi" w:hAnsiTheme="minorHAnsi" w:cstheme="minorHAnsi"/>
        </w:rPr>
        <w:t>INSTR</w:t>
      </w:r>
      <w:proofErr w:type="spellEnd"/>
      <w:r w:rsidR="003D53B9" w:rsidRPr="00EF2A61">
        <w:rPr>
          <w:rFonts w:asciiTheme="minorHAnsi" w:hAnsiTheme="minorHAnsi" w:cstheme="minorHAnsi"/>
        </w:rPr>
        <w:t xml:space="preserve"> instrumentumon belül sem lehet garanciakeret és ténylegesen kibocsátott garancia</w:t>
      </w:r>
      <w:r w:rsidRPr="00EF2A61">
        <w:rPr>
          <w:rFonts w:asciiTheme="minorHAnsi" w:hAnsiTheme="minorHAnsi" w:cstheme="minorHAnsi"/>
        </w:rPr>
        <w:t xml:space="preserve">. </w:t>
      </w:r>
      <w:r w:rsidR="003D53B9" w:rsidRPr="00EF2A61">
        <w:rPr>
          <w:rFonts w:asciiTheme="minorHAnsi" w:hAnsiTheme="minorHAnsi" w:cstheme="minorHAnsi"/>
        </w:rPr>
        <w:t xml:space="preserve">Ebből következően az </w:t>
      </w:r>
      <w:proofErr w:type="spellStart"/>
      <w:r w:rsidR="003D53B9" w:rsidRPr="00EF2A61">
        <w:rPr>
          <w:rFonts w:asciiTheme="minorHAnsi" w:hAnsiTheme="minorHAnsi" w:cstheme="minorHAnsi"/>
        </w:rPr>
        <w:t>INSTR</w:t>
      </w:r>
      <w:proofErr w:type="spellEnd"/>
      <w:r w:rsidR="003D53B9" w:rsidRPr="00EF2A61">
        <w:rPr>
          <w:rFonts w:asciiTheme="minorHAnsi" w:hAnsiTheme="minorHAnsi" w:cstheme="minorHAnsi"/>
        </w:rPr>
        <w:t xml:space="preserve"> táblában az „Instrumentum összege” a kibocsátott garancia induló összege, mely nem változik.</w:t>
      </w:r>
      <w:r w:rsidR="00F12B1B" w:rsidRPr="00EF2A61">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546"/>
    <w:p w14:paraId="4073FF2F" w14:textId="2952467B" w:rsidR="003D53B9" w:rsidRPr="00EF2A61" w:rsidRDefault="003D53B9" w:rsidP="003D53B9">
      <w:pPr>
        <w:pStyle w:val="Listaszerbekezds"/>
        <w:numPr>
          <w:ilvl w:val="0"/>
          <w:numId w:val="112"/>
        </w:numPr>
        <w:rPr>
          <w:rFonts w:asciiTheme="minorHAnsi" w:hAnsiTheme="minorHAnsi" w:cstheme="minorHAnsi"/>
        </w:rPr>
      </w:pPr>
      <w:r w:rsidRPr="00EF2A61">
        <w:rPr>
          <w:rFonts w:asciiTheme="minorHAnsi" w:hAnsiTheme="minorHAnsi" w:cstheme="minorHAnsi"/>
        </w:rPr>
        <w:t xml:space="preserve">példa: hitelintézet garanciát bocsát ki 1000 </w:t>
      </w:r>
      <w:r w:rsidR="005743C0" w:rsidRPr="00EF2A61">
        <w:rPr>
          <w:rFonts w:asciiTheme="minorHAnsi" w:hAnsiTheme="minorHAnsi" w:cstheme="minorHAnsi"/>
        </w:rPr>
        <w:t>EUR</w:t>
      </w:r>
      <w:r w:rsidRPr="00EF2A61">
        <w:rPr>
          <w:rFonts w:asciiTheme="minorHAnsi" w:hAnsiTheme="minorHAnsi" w:cstheme="minorHAnsi"/>
        </w:rPr>
        <w:t xml:space="preserve"> értékben</w:t>
      </w:r>
      <w:r w:rsidR="00C331DC" w:rsidRPr="00EF2A61">
        <w:rPr>
          <w:rFonts w:asciiTheme="minorHAnsi" w:hAnsiTheme="minorHAnsi" w:cstheme="minorHAnsi"/>
        </w:rPr>
        <w:t xml:space="preserve"> </w:t>
      </w:r>
      <w:r w:rsidRPr="00EF2A61">
        <w:rPr>
          <w:rFonts w:asciiTheme="minorHAnsi" w:hAnsiTheme="minorHAnsi" w:cstheme="minorHAnsi"/>
        </w:rPr>
        <w:t>2024. január hónapban</w:t>
      </w:r>
      <w:r w:rsidR="00C331DC" w:rsidRPr="00EF2A61">
        <w:rPr>
          <w:rFonts w:asciiTheme="minorHAnsi" w:hAnsiTheme="minorHAnsi" w:cstheme="minorHAnsi"/>
        </w:rPr>
        <w:t>. Ekkor</w:t>
      </w:r>
      <w:r w:rsidRPr="00EF2A61">
        <w:rPr>
          <w:rFonts w:asciiTheme="minorHAnsi" w:hAnsiTheme="minorHAnsi" w:cstheme="minorHAnsi"/>
        </w:rPr>
        <w:t xml:space="preserve"> nem történik garancia lehívás, míg 2024. február hónapban </w:t>
      </w:r>
      <w:r w:rsidR="00AC3CB6" w:rsidRPr="00EF2A61">
        <w:rPr>
          <w:rFonts w:asciiTheme="minorHAnsi" w:hAnsiTheme="minorHAnsi" w:cstheme="minorHAnsi"/>
        </w:rPr>
        <w:t xml:space="preserve">a kibocsátott garancia terhére </w:t>
      </w:r>
      <w:r w:rsidRPr="00EF2A61">
        <w:rPr>
          <w:rFonts w:asciiTheme="minorHAnsi" w:hAnsiTheme="minorHAnsi" w:cstheme="minorHAnsi"/>
        </w:rPr>
        <w:t xml:space="preserve">200 </w:t>
      </w:r>
      <w:r w:rsidR="005743C0" w:rsidRPr="00EF2A61">
        <w:rPr>
          <w:rFonts w:asciiTheme="minorHAnsi" w:hAnsiTheme="minorHAnsi" w:cstheme="minorHAnsi"/>
        </w:rPr>
        <w:t>EUR</w:t>
      </w:r>
      <w:r w:rsidRPr="00EF2A61">
        <w:rPr>
          <w:rFonts w:asciiTheme="minorHAnsi" w:hAnsiTheme="minorHAnsi" w:cstheme="minorHAnsi"/>
        </w:rPr>
        <w:t xml:space="preserve"> </w:t>
      </w:r>
      <w:r w:rsidR="00AC3CB6" w:rsidRPr="00EF2A61">
        <w:rPr>
          <w:rFonts w:asciiTheme="minorHAnsi" w:hAnsiTheme="minorHAnsi" w:cstheme="minorHAnsi"/>
        </w:rPr>
        <w:t xml:space="preserve">részleges </w:t>
      </w:r>
      <w:r w:rsidRPr="00EF2A61">
        <w:rPr>
          <w:rFonts w:asciiTheme="minorHAnsi" w:hAnsiTheme="minorHAnsi" w:cstheme="minorHAnsi"/>
        </w:rPr>
        <w:t>lehívás</w:t>
      </w:r>
      <w:r w:rsidR="00AC3CB6" w:rsidRPr="00EF2A61">
        <w:rPr>
          <w:rFonts w:asciiTheme="minorHAnsi" w:hAnsiTheme="minorHAnsi" w:cstheme="minorHAnsi"/>
        </w:rPr>
        <w:t xml:space="preserve"> történt</w:t>
      </w:r>
    </w:p>
    <w:p w14:paraId="224E8C5F" w14:textId="0BBB2FE4" w:rsidR="003D53B9" w:rsidRPr="00EF2A61" w:rsidRDefault="00E55E1F" w:rsidP="003D53B9">
      <w:pPr>
        <w:rPr>
          <w:rFonts w:asciiTheme="minorHAnsi" w:hAnsiTheme="minorHAnsi" w:cstheme="minorHAnsi"/>
        </w:rPr>
      </w:pPr>
      <w:r w:rsidRPr="00EF2A61">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EF2A61" w:rsidRDefault="00EB43CA" w:rsidP="00EB43CA">
      <w:pPr>
        <w:pStyle w:val="Listaszerbekezds"/>
        <w:numPr>
          <w:ilvl w:val="0"/>
          <w:numId w:val="112"/>
        </w:numPr>
        <w:rPr>
          <w:rFonts w:asciiTheme="minorHAnsi" w:hAnsiTheme="minorHAnsi" w:cstheme="minorHAnsi"/>
        </w:rPr>
      </w:pPr>
      <w:r w:rsidRPr="00EF2A61">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EF2A61" w:rsidRDefault="00EB43CA" w:rsidP="00EB43CA">
      <w:pPr>
        <w:rPr>
          <w:rFonts w:asciiTheme="minorHAnsi" w:hAnsiTheme="minorHAnsi" w:cstheme="minorHAnsi"/>
        </w:rPr>
      </w:pPr>
      <w:r w:rsidRPr="00EF2A61">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EF2A61" w:rsidRDefault="00EB43CA" w:rsidP="00EB43CA">
      <w:pPr>
        <w:pStyle w:val="Listaszerbekezds"/>
        <w:numPr>
          <w:ilvl w:val="0"/>
          <w:numId w:val="112"/>
        </w:numPr>
        <w:rPr>
          <w:rFonts w:asciiTheme="minorHAnsi" w:hAnsiTheme="minorHAnsi" w:cstheme="minorHAnsi"/>
        </w:rPr>
      </w:pPr>
      <w:r w:rsidRPr="00EF2A61">
        <w:rPr>
          <w:rFonts w:asciiTheme="minorHAnsi" w:hAnsiTheme="minorHAnsi" w:cstheme="minorHAnsi"/>
        </w:rPr>
        <w:t xml:space="preserve">példa: hitelintézet ügyfele részére 2024. januárban 1000 EUR </w:t>
      </w:r>
      <w:proofErr w:type="spellStart"/>
      <w:r w:rsidRPr="00EF2A61">
        <w:rPr>
          <w:rFonts w:asciiTheme="minorHAnsi" w:hAnsiTheme="minorHAnsi" w:cstheme="minorHAnsi"/>
        </w:rPr>
        <w:t>multicurrency</w:t>
      </w:r>
      <w:proofErr w:type="spellEnd"/>
      <w:r w:rsidRPr="00EF2A61">
        <w:rPr>
          <w:rFonts w:asciiTheme="minorHAnsi" w:hAnsiTheme="minorHAnsi" w:cstheme="minorHAnsi"/>
        </w:rPr>
        <w:t xml:space="preserve"> </w:t>
      </w:r>
      <w:r w:rsidR="00AC3CB6" w:rsidRPr="00EF2A61">
        <w:rPr>
          <w:rFonts w:asciiTheme="minorHAnsi" w:hAnsiTheme="minorHAnsi" w:cstheme="minorHAnsi"/>
        </w:rPr>
        <w:t>garancia</w:t>
      </w:r>
      <w:r w:rsidRPr="00EF2A61">
        <w:rPr>
          <w:rFonts w:asciiTheme="minorHAnsi" w:hAnsiTheme="minorHAnsi" w:cstheme="minorHAnsi"/>
        </w:rPr>
        <w:t xml:space="preserve">keretet nyit, mely alá nyílik a hónap során 300 EUR alkeret és kibocsátásra kerül </w:t>
      </w:r>
      <w:proofErr w:type="spellStart"/>
      <w:r w:rsidRPr="00EF2A61">
        <w:rPr>
          <w:rFonts w:asciiTheme="minorHAnsi" w:hAnsiTheme="minorHAnsi" w:cstheme="minorHAnsi"/>
        </w:rPr>
        <w:t>abből</w:t>
      </w:r>
      <w:proofErr w:type="spellEnd"/>
      <w:r w:rsidRPr="00EF2A61">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Pr="00EF2A61" w:rsidRDefault="00EB43CA" w:rsidP="00EB43CA">
      <w:pPr>
        <w:rPr>
          <w:rFonts w:asciiTheme="minorHAnsi" w:hAnsiTheme="minorHAnsi" w:cstheme="minorHAnsi"/>
        </w:rPr>
      </w:pPr>
    </w:p>
    <w:p w14:paraId="1D2A842A" w14:textId="3DB1730E" w:rsidR="00EB43CA" w:rsidRPr="00EF2A61" w:rsidRDefault="00EB43CA" w:rsidP="006E1777">
      <w:pPr>
        <w:rPr>
          <w:rFonts w:asciiTheme="minorHAnsi" w:hAnsiTheme="minorHAnsi" w:cstheme="minorHAnsi"/>
        </w:rPr>
      </w:pPr>
      <w:r w:rsidRPr="00EF2A61">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EF2A61" w:rsidRDefault="002941CE" w:rsidP="00A04D59">
      <w:pPr>
        <w:rPr>
          <w:rFonts w:asciiTheme="minorHAnsi" w:hAnsiTheme="minorHAnsi" w:cstheme="minorHAnsi"/>
        </w:rPr>
      </w:pPr>
      <w:r w:rsidRPr="00EF2A61">
        <w:rPr>
          <w:rFonts w:asciiTheme="minorHAnsi" w:hAnsiTheme="minorHAnsi" w:cstheme="minorHAnsi"/>
        </w:rPr>
        <w:t>Keret</w:t>
      </w:r>
      <w:r w:rsidR="00A04D59" w:rsidRPr="00EF2A61">
        <w:rPr>
          <w:rFonts w:asciiTheme="minorHAnsi" w:hAnsiTheme="minorHAnsi" w:cstheme="minorHAnsi"/>
        </w:rPr>
        <w:t xml:space="preserve">szerződések esetén a hitelkeretekkel konzisztens módon kell eljárni, többszintű garancia szerződések esetén az </w:t>
      </w:r>
      <w:proofErr w:type="spellStart"/>
      <w:r w:rsidR="00A04D59" w:rsidRPr="00EF2A61">
        <w:rPr>
          <w:rFonts w:asciiTheme="minorHAnsi" w:hAnsiTheme="minorHAnsi" w:cstheme="minorHAnsi"/>
        </w:rPr>
        <w:t>INSTK</w:t>
      </w:r>
      <w:proofErr w:type="spellEnd"/>
      <w:r w:rsidR="00A04D59" w:rsidRPr="00EF2A61">
        <w:rPr>
          <w:rFonts w:asciiTheme="minorHAnsi" w:hAnsiTheme="minorHAnsi" w:cstheme="minorHAnsi"/>
        </w:rPr>
        <w:t xml:space="preserve"> táblán belül meg kell nyitni a főkeretet és az alkeretet, szülő azonosítóval kapcsolni azokat egymáshoz </w:t>
      </w:r>
      <w:r w:rsidRPr="00EF2A61">
        <w:rPr>
          <w:rFonts w:asciiTheme="minorHAnsi" w:hAnsiTheme="minorHAnsi" w:cstheme="minorHAnsi"/>
        </w:rPr>
        <w:t xml:space="preserve">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táblán belül, majd az alkerethez kapcsolni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a ténylegesen kibocsátott garanciát.</w:t>
      </w:r>
    </w:p>
    <w:p w14:paraId="1B078965" w14:textId="6C345B7B" w:rsidR="0097153E" w:rsidRPr="00EF2A61" w:rsidRDefault="0097153E" w:rsidP="00A04D59">
      <w:pPr>
        <w:rPr>
          <w:rFonts w:asciiTheme="minorHAnsi" w:hAnsiTheme="minorHAnsi" w:cstheme="minorHAnsi"/>
        </w:rPr>
      </w:pPr>
      <w:r w:rsidRPr="00EF2A61">
        <w:rPr>
          <w:rFonts w:asciiTheme="minorHAnsi" w:hAnsiTheme="minorHAnsi" w:cstheme="minorHAnsi"/>
        </w:rPr>
        <w:t xml:space="preserve">Garanciák </w:t>
      </w:r>
      <w:r w:rsidR="001F3DF2" w:rsidRPr="00EF2A61">
        <w:rPr>
          <w:rFonts w:asciiTheme="minorHAnsi" w:hAnsiTheme="minorHAnsi" w:cstheme="minorHAnsi"/>
        </w:rPr>
        <w:t xml:space="preserve">és egyéb mérlegen kívüli kötelezettségek </w:t>
      </w:r>
      <w:r w:rsidRPr="00EF2A61">
        <w:rPr>
          <w:rFonts w:asciiTheme="minorHAnsi" w:hAnsiTheme="minorHAnsi" w:cstheme="minorHAnsi"/>
        </w:rPr>
        <w:t>esetén is töltendő az „Instrumentum indulásának napja”</w:t>
      </w:r>
      <w:ins w:id="547" w:author="MNB" w:date="2025-08-29T10:22:00Z" w16du:dateUtc="2025-08-29T08:22:00Z">
        <w:r w:rsidR="006654FB" w:rsidRPr="00EF2A61">
          <w:rPr>
            <w:rFonts w:asciiTheme="minorHAnsi" w:hAnsiTheme="minorHAnsi" w:cstheme="minorHAnsi"/>
          </w:rPr>
          <w:t xml:space="preserve"> </w:t>
        </w:r>
      </w:ins>
      <w:r w:rsidRPr="00EF2A61">
        <w:rPr>
          <w:rFonts w:asciiTheme="minorHAnsi" w:hAnsiTheme="minorHAnsi" w:cstheme="minorHAnsi"/>
        </w:rPr>
        <w:t>a szerződéskötés napjával azonos dátummal (nem hagyható üresen).</w:t>
      </w:r>
    </w:p>
    <w:p w14:paraId="7039DC4B" w14:textId="0F922E3F" w:rsidR="00A04D59" w:rsidRPr="00EF2A61" w:rsidRDefault="00A04D59" w:rsidP="00A04D59">
      <w:pPr>
        <w:rPr>
          <w:rFonts w:asciiTheme="minorHAnsi" w:hAnsiTheme="minorHAnsi" w:cstheme="minorHAnsi"/>
        </w:rPr>
      </w:pPr>
      <w:r w:rsidRPr="00EF2A61">
        <w:rPr>
          <w:rFonts w:asciiTheme="minorHAnsi" w:hAnsiTheme="minorHAnsi" w:cstheme="minorHAnsi"/>
        </w:rPr>
        <w:t xml:space="preserve">A lehívott garanciákat, amelyek mérlegtételek lesznek,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szükséges jelenteni nyújtott hitelként. </w:t>
      </w:r>
      <w:r w:rsidR="00F977E7" w:rsidRPr="00EF2A61">
        <w:rPr>
          <w:rFonts w:asciiTheme="minorHAnsi" w:hAnsiTheme="minorHAnsi" w:cstheme="minorHAnsi"/>
        </w:rPr>
        <w:t xml:space="preserve">Ezen hiteleknél </w:t>
      </w:r>
      <w:r w:rsidR="00F977E7" w:rsidRPr="00EF2A61">
        <w:rPr>
          <w:rFonts w:asciiTheme="minorHAnsi" w:hAnsiTheme="minorHAnsi" w:cstheme="minorHAnsi"/>
          <w:b/>
          <w:bCs/>
        </w:rPr>
        <w:t>„Az instrumentum garancia lehívásából származik-e?”</w:t>
      </w:r>
      <w:r w:rsidR="00F977E7" w:rsidRPr="00EF2A61">
        <w:rPr>
          <w:rFonts w:asciiTheme="minorHAnsi" w:hAnsiTheme="minorHAnsi" w:cstheme="minorHAnsi"/>
        </w:rPr>
        <w:t xml:space="preserve"> mezőben ’I’ érték jelentendő, a </w:t>
      </w:r>
      <w:r w:rsidR="00F977E7" w:rsidRPr="00EF2A61">
        <w:rPr>
          <w:rFonts w:asciiTheme="minorHAnsi" w:hAnsiTheme="minorHAnsi" w:cstheme="minorHAnsi"/>
          <w:b/>
          <w:bCs/>
        </w:rPr>
        <w:t>„Garancia banki azonosító”</w:t>
      </w:r>
      <w:r w:rsidR="00F977E7" w:rsidRPr="00EF2A61">
        <w:rPr>
          <w:rFonts w:asciiTheme="minorHAnsi" w:hAnsiTheme="minorHAnsi" w:cstheme="minorHAnsi"/>
        </w:rPr>
        <w:t xml:space="preserve"> mezőben a garancia HITREG azonosítója </w:t>
      </w:r>
      <w:r w:rsidR="00764621" w:rsidRPr="00EF2A61">
        <w:rPr>
          <w:rFonts w:asciiTheme="minorHAnsi" w:hAnsiTheme="minorHAnsi" w:cstheme="minorHAnsi"/>
        </w:rPr>
        <w:t>szerepeltetendő.</w:t>
      </w:r>
      <w:r w:rsidR="00AA2942" w:rsidRPr="00EF2A61">
        <w:rPr>
          <w:rFonts w:asciiTheme="minorHAnsi" w:hAnsiTheme="minorHAnsi" w:cstheme="minorHAnsi"/>
        </w:rPr>
        <w:t xml:space="preserve"> </w:t>
      </w:r>
      <w:r w:rsidR="0078303A" w:rsidRPr="00EF2A61">
        <w:rPr>
          <w:rFonts w:asciiTheme="minorHAnsi" w:hAnsiTheme="minorHAnsi" w:cstheme="minorHAnsi"/>
        </w:rPr>
        <w:t xml:space="preserve">Amennyiben egy garancia teljes egészében lehívásra kerül és ezért </w:t>
      </w:r>
      <w:proofErr w:type="gramStart"/>
      <w:r w:rsidR="0078303A" w:rsidRPr="00EF2A61">
        <w:rPr>
          <w:rFonts w:asciiTheme="minorHAnsi" w:hAnsiTheme="minorHAnsi" w:cstheme="minorHAnsi"/>
        </w:rPr>
        <w:t>megszűnik</w:t>
      </w:r>
      <w:proofErr w:type="gramEnd"/>
      <w:r w:rsidR="0078303A" w:rsidRPr="00EF2A61">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sidRPr="00EF2A61">
        <w:rPr>
          <w:rFonts w:asciiTheme="minorHAnsi" w:hAnsiTheme="minorHAnsi" w:cstheme="minorHAnsi"/>
        </w:rPr>
        <w:t>INSTM</w:t>
      </w:r>
      <w:proofErr w:type="spellEnd"/>
      <w:r w:rsidR="0078303A" w:rsidRPr="00EF2A61">
        <w:rPr>
          <w:rFonts w:asciiTheme="minorHAnsi" w:hAnsiTheme="minorHAnsi" w:cstheme="minorHAnsi"/>
        </w:rPr>
        <w:t xml:space="preserve"> rekorddal meg kell szüntetni.</w:t>
      </w:r>
    </w:p>
    <w:p w14:paraId="12F0BD26" w14:textId="00D1EDCD" w:rsidR="005E45A8" w:rsidRPr="00EF2A61" w:rsidRDefault="00A04D59" w:rsidP="00A04D59">
      <w:pPr>
        <w:rPr>
          <w:rFonts w:asciiTheme="minorHAnsi" w:hAnsiTheme="minorHAnsi" w:cstheme="minorHAnsi"/>
        </w:rPr>
      </w:pPr>
      <w:r w:rsidRPr="00EF2A61">
        <w:rPr>
          <w:rFonts w:asciiTheme="minorHAnsi" w:hAnsiTheme="minorHAnsi" w:cstheme="minorHAnsi"/>
        </w:rPr>
        <w:t xml:space="preserve">Amennyiben a főkeret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és tartalmaz garancia lehívási lehetőséget és hitellehívási lehetőséget egyaránt, akkor a főkeret alá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EF2A61">
        <w:rPr>
          <w:rFonts w:asciiTheme="minorHAnsi" w:hAnsiTheme="minorHAnsi" w:cstheme="minorHAnsi"/>
        </w:rPr>
        <w:t>INSTK_AZON</w:t>
      </w:r>
      <w:proofErr w:type="spellEnd"/>
      <w:r w:rsidRPr="00EF2A61">
        <w:rPr>
          <w:rFonts w:asciiTheme="minorHAnsi" w:hAnsiTheme="minorHAnsi" w:cstheme="minorHAnsi"/>
        </w:rPr>
        <w:t xml:space="preserve"> vagy </w:t>
      </w:r>
      <w:proofErr w:type="spellStart"/>
      <w:r w:rsidRPr="00EF2A61">
        <w:rPr>
          <w:rFonts w:asciiTheme="minorHAnsi" w:hAnsiTheme="minorHAnsi" w:cstheme="minorHAnsi"/>
        </w:rPr>
        <w:t>SZULO_INSTK</w:t>
      </w:r>
      <w:proofErr w:type="spellEnd"/>
      <w:r w:rsidRPr="00EF2A61">
        <w:rPr>
          <w:rFonts w:asciiTheme="minorHAnsi" w:hAnsiTheme="minorHAnsi" w:cstheme="minorHAnsi"/>
        </w:rPr>
        <w:t xml:space="preserve"> _AZON) kell kötni. A keret bontását az SF09 táblában jelentett értékekkel konzisztensen kell jelenteni. </w:t>
      </w:r>
    </w:p>
    <w:p w14:paraId="494081F2" w14:textId="4ECDE027" w:rsidR="005E45A8" w:rsidRPr="00EF2A61" w:rsidRDefault="00A04D59" w:rsidP="00A04D59">
      <w:pPr>
        <w:rPr>
          <w:rFonts w:asciiTheme="minorHAnsi" w:hAnsiTheme="minorHAnsi" w:cstheme="minorHAnsi"/>
        </w:rPr>
      </w:pPr>
      <w:r w:rsidRPr="00EF2A61">
        <w:rPr>
          <w:rFonts w:asciiTheme="minorHAnsi" w:hAnsiTheme="minorHAnsi" w:cstheme="minorHAnsi"/>
        </w:rPr>
        <w:t xml:space="preserve">Amennyiben már meglévő, HITREG jelentésben korábban is szereplő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főkeret alá tartozik a garancia keret, a garancia keretet új </w:t>
      </w:r>
      <w:proofErr w:type="spellStart"/>
      <w:r w:rsidRPr="00EF2A61">
        <w:rPr>
          <w:rFonts w:asciiTheme="minorHAnsi" w:hAnsiTheme="minorHAnsi" w:cstheme="minorHAnsi"/>
        </w:rPr>
        <w:t>INSTK_AZON-nal</w:t>
      </w:r>
      <w:proofErr w:type="spellEnd"/>
      <w:r w:rsidRPr="00EF2A61">
        <w:rPr>
          <w:rFonts w:asciiTheme="minorHAnsi" w:hAnsiTheme="minorHAnsi" w:cstheme="minorHAnsi"/>
        </w:rPr>
        <w:t xml:space="preserve"> ellátva, a </w:t>
      </w:r>
      <w:proofErr w:type="spellStart"/>
      <w:r w:rsidRPr="00EF2A61">
        <w:rPr>
          <w:rFonts w:asciiTheme="minorHAnsi" w:hAnsiTheme="minorHAnsi" w:cstheme="minorHAnsi"/>
        </w:rPr>
        <w:t>multipurpose</w:t>
      </w:r>
      <w:proofErr w:type="spellEnd"/>
      <w:r w:rsidRPr="00EF2A61">
        <w:rPr>
          <w:rFonts w:asciiTheme="minorHAnsi" w:hAnsiTheme="minorHAnsi" w:cstheme="minorHAnsi"/>
        </w:rPr>
        <w:t xml:space="preserve"> kerethez </w:t>
      </w:r>
      <w:r w:rsidR="002941CE" w:rsidRPr="00EF2A61">
        <w:rPr>
          <w:rFonts w:asciiTheme="minorHAnsi" w:hAnsiTheme="minorHAnsi" w:cstheme="minorHAnsi"/>
        </w:rPr>
        <w:t xml:space="preserve">az </w:t>
      </w:r>
      <w:proofErr w:type="spellStart"/>
      <w:r w:rsidR="002941CE" w:rsidRPr="00EF2A61">
        <w:rPr>
          <w:rFonts w:asciiTheme="minorHAnsi" w:hAnsiTheme="minorHAnsi" w:cstheme="minorHAnsi"/>
        </w:rPr>
        <w:t>INSTK</w:t>
      </w:r>
      <w:proofErr w:type="spellEnd"/>
      <w:r w:rsidR="002941CE" w:rsidRPr="00EF2A61">
        <w:rPr>
          <w:rFonts w:asciiTheme="minorHAnsi" w:hAnsiTheme="minorHAnsi" w:cstheme="minorHAnsi"/>
        </w:rPr>
        <w:t xml:space="preserve"> táblán belül </w:t>
      </w:r>
      <w:r w:rsidRPr="00EF2A61">
        <w:rPr>
          <w:rFonts w:asciiTheme="minorHAnsi" w:hAnsiTheme="minorHAnsi" w:cstheme="minorHAnsi"/>
        </w:rPr>
        <w:t xml:space="preserve">szülő azonosítóval kötve </w:t>
      </w:r>
      <w:r w:rsidR="002941CE" w:rsidRPr="00EF2A61">
        <w:rPr>
          <w:rFonts w:asciiTheme="minorHAnsi" w:hAnsiTheme="minorHAnsi" w:cstheme="minorHAnsi"/>
        </w:rPr>
        <w:t>kell</w:t>
      </w:r>
      <w:r w:rsidRPr="00EF2A61">
        <w:rPr>
          <w:rFonts w:asciiTheme="minorHAnsi" w:hAnsiTheme="minorHAnsi" w:cstheme="minorHAnsi"/>
        </w:rPr>
        <w:t xml:space="preserve"> a jelentésben szerepeltetni. </w:t>
      </w:r>
      <w:r w:rsidRPr="00EF2A61">
        <w:rPr>
          <w:rFonts w:asciiTheme="minorHAnsi" w:hAnsiTheme="minorHAnsi" w:cstheme="minorHAnsi"/>
          <w:b/>
        </w:rPr>
        <w:t>„</w:t>
      </w:r>
      <w:r w:rsidR="005543C8" w:rsidRPr="00EF2A61">
        <w:rPr>
          <w:rFonts w:asciiTheme="minorHAnsi" w:hAnsiTheme="minorHAnsi" w:cstheme="minorHAnsi"/>
          <w:b/>
        </w:rPr>
        <w:t>A k</w:t>
      </w:r>
      <w:r w:rsidRPr="00EF2A61">
        <w:rPr>
          <w:rFonts w:asciiTheme="minorHAnsi" w:hAnsiTheme="minorHAnsi" w:cstheme="minorHAnsi"/>
          <w:b/>
        </w:rPr>
        <w:t>eret teljes összege”</w:t>
      </w:r>
      <w:r w:rsidRPr="00EF2A61">
        <w:rPr>
          <w:rFonts w:asciiTheme="minorHAnsi" w:hAnsiTheme="minorHAnsi" w:cstheme="minorHAnsi"/>
        </w:rPr>
        <w:t xml:space="preserve"> mező értéke ebben az esetben az eredeti (szülő) instrumentumnál nem módosítandó, amennyiben </w:t>
      </w:r>
      <w:r w:rsidRPr="00EF2A61">
        <w:rPr>
          <w:rFonts w:asciiTheme="minorHAnsi" w:hAnsiTheme="minorHAnsi" w:cstheme="minorHAnsi"/>
          <w:b/>
        </w:rPr>
        <w:t>„</w:t>
      </w:r>
      <w:r w:rsidR="005543C8" w:rsidRPr="00EF2A61">
        <w:rPr>
          <w:rFonts w:asciiTheme="minorHAnsi" w:hAnsiTheme="minorHAnsi" w:cstheme="minorHAnsi"/>
          <w:b/>
        </w:rPr>
        <w:t>A k</w:t>
      </w:r>
      <w:r w:rsidRPr="00EF2A61">
        <w:rPr>
          <w:rFonts w:asciiTheme="minorHAnsi" w:hAnsiTheme="minorHAnsi" w:cstheme="minorHAnsi"/>
          <w:b/>
        </w:rPr>
        <w:t>eret teljes összege”</w:t>
      </w:r>
      <w:r w:rsidRPr="00EF2A61">
        <w:rPr>
          <w:rFonts w:asciiTheme="minorHAnsi" w:hAnsiTheme="minorHAnsi" w:cstheme="minorHAnsi"/>
        </w:rPr>
        <w:t xml:space="preserve"> eredetileg tartalmazta a garancia értékét is, az szerepelhet benne továbbra is. </w:t>
      </w:r>
    </w:p>
    <w:p w14:paraId="76C515BD" w14:textId="5F73C1B0" w:rsidR="00A04D59" w:rsidRPr="00EF2A61" w:rsidRDefault="00A04D59" w:rsidP="00A04D59">
      <w:pPr>
        <w:rPr>
          <w:rFonts w:asciiTheme="minorHAnsi" w:hAnsiTheme="minorHAnsi" w:cstheme="minorHAnsi"/>
        </w:rPr>
      </w:pPr>
      <w:r w:rsidRPr="00EF2A61">
        <w:rPr>
          <w:rFonts w:asciiTheme="minorHAnsi" w:hAnsiTheme="minorHAnsi" w:cstheme="minorHAnsi"/>
        </w:rPr>
        <w:t xml:space="preserve">A </w:t>
      </w:r>
      <w:r w:rsidRPr="00EF2A61">
        <w:rPr>
          <w:rFonts w:asciiTheme="minorHAnsi" w:hAnsiTheme="minorHAnsi" w:cstheme="minorHAnsi"/>
          <w:b/>
          <w:bCs/>
        </w:rPr>
        <w:t>„Még rendelkezésre álló (le nem hívott) hitelkeret”</w:t>
      </w:r>
      <w:r w:rsidRPr="00EF2A6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EF2A61">
        <w:rPr>
          <w:rFonts w:asciiTheme="minorHAnsi" w:hAnsiTheme="minorHAnsi" w:cstheme="minorHAnsi"/>
        </w:rPr>
        <w:t xml:space="preserve">, amennyiben az </w:t>
      </w:r>
      <w:proofErr w:type="spellStart"/>
      <w:r w:rsidR="005E45A8" w:rsidRPr="00EF2A61">
        <w:rPr>
          <w:rFonts w:asciiTheme="minorHAnsi" w:hAnsiTheme="minorHAnsi" w:cstheme="minorHAnsi"/>
        </w:rPr>
        <w:t>INSTK</w:t>
      </w:r>
      <w:proofErr w:type="spellEnd"/>
      <w:r w:rsidR="005E45A8" w:rsidRPr="00EF2A61">
        <w:rPr>
          <w:rFonts w:asciiTheme="minorHAnsi" w:hAnsiTheme="minorHAnsi" w:cstheme="minorHAnsi"/>
        </w:rPr>
        <w:t xml:space="preserve"> táblában kerül kimutatásra a fennálló garanciakeret</w:t>
      </w:r>
      <w:r w:rsidRPr="00EF2A61">
        <w:rPr>
          <w:rFonts w:asciiTheme="minorHAnsi" w:hAnsiTheme="minorHAnsi" w:cstheme="minorHAnsi"/>
        </w:rPr>
        <w:t>.</w:t>
      </w:r>
      <w:r w:rsidR="005E45A8" w:rsidRPr="00EF2A61">
        <w:rPr>
          <w:rFonts w:asciiTheme="minorHAnsi" w:hAnsiTheme="minorHAnsi" w:cstheme="minorHAnsi"/>
        </w:rPr>
        <w:t xml:space="preserve"> Egyéb esetben az </w:t>
      </w:r>
      <w:proofErr w:type="spellStart"/>
      <w:r w:rsidR="005E45A8" w:rsidRPr="00EF2A61">
        <w:rPr>
          <w:rFonts w:asciiTheme="minorHAnsi" w:hAnsiTheme="minorHAnsi" w:cstheme="minorHAnsi"/>
        </w:rPr>
        <w:t>INSTR</w:t>
      </w:r>
      <w:proofErr w:type="spellEnd"/>
      <w:r w:rsidR="005E45A8" w:rsidRPr="00EF2A61">
        <w:rPr>
          <w:rFonts w:asciiTheme="minorHAnsi" w:hAnsiTheme="minorHAnsi" w:cstheme="minorHAnsi"/>
        </w:rPr>
        <w:t xml:space="preserve"> tábla </w:t>
      </w:r>
      <w:r w:rsidR="005E45A8" w:rsidRPr="00EF2A61">
        <w:rPr>
          <w:rFonts w:asciiTheme="minorHAnsi" w:hAnsiTheme="minorHAnsi" w:cstheme="minorHAnsi"/>
          <w:b/>
        </w:rPr>
        <w:t xml:space="preserve">„Le nem hívott </w:t>
      </w:r>
      <w:r w:rsidR="00353EE0" w:rsidRPr="00EF2A61">
        <w:rPr>
          <w:rFonts w:asciiTheme="minorHAnsi" w:hAnsiTheme="minorHAnsi" w:cstheme="minorHAnsi"/>
          <w:b/>
        </w:rPr>
        <w:t>hitel</w:t>
      </w:r>
      <w:r w:rsidR="005E45A8" w:rsidRPr="00EF2A61">
        <w:rPr>
          <w:rFonts w:asciiTheme="minorHAnsi" w:hAnsiTheme="minorHAnsi" w:cstheme="minorHAnsi"/>
          <w:b/>
        </w:rPr>
        <w:t>keret</w:t>
      </w:r>
      <w:r w:rsidR="00353EE0" w:rsidRPr="00EF2A61">
        <w:rPr>
          <w:rFonts w:asciiTheme="minorHAnsi" w:hAnsiTheme="minorHAnsi" w:cstheme="minorHAnsi"/>
          <w:b/>
        </w:rPr>
        <w:t xml:space="preserve"> összege</w:t>
      </w:r>
      <w:r w:rsidR="005E45A8" w:rsidRPr="00EF2A61">
        <w:rPr>
          <w:rFonts w:asciiTheme="minorHAnsi" w:hAnsiTheme="minorHAnsi" w:cstheme="minorHAnsi"/>
          <w:b/>
        </w:rPr>
        <w:t>”</w:t>
      </w:r>
      <w:r w:rsidR="005E45A8" w:rsidRPr="00EF2A61">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EF2A61">
        <w:rPr>
          <w:rFonts w:asciiTheme="minorHAnsi" w:hAnsiTheme="minorHAnsi" w:cstheme="minorHAnsi"/>
        </w:rPr>
        <w:t xml:space="preserve"> Szerződésszintre összegezve az </w:t>
      </w:r>
      <w:proofErr w:type="spellStart"/>
      <w:r w:rsidR="002941CE" w:rsidRPr="00EF2A61">
        <w:rPr>
          <w:rFonts w:asciiTheme="minorHAnsi" w:hAnsiTheme="minorHAnsi" w:cstheme="minorHAnsi"/>
        </w:rPr>
        <w:t>INSTK</w:t>
      </w:r>
      <w:proofErr w:type="spellEnd"/>
      <w:r w:rsidR="002941CE" w:rsidRPr="00EF2A61">
        <w:rPr>
          <w:rFonts w:asciiTheme="minorHAnsi" w:hAnsiTheme="minorHAnsi" w:cstheme="minorHAnsi"/>
        </w:rPr>
        <w:t xml:space="preserve"> tábla „Még rendelkezésre álló (le nem hívott) hitelkeret” és az </w:t>
      </w:r>
      <w:proofErr w:type="spellStart"/>
      <w:r w:rsidR="002941CE" w:rsidRPr="00EF2A61">
        <w:rPr>
          <w:rFonts w:asciiTheme="minorHAnsi" w:hAnsiTheme="minorHAnsi" w:cstheme="minorHAnsi"/>
        </w:rPr>
        <w:t>INSTR</w:t>
      </w:r>
      <w:proofErr w:type="spellEnd"/>
      <w:r w:rsidR="002941CE" w:rsidRPr="00EF2A61">
        <w:rPr>
          <w:rFonts w:asciiTheme="minorHAnsi" w:hAnsiTheme="minorHAnsi" w:cstheme="minorHAnsi"/>
        </w:rPr>
        <w:t xml:space="preserve"> tábla „Le nem hívott keret” mezőjében szereplő összeget, az SF09-es tábla „Névérték” oszlopával konzisztens </w:t>
      </w:r>
      <w:r w:rsidR="00D8643B" w:rsidRPr="00EF2A61">
        <w:rPr>
          <w:rFonts w:asciiTheme="minorHAnsi" w:hAnsiTheme="minorHAnsi" w:cstheme="minorHAnsi"/>
        </w:rPr>
        <w:t>összeg kell szerepeljen, azaz nem duplikálhat az adat.</w:t>
      </w:r>
    </w:p>
    <w:p w14:paraId="132D6E1A" w14:textId="094CB85B" w:rsidR="00EE4E1F" w:rsidRPr="00EF2A61" w:rsidRDefault="00EE4E1F" w:rsidP="00EE4E1F">
      <w:pPr>
        <w:rPr>
          <w:rFonts w:asciiTheme="minorHAnsi" w:hAnsiTheme="minorHAnsi" w:cstheme="minorHAnsi"/>
        </w:rPr>
      </w:pPr>
      <w:r w:rsidRPr="00EF2A61">
        <w:rPr>
          <w:rFonts w:asciiTheme="minorHAnsi" w:hAnsiTheme="minorHAnsi" w:cstheme="minorHAnsi"/>
        </w:rPr>
        <w:t xml:space="preserve">Az </w:t>
      </w:r>
      <w:r w:rsidRPr="00EF2A61">
        <w:rPr>
          <w:rFonts w:asciiTheme="minorHAnsi" w:hAnsiTheme="minorHAnsi" w:cstheme="minorHAnsi"/>
          <w:b/>
          <w:bCs/>
        </w:rPr>
        <w:t>„Aktuális kitettségérték</w:t>
      </w:r>
      <w:r w:rsidRPr="00EF2A61">
        <w:rPr>
          <w:rFonts w:asciiTheme="minorHAnsi" w:hAnsiTheme="minorHAnsi" w:cstheme="minorHAnsi"/>
        </w:rPr>
        <w:t xml:space="preserve">” bruttó könyv szerinti érték hiányában a le nem hívott keret és a </w:t>
      </w:r>
      <w:r w:rsidR="003246B3" w:rsidRPr="00EF2A61">
        <w:rPr>
          <w:rFonts w:asciiTheme="minorHAnsi" w:hAnsiTheme="minorHAnsi" w:cstheme="minorHAnsi"/>
        </w:rPr>
        <w:t xml:space="preserve">tőkeszámítás során alkalmazott </w:t>
      </w:r>
      <w:proofErr w:type="spellStart"/>
      <w:r w:rsidR="003246B3" w:rsidRPr="00EF2A61">
        <w:rPr>
          <w:rFonts w:asciiTheme="minorHAnsi" w:hAnsiTheme="minorHAnsi" w:cstheme="minorHAnsi"/>
        </w:rPr>
        <w:t>CCF</w:t>
      </w:r>
      <w:proofErr w:type="spellEnd"/>
      <w:r w:rsidRPr="00EF2A61">
        <w:rPr>
          <w:rFonts w:asciiTheme="minorHAnsi" w:hAnsiTheme="minorHAnsi" w:cstheme="minorHAnsi"/>
        </w:rPr>
        <w:t xml:space="preserve"> szorzataként jelentendő. Abban az esetben, ha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táblában garanciakeret nyílik, akkor az ott jelentett rendelkezésre álló hitelkeret leallokálandó az alá nyíló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instrumentumok aktuális kitettségértékébe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jelentett le nem hívott keretek arányában, az így allokált és a le nem hívott keret összege szorzandó a </w:t>
      </w:r>
      <w:r w:rsidR="003246B3" w:rsidRPr="00EF2A61">
        <w:rPr>
          <w:rFonts w:asciiTheme="minorHAnsi" w:hAnsiTheme="minorHAnsi" w:cstheme="minorHAnsi"/>
        </w:rPr>
        <w:t>tőkeszámítás során alkalmazott hitelegyenértékesítési tényezővel</w:t>
      </w:r>
      <w:r w:rsidRPr="00EF2A61">
        <w:rPr>
          <w:rFonts w:asciiTheme="minorHAnsi" w:hAnsiTheme="minorHAnsi" w:cstheme="minorHAnsi"/>
        </w:rPr>
        <w:t>.</w:t>
      </w:r>
    </w:p>
    <w:p w14:paraId="1AED34FA" w14:textId="5405B4E8" w:rsidR="00F3711B" w:rsidRPr="00EF2A61" w:rsidRDefault="00F3711B" w:rsidP="00A04D59">
      <w:pPr>
        <w:rPr>
          <w:rFonts w:asciiTheme="minorHAnsi" w:hAnsiTheme="minorHAnsi" w:cstheme="minorHAnsi"/>
        </w:rPr>
      </w:pPr>
      <w:r w:rsidRPr="00EF2A61">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EF2A61" w:rsidRDefault="00AA2942" w:rsidP="00A04D59">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w:t>
      </w:r>
      <w:r w:rsidRPr="00EF2A61">
        <w:rPr>
          <w:rFonts w:asciiTheme="minorHAnsi" w:hAnsiTheme="minorHAnsi" w:cstheme="minorHAnsi"/>
          <w:b/>
          <w:bCs/>
        </w:rPr>
        <w:t>„Keletkezés módja”</w:t>
      </w:r>
      <w:r w:rsidRPr="00EF2A61">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EF2A61">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EF2A61">
        <w:rPr>
          <w:rFonts w:asciiTheme="minorHAnsi" w:hAnsiTheme="minorHAnsi" w:cstheme="minorHAnsi"/>
        </w:rPr>
        <w:t>.</w:t>
      </w:r>
    </w:p>
    <w:p w14:paraId="1AEF40E0" w14:textId="14C32333" w:rsidR="002941CE" w:rsidRPr="00EF2A61" w:rsidRDefault="002941CE" w:rsidP="00A04D59">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w:t>
      </w:r>
      <w:r w:rsidRPr="00EF2A61">
        <w:rPr>
          <w:rFonts w:asciiTheme="minorHAnsi" w:hAnsiTheme="minorHAnsi" w:cstheme="minorHAnsi"/>
          <w:b/>
          <w:bCs/>
        </w:rPr>
        <w:t>„Instrumentum összege”</w:t>
      </w:r>
      <w:r w:rsidRPr="00EF2A61">
        <w:rPr>
          <w:rFonts w:asciiTheme="minorHAnsi" w:hAnsiTheme="minorHAnsi" w:cstheme="minorHAnsi"/>
        </w:rPr>
        <w:t xml:space="preserve"> mezőben a kibocsátott garancia/egyéb mérlegen kívüli kötelezettség kibocsátáskori értéke jelentendő, mely </w:t>
      </w:r>
      <w:proofErr w:type="spellStart"/>
      <w:r w:rsidRPr="00EF2A61">
        <w:rPr>
          <w:rFonts w:asciiTheme="minorHAnsi" w:hAnsiTheme="minorHAnsi" w:cstheme="minorHAnsi"/>
        </w:rPr>
        <w:t>pl</w:t>
      </w:r>
      <w:proofErr w:type="spellEnd"/>
      <w:r w:rsidRPr="00EF2A61">
        <w:rPr>
          <w:rFonts w:asciiTheme="minorHAnsi" w:hAnsiTheme="minorHAnsi" w:cstheme="minorHAnsi"/>
        </w:rPr>
        <w:t xml:space="preserve"> garancialehívás megtörténte esetén eltérhet a „Le nem hívott keret” mezőben szereplő összegtől. </w:t>
      </w:r>
    </w:p>
    <w:p w14:paraId="5EA9827C" w14:textId="00EC478F" w:rsidR="00CA2712" w:rsidRPr="00EF2A61" w:rsidRDefault="00CA2712" w:rsidP="00CA2712">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IN</w:t>
      </w:r>
      <w:r w:rsidR="00AA2942" w:rsidRPr="00EF2A61">
        <w:rPr>
          <w:rFonts w:asciiTheme="minorHAnsi" w:hAnsiTheme="minorHAnsi" w:cstheme="minorHAnsi"/>
        </w:rPr>
        <w:t>ST</w:t>
      </w:r>
      <w:r w:rsidRPr="00EF2A61">
        <w:rPr>
          <w:rFonts w:asciiTheme="minorHAnsi" w:hAnsiTheme="minorHAnsi" w:cstheme="minorHAnsi"/>
        </w:rPr>
        <w:t>K</w:t>
      </w:r>
      <w:proofErr w:type="spellEnd"/>
      <w:r w:rsidRPr="00EF2A61">
        <w:rPr>
          <w:rFonts w:asciiTheme="minorHAnsi" w:hAnsiTheme="minorHAnsi" w:cstheme="minorHAnsi"/>
        </w:rPr>
        <w:t xml:space="preserve"> tábla </w:t>
      </w:r>
      <w:r w:rsidRPr="00EF2A61">
        <w:rPr>
          <w:rFonts w:asciiTheme="minorHAnsi" w:hAnsiTheme="minorHAnsi" w:cstheme="minorHAnsi"/>
          <w:b/>
        </w:rPr>
        <w:t>„Keret célja”</w:t>
      </w:r>
      <w:r w:rsidRPr="00EF2A61">
        <w:rPr>
          <w:rFonts w:asciiTheme="minorHAnsi" w:hAnsiTheme="minorHAnsi" w:cstheme="minorHAnsi"/>
        </w:rPr>
        <w:t xml:space="preserve"> mező és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„Instrumentum típus” mező kódértékei közé felvételre került a ’GARANCIA’ és ’</w:t>
      </w:r>
      <w:proofErr w:type="spellStart"/>
      <w:r w:rsidRPr="00EF2A61">
        <w:rPr>
          <w:rFonts w:asciiTheme="minorHAnsi" w:hAnsiTheme="minorHAnsi" w:cstheme="minorHAnsi"/>
        </w:rPr>
        <w:t>EGYEB_OFFB</w:t>
      </w:r>
      <w:proofErr w:type="spellEnd"/>
      <w:r w:rsidRPr="00EF2A61">
        <w:rPr>
          <w:rFonts w:asciiTheme="minorHAnsi" w:hAnsiTheme="minorHAnsi" w:cstheme="minorHAnsi"/>
        </w:rPr>
        <w:t xml:space="preserve">’ kódérték. </w:t>
      </w:r>
    </w:p>
    <w:p w14:paraId="61EFF853" w14:textId="4B5F516A" w:rsidR="00222BFD" w:rsidRPr="00EF2A61" w:rsidRDefault="00222BFD" w:rsidP="00D11A4C">
      <w:pPr>
        <w:rPr>
          <w:rFonts w:asciiTheme="minorHAnsi" w:hAnsiTheme="minorHAnsi" w:cstheme="minorHAnsi"/>
        </w:rPr>
      </w:pPr>
      <w:r w:rsidRPr="00EF2A61">
        <w:rPr>
          <w:rFonts w:asciiTheme="minorHAnsi" w:hAnsiTheme="minorHAnsi" w:cstheme="minorHAnsi"/>
        </w:rPr>
        <w:t xml:space="preserve">Mind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mind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 tölteni kell garancia és egyéb mérlegen kívüli kötelezettség instrumentum esetén a „A keret értékvesztése értékelésének módja” mezőt. Amennyiben ennek értéke nem ’</w:t>
      </w:r>
      <w:proofErr w:type="spellStart"/>
      <w:r w:rsidRPr="00EF2A61">
        <w:rPr>
          <w:rFonts w:asciiTheme="minorHAnsi" w:hAnsiTheme="minorHAnsi" w:cstheme="minorHAnsi"/>
        </w:rPr>
        <w:t>NEM_ERT</w:t>
      </w:r>
      <w:proofErr w:type="spellEnd"/>
      <w:r w:rsidRPr="00EF2A61">
        <w:rPr>
          <w:rFonts w:asciiTheme="minorHAnsi" w:hAnsiTheme="minorHAnsi" w:cstheme="minorHAnsi"/>
        </w:rPr>
        <w:t>’, akkor töltendő a „Keret értékvesztésének típusa” mező, amennyiben ’</w:t>
      </w:r>
      <w:proofErr w:type="spellStart"/>
      <w:r w:rsidRPr="00EF2A61">
        <w:rPr>
          <w:rFonts w:asciiTheme="minorHAnsi" w:hAnsiTheme="minorHAnsi" w:cstheme="minorHAnsi"/>
        </w:rPr>
        <w:t>NEM_ERT</w:t>
      </w:r>
      <w:proofErr w:type="spellEnd"/>
      <w:r w:rsidRPr="00EF2A61">
        <w:rPr>
          <w:rFonts w:asciiTheme="minorHAnsi" w:hAnsiTheme="minorHAnsi" w:cstheme="minorHAnsi"/>
        </w:rPr>
        <w: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EF2A61">
        <w:rPr>
          <w:rFonts w:asciiTheme="minorHAnsi" w:hAnsiTheme="minorHAnsi" w:cstheme="minorHAnsi"/>
        </w:rPr>
        <w:t xml:space="preserve"> Az </w:t>
      </w:r>
      <w:proofErr w:type="spellStart"/>
      <w:r w:rsidR="00CB4DB7" w:rsidRPr="00EF2A61">
        <w:rPr>
          <w:rFonts w:asciiTheme="minorHAnsi" w:hAnsiTheme="minorHAnsi" w:cstheme="minorHAnsi"/>
        </w:rPr>
        <w:t>INSTR</w:t>
      </w:r>
      <w:proofErr w:type="spellEnd"/>
      <w:r w:rsidR="00CB4DB7" w:rsidRPr="00EF2A61">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Pr="00EF2A61" w:rsidRDefault="00483D6E" w:rsidP="00D11A4C">
      <w:pPr>
        <w:autoSpaceDE w:val="0"/>
        <w:autoSpaceDN w:val="0"/>
        <w:spacing w:after="0"/>
        <w:rPr>
          <w:rFonts w:asciiTheme="minorHAnsi" w:hAnsiTheme="minorHAnsi" w:cstheme="minorHAnsi"/>
        </w:rPr>
      </w:pPr>
      <w:r w:rsidRPr="00EF2A61">
        <w:rPr>
          <w:rFonts w:asciiTheme="minorHAnsi" w:hAnsiTheme="minorHAnsi" w:cstheme="minorHAnsi"/>
        </w:rPr>
        <w:t xml:space="preserve">A garanciák és egyéb mérlegen kívüli elkötelezettségek tekintetében felmerülő garancia-/egyéb díjak %-ban kifejezett mértékét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tábla „</w:t>
      </w:r>
      <w:r w:rsidR="00D11A4C" w:rsidRPr="00EF2A61">
        <w:rPr>
          <w:rFonts w:asciiTheme="minorHAnsi" w:hAnsiTheme="minorHAnsi" w:cstheme="minorHAnsi"/>
        </w:rPr>
        <w:t>Ügyleti kamat (állományi) = állományi kamatláb</w:t>
      </w:r>
      <w:r w:rsidRPr="00EF2A61">
        <w:rPr>
          <w:rFonts w:asciiTheme="minorHAnsi" w:hAnsiTheme="minorHAnsi" w:cstheme="minorHAnsi"/>
        </w:rPr>
        <w:t>” mezőjében kell szerepeltetni</w:t>
      </w:r>
      <w:r w:rsidR="00853A6A" w:rsidRPr="00EF2A61">
        <w:rPr>
          <w:rFonts w:asciiTheme="minorHAnsi" w:hAnsiTheme="minorHAnsi" w:cstheme="minorHAnsi"/>
        </w:rPr>
        <w:t xml:space="preserve">, az </w:t>
      </w:r>
      <w:r w:rsidR="00853A6A" w:rsidRPr="00EF2A61">
        <w:t>évesített díj mértéke jelentendő a kibocsátott garancia névértékének %-ban kifejezve</w:t>
      </w:r>
      <w:r w:rsidRPr="00EF2A61">
        <w:rPr>
          <w:rFonts w:asciiTheme="minorHAnsi" w:hAnsiTheme="minorHAnsi" w:cstheme="minorHAnsi"/>
        </w:rPr>
        <w:t xml:space="preserve">. </w:t>
      </w:r>
      <w:r w:rsidR="00771DBA" w:rsidRPr="00EF2A61">
        <w:rPr>
          <w:rFonts w:asciiTheme="minorHAnsi" w:hAnsiTheme="minorHAnsi" w:cstheme="minorHAnsi"/>
        </w:rPr>
        <w:t xml:space="preserve">Az </w:t>
      </w:r>
      <w:proofErr w:type="spellStart"/>
      <w:r w:rsidR="00771DBA" w:rsidRPr="00EF2A61">
        <w:rPr>
          <w:rFonts w:asciiTheme="minorHAnsi" w:hAnsiTheme="minorHAnsi" w:cstheme="minorHAnsi"/>
        </w:rPr>
        <w:t>INSTK</w:t>
      </w:r>
      <w:proofErr w:type="spellEnd"/>
      <w:r w:rsidR="00771DBA" w:rsidRPr="00EF2A61">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Pr="00EF2A61" w:rsidRDefault="00851C1F" w:rsidP="00D11A4C">
      <w:pPr>
        <w:autoSpaceDE w:val="0"/>
        <w:autoSpaceDN w:val="0"/>
        <w:spacing w:after="0"/>
        <w:rPr>
          <w:rFonts w:asciiTheme="minorHAnsi" w:hAnsiTheme="minorHAnsi" w:cstheme="minorHAnsi"/>
        </w:rPr>
      </w:pPr>
    </w:p>
    <w:p w14:paraId="2D56EF35" w14:textId="5D9859C4" w:rsidR="00851C1F" w:rsidRPr="00EF2A61" w:rsidRDefault="00851C1F" w:rsidP="00D11A4C">
      <w:pPr>
        <w:autoSpaceDE w:val="0"/>
        <w:autoSpaceDN w:val="0"/>
        <w:spacing w:after="0"/>
        <w:rPr>
          <w:rFonts w:asciiTheme="minorHAnsi" w:hAnsiTheme="minorHAnsi" w:cstheme="minorHAnsi"/>
        </w:rPr>
      </w:pPr>
      <w:r w:rsidRPr="00EF2A61">
        <w:rPr>
          <w:rFonts w:asciiTheme="minorHAnsi" w:hAnsiTheme="minorHAnsi" w:cstheme="minorHAnsi"/>
        </w:rPr>
        <w:t>Garanciák</w:t>
      </w:r>
      <w:r w:rsidR="001423D5" w:rsidRPr="00EF2A61">
        <w:rPr>
          <w:rFonts w:asciiTheme="minorHAnsi" w:hAnsiTheme="minorHAnsi" w:cstheme="minorHAnsi"/>
        </w:rPr>
        <w:t xml:space="preserve"> és egyéb mérlegen kívüli </w:t>
      </w:r>
      <w:proofErr w:type="spellStart"/>
      <w:r w:rsidR="001423D5" w:rsidRPr="00EF2A61">
        <w:rPr>
          <w:rFonts w:asciiTheme="minorHAnsi" w:hAnsiTheme="minorHAnsi" w:cstheme="minorHAnsi"/>
        </w:rPr>
        <w:t>kotelezettségvállalások</w:t>
      </w:r>
      <w:proofErr w:type="spellEnd"/>
      <w:r w:rsidRPr="00EF2A61">
        <w:rPr>
          <w:rFonts w:asciiTheme="minorHAnsi" w:hAnsiTheme="minorHAnsi" w:cstheme="minorHAnsi"/>
        </w:rPr>
        <w:t xml:space="preserve"> esetén is jelentendő a „Hitelbírálatkori hitelfedezeti arány (</w:t>
      </w:r>
      <w:proofErr w:type="spellStart"/>
      <w:r w:rsidRPr="00EF2A61">
        <w:rPr>
          <w:rFonts w:asciiTheme="minorHAnsi" w:hAnsiTheme="minorHAnsi" w:cstheme="minorHAnsi"/>
        </w:rPr>
        <w:t>LTV</w:t>
      </w:r>
      <w:proofErr w:type="spellEnd"/>
      <w:r w:rsidRPr="00EF2A61">
        <w:rPr>
          <w:rFonts w:asciiTheme="minorHAnsi" w:hAnsiTheme="minorHAnsi" w:cstheme="minorHAnsi"/>
        </w:rPr>
        <w:t>)” mező</w:t>
      </w:r>
      <w:r w:rsidR="001423D5" w:rsidRPr="00EF2A61">
        <w:rPr>
          <w:rFonts w:asciiTheme="minorHAnsi" w:hAnsiTheme="minorHAnsi" w:cstheme="minorHAnsi"/>
        </w:rPr>
        <w:t xml:space="preserve"> amennyiben ingatlancélú vagy gépjárművásárlási ügyletek</w:t>
      </w:r>
      <w:r w:rsidRPr="00EF2A61">
        <w:rPr>
          <w:rFonts w:asciiTheme="minorHAnsi" w:hAnsiTheme="minorHAnsi" w:cstheme="minorHAnsi"/>
        </w:rPr>
        <w:t>.</w:t>
      </w:r>
    </w:p>
    <w:p w14:paraId="027A201D" w14:textId="7CFA9103" w:rsidR="001C63DA" w:rsidRPr="00EF2A61" w:rsidRDefault="001C63DA" w:rsidP="001C63DA">
      <w:pPr>
        <w:pStyle w:val="Listaszerbekezds"/>
        <w:numPr>
          <w:ilvl w:val="0"/>
          <w:numId w:val="0"/>
        </w:numPr>
        <w:spacing w:before="240"/>
        <w:ind w:left="57"/>
        <w:contextualSpacing w:val="0"/>
        <w:rPr>
          <w:rFonts w:asciiTheme="minorHAnsi" w:hAnsiTheme="minorHAnsi" w:cstheme="minorHAnsi"/>
        </w:rPr>
      </w:pPr>
      <w:r w:rsidRPr="00EF2A61">
        <w:rPr>
          <w:rFonts w:asciiTheme="minorHAnsi" w:hAnsiTheme="minorHAnsi" w:cstheme="minorHAnsi"/>
        </w:rPr>
        <w:t xml:space="preserve">A következő mezők kötelező mezők, garanciák és egyéb mérlegen kívüli kötelezettségvállalások esetén ’N’ értékkel töltendők: </w:t>
      </w:r>
      <w:proofErr w:type="spellStart"/>
      <w:r w:rsidRPr="00EF2A61">
        <w:rPr>
          <w:rFonts w:asciiTheme="minorHAnsi" w:hAnsiTheme="minorHAnsi" w:cstheme="minorHAnsi"/>
        </w:rPr>
        <w:t>INSTM.</w:t>
      </w:r>
      <w:r w:rsidRPr="00EF2A61">
        <w:rPr>
          <w:color w:val="000000"/>
        </w:rPr>
        <w:t>TULFIZETES_KOD</w:t>
      </w:r>
      <w:proofErr w:type="spellEnd"/>
      <w:r w:rsidRPr="00EF2A61">
        <w:rPr>
          <w:color w:val="000000"/>
        </w:rPr>
        <w:t xml:space="preserve">, </w:t>
      </w:r>
      <w:proofErr w:type="spellStart"/>
      <w:r w:rsidRPr="00EF2A61">
        <w:rPr>
          <w:color w:val="000000"/>
        </w:rPr>
        <w:t>INSTR.UJRATARGY_KOD</w:t>
      </w:r>
      <w:proofErr w:type="spellEnd"/>
      <w:r w:rsidRPr="00EF2A61">
        <w:rPr>
          <w:color w:val="000000"/>
        </w:rPr>
        <w:t xml:space="preserve">, </w:t>
      </w:r>
      <w:proofErr w:type="spellStart"/>
      <w:r w:rsidRPr="00EF2A61">
        <w:rPr>
          <w:color w:val="000000"/>
        </w:rPr>
        <w:t>INSTR.HKIVALT_KOD</w:t>
      </w:r>
      <w:proofErr w:type="spellEnd"/>
      <w:r w:rsidRPr="00EF2A61">
        <w:rPr>
          <w:color w:val="000000"/>
        </w:rPr>
        <w:t>,</w:t>
      </w:r>
      <w:r w:rsidR="00B578E7" w:rsidRPr="00EF2A61">
        <w:rPr>
          <w:color w:val="000000"/>
        </w:rPr>
        <w:t xml:space="preserve"> </w:t>
      </w:r>
      <w:proofErr w:type="spellStart"/>
      <w:r w:rsidRPr="00EF2A61">
        <w:rPr>
          <w:color w:val="000000"/>
        </w:rPr>
        <w:t>UGYFBV.CSRD_KOD</w:t>
      </w:r>
      <w:proofErr w:type="spellEnd"/>
      <w:r w:rsidRPr="00EF2A61">
        <w:rPr>
          <w:color w:val="000000"/>
        </w:rPr>
        <w:t xml:space="preserve"> és </w:t>
      </w:r>
      <w:proofErr w:type="spellStart"/>
      <w:r w:rsidRPr="00EF2A61">
        <w:rPr>
          <w:color w:val="000000"/>
        </w:rPr>
        <w:t>UGYFKV.CSRD_KOD</w:t>
      </w:r>
      <w:proofErr w:type="spellEnd"/>
      <w:r w:rsidR="00BB5C98" w:rsidRPr="00EF2A61">
        <w:rPr>
          <w:color w:val="000000"/>
        </w:rPr>
        <w:t xml:space="preserve"> (utóbbi két mező esetén csak akkor jelentendő a mező tényleges tartalmának megvizsgálása nélkül ’N’ érték, ha nincs az ügyfélnek hitele az adatszolgáltatónál)</w:t>
      </w:r>
      <w:r w:rsidR="00ED33CE" w:rsidRPr="00EF2A61">
        <w:rPr>
          <w:color w:val="000000"/>
        </w:rPr>
        <w:t xml:space="preserve">, az </w:t>
      </w:r>
      <w:proofErr w:type="spellStart"/>
      <w:r w:rsidR="00ED33CE" w:rsidRPr="00EF2A61">
        <w:rPr>
          <w:color w:val="000000"/>
        </w:rPr>
        <w:t>INSTR.FED_HIT_KOD</w:t>
      </w:r>
      <w:proofErr w:type="spellEnd"/>
      <w:r w:rsidR="00ED33CE" w:rsidRPr="00EF2A61">
        <w:rPr>
          <w:color w:val="000000"/>
        </w:rPr>
        <w:t xml:space="preserve"> esetén ’</w:t>
      </w:r>
      <w:proofErr w:type="spellStart"/>
      <w:r w:rsidR="00ED33CE" w:rsidRPr="00EF2A61">
        <w:rPr>
          <w:color w:val="000000"/>
        </w:rPr>
        <w:t>NEMF</w:t>
      </w:r>
      <w:proofErr w:type="spellEnd"/>
      <w:r w:rsidR="00ED33CE" w:rsidRPr="00EF2A61">
        <w:rPr>
          <w:color w:val="000000"/>
        </w:rPr>
        <w:t>’ kódérték jelentendő</w:t>
      </w:r>
      <w:r w:rsidRPr="00EF2A61">
        <w:rPr>
          <w:color w:val="000000"/>
        </w:rPr>
        <w:t xml:space="preserve">. Az </w:t>
      </w:r>
      <w:proofErr w:type="spellStart"/>
      <w:r w:rsidRPr="00EF2A61">
        <w:rPr>
          <w:color w:val="000000"/>
        </w:rPr>
        <w:t>INST_UGYF.UGYF_EGYETEML_KOD</w:t>
      </w:r>
      <w:proofErr w:type="spellEnd"/>
      <w:r w:rsidRPr="00EF2A61">
        <w:rPr>
          <w:color w:val="000000"/>
        </w:rPr>
        <w:t xml:space="preserve"> mezőben (ami szintén kötelező mező), </w:t>
      </w:r>
      <w:r w:rsidR="005538BD" w:rsidRPr="00EF2A61">
        <w:rPr>
          <w:rFonts w:asciiTheme="minorHAnsi" w:hAnsiTheme="minorHAnsi" w:cstheme="minorHAnsi"/>
        </w:rPr>
        <w:t xml:space="preserve">garanciák és egyéb mérlegen kívüli kötelezettségvállalások </w:t>
      </w:r>
      <w:proofErr w:type="spellStart"/>
      <w:r w:rsidR="005538BD" w:rsidRPr="00EF2A61">
        <w:rPr>
          <w:rFonts w:asciiTheme="minorHAnsi" w:hAnsiTheme="minorHAnsi" w:cstheme="minorHAnsi"/>
        </w:rPr>
        <w:t>esetén</w:t>
      </w:r>
      <w:r w:rsidRPr="00EF2A61">
        <w:rPr>
          <w:color w:val="000000"/>
        </w:rPr>
        <w:t>’I</w:t>
      </w:r>
      <w:proofErr w:type="spellEnd"/>
      <w:r w:rsidRPr="00EF2A61">
        <w:rPr>
          <w:color w:val="000000"/>
        </w:rPr>
        <w:t>’ érték szerepeltetendő.</w:t>
      </w:r>
      <w:r w:rsidR="006350A9" w:rsidRPr="00EF2A61">
        <w:rPr>
          <w:color w:val="000000"/>
        </w:rPr>
        <w:t xml:space="preserve"> Az </w:t>
      </w:r>
      <w:proofErr w:type="spellStart"/>
      <w:r w:rsidR="006350A9" w:rsidRPr="00EF2A61">
        <w:rPr>
          <w:color w:val="000000"/>
        </w:rPr>
        <w:t>INSTR.ATSTRUKT_KOD</w:t>
      </w:r>
      <w:proofErr w:type="spellEnd"/>
      <w:r w:rsidR="006350A9" w:rsidRPr="00EF2A61">
        <w:rPr>
          <w:color w:val="000000"/>
        </w:rPr>
        <w:t xml:space="preserve"> mező a 39/2016. (X.11.) MNB rendeletben foglaltak szerint jelentendő </w:t>
      </w:r>
      <w:r w:rsidR="000C4986" w:rsidRPr="00EF2A61">
        <w:rPr>
          <w:color w:val="000000"/>
        </w:rPr>
        <w:t xml:space="preserve">garanciák és egyéb </w:t>
      </w:r>
      <w:r w:rsidR="006350A9" w:rsidRPr="00EF2A61">
        <w:rPr>
          <w:color w:val="000000"/>
        </w:rPr>
        <w:t>mérlegen kívüli kötelezettségvállalások esetén is.</w:t>
      </w:r>
    </w:p>
    <w:p w14:paraId="1B9CD2EB" w14:textId="77777777" w:rsidR="00D11A4C" w:rsidRPr="00EF2A61" w:rsidRDefault="00D11A4C" w:rsidP="00D11A4C">
      <w:pPr>
        <w:autoSpaceDE w:val="0"/>
        <w:autoSpaceDN w:val="0"/>
        <w:spacing w:after="0"/>
        <w:rPr>
          <w:rFonts w:asciiTheme="minorHAnsi" w:hAnsiTheme="minorHAnsi" w:cstheme="minorHAnsi"/>
        </w:rPr>
      </w:pPr>
    </w:p>
    <w:p w14:paraId="7F3E1125" w14:textId="106548E3" w:rsidR="00CB26FA" w:rsidRPr="00EF2A61" w:rsidRDefault="00CB26FA" w:rsidP="00D11A4C">
      <w:pPr>
        <w:rPr>
          <w:rFonts w:asciiTheme="minorHAnsi" w:hAnsiTheme="minorHAnsi" w:cstheme="minorHAnsi"/>
        </w:rPr>
      </w:pPr>
      <w:r w:rsidRPr="00EF2A61">
        <w:rPr>
          <w:rFonts w:asciiTheme="minorHAnsi" w:hAnsiTheme="minorHAnsi" w:cstheme="minorHAnsi"/>
        </w:rPr>
        <w:t xml:space="preserve">A garancia/mérlegen kívüli kötelezettség lejáratakor </w:t>
      </w:r>
      <w:proofErr w:type="spellStart"/>
      <w:r w:rsidRPr="00EF2A61">
        <w:rPr>
          <w:rFonts w:asciiTheme="minorHAnsi" w:hAnsiTheme="minorHAnsi" w:cstheme="minorHAnsi"/>
        </w:rPr>
        <w:t>INSTM</w:t>
      </w:r>
      <w:proofErr w:type="spellEnd"/>
      <w:r w:rsidRPr="00EF2A61">
        <w:rPr>
          <w:rFonts w:asciiTheme="minorHAnsi" w:hAnsiTheme="minorHAnsi" w:cstheme="minorHAnsi"/>
        </w:rPr>
        <w:t xml:space="preserve"> rekorddal kell lezárni a szerződést, „Egyéb módon történő megszűnés” megszűnés típussal. </w:t>
      </w:r>
    </w:p>
    <w:p w14:paraId="1C33B373" w14:textId="77777777" w:rsidR="00CB26FA" w:rsidRPr="00EF2A61" w:rsidRDefault="00CB26FA" w:rsidP="00CB26FA">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garancia vagy egyéb mérlegen kívüli kötelezettség szerződéseket a </w:t>
      </w:r>
      <w:proofErr w:type="spellStart"/>
      <w:r w:rsidRPr="00EF2A61">
        <w:rPr>
          <w:rFonts w:asciiTheme="minorHAnsi" w:hAnsiTheme="minorHAnsi" w:cstheme="minorHAnsi"/>
          <w:b/>
          <w:bCs/>
        </w:rPr>
        <w:t>SZIND</w:t>
      </w:r>
      <w:proofErr w:type="spellEnd"/>
      <w:r w:rsidRPr="00EF2A61">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hitel szerződés része, akkor a </w:t>
      </w:r>
      <w:proofErr w:type="spellStart"/>
      <w:r w:rsidRPr="00EF2A61">
        <w:rPr>
          <w:rFonts w:asciiTheme="minorHAnsi" w:hAnsiTheme="minorHAnsi" w:cstheme="minorHAnsi"/>
        </w:rPr>
        <w:t>szindikált</w:t>
      </w:r>
      <w:proofErr w:type="spellEnd"/>
      <w:r w:rsidRPr="00EF2A61">
        <w:rPr>
          <w:rFonts w:asciiTheme="minorHAnsi" w:hAnsiTheme="minorHAnsi" w:cstheme="minorHAnsi"/>
        </w:rPr>
        <w:t xml:space="preserve"> szerződés azonosító mezőt tölteni szükséges az </w:t>
      </w:r>
      <w:proofErr w:type="spellStart"/>
      <w:r w:rsidRPr="00EF2A61">
        <w:rPr>
          <w:rFonts w:asciiTheme="minorHAnsi" w:hAnsiTheme="minorHAnsi" w:cstheme="minorHAnsi"/>
        </w:rPr>
        <w:t>INSTK</w:t>
      </w:r>
      <w:proofErr w:type="spellEnd"/>
      <w:r w:rsidRPr="00EF2A61">
        <w:rPr>
          <w:rFonts w:asciiTheme="minorHAnsi" w:hAnsiTheme="minorHAnsi" w:cstheme="minorHAnsi"/>
        </w:rPr>
        <w:t xml:space="preserve"> vagy az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 táblában.</w:t>
      </w:r>
    </w:p>
    <w:p w14:paraId="4093F9CE" w14:textId="7E941C30" w:rsidR="00BB3673" w:rsidRPr="00EF2A61" w:rsidRDefault="00BB3673" w:rsidP="00CB26FA">
      <w:pPr>
        <w:rPr>
          <w:rFonts w:asciiTheme="minorHAnsi" w:hAnsiTheme="minorHAnsi" w:cstheme="minorHAnsi"/>
        </w:rPr>
      </w:pPr>
      <w:bookmarkStart w:id="548" w:name="_Hlk159498802"/>
      <w:r w:rsidRPr="00EF2A61">
        <w:rPr>
          <w:rFonts w:asciiTheme="minorHAnsi" w:hAnsiTheme="minorHAnsi" w:cstheme="minorHAnsi"/>
        </w:rPr>
        <w:t>A HITREG-ben szükséges jelenteni a garancia kedvezményezettjének adószámát</w:t>
      </w:r>
      <w:r w:rsidR="00C45930" w:rsidRPr="00EF2A61">
        <w:rPr>
          <w:rFonts w:asciiTheme="minorHAnsi" w:hAnsiTheme="minorHAnsi" w:cstheme="minorHAnsi"/>
        </w:rPr>
        <w:t>/azonosítóját</w:t>
      </w:r>
      <w:r w:rsidR="002A4829" w:rsidRPr="00EF2A61">
        <w:rPr>
          <w:rFonts w:asciiTheme="minorHAnsi" w:hAnsiTheme="minorHAnsi" w:cstheme="minorHAnsi"/>
        </w:rPr>
        <w:t xml:space="preserve">, amennyiben </w:t>
      </w:r>
      <w:r w:rsidR="00C45930" w:rsidRPr="00EF2A61">
        <w:rPr>
          <w:rFonts w:asciiTheme="minorHAnsi" w:hAnsiTheme="minorHAnsi" w:cstheme="minorHAnsi"/>
        </w:rPr>
        <w:t xml:space="preserve">az </w:t>
      </w:r>
      <w:r w:rsidR="002A4829" w:rsidRPr="00EF2A61">
        <w:rPr>
          <w:rFonts w:asciiTheme="minorHAnsi" w:hAnsiTheme="minorHAnsi" w:cstheme="minorHAnsi"/>
        </w:rPr>
        <w:t>rendelkezésre áll</w:t>
      </w:r>
      <w:r w:rsidRPr="00EF2A61">
        <w:rPr>
          <w:rFonts w:asciiTheme="minorHAnsi" w:hAnsiTheme="minorHAnsi" w:cstheme="minorHAnsi"/>
        </w:rPr>
        <w:t xml:space="preserve">. </w:t>
      </w:r>
      <w:r w:rsidRPr="00EF2A61">
        <w:rPr>
          <w:rFonts w:asciiTheme="minorHAnsi" w:hAnsiTheme="minorHAnsi" w:cstheme="minorHAnsi"/>
          <w:i/>
          <w:iCs/>
        </w:rPr>
        <w:t xml:space="preserve">Ezen </w:t>
      </w:r>
      <w:r w:rsidR="00513B0D" w:rsidRPr="00EF2A61">
        <w:rPr>
          <w:rFonts w:asciiTheme="minorHAnsi" w:hAnsiTheme="minorHAnsi" w:cstheme="minorHAnsi"/>
          <w:i/>
          <w:iCs/>
        </w:rPr>
        <w:t>partnerek</w:t>
      </w:r>
      <w:r w:rsidR="00513B0D" w:rsidRPr="00EF2A61">
        <w:rPr>
          <w:rFonts w:asciiTheme="minorHAnsi" w:hAnsiTheme="minorHAnsi" w:cstheme="minorHAnsi"/>
        </w:rPr>
        <w:t xml:space="preserve"> </w:t>
      </w:r>
      <w:r w:rsidR="008452D2" w:rsidRPr="00EF2A61">
        <w:rPr>
          <w:rFonts w:asciiTheme="minorHAnsi" w:hAnsiTheme="minorHAnsi" w:cstheme="minorHAnsi"/>
        </w:rPr>
        <w:t xml:space="preserve">– azaz a garancia kedvezményezettek - </w:t>
      </w:r>
      <w:r w:rsidRPr="00EF2A61">
        <w:rPr>
          <w:rFonts w:asciiTheme="minorHAnsi" w:hAnsiTheme="minorHAnsi" w:cstheme="minorHAnsi"/>
        </w:rPr>
        <w:t xml:space="preserve">esetén az </w:t>
      </w:r>
      <w:proofErr w:type="spellStart"/>
      <w:r w:rsidR="00513B0D" w:rsidRPr="00EF2A61">
        <w:rPr>
          <w:rFonts w:asciiTheme="minorHAnsi" w:hAnsiTheme="minorHAnsi" w:cstheme="minorHAnsi"/>
        </w:rPr>
        <w:t>UGYFL</w:t>
      </w:r>
      <w:proofErr w:type="spellEnd"/>
      <w:r w:rsidR="00513B0D" w:rsidRPr="00EF2A61">
        <w:rPr>
          <w:rFonts w:asciiTheme="minorHAnsi" w:hAnsiTheme="minorHAnsi" w:cstheme="minorHAnsi"/>
        </w:rPr>
        <w:t>/</w:t>
      </w:r>
      <w:proofErr w:type="spellStart"/>
      <w:r w:rsidRPr="00EF2A61">
        <w:rPr>
          <w:rFonts w:asciiTheme="minorHAnsi" w:hAnsiTheme="minorHAnsi" w:cstheme="minorHAnsi"/>
        </w:rPr>
        <w:t>UGYFBV</w:t>
      </w:r>
      <w:proofErr w:type="spellEnd"/>
      <w:r w:rsidRPr="00EF2A61">
        <w:rPr>
          <w:rFonts w:asciiTheme="minorHAnsi" w:hAnsiTheme="minorHAnsi" w:cstheme="minorHAnsi"/>
        </w:rPr>
        <w:t>/</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táblákban a „</w:t>
      </w:r>
      <w:r w:rsidR="00513B0D" w:rsidRPr="00EF2A61">
        <w:rPr>
          <w:rFonts w:asciiTheme="minorHAnsi" w:hAnsiTheme="minorHAnsi" w:cstheme="minorHAnsi"/>
        </w:rPr>
        <w:t xml:space="preserve">Partnertípus besorolás: adós/adóstárs (DR)”/ </w:t>
      </w:r>
      <w:r w:rsidRPr="00EF2A61">
        <w:rPr>
          <w:rFonts w:asciiTheme="minorHAnsi" w:hAnsiTheme="minorHAnsi" w:cstheme="minorHAnsi"/>
        </w:rPr>
        <w:t xml:space="preserve">„Vállalkozás partnertípus besorolása: adós/adóstárs (DR)” és </w:t>
      </w:r>
      <w:r w:rsidR="00513B0D" w:rsidRPr="00EF2A61">
        <w:rPr>
          <w:rFonts w:asciiTheme="minorHAnsi" w:hAnsiTheme="minorHAnsi" w:cstheme="minorHAnsi"/>
        </w:rPr>
        <w:t xml:space="preserve">a „Partnertípus besorolása: fedezetnyújtó (PP)”/ </w:t>
      </w:r>
      <w:r w:rsidRPr="00EF2A61">
        <w:rPr>
          <w:rFonts w:asciiTheme="minorHAnsi" w:hAnsiTheme="minorHAnsi" w:cstheme="minorHAnsi"/>
        </w:rPr>
        <w:t xml:space="preserve">„Vállalkozás partnertípus besorolása: fedezetnyújtó (PP)” mezőkben ’N’ értékkel kell </w:t>
      </w:r>
      <w:proofErr w:type="spellStart"/>
      <w:r w:rsidRPr="00EF2A61">
        <w:rPr>
          <w:rFonts w:asciiTheme="minorHAnsi" w:hAnsiTheme="minorHAnsi" w:cstheme="minorHAnsi"/>
        </w:rPr>
        <w:t>flagelni</w:t>
      </w:r>
      <w:proofErr w:type="spellEnd"/>
      <w:r w:rsidRPr="00EF2A61">
        <w:rPr>
          <w:rFonts w:asciiTheme="minorHAnsi" w:hAnsiTheme="minorHAnsi" w:cstheme="minorHAnsi"/>
        </w:rPr>
        <w:t xml:space="preserve">, a </w:t>
      </w:r>
      <w:r w:rsidR="00513B0D" w:rsidRPr="00EF2A61">
        <w:rPr>
          <w:rFonts w:asciiTheme="minorHAnsi" w:hAnsiTheme="minorHAnsi" w:cstheme="minorHAnsi"/>
        </w:rPr>
        <w:t xml:space="preserve">partnerről </w:t>
      </w:r>
      <w:r w:rsidRPr="00EF2A61">
        <w:rPr>
          <w:rFonts w:asciiTheme="minorHAnsi" w:hAnsiTheme="minorHAnsi" w:cstheme="minorHAnsi"/>
        </w:rPr>
        <w:t xml:space="preserve">csak a </w:t>
      </w:r>
      <w:r w:rsidR="008A34ED" w:rsidRPr="00EF2A61">
        <w:rPr>
          <w:rFonts w:asciiTheme="minorHAnsi" w:hAnsiTheme="minorHAnsi" w:cstheme="minorHAnsi"/>
        </w:rPr>
        <w:t>„Lakosság-önálló vállalkozó ügyfél anonim azonosító”-t</w:t>
      </w:r>
      <w:r w:rsidR="00513B0D" w:rsidRPr="00EF2A61">
        <w:rPr>
          <w:rFonts w:asciiTheme="minorHAnsi" w:hAnsiTheme="minorHAnsi" w:cstheme="minorHAnsi"/>
        </w:rPr>
        <w:t xml:space="preserve"> (</w:t>
      </w:r>
      <w:proofErr w:type="spellStart"/>
      <w:r w:rsidR="00513B0D" w:rsidRPr="00EF2A61">
        <w:rPr>
          <w:rFonts w:asciiTheme="minorHAnsi" w:hAnsiTheme="minorHAnsi" w:cstheme="minorHAnsi"/>
        </w:rPr>
        <w:t>UGYFL</w:t>
      </w:r>
      <w:proofErr w:type="spellEnd"/>
      <w:r w:rsidR="00513B0D" w:rsidRPr="00EF2A61">
        <w:rPr>
          <w:rFonts w:asciiTheme="minorHAnsi" w:hAnsiTheme="minorHAnsi" w:cstheme="minorHAnsi"/>
        </w:rPr>
        <w:t>)</w:t>
      </w:r>
      <w:r w:rsidR="00A11732" w:rsidRPr="00EF2A61">
        <w:rPr>
          <w:rFonts w:asciiTheme="minorHAnsi" w:hAnsiTheme="minorHAnsi" w:cstheme="minorHAnsi"/>
        </w:rPr>
        <w:t xml:space="preserve"> </w:t>
      </w:r>
      <w:r w:rsidR="00513B0D" w:rsidRPr="00EF2A61">
        <w:rPr>
          <w:rFonts w:asciiTheme="minorHAnsi" w:hAnsiTheme="minorHAnsi" w:cstheme="minorHAnsi"/>
        </w:rPr>
        <w:t>/</w:t>
      </w:r>
      <w:r w:rsidR="008A34ED" w:rsidRPr="00EF2A61">
        <w:rPr>
          <w:rFonts w:asciiTheme="minorHAnsi" w:hAnsiTheme="minorHAnsi" w:cstheme="minorHAnsi"/>
        </w:rPr>
        <w:t xml:space="preserve"> „Belföldi vállalkozás törzsszáma”-t</w:t>
      </w:r>
      <w:r w:rsidRPr="00EF2A61">
        <w:rPr>
          <w:rFonts w:asciiTheme="minorHAnsi" w:hAnsiTheme="minorHAnsi" w:cstheme="minorHAnsi"/>
        </w:rPr>
        <w:t xml:space="preserve"> </w:t>
      </w:r>
      <w:r w:rsidR="00513B0D" w:rsidRPr="00EF2A61">
        <w:rPr>
          <w:rFonts w:asciiTheme="minorHAnsi" w:hAnsiTheme="minorHAnsi" w:cstheme="minorHAnsi"/>
        </w:rPr>
        <w:t>(</w:t>
      </w:r>
      <w:proofErr w:type="spellStart"/>
      <w:r w:rsidR="00513B0D" w:rsidRPr="00EF2A61">
        <w:rPr>
          <w:rFonts w:asciiTheme="minorHAnsi" w:hAnsiTheme="minorHAnsi" w:cstheme="minorHAnsi"/>
        </w:rPr>
        <w:t>UGYFBV</w:t>
      </w:r>
      <w:proofErr w:type="spellEnd"/>
      <w:r w:rsidR="00513B0D" w:rsidRPr="00EF2A61">
        <w:rPr>
          <w:rFonts w:asciiTheme="minorHAnsi" w:hAnsiTheme="minorHAnsi" w:cstheme="minorHAnsi"/>
        </w:rPr>
        <w:t>)</w:t>
      </w:r>
      <w:r w:rsidRPr="00EF2A61">
        <w:rPr>
          <w:rFonts w:asciiTheme="minorHAnsi" w:hAnsiTheme="minorHAnsi" w:cstheme="minorHAnsi"/>
        </w:rPr>
        <w:t xml:space="preserve"> kell jelenteni</w:t>
      </w:r>
      <w:r w:rsidR="00513B0D" w:rsidRPr="00EF2A61">
        <w:rPr>
          <w:rFonts w:asciiTheme="minorHAnsi" w:hAnsiTheme="minorHAnsi" w:cstheme="minorHAnsi"/>
        </w:rPr>
        <w:t>, külföldi partner esetén (</w:t>
      </w:r>
      <w:proofErr w:type="spellStart"/>
      <w:r w:rsidR="00513B0D" w:rsidRPr="00EF2A61">
        <w:rPr>
          <w:rFonts w:asciiTheme="minorHAnsi" w:hAnsiTheme="minorHAnsi" w:cstheme="minorHAnsi"/>
        </w:rPr>
        <w:t>UGYFKV</w:t>
      </w:r>
      <w:proofErr w:type="spellEnd"/>
      <w:r w:rsidR="00513B0D" w:rsidRPr="00EF2A61">
        <w:rPr>
          <w:rFonts w:asciiTheme="minorHAnsi" w:hAnsiTheme="minorHAnsi" w:cstheme="minorHAnsi"/>
        </w:rPr>
        <w:t xml:space="preserve">) pedig a </w:t>
      </w:r>
      <w:r w:rsidR="00A11732" w:rsidRPr="00EF2A61">
        <w:rPr>
          <w:rFonts w:asciiTheme="minorHAnsi" w:hAnsiTheme="minorHAnsi" w:cstheme="minorHAnsi"/>
        </w:rPr>
        <w:t>”</w:t>
      </w:r>
      <w:r w:rsidR="00A11732" w:rsidRPr="00EF2A61">
        <w:t xml:space="preserve"> </w:t>
      </w:r>
      <w:r w:rsidR="00A11732" w:rsidRPr="00EF2A61">
        <w:rPr>
          <w:rFonts w:asciiTheme="minorHAnsi" w:hAnsiTheme="minorHAnsi" w:cstheme="minorHAnsi"/>
        </w:rPr>
        <w:t>Vállalkozás külföldi azonosító” mezőnél</w:t>
      </w:r>
      <w:r w:rsidR="00513B0D" w:rsidRPr="00EF2A61">
        <w:rPr>
          <w:rFonts w:asciiTheme="minorHAnsi" w:hAnsiTheme="minorHAnsi" w:cstheme="minorHAnsi"/>
        </w:rPr>
        <w:t xml:space="preserve"> leírtak szerint kell eljárni.</w:t>
      </w:r>
      <w:r w:rsidRPr="00EF2A61">
        <w:rPr>
          <w:rFonts w:asciiTheme="minorHAnsi" w:hAnsiTheme="minorHAnsi" w:cstheme="minorHAnsi"/>
        </w:rPr>
        <w:t xml:space="preserve"> </w:t>
      </w:r>
      <w:r w:rsidR="00513B0D" w:rsidRPr="00EF2A61">
        <w:rPr>
          <w:rFonts w:asciiTheme="minorHAnsi" w:hAnsiTheme="minorHAnsi" w:cstheme="minorHAnsi"/>
        </w:rPr>
        <w:t>A</w:t>
      </w:r>
      <w:r w:rsidRPr="00EF2A61">
        <w:rPr>
          <w:rFonts w:asciiTheme="minorHAnsi" w:hAnsiTheme="minorHAnsi" w:cstheme="minorHAnsi"/>
        </w:rPr>
        <w:t xml:space="preserve">z </w:t>
      </w:r>
      <w:proofErr w:type="spellStart"/>
      <w:r w:rsidRPr="00EF2A61">
        <w:rPr>
          <w:rFonts w:asciiTheme="minorHAnsi" w:hAnsiTheme="minorHAnsi" w:cstheme="minorHAnsi"/>
        </w:rPr>
        <w:t>INST_UGYF</w:t>
      </w:r>
      <w:proofErr w:type="spellEnd"/>
      <w:r w:rsidRPr="00EF2A61">
        <w:rPr>
          <w:rFonts w:asciiTheme="minorHAnsi" w:hAnsiTheme="minorHAnsi" w:cstheme="minorHAnsi"/>
        </w:rPr>
        <w:t xml:space="preserve"> táblában </w:t>
      </w:r>
      <w:r w:rsidR="008452D2" w:rsidRPr="00EF2A61">
        <w:rPr>
          <w:color w:val="000000" w:themeColor="text1"/>
        </w:rPr>
        <w:t xml:space="preserve">garancia kedvezményezett esetén </w:t>
      </w:r>
      <w:r w:rsidRPr="00EF2A61">
        <w:rPr>
          <w:rFonts w:asciiTheme="minorHAnsi" w:hAnsiTheme="minorHAnsi" w:cstheme="minorHAnsi"/>
        </w:rPr>
        <w:t>az új, ’</w:t>
      </w:r>
      <w:proofErr w:type="spellStart"/>
      <w:r w:rsidRPr="00EF2A61">
        <w:rPr>
          <w:rFonts w:asciiTheme="minorHAnsi" w:hAnsiTheme="minorHAnsi" w:cstheme="minorHAnsi"/>
        </w:rPr>
        <w:t>GAR_KEDV</w:t>
      </w:r>
      <w:proofErr w:type="spellEnd"/>
      <w:r w:rsidRPr="00EF2A61">
        <w:rPr>
          <w:rFonts w:asciiTheme="minorHAnsi" w:hAnsiTheme="minorHAnsi" w:cstheme="minorHAnsi"/>
        </w:rPr>
        <w:t>’ kódértéket kell alkalmazni az „Ü</w:t>
      </w:r>
      <w:r w:rsidR="00F7766B" w:rsidRPr="00EF2A61">
        <w:rPr>
          <w:rFonts w:asciiTheme="minorHAnsi" w:hAnsiTheme="minorHAnsi" w:cstheme="minorHAnsi"/>
        </w:rPr>
        <w:t>gyfélminőség”</w:t>
      </w:r>
      <w:r w:rsidRPr="00EF2A61">
        <w:rPr>
          <w:rFonts w:asciiTheme="minorHAnsi" w:hAnsiTheme="minorHAnsi" w:cstheme="minorHAnsi"/>
        </w:rPr>
        <w:t xml:space="preserve"> mezőben.</w:t>
      </w:r>
      <w:r w:rsidR="005357A5" w:rsidRPr="00EF2A61">
        <w:rPr>
          <w:rFonts w:asciiTheme="minorHAnsi" w:hAnsiTheme="minorHAnsi" w:cstheme="minorHAnsi"/>
        </w:rPr>
        <w:t xml:space="preserve"> A kedvezményezett mindaddig jelentendő, ameddig a kibocsátott garancia él, annak megszűnése után a kedvezményezett sem jelentendő.</w:t>
      </w:r>
      <w:r w:rsidR="008452D2" w:rsidRPr="00EF2A61">
        <w:rPr>
          <w:rFonts w:asciiTheme="minorHAnsi" w:hAnsiTheme="minorHAnsi" w:cstheme="minorHAnsi"/>
        </w:rPr>
        <w:t xml:space="preserve"> A ’</w:t>
      </w:r>
      <w:proofErr w:type="spellStart"/>
      <w:r w:rsidR="008452D2" w:rsidRPr="00EF2A61">
        <w:rPr>
          <w:rFonts w:asciiTheme="minorHAnsi" w:hAnsiTheme="minorHAnsi" w:cstheme="minorHAnsi"/>
        </w:rPr>
        <w:t>GAR_KEDV</w:t>
      </w:r>
      <w:proofErr w:type="spellEnd"/>
      <w:r w:rsidR="008452D2" w:rsidRPr="00EF2A61">
        <w:rPr>
          <w:rFonts w:asciiTheme="minorHAnsi" w:hAnsiTheme="minorHAnsi" w:cstheme="minorHAnsi"/>
        </w:rPr>
        <w:t>’ kódérték megnevezése garancia kedvezményezettje, csak ezen típusú partnerek esetén alkalmazható.</w:t>
      </w:r>
    </w:p>
    <w:bookmarkEnd w:id="548"/>
    <w:p w14:paraId="3F2E50CC" w14:textId="53656CC5" w:rsidR="00CA2712" w:rsidRPr="00EF2A61" w:rsidRDefault="00CA2712" w:rsidP="00CA2712">
      <w:pPr>
        <w:rPr>
          <w:rFonts w:asciiTheme="minorHAnsi" w:hAnsiTheme="minorHAnsi" w:cstheme="minorHAnsi"/>
        </w:rPr>
      </w:pPr>
      <w:r w:rsidRPr="00EF2A61">
        <w:rPr>
          <w:rFonts w:asciiTheme="minorHAnsi" w:hAnsiTheme="minorHAnsi" w:cstheme="minorHAnsi"/>
        </w:rPr>
        <w:t xml:space="preserve">A GARANCIA és </w:t>
      </w:r>
      <w:proofErr w:type="spellStart"/>
      <w:r w:rsidRPr="00EF2A61">
        <w:rPr>
          <w:rFonts w:asciiTheme="minorHAnsi" w:hAnsiTheme="minorHAnsi" w:cstheme="minorHAnsi"/>
        </w:rPr>
        <w:t>EGYEB_OFFB</w:t>
      </w:r>
      <w:proofErr w:type="spellEnd"/>
      <w:r w:rsidRPr="00EF2A61">
        <w:rPr>
          <w:rFonts w:asciiTheme="minorHAnsi" w:hAnsiTheme="minorHAnsi" w:cstheme="minorHAnsi"/>
        </w:rPr>
        <w:t xml:space="preserve"> instrumentumokhoz nem szükséges az alábbi táblákat tölteni: </w:t>
      </w:r>
      <w:proofErr w:type="spellStart"/>
      <w:r w:rsidRPr="00EF2A61">
        <w:rPr>
          <w:rFonts w:asciiTheme="minorHAnsi" w:hAnsiTheme="minorHAnsi" w:cstheme="minorHAnsi"/>
        </w:rPr>
        <w:t>FOLY</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TORL</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ELOT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HKIV</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HBIR</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w:t>
      </w:r>
      <w:proofErr w:type="spellStart"/>
      <w:r w:rsidR="00CB26FA" w:rsidRPr="00EF2A61">
        <w:rPr>
          <w:rFonts w:asciiTheme="minorHAnsi" w:hAnsiTheme="minorHAnsi" w:cstheme="minorHAnsi"/>
        </w:rPr>
        <w:t>KESD</w:t>
      </w:r>
      <w:proofErr w:type="spellEnd"/>
      <w:r w:rsidR="00CB26FA" w:rsidRPr="00EF2A61">
        <w:rPr>
          <w:rFonts w:asciiTheme="minorHAnsi" w:hAnsiTheme="minorHAnsi" w:cstheme="minorHAnsi"/>
        </w:rPr>
        <w:t xml:space="preserve">, </w:t>
      </w:r>
      <w:proofErr w:type="spellStart"/>
      <w:r w:rsidRPr="00EF2A61">
        <w:rPr>
          <w:rFonts w:asciiTheme="minorHAnsi" w:hAnsiTheme="minorHAnsi" w:cstheme="minorHAnsi"/>
        </w:rPr>
        <w:t>INST_</w:t>
      </w:r>
      <w:proofErr w:type="gramStart"/>
      <w:r w:rsidRPr="00EF2A61">
        <w:rPr>
          <w:rFonts w:asciiTheme="minorHAnsi" w:hAnsiTheme="minorHAnsi" w:cstheme="minorHAnsi"/>
        </w:rPr>
        <w:t>KAM</w:t>
      </w:r>
      <w:proofErr w:type="spellEnd"/>
      <w:r w:rsidR="003909DB" w:rsidRPr="00EF2A61">
        <w:rPr>
          <w:rFonts w:asciiTheme="minorHAnsi" w:hAnsiTheme="minorHAnsi" w:cstheme="minorHAnsi"/>
        </w:rPr>
        <w:t xml:space="preserve"> ,</w:t>
      </w:r>
      <w:proofErr w:type="gramEnd"/>
      <w:r w:rsidR="003909DB" w:rsidRPr="00EF2A61">
        <w:rPr>
          <w:rFonts w:asciiTheme="minorHAnsi" w:hAnsiTheme="minorHAnsi" w:cstheme="minorHAnsi"/>
        </w:rPr>
        <w:t xml:space="preserve"> </w:t>
      </w:r>
      <w:proofErr w:type="spellStart"/>
      <w:r w:rsidR="003909DB" w:rsidRPr="00EF2A61">
        <w:rPr>
          <w:rFonts w:asciiTheme="minorHAnsi" w:hAnsiTheme="minorHAnsi" w:cstheme="minorHAnsi"/>
        </w:rPr>
        <w:t>TAX_UGYF</w:t>
      </w:r>
      <w:proofErr w:type="spellEnd"/>
      <w:r w:rsidRPr="00EF2A61">
        <w:rPr>
          <w:rFonts w:asciiTheme="minorHAnsi" w:hAnsiTheme="minorHAnsi" w:cstheme="minorHAnsi"/>
        </w:rPr>
        <w:t>.</w:t>
      </w:r>
      <w:r w:rsidR="00CB26FA" w:rsidRPr="00EF2A61">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EF2A61" w:rsidRDefault="00B24146" w:rsidP="00CA2712">
      <w:pPr>
        <w:rPr>
          <w:rFonts w:asciiTheme="minorHAnsi" w:hAnsiTheme="minorHAnsi" w:cstheme="minorHAnsi"/>
        </w:rPr>
      </w:pPr>
      <w:r w:rsidRPr="00EF2A61">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EF2A61">
        <w:rPr>
          <w:rFonts w:asciiTheme="minorHAnsi" w:hAnsiTheme="minorHAnsi" w:cstheme="minorHAnsi"/>
          <w:b/>
          <w:bCs/>
        </w:rPr>
        <w:t>„Projekttel kapcsolatos egyéb hitelintézeti kockázatvállalás?”</w:t>
      </w:r>
      <w:r w:rsidRPr="00EF2A61">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EF2A61">
        <w:rPr>
          <w:rFonts w:asciiTheme="minorHAnsi" w:hAnsiTheme="minorHAnsi" w:cstheme="minorHAnsi"/>
          <w:b/>
          <w:bCs/>
        </w:rPr>
        <w:t xml:space="preserve">„Projekttel kapcsolatos egyéb hitelintézeti </w:t>
      </w:r>
      <w:r w:rsidRPr="00EF2A61">
        <w:rPr>
          <w:rFonts w:asciiTheme="minorHAnsi" w:hAnsiTheme="minorHAnsi" w:cstheme="minorHAnsi"/>
          <w:b/>
          <w:bCs/>
          <w:i/>
          <w:iCs/>
        </w:rPr>
        <w:t>mérlegen kívüli</w:t>
      </w:r>
      <w:r w:rsidRPr="00EF2A61">
        <w:rPr>
          <w:rFonts w:asciiTheme="minorHAnsi" w:hAnsiTheme="minorHAnsi" w:cstheme="minorHAnsi"/>
          <w:b/>
          <w:bCs/>
        </w:rPr>
        <w:t xml:space="preserve"> kötelezettségvállalás nyilvántartási értéke”</w:t>
      </w:r>
      <w:r w:rsidRPr="00EF2A61">
        <w:rPr>
          <w:rFonts w:asciiTheme="minorHAnsi" w:hAnsiTheme="minorHAnsi" w:cstheme="minorHAnsi"/>
        </w:rPr>
        <w:t xml:space="preserve"> mezőben. Adott projekthez kapcsolódó mérlegen kívüli kötelezettségvállalások </w:t>
      </w:r>
      <w:r w:rsidR="008A4902" w:rsidRPr="00EF2A61">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EF2A61" w:rsidRDefault="00F41E06" w:rsidP="00CA2712">
      <w:pPr>
        <w:rPr>
          <w:rFonts w:asciiTheme="minorHAnsi" w:hAnsiTheme="minorHAnsi" w:cstheme="minorHAnsi"/>
        </w:rPr>
      </w:pPr>
    </w:p>
    <w:p w14:paraId="08EB94C5" w14:textId="7AFEBD34" w:rsidR="00F41E06" w:rsidRPr="00EF2A61" w:rsidRDefault="00F41E06" w:rsidP="00F41E06">
      <w:pPr>
        <w:pStyle w:val="Cmsor3"/>
        <w:rPr>
          <w:b/>
          <w:bCs w:val="0"/>
        </w:rPr>
      </w:pPr>
      <w:bookmarkStart w:id="549" w:name="_Toc206686198"/>
      <w:bookmarkStart w:id="550" w:name="_Toc188019126"/>
      <w:proofErr w:type="spellStart"/>
      <w:r w:rsidRPr="00EF2A61">
        <w:rPr>
          <w:b/>
          <w:bCs w:val="0"/>
        </w:rPr>
        <w:t>CSOK</w:t>
      </w:r>
      <w:proofErr w:type="spellEnd"/>
      <w:r w:rsidRPr="00EF2A61">
        <w:rPr>
          <w:b/>
          <w:bCs w:val="0"/>
        </w:rPr>
        <w:t xml:space="preserve"> támogatások jelentési módja</w:t>
      </w:r>
      <w:bookmarkEnd w:id="549"/>
      <w:bookmarkEnd w:id="550"/>
    </w:p>
    <w:p w14:paraId="7F4F68A4" w14:textId="77777777" w:rsidR="00F41E06" w:rsidRPr="00EF2A61" w:rsidRDefault="00F41E06" w:rsidP="00F41E06">
      <w:pPr>
        <w:spacing w:after="0"/>
        <w:rPr>
          <w:rFonts w:asciiTheme="minorHAnsi" w:eastAsia="Times New Roman" w:hAnsiTheme="minorHAnsi" w:cstheme="minorHAnsi"/>
        </w:rPr>
      </w:pPr>
    </w:p>
    <w:p w14:paraId="1AF7E24B" w14:textId="2AD7B4F1"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2022. június vonatkozási időtől kezdődően 2023. december vonatkozási időig a következőképpen kell eljárni a K23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támogatással kapcsolatos kódértékeinek megfeleltetése tekintetében:</w:t>
      </w:r>
    </w:p>
    <w:p w14:paraId="32B121F3" w14:textId="77777777"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EF2A61"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EF2A61" w:rsidRDefault="005F7760" w:rsidP="00F41E06">
      <w:pPr>
        <w:pStyle w:val="Listaszerbekezds"/>
        <w:numPr>
          <w:ilvl w:val="0"/>
          <w:numId w:val="0"/>
        </w:numPr>
        <w:spacing w:after="0"/>
        <w:contextualSpacing w:val="0"/>
        <w:rPr>
          <w:rFonts w:asciiTheme="minorHAnsi" w:eastAsia="Times New Roman" w:hAnsiTheme="minorHAnsi" w:cstheme="minorHAnsi"/>
        </w:rPr>
      </w:pPr>
      <w:r w:rsidRPr="00EF2A61">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EF2A61" w:rsidRDefault="00F41E06" w:rsidP="00F41E06">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Fontos kiemelni </w:t>
      </w:r>
      <w:r w:rsidR="00371748" w:rsidRPr="00EF2A61">
        <w:rPr>
          <w:rFonts w:asciiTheme="minorHAnsi" w:eastAsia="Times New Roman" w:hAnsiTheme="minorHAnsi" w:cstheme="minorHAnsi"/>
        </w:rPr>
        <w:t xml:space="preserve">a táblázattal kapcsolatban </w:t>
      </w:r>
      <w:r w:rsidRPr="00EF2A61">
        <w:rPr>
          <w:rFonts w:asciiTheme="minorHAnsi" w:eastAsia="Times New Roman" w:hAnsiTheme="minorHAnsi" w:cstheme="minorHAnsi"/>
        </w:rPr>
        <w:t>az alábbiakat:</w:t>
      </w:r>
    </w:p>
    <w:p w14:paraId="24E71813" w14:textId="391CCB35" w:rsidR="00F41E06" w:rsidRPr="00EF2A61" w:rsidRDefault="00F41E06" w:rsidP="00F86D1F">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EF2A61">
        <w:rPr>
          <w:rFonts w:asciiTheme="minorHAnsi" w:eastAsia="Times New Roman" w:hAnsiTheme="minorHAnsi" w:cstheme="minorHAnsi"/>
        </w:rPr>
        <w:t>CSKP</w:t>
      </w:r>
      <w:proofErr w:type="spellEnd"/>
      <w:r w:rsidRPr="00EF2A61">
        <w:rPr>
          <w:rFonts w:asciiTheme="minorHAnsi" w:eastAsia="Times New Roman" w:hAnsiTheme="minorHAnsi" w:cstheme="minorHAnsi"/>
        </w:rPr>
        <w:t xml:space="preserve"> kódértéken kell szerepeljen, ennek megfelelően a HITREG-ben a „Hitelkonstrukció” mezőben ’</w:t>
      </w:r>
      <w:proofErr w:type="spellStart"/>
      <w:r w:rsidRPr="00EF2A61">
        <w:rPr>
          <w:rFonts w:asciiTheme="minorHAnsi" w:eastAsia="Times New Roman" w:hAnsiTheme="minorHAnsi" w:cstheme="minorHAnsi"/>
        </w:rPr>
        <w:t>NEM_TAM</w:t>
      </w:r>
      <w:proofErr w:type="spellEnd"/>
      <w:r w:rsidRPr="00EF2A61">
        <w:rPr>
          <w:rFonts w:asciiTheme="minorHAnsi" w:eastAsia="Times New Roman" w:hAnsiTheme="minorHAnsi" w:cstheme="minorHAnsi"/>
        </w:rPr>
        <w:t xml:space="preserve">’ kódérték, az „Állami támogatás pl.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kapcsolódik-e az instrumentumhoz?” mezőben pedig az a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kódérték szerepeltetendő, ami a támogatott ágon is szerepel (</w:t>
      </w:r>
      <w:proofErr w:type="spellStart"/>
      <w:r w:rsidRPr="00EF2A61">
        <w:rPr>
          <w:rFonts w:asciiTheme="minorHAnsi" w:eastAsia="Times New Roman" w:hAnsiTheme="minorHAnsi" w:cstheme="minorHAnsi"/>
        </w:rPr>
        <w:t>CSKK</w:t>
      </w:r>
      <w:proofErr w:type="spellEnd"/>
      <w:r w:rsidRPr="00EF2A61">
        <w:rPr>
          <w:rFonts w:asciiTheme="minorHAnsi" w:eastAsia="Times New Roman" w:hAnsiTheme="minorHAnsi" w:cstheme="minorHAnsi"/>
        </w:rPr>
        <w:t xml:space="preserve">, CSK2, CSK3 vagy </w:t>
      </w:r>
      <w:proofErr w:type="spellStart"/>
      <w:r w:rsidRPr="00EF2A61">
        <w:rPr>
          <w:rFonts w:asciiTheme="minorHAnsi" w:eastAsia="Times New Roman" w:hAnsiTheme="minorHAnsi" w:cstheme="minorHAnsi"/>
        </w:rPr>
        <w:t>CSKT</w:t>
      </w:r>
      <w:proofErr w:type="spellEnd"/>
      <w:r w:rsidRPr="00EF2A61">
        <w:rPr>
          <w:rFonts w:asciiTheme="minorHAnsi" w:eastAsia="Times New Roman" w:hAnsiTheme="minorHAnsi" w:cstheme="minorHAnsi"/>
        </w:rPr>
        <w:t>).</w:t>
      </w:r>
    </w:p>
    <w:p w14:paraId="38D9F39F" w14:textId="77798F7A" w:rsidR="00371748" w:rsidRPr="00EF2A61" w:rsidRDefault="00371748" w:rsidP="00F41E06">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 xml:space="preserve">A </w:t>
      </w:r>
      <w:proofErr w:type="spellStart"/>
      <w:r w:rsidRPr="00EF2A61">
        <w:rPr>
          <w:rFonts w:asciiTheme="minorHAnsi" w:eastAsia="Times New Roman" w:hAnsiTheme="minorHAnsi" w:cstheme="minorHAnsi"/>
        </w:rPr>
        <w:t>CSKK</w:t>
      </w:r>
      <w:proofErr w:type="spellEnd"/>
      <w:r w:rsidRPr="00EF2A61">
        <w:rPr>
          <w:rFonts w:asciiTheme="minorHAnsi" w:eastAsia="Times New Roman" w:hAnsiTheme="minorHAnsi" w:cstheme="minorHAnsi"/>
        </w:rPr>
        <w:t>, CSK2, CSK3 kódok esetén a „</w:t>
      </w:r>
      <w:r w:rsidR="005F7760" w:rsidRPr="00EF2A61">
        <w:rPr>
          <w:rFonts w:asciiTheme="minorHAnsi" w:eastAsia="Times New Roman" w:hAnsiTheme="minorHAnsi" w:cstheme="minorHAnsi"/>
        </w:rPr>
        <w:t>Hitelkonstrukció</w:t>
      </w:r>
      <w:r w:rsidRPr="00EF2A61">
        <w:rPr>
          <w:rFonts w:asciiTheme="minorHAnsi" w:eastAsia="Times New Roman" w:hAnsiTheme="minorHAnsi" w:cstheme="minorHAnsi"/>
        </w:rPr>
        <w:t>” mezőben ’</w:t>
      </w:r>
      <w:proofErr w:type="spellStart"/>
      <w:r w:rsidRPr="00EF2A61">
        <w:rPr>
          <w:rFonts w:asciiTheme="minorHAnsi" w:eastAsia="Times New Roman" w:hAnsiTheme="minorHAnsi" w:cstheme="minorHAnsi"/>
        </w:rPr>
        <w:t>EGYEB</w:t>
      </w:r>
      <w:proofErr w:type="spellEnd"/>
      <w:r w:rsidRPr="00EF2A61">
        <w:rPr>
          <w:rFonts w:asciiTheme="minorHAnsi" w:eastAsia="Times New Roman" w:hAnsiTheme="minorHAnsi" w:cstheme="minorHAnsi"/>
        </w:rPr>
        <w:t>’ vagy ’</w:t>
      </w:r>
      <w:proofErr w:type="spellStart"/>
      <w:r w:rsidRPr="00EF2A61">
        <w:rPr>
          <w:rFonts w:asciiTheme="minorHAnsi" w:eastAsia="Times New Roman" w:hAnsiTheme="minorHAnsi" w:cstheme="minorHAnsi"/>
        </w:rPr>
        <w:t>NHPZ</w:t>
      </w:r>
      <w:proofErr w:type="spellEnd"/>
      <w:r w:rsidRPr="00EF2A61">
        <w:rPr>
          <w:rFonts w:asciiTheme="minorHAnsi" w:eastAsia="Times New Roman" w:hAnsiTheme="minorHAnsi" w:cstheme="minorHAnsi"/>
        </w:rPr>
        <w:t>’ kódérték alkalmazható, ’</w:t>
      </w:r>
      <w:proofErr w:type="spellStart"/>
      <w:r w:rsidRPr="00EF2A61">
        <w:rPr>
          <w:rFonts w:asciiTheme="minorHAnsi" w:eastAsia="Times New Roman" w:hAnsiTheme="minorHAnsi" w:cstheme="minorHAnsi"/>
        </w:rPr>
        <w:t>TLAK</w:t>
      </w:r>
      <w:proofErr w:type="spellEnd"/>
      <w:r w:rsidRPr="00EF2A61">
        <w:rPr>
          <w:rFonts w:asciiTheme="minorHAnsi" w:eastAsia="Times New Roman" w:hAnsiTheme="minorHAnsi" w:cstheme="minorHAnsi"/>
        </w:rPr>
        <w:t>’ nem.</w:t>
      </w:r>
    </w:p>
    <w:p w14:paraId="7F88F586" w14:textId="444F1522" w:rsidR="00371748" w:rsidRPr="00EF2A61" w:rsidRDefault="00371748" w:rsidP="00F41E06">
      <w:pPr>
        <w:pStyle w:val="Listaszerbekezds"/>
        <w:numPr>
          <w:ilvl w:val="0"/>
          <w:numId w:val="95"/>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w:t>
      </w:r>
      <w:proofErr w:type="spellStart"/>
      <w:r w:rsidRPr="00EF2A61">
        <w:rPr>
          <w:rFonts w:asciiTheme="minorHAnsi" w:eastAsia="Times New Roman" w:hAnsiTheme="minorHAnsi" w:cstheme="minorHAnsi"/>
        </w:rPr>
        <w:t>TLAK</w:t>
      </w:r>
      <w:proofErr w:type="spellEnd"/>
      <w:r w:rsidRPr="00EF2A61">
        <w:rPr>
          <w:rFonts w:asciiTheme="minorHAnsi" w:eastAsia="Times New Roman" w:hAnsiTheme="minorHAnsi" w:cstheme="minorHAnsi"/>
        </w:rPr>
        <w:t>’ kódérték csak a ’</w:t>
      </w:r>
      <w:proofErr w:type="spellStart"/>
      <w:r w:rsidRPr="00EF2A61">
        <w:rPr>
          <w:rFonts w:asciiTheme="minorHAnsi" w:eastAsia="Times New Roman" w:hAnsiTheme="minorHAnsi" w:cstheme="minorHAnsi"/>
        </w:rPr>
        <w:t>CSKT</w:t>
      </w:r>
      <w:proofErr w:type="spellEnd"/>
      <w:r w:rsidRPr="00EF2A61">
        <w:rPr>
          <w:rFonts w:asciiTheme="minorHAnsi" w:eastAsia="Times New Roman" w:hAnsiTheme="minorHAnsi" w:cstheme="minorHAnsi"/>
        </w:rPr>
        <w:t>’ vagy a ’</w:t>
      </w:r>
      <w:proofErr w:type="spellStart"/>
      <w:r w:rsidRPr="00EF2A61">
        <w:rPr>
          <w:rFonts w:asciiTheme="minorHAnsi" w:eastAsia="Times New Roman" w:hAnsiTheme="minorHAnsi" w:cstheme="minorHAnsi"/>
        </w:rPr>
        <w:t>CSKF</w:t>
      </w:r>
      <w:proofErr w:type="spellEnd"/>
      <w:r w:rsidRPr="00EF2A61">
        <w:rPr>
          <w:rFonts w:asciiTheme="minorHAnsi" w:eastAsia="Times New Roman" w:hAnsiTheme="minorHAnsi" w:cstheme="minorHAnsi"/>
        </w:rPr>
        <w:t>’ állami támogatás forma mellett alkalmazható (utóbbi esetén az ’</w:t>
      </w:r>
      <w:proofErr w:type="spellStart"/>
      <w:r w:rsidRPr="00EF2A61">
        <w:rPr>
          <w:rFonts w:asciiTheme="minorHAnsi" w:eastAsia="Times New Roman" w:hAnsiTheme="minorHAnsi" w:cstheme="minorHAnsi"/>
        </w:rPr>
        <w:t>EGYEB</w:t>
      </w:r>
      <w:proofErr w:type="spellEnd"/>
      <w:r w:rsidRPr="00EF2A61">
        <w:rPr>
          <w:rFonts w:asciiTheme="minorHAnsi" w:eastAsia="Times New Roman" w:hAnsiTheme="minorHAnsi" w:cstheme="minorHAnsi"/>
        </w:rPr>
        <w:t>’ hitelkonstrukció is megengedett.</w:t>
      </w:r>
    </w:p>
    <w:p w14:paraId="14D65AC2" w14:textId="77777777" w:rsidR="00371748" w:rsidRPr="00EF2A61" w:rsidRDefault="00371748" w:rsidP="00371748">
      <w:pPr>
        <w:spacing w:after="0"/>
        <w:rPr>
          <w:rFonts w:asciiTheme="minorHAnsi" w:eastAsia="Times New Roman" w:hAnsiTheme="minorHAnsi" w:cstheme="minorHAnsi"/>
        </w:rPr>
      </w:pPr>
    </w:p>
    <w:p w14:paraId="1CE6B7BE" w14:textId="7B8ADB70" w:rsidR="00371748" w:rsidRPr="00EF2A61" w:rsidRDefault="00371748">
      <w:pPr>
        <w:spacing w:after="0"/>
        <w:rPr>
          <w:rFonts w:asciiTheme="minorHAnsi" w:eastAsia="Times New Roman" w:hAnsiTheme="minorHAnsi" w:cstheme="minorHAnsi"/>
        </w:rPr>
      </w:pPr>
      <w:r w:rsidRPr="00EF2A61">
        <w:rPr>
          <w:rFonts w:asciiTheme="minorHAnsi" w:eastAsia="Times New Roman" w:hAnsiTheme="minorHAnsi" w:cstheme="minorHAnsi"/>
        </w:rPr>
        <w:t xml:space="preserve">Mivel </w:t>
      </w:r>
      <w:r w:rsidRPr="00EF2A61">
        <w:rPr>
          <w:rFonts w:asciiTheme="minorHAnsi" w:eastAsia="Times New Roman" w:hAnsiTheme="minorHAnsi" w:cstheme="minorHAnsi"/>
          <w:b/>
          <w:bCs/>
        </w:rPr>
        <w:t>2024. január</w:t>
      </w:r>
      <w:r w:rsidRPr="00EF2A61">
        <w:rPr>
          <w:rFonts w:asciiTheme="minorHAnsi" w:eastAsia="Times New Roman" w:hAnsiTheme="minorHAnsi" w:cstheme="minorHAnsi"/>
        </w:rPr>
        <w:t xml:space="preserve"> vonatkozási időtől kezdődően új támogatási formák </w:t>
      </w:r>
      <w:del w:id="551" w:author="MNB" w:date="2025-08-29T10:22:00Z" w16du:dateUtc="2025-08-29T08:22:00Z">
        <w:r>
          <w:rPr>
            <w:rFonts w:asciiTheme="minorHAnsi" w:eastAsia="Times New Roman" w:hAnsiTheme="minorHAnsi" w:cstheme="minorHAnsi"/>
          </w:rPr>
          <w:delText>lépnek</w:delText>
        </w:r>
      </w:del>
      <w:ins w:id="552" w:author="MNB" w:date="2025-08-29T10:22:00Z" w16du:dateUtc="2025-08-29T08:22:00Z">
        <w:r w:rsidRPr="00EF2A61">
          <w:rPr>
            <w:rFonts w:asciiTheme="minorHAnsi" w:eastAsia="Times New Roman" w:hAnsiTheme="minorHAnsi" w:cstheme="minorHAnsi"/>
          </w:rPr>
          <w:t>lép</w:t>
        </w:r>
        <w:r w:rsidR="006654FB" w:rsidRPr="00EF2A61">
          <w:rPr>
            <w:rFonts w:asciiTheme="minorHAnsi" w:eastAsia="Times New Roman" w:hAnsiTheme="minorHAnsi" w:cstheme="minorHAnsi"/>
          </w:rPr>
          <w:t>t</w:t>
        </w:r>
        <w:r w:rsidRPr="00EF2A61">
          <w:rPr>
            <w:rFonts w:asciiTheme="minorHAnsi" w:eastAsia="Times New Roman" w:hAnsiTheme="minorHAnsi" w:cstheme="minorHAnsi"/>
          </w:rPr>
          <w:t>ek</w:t>
        </w:r>
      </w:ins>
      <w:r w:rsidRPr="00EF2A61">
        <w:rPr>
          <w:rFonts w:asciiTheme="minorHAnsi" w:eastAsia="Times New Roman" w:hAnsiTheme="minorHAnsi" w:cstheme="minorHAnsi"/>
        </w:rPr>
        <w:t xml:space="preserve"> életbe</w:t>
      </w:r>
      <w:r w:rsidRPr="00EF2A61">
        <w:rPr>
          <w:rStyle w:val="Lbjegyzet-hivatkozs"/>
          <w:rFonts w:asciiTheme="minorHAnsi" w:eastAsia="Times New Roman" w:hAnsiTheme="minorHAnsi" w:cstheme="minorHAnsi"/>
        </w:rPr>
        <w:footnoteReference w:id="8"/>
      </w:r>
      <w:r w:rsidRPr="00EF2A61">
        <w:rPr>
          <w:rFonts w:asciiTheme="minorHAnsi" w:eastAsia="Times New Roman" w:hAnsiTheme="minorHAnsi" w:cstheme="minorHAnsi"/>
        </w:rPr>
        <w:t xml:space="preserve"> és ennek megfelelően </w:t>
      </w:r>
      <w:del w:id="553" w:author="MNB" w:date="2025-08-29T10:22:00Z" w16du:dateUtc="2025-08-29T08:22:00Z">
        <w:r>
          <w:rPr>
            <w:rFonts w:asciiTheme="minorHAnsi" w:eastAsia="Times New Roman" w:hAnsiTheme="minorHAnsi" w:cstheme="minorHAnsi"/>
          </w:rPr>
          <w:delText>változnak</w:delText>
        </w:r>
      </w:del>
      <w:ins w:id="554" w:author="MNB" w:date="2025-08-29T10:22:00Z" w16du:dateUtc="2025-08-29T08:22:00Z">
        <w:r w:rsidRPr="00EF2A61">
          <w:rPr>
            <w:rFonts w:asciiTheme="minorHAnsi" w:eastAsia="Times New Roman" w:hAnsiTheme="minorHAnsi" w:cstheme="minorHAnsi"/>
          </w:rPr>
          <w:t>változ</w:t>
        </w:r>
        <w:r w:rsidR="006654FB" w:rsidRPr="00EF2A61">
          <w:rPr>
            <w:rFonts w:asciiTheme="minorHAnsi" w:eastAsia="Times New Roman" w:hAnsiTheme="minorHAnsi" w:cstheme="minorHAnsi"/>
          </w:rPr>
          <w:t>t</w:t>
        </w:r>
        <w:r w:rsidRPr="00EF2A61">
          <w:rPr>
            <w:rFonts w:asciiTheme="minorHAnsi" w:eastAsia="Times New Roman" w:hAnsiTheme="minorHAnsi" w:cstheme="minorHAnsi"/>
          </w:rPr>
          <w:t>ak</w:t>
        </w:r>
      </w:ins>
      <w:r w:rsidRPr="00EF2A61">
        <w:rPr>
          <w:rFonts w:asciiTheme="minorHAnsi" w:eastAsia="Times New Roman" w:hAnsiTheme="minorHAnsi" w:cstheme="minorHAnsi"/>
        </w:rPr>
        <w:t xml:space="preserve"> a K23 kódú adatgyűjtésre vonatkozó előírások, az alábbiak szerint </w:t>
      </w:r>
      <w:del w:id="555" w:author="MNB" w:date="2025-08-29T10:22:00Z" w16du:dateUtc="2025-08-29T08:22:00Z">
        <w:r>
          <w:rPr>
            <w:rFonts w:asciiTheme="minorHAnsi" w:eastAsia="Times New Roman" w:hAnsiTheme="minorHAnsi" w:cstheme="minorHAnsi"/>
          </w:rPr>
          <w:delText>változik</w:delText>
        </w:r>
      </w:del>
      <w:ins w:id="556" w:author="MNB" w:date="2025-08-29T10:22:00Z" w16du:dateUtc="2025-08-29T08:22:00Z">
        <w:r w:rsidRPr="00EF2A61">
          <w:rPr>
            <w:rFonts w:asciiTheme="minorHAnsi" w:eastAsia="Times New Roman" w:hAnsiTheme="minorHAnsi" w:cstheme="minorHAnsi"/>
          </w:rPr>
          <w:t>változ</w:t>
        </w:r>
        <w:r w:rsidR="006654FB" w:rsidRPr="00EF2A61">
          <w:rPr>
            <w:rFonts w:asciiTheme="minorHAnsi" w:eastAsia="Times New Roman" w:hAnsiTheme="minorHAnsi" w:cstheme="minorHAnsi"/>
          </w:rPr>
          <w:t>ott</w:t>
        </w:r>
      </w:ins>
      <w:r w:rsidRPr="00EF2A61">
        <w:rPr>
          <w:rFonts w:asciiTheme="minorHAnsi" w:eastAsia="Times New Roman" w:hAnsiTheme="minorHAnsi" w:cstheme="minorHAnsi"/>
        </w:rPr>
        <w:t xml:space="preserve"> a HITREG-K23 megfeleltető tábla:</w:t>
      </w:r>
    </w:p>
    <w:p w14:paraId="3D030C9B" w14:textId="77777777" w:rsidR="007D3CE7" w:rsidRPr="00EF2A61" w:rsidRDefault="007D3CE7">
      <w:pPr>
        <w:spacing w:after="0"/>
        <w:rPr>
          <w:rFonts w:asciiTheme="minorHAnsi" w:eastAsia="Times New Roman" w:hAnsiTheme="minorHAnsi" w:cstheme="minorHAnsi"/>
        </w:rPr>
      </w:pPr>
    </w:p>
    <w:p w14:paraId="7DA35DB9" w14:textId="0D82324F" w:rsidR="007D3CE7" w:rsidRPr="00EF2A61" w:rsidRDefault="007D3CE7" w:rsidP="00D2241A">
      <w:pPr>
        <w:spacing w:after="0"/>
        <w:rPr>
          <w:rFonts w:asciiTheme="minorHAnsi" w:eastAsia="Times New Roman" w:hAnsiTheme="minorHAnsi" w:cstheme="minorHAnsi"/>
        </w:rPr>
      </w:pPr>
    </w:p>
    <w:p w14:paraId="1DFC26F6" w14:textId="77777777" w:rsidR="00F41E06" w:rsidRPr="00EF2A61" w:rsidRDefault="00F41E06" w:rsidP="00CA2712">
      <w:pPr>
        <w:rPr>
          <w:rFonts w:asciiTheme="minorHAnsi" w:hAnsiTheme="minorHAnsi" w:cstheme="minorHAnsi"/>
        </w:rPr>
      </w:pPr>
    </w:p>
    <w:p w14:paraId="25BAF90C" w14:textId="7A62D619" w:rsidR="005F7760" w:rsidRPr="00EF2A61" w:rsidRDefault="005F7760" w:rsidP="00CA2712">
      <w:pPr>
        <w:rPr>
          <w:rFonts w:asciiTheme="minorHAnsi" w:hAnsiTheme="minorHAnsi" w:cstheme="minorHAnsi"/>
        </w:rPr>
      </w:pPr>
    </w:p>
    <w:p w14:paraId="4E172888" w14:textId="30D6C520" w:rsidR="005F7760" w:rsidRPr="00EF2A61" w:rsidRDefault="005F7760" w:rsidP="00CA2712">
      <w:pPr>
        <w:rPr>
          <w:rFonts w:asciiTheme="minorHAnsi" w:hAnsiTheme="minorHAnsi" w:cstheme="minorHAnsi"/>
        </w:rPr>
      </w:pPr>
      <w:r w:rsidRPr="00EF2A61">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EF2A61" w:rsidRDefault="00B63521" w:rsidP="00CA2712">
      <w:pPr>
        <w:rPr>
          <w:rFonts w:asciiTheme="minorHAnsi" w:hAnsiTheme="minorHAnsi" w:cstheme="minorHAnsi"/>
        </w:rPr>
      </w:pPr>
      <w:r w:rsidRPr="00EF2A61">
        <w:rPr>
          <w:rFonts w:asciiTheme="minorHAnsi" w:hAnsiTheme="minorHAnsi" w:cstheme="minorHAnsi"/>
        </w:rPr>
        <w:t>Fenti táblázattal</w:t>
      </w:r>
      <w:r w:rsidR="00111D6E" w:rsidRPr="00EF2A61">
        <w:rPr>
          <w:rFonts w:asciiTheme="minorHAnsi" w:hAnsiTheme="minorHAnsi" w:cstheme="minorHAnsi"/>
        </w:rPr>
        <w:t xml:space="preserve"> </w:t>
      </w:r>
      <w:r w:rsidRPr="00EF2A61">
        <w:rPr>
          <w:rFonts w:asciiTheme="minorHAnsi" w:hAnsiTheme="minorHAnsi" w:cstheme="minorHAnsi"/>
        </w:rPr>
        <w:t>kapcsolatban</w:t>
      </w:r>
      <w:r w:rsidR="00111D6E" w:rsidRPr="00EF2A61">
        <w:rPr>
          <w:rFonts w:asciiTheme="minorHAnsi" w:hAnsiTheme="minorHAnsi" w:cstheme="minorHAnsi"/>
        </w:rPr>
        <w:t xml:space="preserve"> </w:t>
      </w:r>
      <w:r w:rsidRPr="00EF2A61">
        <w:rPr>
          <w:rFonts w:asciiTheme="minorHAnsi" w:hAnsiTheme="minorHAnsi" w:cstheme="minorHAnsi"/>
        </w:rPr>
        <w:t>fontos kiemelni a következőket:</w:t>
      </w:r>
    </w:p>
    <w:p w14:paraId="742D6F7B" w14:textId="19115D96"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ahogy a táblázat is tartalmazza, a </w:t>
      </w:r>
      <w:proofErr w:type="spellStart"/>
      <w:r w:rsidRPr="00EF2A61">
        <w:rPr>
          <w:rFonts w:asciiTheme="minorHAnsi" w:hAnsiTheme="minorHAnsi" w:cstheme="minorHAnsi"/>
        </w:rPr>
        <w:t>CSKK</w:t>
      </w:r>
      <w:proofErr w:type="spellEnd"/>
      <w:r w:rsidRPr="00EF2A61">
        <w:rPr>
          <w:rFonts w:asciiTheme="minorHAnsi" w:hAnsiTheme="minorHAnsi" w:cstheme="minorHAnsi"/>
        </w:rPr>
        <w:t xml:space="preserve"> kódérték </w:t>
      </w:r>
      <w:del w:id="557" w:author="MNB" w:date="2025-08-29T10:22:00Z" w16du:dateUtc="2025-08-29T08:22:00Z">
        <w:r>
          <w:rPr>
            <w:rFonts w:asciiTheme="minorHAnsi" w:hAnsiTheme="minorHAnsi" w:cstheme="minorHAnsi"/>
          </w:rPr>
          <w:delText>megszűnik</w:delText>
        </w:r>
      </w:del>
      <w:ins w:id="558" w:author="MNB" w:date="2025-08-29T10:22:00Z" w16du:dateUtc="2025-08-29T08:22:00Z">
        <w:r w:rsidRPr="00EF2A61">
          <w:rPr>
            <w:rFonts w:asciiTheme="minorHAnsi" w:hAnsiTheme="minorHAnsi" w:cstheme="minorHAnsi"/>
          </w:rPr>
          <w:t>megszűn</w:t>
        </w:r>
        <w:r w:rsidR="005D595B" w:rsidRPr="00EF2A61">
          <w:rPr>
            <w:rFonts w:asciiTheme="minorHAnsi" w:hAnsiTheme="minorHAnsi" w:cstheme="minorHAnsi"/>
          </w:rPr>
          <w:t>t</w:t>
        </w:r>
      </w:ins>
      <w:r w:rsidRPr="00EF2A61">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EF2A61">
        <w:rPr>
          <w:rFonts w:asciiTheme="minorHAnsi" w:hAnsiTheme="minorHAnsi" w:cstheme="minorHAnsi"/>
        </w:rPr>
        <w:t>2024.01.01-jén vagy azt követően kötött ú</w:t>
      </w:r>
      <w:r w:rsidRPr="00EF2A61">
        <w:rPr>
          <w:rFonts w:asciiTheme="minorHAnsi" w:hAnsiTheme="minorHAnsi" w:cstheme="minorHAnsi"/>
        </w:rPr>
        <w:t>j szerződéshez kapcsolódóan nem alkalmazható a kódérték.</w:t>
      </w:r>
    </w:p>
    <w:p w14:paraId="36A7DB2B" w14:textId="12065E54"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CSK2 és CSK3 kódértékek</w:t>
      </w:r>
      <w:r w:rsidR="009B0F39" w:rsidRPr="00EF2A61">
        <w:rPr>
          <w:rFonts w:asciiTheme="minorHAnsi" w:hAnsiTheme="minorHAnsi" w:cstheme="minorHAnsi"/>
        </w:rPr>
        <w:t xml:space="preserve"> a 2024.01.01-jén és azt követően kötött</w:t>
      </w:r>
      <w:r w:rsidRPr="00EF2A61">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EF2A61">
        <w:rPr>
          <w:rFonts w:asciiTheme="minorHAnsi" w:hAnsiTheme="minorHAnsi" w:cstheme="minorHAnsi"/>
        </w:rPr>
        <w:t>, illetve újratárgyalás vagy átstrukturálás esetén is használhatóak</w:t>
      </w:r>
      <w:r w:rsidRPr="00EF2A61">
        <w:rPr>
          <w:rFonts w:asciiTheme="minorHAnsi" w:hAnsiTheme="minorHAnsi" w:cstheme="minorHAnsi"/>
        </w:rPr>
        <w:t>.</w:t>
      </w:r>
    </w:p>
    <w:p w14:paraId="5FAA993B" w14:textId="0C0C933E"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CSKT</w:t>
      </w:r>
      <w:proofErr w:type="spellEnd"/>
      <w:r w:rsidRPr="00EF2A61">
        <w:rPr>
          <w:rFonts w:asciiTheme="minorHAnsi" w:hAnsiTheme="minorHAnsi" w:cstheme="minorHAnsi"/>
        </w:rPr>
        <w:t xml:space="preserve"> kódérték megfeleltetésénél látszik, hogy ’</w:t>
      </w:r>
      <w:proofErr w:type="spellStart"/>
      <w:r w:rsidRPr="00EF2A61">
        <w:rPr>
          <w:rFonts w:asciiTheme="minorHAnsi" w:hAnsiTheme="minorHAnsi" w:cstheme="minorHAnsi"/>
        </w:rPr>
        <w:t>TLAK</w:t>
      </w:r>
      <w:proofErr w:type="spellEnd"/>
      <w:r w:rsidRPr="00EF2A61">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sidRPr="00EF2A61">
        <w:rPr>
          <w:rFonts w:asciiTheme="minorHAnsi" w:hAnsiTheme="minorHAnsi" w:cstheme="minorHAnsi"/>
        </w:rPr>
        <w:t xml:space="preserve">kistelepüléseken nyújtható otthonteremtési </w:t>
      </w:r>
      <w:r w:rsidRPr="00EF2A61">
        <w:rPr>
          <w:rFonts w:asciiTheme="minorHAnsi" w:hAnsiTheme="minorHAnsi" w:cstheme="minorHAnsi"/>
        </w:rPr>
        <w:t xml:space="preserve">támogatás mellé, amely NEM a </w:t>
      </w:r>
      <w:r w:rsidRPr="00EF2A61">
        <w:t xml:space="preserve">302/2023. (VII.11) Kormányrendeletben és </w:t>
      </w:r>
      <w:r w:rsidR="00D542E9" w:rsidRPr="00EF2A61">
        <w:t xml:space="preserve">a </w:t>
      </w:r>
      <w:r w:rsidRPr="00EF2A61">
        <w:t>NEM 518/2023. (XI.30.) Kormányrendeletben foglalt támogatott hitel</w:t>
      </w:r>
      <w:r w:rsidR="00111D6E" w:rsidRPr="00EF2A61">
        <w:t>.</w:t>
      </w:r>
    </w:p>
    <w:p w14:paraId="155760D7" w14:textId="4A400DBF" w:rsidR="00B63521" w:rsidRPr="00EF2A61" w:rsidRDefault="00B63521" w:rsidP="00B63521">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amennyiben a K23-as jelentésben </w:t>
      </w:r>
      <w:proofErr w:type="spellStart"/>
      <w:r w:rsidRPr="00EF2A61">
        <w:rPr>
          <w:rFonts w:asciiTheme="minorHAnsi" w:hAnsiTheme="minorHAnsi" w:cstheme="minorHAnsi"/>
        </w:rPr>
        <w:t>CSKP</w:t>
      </w:r>
      <w:proofErr w:type="spellEnd"/>
      <w:r w:rsidRPr="00EF2A61">
        <w:rPr>
          <w:rFonts w:asciiTheme="minorHAnsi" w:hAnsiTheme="minorHAnsi" w:cstheme="minorHAnsi"/>
        </w:rPr>
        <w:t xml:space="preserve"> kódérték </w:t>
      </w:r>
      <w:r w:rsidR="0055159E" w:rsidRPr="00EF2A61">
        <w:rPr>
          <w:rFonts w:asciiTheme="minorHAnsi" w:hAnsiTheme="minorHAnsi" w:cstheme="minorHAnsi"/>
        </w:rPr>
        <w:t>kerül jelentésre, az a</w:t>
      </w:r>
      <w:r w:rsidR="00111D6E" w:rsidRPr="00EF2A61">
        <w:rPr>
          <w:rFonts w:asciiTheme="minorHAnsi" w:hAnsiTheme="minorHAnsi" w:cstheme="minorHAnsi"/>
        </w:rPr>
        <w:t xml:space="preserve"> 2024.01.01-jén és azt követően kötött</w:t>
      </w:r>
      <w:del w:id="559" w:author="MNB" w:date="2025-08-29T10:22:00Z" w16du:dateUtc="2025-08-29T08:22:00Z">
        <w:r w:rsidR="00111D6E">
          <w:rPr>
            <w:rFonts w:asciiTheme="minorHAnsi" w:hAnsiTheme="minorHAnsi" w:cstheme="minorHAnsi"/>
          </w:rPr>
          <w:delText xml:space="preserve"> </w:delText>
        </w:r>
      </w:del>
      <w:r w:rsidR="0055159E" w:rsidRPr="00EF2A61">
        <w:rPr>
          <w:rFonts w:asciiTheme="minorHAnsi" w:hAnsiTheme="minorHAnsi" w:cstheme="minorHAnsi"/>
        </w:rPr>
        <w:t xml:space="preserve"> új szerződések tekintetében azt jelenti, hogy </w:t>
      </w:r>
      <w:r w:rsidR="00D542E9" w:rsidRPr="00EF2A61">
        <w:rPr>
          <w:rFonts w:asciiTheme="minorHAnsi" w:hAnsiTheme="minorHAnsi" w:cstheme="minorHAnsi"/>
        </w:rPr>
        <w:t xml:space="preserve">a kistelepüléseken nyújtható otthonteremtési támogatás </w:t>
      </w:r>
      <w:r w:rsidR="0055159E" w:rsidRPr="00EF2A61">
        <w:rPr>
          <w:rFonts w:asciiTheme="minorHAnsi" w:hAnsiTheme="minorHAnsi" w:cstheme="minorHAnsi"/>
        </w:rPr>
        <w:t>piaci hitel mellett kerül felvételre, így a hitelkonstrukció a korábbiaknak megfelelően jellemzően ’</w:t>
      </w:r>
      <w:proofErr w:type="spellStart"/>
      <w:r w:rsidR="0055159E" w:rsidRPr="00EF2A61">
        <w:rPr>
          <w:rFonts w:asciiTheme="minorHAnsi" w:hAnsiTheme="minorHAnsi" w:cstheme="minorHAnsi"/>
        </w:rPr>
        <w:t>NEM_TAM</w:t>
      </w:r>
      <w:proofErr w:type="spellEnd"/>
      <w:r w:rsidR="0055159E" w:rsidRPr="00EF2A61">
        <w:rPr>
          <w:rFonts w:asciiTheme="minorHAnsi" w:hAnsiTheme="minorHAnsi" w:cstheme="minorHAnsi"/>
        </w:rPr>
        <w:t>’ (esetleg ’</w:t>
      </w:r>
      <w:proofErr w:type="spellStart"/>
      <w:r w:rsidR="0055159E" w:rsidRPr="00EF2A61">
        <w:rPr>
          <w:rFonts w:asciiTheme="minorHAnsi" w:hAnsiTheme="minorHAnsi" w:cstheme="minorHAnsi"/>
        </w:rPr>
        <w:t>DOLG</w:t>
      </w:r>
      <w:proofErr w:type="spellEnd"/>
      <w:r w:rsidR="0055159E" w:rsidRPr="00EF2A61">
        <w:rPr>
          <w:rFonts w:asciiTheme="minorHAnsi" w:hAnsiTheme="minorHAnsi" w:cstheme="minorHAnsi"/>
        </w:rPr>
        <w:t>’/’</w:t>
      </w:r>
      <w:proofErr w:type="spellStart"/>
      <w:r w:rsidR="0055159E" w:rsidRPr="00EF2A61">
        <w:rPr>
          <w:rFonts w:asciiTheme="minorHAnsi" w:hAnsiTheme="minorHAnsi" w:cstheme="minorHAnsi"/>
        </w:rPr>
        <w:t>ATHI</w:t>
      </w:r>
      <w:proofErr w:type="spellEnd"/>
      <w:r w:rsidR="0055159E" w:rsidRPr="00EF2A61">
        <w:rPr>
          <w:rFonts w:asciiTheme="minorHAnsi" w:hAnsiTheme="minorHAnsi" w:cstheme="minorHAnsi"/>
        </w:rPr>
        <w:t>’ lehet).</w:t>
      </w:r>
    </w:p>
    <w:p w14:paraId="7E6F554B" w14:textId="2EE3D9E9" w:rsidR="0055159E" w:rsidRPr="00EF2A61" w:rsidRDefault="007D713E" w:rsidP="00111D6E">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CSKF</w:t>
      </w:r>
      <w:proofErr w:type="spellEnd"/>
      <w:r w:rsidRPr="00EF2A61">
        <w:rPr>
          <w:rFonts w:asciiTheme="minorHAnsi" w:hAnsiTheme="minorHAnsi" w:cstheme="minorHAnsi"/>
        </w:rPr>
        <w:t xml:space="preserve"> kódérték </w:t>
      </w:r>
      <w:r w:rsidR="00111D6E" w:rsidRPr="00EF2A61">
        <w:rPr>
          <w:rFonts w:asciiTheme="minorHAnsi" w:hAnsiTheme="minorHAnsi" w:cstheme="minorHAnsi"/>
        </w:rPr>
        <w:t xml:space="preserve">a 2024.01.01-jén és azt követően kötött </w:t>
      </w:r>
      <w:r w:rsidRPr="00EF2A61">
        <w:rPr>
          <w:rFonts w:asciiTheme="minorHAnsi" w:hAnsiTheme="minorHAnsi" w:cstheme="minorHAnsi"/>
        </w:rPr>
        <w:t xml:space="preserve">új szerződések tekintetében </w:t>
      </w:r>
      <w:r w:rsidR="00111D6E" w:rsidRPr="00EF2A61">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EF2A61" w:rsidRDefault="00111D6E" w:rsidP="00D2241A">
      <w:pPr>
        <w:pStyle w:val="Listaszerbekezds"/>
        <w:numPr>
          <w:ilvl w:val="0"/>
          <w:numId w:val="95"/>
        </w:numPr>
        <w:rPr>
          <w:rFonts w:asciiTheme="minorHAnsi" w:hAnsiTheme="minorHAnsi" w:cstheme="minorHAnsi"/>
        </w:rPr>
      </w:pPr>
      <w:r w:rsidRPr="00EF2A61">
        <w:rPr>
          <w:rFonts w:asciiTheme="minorHAnsi" w:hAnsiTheme="minorHAnsi" w:cstheme="minorHAnsi"/>
        </w:rPr>
        <w:t xml:space="preserve">amennyiben a </w:t>
      </w:r>
      <w:r w:rsidRPr="00EF2A61">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EF2A61" w:rsidRDefault="0065557B" w:rsidP="00D2241A">
      <w:pPr>
        <w:pStyle w:val="Listaszerbekezds"/>
        <w:numPr>
          <w:ilvl w:val="0"/>
          <w:numId w:val="95"/>
        </w:numPr>
        <w:rPr>
          <w:rFonts w:asciiTheme="minorHAnsi" w:hAnsiTheme="minorHAnsi" w:cstheme="minorHAnsi"/>
        </w:rPr>
      </w:pPr>
      <w:r w:rsidRPr="00EF2A61">
        <w:t>az új CS01-CST3 kódértékek mellett ’</w:t>
      </w:r>
      <w:proofErr w:type="spellStart"/>
      <w:r w:rsidRPr="00EF2A61">
        <w:t>EGYEB</w:t>
      </w:r>
      <w:proofErr w:type="spellEnd"/>
      <w:r w:rsidRPr="00EF2A61">
        <w:t>’ hitelkonstrukció jelentendő</w:t>
      </w:r>
      <w:r w:rsidR="00D542E9" w:rsidRPr="00EF2A61">
        <w:t>.</w:t>
      </w:r>
    </w:p>
    <w:p w14:paraId="040BFE30" w14:textId="3A7B1CF5" w:rsidR="00B63521" w:rsidRPr="00EF2A61" w:rsidRDefault="00B63521">
      <w:bookmarkStart w:id="560" w:name="_Toc64967427"/>
    </w:p>
    <w:p w14:paraId="0E3FDAA1" w14:textId="637C1860" w:rsidR="008847A4" w:rsidRPr="00EF2A61" w:rsidRDefault="008847A4" w:rsidP="008847A4">
      <w:pPr>
        <w:pStyle w:val="Listaszerbekezds"/>
        <w:numPr>
          <w:ilvl w:val="0"/>
          <w:numId w:val="0"/>
        </w:numPr>
        <w:spacing w:after="0"/>
        <w:contextualSpacing w:val="0"/>
        <w:rPr>
          <w:rFonts w:asciiTheme="minorHAnsi" w:eastAsia="Times New Roman" w:hAnsiTheme="minorHAnsi" w:cstheme="minorHAnsi"/>
        </w:rPr>
      </w:pPr>
      <w:r w:rsidRPr="00EF2A61">
        <w:rPr>
          <w:rFonts w:asciiTheme="minorHAnsi" w:eastAsia="Times New Roman" w:hAnsiTheme="minorHAnsi" w:cstheme="minorHAnsi"/>
        </w:rPr>
        <w:t>„</w:t>
      </w:r>
      <w:r w:rsidRPr="00EF2A61">
        <w:rPr>
          <w:rFonts w:asciiTheme="minorHAnsi" w:hAnsiTheme="minorHAnsi"/>
          <w:b/>
        </w:rPr>
        <w:t xml:space="preserve">Állami támogatás pl. </w:t>
      </w:r>
      <w:proofErr w:type="spellStart"/>
      <w:r w:rsidRPr="00EF2A61">
        <w:rPr>
          <w:rFonts w:asciiTheme="minorHAnsi" w:hAnsiTheme="minorHAnsi"/>
          <w:b/>
        </w:rPr>
        <w:t>CSOK</w:t>
      </w:r>
      <w:proofErr w:type="spellEnd"/>
      <w:r w:rsidRPr="00EF2A61">
        <w:rPr>
          <w:rFonts w:asciiTheme="minorHAnsi" w:hAnsiTheme="minorHAnsi"/>
          <w:b/>
        </w:rPr>
        <w:t xml:space="preserve"> kapcsolódik-e az instrumentumhoz?</w:t>
      </w:r>
      <w:r w:rsidRPr="00EF2A61">
        <w:rPr>
          <w:rFonts w:asciiTheme="minorHAnsi" w:eastAsia="Times New Roman" w:hAnsiTheme="minorHAnsi" w:cstheme="minorHAnsi"/>
        </w:rPr>
        <w:t xml:space="preserve">” mező minden esetben az aktuális állapotot kell tükrözze, azaz amennyiben meghiúsul a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támogatás valamely feltétele és ezért a </w:t>
      </w:r>
      <w:proofErr w:type="spellStart"/>
      <w:r w:rsidRPr="00EF2A61">
        <w:rPr>
          <w:rFonts w:asciiTheme="minorHAnsi" w:eastAsia="Times New Roman" w:hAnsiTheme="minorHAnsi" w:cstheme="minorHAnsi"/>
        </w:rPr>
        <w:t>CSOK</w:t>
      </w:r>
      <w:proofErr w:type="spellEnd"/>
      <w:r w:rsidRPr="00EF2A61">
        <w:rPr>
          <w:rFonts w:asciiTheme="minorHAnsi" w:eastAsia="Times New Roman" w:hAnsiTheme="minorHAnsi" w:cstheme="minorHAnsi"/>
        </w:rPr>
        <w:t xml:space="preserve"> támogatás visszafizetésre kell kerüljön, a kapcsolódó támogatott hitel pedig magasabb </w:t>
      </w:r>
      <w:proofErr w:type="spellStart"/>
      <w:r w:rsidRPr="00EF2A61">
        <w:rPr>
          <w:rFonts w:asciiTheme="minorHAnsi" w:eastAsia="Times New Roman" w:hAnsiTheme="minorHAnsi" w:cstheme="minorHAnsi"/>
        </w:rPr>
        <w:t>kamatozásúvá</w:t>
      </w:r>
      <w:proofErr w:type="spellEnd"/>
      <w:r w:rsidRPr="00EF2A61">
        <w:rPr>
          <w:rFonts w:asciiTheme="minorHAnsi" w:eastAsia="Times New Roman" w:hAnsiTheme="minorHAnsi" w:cstheme="minorHAnsi"/>
        </w:rPr>
        <w:t xml:space="preserve"> válik, akkor fentieknek a</w:t>
      </w:r>
      <w:r w:rsidRPr="00EF2A61">
        <w:t xml:space="preserve"> </w:t>
      </w:r>
      <w:r w:rsidRPr="00EF2A61">
        <w:rPr>
          <w:rFonts w:asciiTheme="minorHAnsi" w:eastAsia="Times New Roman" w:hAnsiTheme="minorHAnsi" w:cstheme="minorHAnsi"/>
        </w:rPr>
        <w:t>mező ’NEM’-ként, a „Hitelkonstrukció” mező pedig ’</w:t>
      </w:r>
      <w:proofErr w:type="spellStart"/>
      <w:r w:rsidRPr="00EF2A61">
        <w:rPr>
          <w:rFonts w:asciiTheme="minorHAnsi" w:eastAsia="Times New Roman" w:hAnsiTheme="minorHAnsi" w:cstheme="minorHAnsi"/>
        </w:rPr>
        <w:t>NEM_TAM</w:t>
      </w:r>
      <w:proofErr w:type="spellEnd"/>
      <w:r w:rsidRPr="00EF2A61">
        <w:rPr>
          <w:rFonts w:asciiTheme="minorHAnsi" w:eastAsia="Times New Roman" w:hAnsiTheme="minorHAnsi" w:cstheme="minorHAnsi"/>
        </w:rPr>
        <w:t>’-ként szerepeltetendő a jelentésben.</w:t>
      </w:r>
    </w:p>
    <w:p w14:paraId="6EB19D01" w14:textId="77777777" w:rsidR="008847A4" w:rsidRPr="00EF2A61" w:rsidRDefault="008847A4" w:rsidP="0053023B"/>
    <w:p w14:paraId="6713094A" w14:textId="22ED4F05" w:rsidR="00ED3B6B" w:rsidRPr="00EF2A61" w:rsidRDefault="00ED3B6B" w:rsidP="0053023B">
      <w:r w:rsidRPr="00EF2A61">
        <w:t xml:space="preserve">A </w:t>
      </w:r>
      <w:proofErr w:type="spellStart"/>
      <w:r w:rsidRPr="00EF2A61">
        <w:t>CSOK</w:t>
      </w:r>
      <w:proofErr w:type="spellEnd"/>
      <w:r w:rsidRPr="00EF2A61">
        <w:t xml:space="preserve"> PLUSZ konstrukció</w:t>
      </w:r>
      <w:r w:rsidR="00D256AB" w:rsidRPr="00EF2A61">
        <w:t>k</w:t>
      </w:r>
      <w:r w:rsidRPr="00EF2A61">
        <w:t xml:space="preserve"> esetén kétféle moratórium értelmezhető:</w:t>
      </w:r>
    </w:p>
    <w:p w14:paraId="6AF61A38" w14:textId="0E42596D" w:rsidR="00ED3B6B" w:rsidRPr="00EF2A61" w:rsidRDefault="00ED3B6B" w:rsidP="00C32F4A">
      <w:pPr>
        <w:pStyle w:val="Listaszerbekezds"/>
        <w:numPr>
          <w:ilvl w:val="0"/>
          <w:numId w:val="135"/>
        </w:numPr>
        <w:spacing w:after="120"/>
        <w:jc w:val="left"/>
      </w:pPr>
      <w:r w:rsidRPr="00EF2A61">
        <w:t xml:space="preserve">türelmi idő a tőkefizetésre az első évben: ebben az esetben </w:t>
      </w:r>
      <w:r w:rsidRPr="00EF2A61">
        <w:rPr>
          <w:lang w:eastAsia="en-US"/>
        </w:rPr>
        <w:t>„Az ügyfél csak kamatot törleszt-e?” mezőben ’I’ érték jelentendő, a moratóriumos mezők pedig a következőképpen jelentendők:</w:t>
      </w:r>
    </w:p>
    <w:p w14:paraId="7E58CC47" w14:textId="5828C646" w:rsidR="00ED3B6B" w:rsidRPr="00EF2A61" w:rsidRDefault="00ED3B6B" w:rsidP="00C32F4A">
      <w:pPr>
        <w:pStyle w:val="Listaszerbekezds"/>
        <w:numPr>
          <w:ilvl w:val="1"/>
          <w:numId w:val="135"/>
        </w:numPr>
        <w:spacing w:after="120"/>
        <w:jc w:val="left"/>
      </w:pPr>
      <w:r w:rsidRPr="00EF2A61">
        <w:rPr>
          <w:lang w:eastAsia="en-US"/>
        </w:rPr>
        <w:t>moratórium tárgya: ’</w:t>
      </w:r>
      <w:proofErr w:type="spellStart"/>
      <w:r w:rsidRPr="00EF2A61">
        <w:rPr>
          <w:lang w:eastAsia="en-US"/>
        </w:rPr>
        <w:t>TOKE</w:t>
      </w:r>
      <w:proofErr w:type="spellEnd"/>
      <w:r w:rsidRPr="00EF2A61">
        <w:rPr>
          <w:lang w:eastAsia="en-US"/>
        </w:rPr>
        <w:t>’ (csak kamat időszaknál),</w:t>
      </w:r>
    </w:p>
    <w:p w14:paraId="2FA1BC66" w14:textId="07F1E8DE" w:rsidR="00ED3B6B" w:rsidRPr="00EF2A61" w:rsidRDefault="00ED3B6B" w:rsidP="00C32F4A">
      <w:pPr>
        <w:pStyle w:val="Listaszerbekezds"/>
        <w:numPr>
          <w:ilvl w:val="1"/>
          <w:numId w:val="135"/>
        </w:numPr>
        <w:spacing w:after="120"/>
        <w:jc w:val="left"/>
      </w:pPr>
      <w:r w:rsidRPr="00EF2A61">
        <w:rPr>
          <w:lang w:eastAsia="en-US"/>
        </w:rPr>
        <w:t>moratórium típusa: ’</w:t>
      </w:r>
      <w:proofErr w:type="spellStart"/>
      <w:r w:rsidRPr="00EF2A61">
        <w:rPr>
          <w:lang w:eastAsia="en-US"/>
        </w:rPr>
        <w:t>JOGI_EGYEB</w:t>
      </w:r>
      <w:proofErr w:type="spellEnd"/>
      <w:r w:rsidRPr="00EF2A61">
        <w:rPr>
          <w:lang w:eastAsia="en-US"/>
        </w:rPr>
        <w:t>’,</w:t>
      </w:r>
    </w:p>
    <w:p w14:paraId="6AC57197" w14:textId="77777777" w:rsidR="00ED3B6B" w:rsidRPr="00EF2A61" w:rsidRDefault="00ED3B6B" w:rsidP="00C32F4A">
      <w:pPr>
        <w:pStyle w:val="Listaszerbekezds"/>
        <w:numPr>
          <w:ilvl w:val="1"/>
          <w:numId w:val="135"/>
        </w:numPr>
        <w:spacing w:after="120"/>
        <w:jc w:val="left"/>
      </w:pPr>
      <w:r w:rsidRPr="00EF2A61">
        <w:rPr>
          <w:lang w:eastAsia="en-US"/>
        </w:rPr>
        <w:t>moratórium kezdete és vége: jogszabályi feltételek teljesítésével konzisztensen jelentendő mezők.</w:t>
      </w:r>
    </w:p>
    <w:p w14:paraId="4C10F095" w14:textId="7DE95089" w:rsidR="00ED3B6B" w:rsidRPr="00EF2A61" w:rsidRDefault="00ED3B6B" w:rsidP="00C32F4A">
      <w:pPr>
        <w:pStyle w:val="Listaszerbekezds"/>
        <w:numPr>
          <w:ilvl w:val="0"/>
          <w:numId w:val="135"/>
        </w:numPr>
        <w:spacing w:after="120"/>
        <w:jc w:val="left"/>
      </w:pPr>
      <w:r w:rsidRPr="00EF2A61">
        <w:rPr>
          <w:lang w:eastAsia="en-US"/>
        </w:rPr>
        <w:t xml:space="preserve">törlesztés és kamatfizetés szüneteltetése a </w:t>
      </w:r>
      <w:proofErr w:type="spellStart"/>
      <w:r w:rsidRPr="00EF2A61">
        <w:rPr>
          <w:lang w:eastAsia="en-US"/>
        </w:rPr>
        <w:t>CSOK</w:t>
      </w:r>
      <w:proofErr w:type="spellEnd"/>
      <w:r w:rsidRPr="00EF2A61">
        <w:rPr>
          <w:lang w:eastAsia="en-US"/>
        </w:rPr>
        <w:t xml:space="preserve"> PLUSZ rendelet 43.§-a alapján: </w:t>
      </w:r>
      <w:r w:rsidRPr="00EF2A61">
        <w:t xml:space="preserve">ebben az esetben </w:t>
      </w:r>
      <w:r w:rsidRPr="00EF2A61">
        <w:rPr>
          <w:lang w:eastAsia="en-US"/>
        </w:rPr>
        <w:t>„Az ügyfél csak kamatot törleszt-e?” mezőben ’N’ érték jelentendő, a moratóriumos mezők pedig a következőképpen jelentendők:</w:t>
      </w:r>
    </w:p>
    <w:p w14:paraId="40EA640A" w14:textId="1B1A3133" w:rsidR="00ED3B6B" w:rsidRPr="00EF2A61" w:rsidRDefault="00ED3B6B" w:rsidP="00C32F4A">
      <w:pPr>
        <w:pStyle w:val="Listaszerbekezds"/>
        <w:numPr>
          <w:ilvl w:val="1"/>
          <w:numId w:val="135"/>
        </w:numPr>
        <w:spacing w:after="120"/>
        <w:jc w:val="left"/>
      </w:pPr>
      <w:r w:rsidRPr="00EF2A61">
        <w:rPr>
          <w:lang w:eastAsia="en-US"/>
        </w:rPr>
        <w:t>moratórium tárgya:</w:t>
      </w:r>
      <w:r w:rsidR="00D256AB" w:rsidRPr="00EF2A61">
        <w:rPr>
          <w:lang w:eastAsia="en-US"/>
        </w:rPr>
        <w:t xml:space="preserve"> </w:t>
      </w:r>
      <w:r w:rsidRPr="00EF2A61">
        <w:rPr>
          <w:lang w:eastAsia="en-US"/>
        </w:rPr>
        <w:t>’</w:t>
      </w:r>
      <w:proofErr w:type="spellStart"/>
      <w:r w:rsidRPr="00EF2A61">
        <w:rPr>
          <w:lang w:eastAsia="en-US"/>
        </w:rPr>
        <w:t>TOKE_KAMAT</w:t>
      </w:r>
      <w:proofErr w:type="spellEnd"/>
      <w:r w:rsidRPr="00EF2A61">
        <w:rPr>
          <w:lang w:eastAsia="en-US"/>
        </w:rPr>
        <w:t>’,</w:t>
      </w:r>
    </w:p>
    <w:p w14:paraId="7B0C9A49" w14:textId="77777777" w:rsidR="00ED3B6B" w:rsidRPr="00EF2A61" w:rsidRDefault="00ED3B6B" w:rsidP="00C32F4A">
      <w:pPr>
        <w:pStyle w:val="Listaszerbekezds"/>
        <w:numPr>
          <w:ilvl w:val="1"/>
          <w:numId w:val="135"/>
        </w:numPr>
        <w:spacing w:after="120"/>
        <w:jc w:val="left"/>
      </w:pPr>
      <w:r w:rsidRPr="00EF2A61">
        <w:rPr>
          <w:lang w:eastAsia="en-US"/>
        </w:rPr>
        <w:t>moratórium típusa: ’</w:t>
      </w:r>
      <w:proofErr w:type="spellStart"/>
      <w:r w:rsidRPr="00EF2A61">
        <w:rPr>
          <w:lang w:eastAsia="en-US"/>
        </w:rPr>
        <w:t>JOGI_EGYEB</w:t>
      </w:r>
      <w:proofErr w:type="spellEnd"/>
      <w:r w:rsidRPr="00EF2A61">
        <w:rPr>
          <w:lang w:eastAsia="en-US"/>
        </w:rPr>
        <w:t>’,</w:t>
      </w:r>
    </w:p>
    <w:p w14:paraId="2D87EDBD" w14:textId="77777777" w:rsidR="00ED3B6B" w:rsidRPr="00EF2A61" w:rsidRDefault="00ED3B6B" w:rsidP="00C32F4A">
      <w:pPr>
        <w:pStyle w:val="Listaszerbekezds"/>
        <w:numPr>
          <w:ilvl w:val="1"/>
          <w:numId w:val="135"/>
        </w:numPr>
        <w:spacing w:after="120"/>
        <w:jc w:val="left"/>
      </w:pPr>
      <w:r w:rsidRPr="00EF2A61">
        <w:rPr>
          <w:lang w:eastAsia="en-US"/>
        </w:rPr>
        <w:t>moratórium kezdete és vége: jogszabályi feltételek teljesítésével konzisztensen jelentendő mezők.</w:t>
      </w:r>
    </w:p>
    <w:p w14:paraId="3AE74277" w14:textId="1CA74F4F" w:rsidR="00A94B66" w:rsidRPr="00EF2A61" w:rsidRDefault="00A94B66" w:rsidP="00C32F4A">
      <w:pPr>
        <w:pStyle w:val="NormlWeb"/>
        <w:spacing w:before="0" w:beforeAutospacing="0" w:after="0" w:afterAutospacing="0" w:line="276" w:lineRule="auto"/>
        <w:jc w:val="both"/>
        <w:rPr>
          <w:rFonts w:ascii="Calibri" w:eastAsiaTheme="minorHAnsi" w:hAnsi="Calibri" w:cstheme="minorBidi"/>
          <w:sz w:val="20"/>
          <w:szCs w:val="20"/>
        </w:rPr>
      </w:pPr>
      <w:r w:rsidRPr="00EF2A61">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EF2A61" w:rsidRDefault="00A94B66" w:rsidP="00C32F4A">
      <w:pPr>
        <w:spacing w:after="120"/>
        <w:jc w:val="left"/>
      </w:pPr>
    </w:p>
    <w:p w14:paraId="0F1049A5" w14:textId="419B8177" w:rsidR="00D256AB" w:rsidRPr="00EF2A61" w:rsidRDefault="00D256AB" w:rsidP="0053023B">
      <w:r w:rsidRPr="00EF2A61">
        <w:t xml:space="preserve">A </w:t>
      </w:r>
      <w:proofErr w:type="spellStart"/>
      <w:r w:rsidRPr="00EF2A61">
        <w:t>CSOK</w:t>
      </w:r>
      <w:proofErr w:type="spellEnd"/>
      <w:r w:rsidRPr="00EF2A61">
        <w:t xml:space="preserve"> PLUSZ konstrukciók esetén a „Referencia kamat </w:t>
      </w:r>
      <w:proofErr w:type="spellStart"/>
      <w:r w:rsidRPr="00EF2A61">
        <w:t>átárazódási</w:t>
      </w:r>
      <w:proofErr w:type="spellEnd"/>
      <w:r w:rsidRPr="00EF2A61">
        <w:t xml:space="preserve"> periódusa (folyamatos)” mező értéke ’5Y’, a „Referenciakamat megnevezése” ’</w:t>
      </w:r>
      <w:proofErr w:type="spellStart"/>
      <w:r w:rsidRPr="00EF2A61">
        <w:t>AKK</w:t>
      </w:r>
      <w:proofErr w:type="spellEnd"/>
      <w:r w:rsidRPr="00EF2A61">
        <w:t>’, futamidő legalább 10 év</w:t>
      </w:r>
      <w:r w:rsidR="00692AEB" w:rsidRPr="00EF2A61">
        <w:t xml:space="preserve">. </w:t>
      </w:r>
    </w:p>
    <w:p w14:paraId="232752D0" w14:textId="77777777" w:rsidR="00B2702E" w:rsidRPr="00EF2A61" w:rsidRDefault="00B2702E" w:rsidP="00D2241A"/>
    <w:p w14:paraId="65692000" w14:textId="55248D46" w:rsidR="002F1440" w:rsidRPr="00EF2A61" w:rsidRDefault="002F1440" w:rsidP="002F1440">
      <w:pPr>
        <w:pStyle w:val="Cmsor3"/>
        <w:rPr>
          <w:b/>
          <w:bCs w:val="0"/>
        </w:rPr>
      </w:pPr>
      <w:bookmarkStart w:id="561" w:name="_Toc206686199"/>
      <w:bookmarkStart w:id="562" w:name="_Toc188019127"/>
      <w:r w:rsidRPr="00EF2A61">
        <w:rPr>
          <w:b/>
          <w:bCs w:val="0"/>
        </w:rPr>
        <w:t>A munkáshitel és a kistelepülési otthonfelújítási támogatás jelentési módja</w:t>
      </w:r>
      <w:bookmarkEnd w:id="561"/>
      <w:bookmarkEnd w:id="562"/>
    </w:p>
    <w:p w14:paraId="3FEFA371" w14:textId="77777777" w:rsidR="002F1440" w:rsidRPr="00EF2A61" w:rsidRDefault="002F1440" w:rsidP="002F1440"/>
    <w:p w14:paraId="042F1D6F" w14:textId="6A46AEA8" w:rsidR="002F1440" w:rsidRPr="00EF2A61" w:rsidRDefault="002F1440" w:rsidP="00A846E4">
      <w:pPr>
        <w:pStyle w:val="NormlWeb"/>
        <w:spacing w:before="0" w:beforeAutospacing="0" w:after="0" w:afterAutospacing="0" w:line="276" w:lineRule="auto"/>
        <w:jc w:val="both"/>
        <w:rPr>
          <w:rFonts w:cstheme="minorBidi"/>
        </w:rPr>
      </w:pPr>
      <w:r w:rsidRPr="00EF2A61">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EF2A61">
        <w:rPr>
          <w:rFonts w:ascii="Calibri" w:eastAsiaTheme="minorHAnsi" w:hAnsi="Calibri" w:cstheme="minorBidi"/>
          <w:sz w:val="20"/>
          <w:szCs w:val="20"/>
        </w:rPr>
        <w:t>MHIT</w:t>
      </w:r>
      <w:proofErr w:type="spellEnd"/>
      <w:r w:rsidRPr="00EF2A61">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instrumentum összege (</w:t>
      </w:r>
      <w:proofErr w:type="spellStart"/>
      <w:r w:rsidRPr="00EF2A61">
        <w:rPr>
          <w:rFonts w:cstheme="minorHAnsi"/>
        </w:rPr>
        <w:t>INSTR.INST_OSSZEG</w:t>
      </w:r>
      <w:proofErr w:type="spellEnd"/>
      <w:r w:rsidRPr="00EF2A61">
        <w:rPr>
          <w:rFonts w:cstheme="minorHAnsi"/>
        </w:rPr>
        <w:t xml:space="preserve">) maximum 4 millió forint, </w:t>
      </w:r>
    </w:p>
    <w:p w14:paraId="00F8514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a hitel devizaneme forint (</w:t>
      </w:r>
      <w:proofErr w:type="spellStart"/>
      <w:r w:rsidRPr="00EF2A61">
        <w:rPr>
          <w:rFonts w:cstheme="minorHAnsi"/>
        </w:rPr>
        <w:t>INSTR.INST_DEV</w:t>
      </w:r>
      <w:proofErr w:type="spellEnd"/>
      <w:r w:rsidRPr="00EF2A61">
        <w:rPr>
          <w:rFonts w:cstheme="minorHAnsi"/>
        </w:rPr>
        <w:t xml:space="preserve">=’HUF’), </w:t>
      </w:r>
    </w:p>
    <w:p w14:paraId="5151F0D2" w14:textId="7EC672EE"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futamideje </w:t>
      </w:r>
      <w:r w:rsidR="00D43FC6" w:rsidRPr="00EF2A61">
        <w:rPr>
          <w:rFonts w:cstheme="minorHAnsi"/>
        </w:rPr>
        <w:t xml:space="preserve">alapvetően </w:t>
      </w:r>
      <w:r w:rsidR="00433700" w:rsidRPr="00EF2A61">
        <w:rPr>
          <w:rFonts w:cstheme="minorHAnsi"/>
        </w:rPr>
        <w:t xml:space="preserve">legfeljebb </w:t>
      </w:r>
      <w:r w:rsidRPr="00EF2A61">
        <w:rPr>
          <w:rFonts w:cstheme="minorHAnsi"/>
        </w:rPr>
        <w:t>10 év (</w:t>
      </w:r>
      <w:proofErr w:type="spellStart"/>
      <w:r w:rsidRPr="00EF2A61">
        <w:rPr>
          <w:rFonts w:cstheme="minorHAnsi"/>
        </w:rPr>
        <w:t>INSTR.E_LEJ_KOD</w:t>
      </w:r>
      <w:proofErr w:type="spellEnd"/>
      <w:r w:rsidRPr="00EF2A61">
        <w:rPr>
          <w:rFonts w:cstheme="minorHAnsi"/>
        </w:rPr>
        <w:t xml:space="preserve"> </w:t>
      </w:r>
      <w:r w:rsidR="00433700" w:rsidRPr="00EF2A61">
        <w:rPr>
          <w:rFonts w:cstheme="minorHAnsi"/>
        </w:rPr>
        <w:t>&lt;</w:t>
      </w:r>
      <w:r w:rsidRPr="00EF2A61">
        <w:rPr>
          <w:rFonts w:cstheme="minorHAnsi"/>
        </w:rPr>
        <w:t>= ’5-10EV’)</w:t>
      </w:r>
      <w:r w:rsidR="00D43FC6" w:rsidRPr="00EF2A61">
        <w:rPr>
          <w:rFonts w:cstheme="minorHAnsi"/>
        </w:rPr>
        <w:t xml:space="preserve"> egyes, a jogszabályban meghatározott kivételtől eltekintve</w:t>
      </w:r>
      <w:r w:rsidRPr="00EF2A61">
        <w:rPr>
          <w:rFonts w:cstheme="minorHAnsi"/>
        </w:rPr>
        <w:t xml:space="preserve">, </w:t>
      </w:r>
    </w:p>
    <w:p w14:paraId="4F9089B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a szerződéskötés napja 2025.01.01. vagy későbbi dátum lehet,</w:t>
      </w:r>
    </w:p>
    <w:p w14:paraId="76FF5C0F" w14:textId="77777777" w:rsidR="002F1440" w:rsidRPr="00EF2A61" w:rsidRDefault="002F1440" w:rsidP="00A846E4">
      <w:pPr>
        <w:pStyle w:val="Listaszerbekezds"/>
        <w:numPr>
          <w:ilvl w:val="1"/>
          <w:numId w:val="137"/>
        </w:numPr>
        <w:spacing w:after="0"/>
        <w:rPr>
          <w:rFonts w:asciiTheme="minorHAnsi" w:hAnsiTheme="minorHAnsi" w:cstheme="minorHAnsi"/>
          <w:sz w:val="24"/>
          <w:szCs w:val="24"/>
        </w:rPr>
      </w:pPr>
      <w:r w:rsidRPr="00EF2A61">
        <w:rPr>
          <w:rFonts w:cstheme="minorHAnsi"/>
        </w:rPr>
        <w:t>a „Hitelkonstrukció” mezőben jelölni szükséges, hogy a hitel támogatott szakaszban van-e (’</w:t>
      </w:r>
      <w:proofErr w:type="spellStart"/>
      <w:r w:rsidRPr="00EF2A61">
        <w:rPr>
          <w:rFonts w:cstheme="minorHAnsi"/>
        </w:rPr>
        <w:t>EGYEB</w:t>
      </w:r>
      <w:proofErr w:type="spellEnd"/>
      <w:r w:rsidRPr="00EF2A61">
        <w:rPr>
          <w:rFonts w:cstheme="minorHAnsi"/>
        </w:rPr>
        <w:t>’ – ’egyéb támogatott’ kódértékkel jelölve) vagy elveszítette a jogosultságot a támogatásra (’</w:t>
      </w:r>
      <w:proofErr w:type="spellStart"/>
      <w:r w:rsidRPr="00EF2A61">
        <w:rPr>
          <w:rFonts w:cstheme="minorHAnsi"/>
        </w:rPr>
        <w:t>NEM_TAM</w:t>
      </w:r>
      <w:proofErr w:type="spellEnd"/>
      <w:r w:rsidRPr="00EF2A61">
        <w:rPr>
          <w:rFonts w:cstheme="minorHAnsi"/>
        </w:rPr>
        <w:t>’ – ’nem támogatott’) a hitel élete során,</w:t>
      </w:r>
    </w:p>
    <w:p w14:paraId="3D7BA8F4" w14:textId="77777777" w:rsidR="002F1440" w:rsidRPr="00EF2A61" w:rsidRDefault="002F1440" w:rsidP="00A846E4">
      <w:pPr>
        <w:pStyle w:val="Listaszerbekezds"/>
        <w:numPr>
          <w:ilvl w:val="1"/>
          <w:numId w:val="137"/>
        </w:numPr>
        <w:spacing w:after="0"/>
        <w:rPr>
          <w:rFonts w:cstheme="minorHAnsi"/>
          <w:sz w:val="22"/>
          <w:szCs w:val="22"/>
        </w:rPr>
      </w:pPr>
      <w:r w:rsidRPr="00EF2A61">
        <w:rPr>
          <w:rFonts w:cstheme="minorHAnsi"/>
        </w:rPr>
        <w:t>a „Tőketörlesztés módja” mezőben alapvetően az ’EGYENLETES’ v. ’</w:t>
      </w:r>
      <w:proofErr w:type="spellStart"/>
      <w:r w:rsidRPr="00EF2A61">
        <w:rPr>
          <w:rFonts w:cstheme="minorHAnsi"/>
        </w:rPr>
        <w:t>ANNUITAS</w:t>
      </w:r>
      <w:proofErr w:type="spellEnd"/>
      <w:r w:rsidRPr="00EF2A61">
        <w:rPr>
          <w:rFonts w:cstheme="minorHAnsi"/>
        </w:rPr>
        <w:t>’ kódérték jelentendő,</w:t>
      </w:r>
    </w:p>
    <w:p w14:paraId="4C0D7C12"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tőketörlesztés gyakoriságaként havi értéket kérünk jelenteni (</w:t>
      </w:r>
      <w:proofErr w:type="spellStart"/>
      <w:r w:rsidRPr="00EF2A61">
        <w:rPr>
          <w:rFonts w:cstheme="minorHAnsi"/>
        </w:rPr>
        <w:t>INSTR.TOKETORL_GYAK_KOD</w:t>
      </w:r>
      <w:proofErr w:type="spellEnd"/>
      <w:r w:rsidRPr="00EF2A61">
        <w:rPr>
          <w:rFonts w:cstheme="minorHAnsi"/>
        </w:rPr>
        <w:t xml:space="preserve">='HAVI'), </w:t>
      </w:r>
    </w:p>
    <w:p w14:paraId="3C5D99CD"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a „Referencia kamat megnevezése (folyamatos)” mezőben az 5 éves ÁKK államkötvény kódja jelentendő, a „Referencia kamat </w:t>
      </w:r>
      <w:proofErr w:type="spellStart"/>
      <w:r w:rsidRPr="00EF2A61">
        <w:rPr>
          <w:rFonts w:cstheme="minorHAnsi"/>
        </w:rPr>
        <w:t>átárazódási</w:t>
      </w:r>
      <w:proofErr w:type="spellEnd"/>
      <w:r w:rsidRPr="00EF2A61">
        <w:rPr>
          <w:rFonts w:cstheme="minorHAnsi"/>
        </w:rPr>
        <w:t xml:space="preserve"> periódusa (folyamatos)” mező értéke 5 év (</w:t>
      </w:r>
      <w:proofErr w:type="spellStart"/>
      <w:r w:rsidRPr="00EF2A61">
        <w:rPr>
          <w:rFonts w:cstheme="minorHAnsi"/>
        </w:rPr>
        <w:t>INSTR.REF_KAMAT_KOD</w:t>
      </w:r>
      <w:proofErr w:type="spellEnd"/>
      <w:r w:rsidRPr="00EF2A61">
        <w:rPr>
          <w:rFonts w:cstheme="minorHAnsi"/>
        </w:rPr>
        <w:t>='</w:t>
      </w:r>
      <w:proofErr w:type="spellStart"/>
      <w:r w:rsidRPr="00EF2A61">
        <w:rPr>
          <w:rFonts w:cstheme="minorHAnsi"/>
        </w:rPr>
        <w:t>AKK</w:t>
      </w:r>
      <w:proofErr w:type="spellEnd"/>
      <w:r w:rsidRPr="00EF2A61">
        <w:rPr>
          <w:rFonts w:cstheme="minorHAnsi"/>
        </w:rPr>
        <w:t xml:space="preserve">', </w:t>
      </w:r>
      <w:proofErr w:type="spellStart"/>
      <w:r w:rsidRPr="00EF2A61">
        <w:rPr>
          <w:rFonts w:cstheme="minorHAnsi"/>
          <w:bCs/>
        </w:rPr>
        <w:t>INSTR.REF_KAMAT_ATARAZ_KOD</w:t>
      </w:r>
      <w:proofErr w:type="spellEnd"/>
      <w:r w:rsidRPr="00EF2A61">
        <w:rPr>
          <w:rFonts w:cstheme="minorHAnsi"/>
          <w:bCs/>
        </w:rPr>
        <w:t>='5Y'),</w:t>
      </w:r>
    </w:p>
    <w:p w14:paraId="6DE23073" w14:textId="77777777" w:rsidR="002F1440" w:rsidRPr="00EF2A61" w:rsidRDefault="002F1440" w:rsidP="00A846E4">
      <w:pPr>
        <w:pStyle w:val="Listaszerbekezds"/>
        <w:numPr>
          <w:ilvl w:val="1"/>
          <w:numId w:val="137"/>
        </w:numPr>
        <w:spacing w:after="0"/>
        <w:rPr>
          <w:rFonts w:asciiTheme="minorHAnsi" w:hAnsiTheme="minorHAnsi" w:cstheme="minorHAnsi"/>
          <w:sz w:val="24"/>
          <w:szCs w:val="24"/>
        </w:rPr>
      </w:pPr>
      <w:r w:rsidRPr="00EF2A61">
        <w:rPr>
          <w:rFonts w:cstheme="minorHAnsi"/>
        </w:rPr>
        <w:t>a támogatott szakaszban a „Kamatozás módja” mező értéke ’RF’, ’</w:t>
      </w:r>
      <w:proofErr w:type="spellStart"/>
      <w:r w:rsidRPr="00EF2A61">
        <w:rPr>
          <w:rFonts w:cstheme="minorHAnsi"/>
        </w:rPr>
        <w:t>RV</w:t>
      </w:r>
      <w:proofErr w:type="spellEnd"/>
      <w:r w:rsidRPr="00EF2A61">
        <w:rPr>
          <w:rFonts w:cstheme="minorHAnsi"/>
        </w:rPr>
        <w:t>’ vagy ’RT’ lehet,</w:t>
      </w:r>
    </w:p>
    <w:p w14:paraId="1969A9F6" w14:textId="77777777" w:rsidR="002F1440" w:rsidRPr="00EF2A61" w:rsidRDefault="002F1440" w:rsidP="00A846E4">
      <w:pPr>
        <w:pStyle w:val="Listaszerbekezds"/>
        <w:numPr>
          <w:ilvl w:val="1"/>
          <w:numId w:val="137"/>
        </w:numPr>
        <w:spacing w:after="0"/>
        <w:rPr>
          <w:rFonts w:cstheme="minorHAnsi"/>
          <w:sz w:val="28"/>
          <w:szCs w:val="28"/>
        </w:rPr>
      </w:pPr>
      <w:r w:rsidRPr="00EF2A61">
        <w:rPr>
          <w:rFonts w:cstheme="minorHAnsi"/>
        </w:rPr>
        <w:t>a „Moratórium típusa” mezőben ’</w:t>
      </w:r>
      <w:proofErr w:type="spellStart"/>
      <w:r w:rsidRPr="00EF2A61">
        <w:rPr>
          <w:rFonts w:cstheme="minorHAnsi"/>
        </w:rPr>
        <w:t>JOGI_EGYEB</w:t>
      </w:r>
      <w:proofErr w:type="spellEnd"/>
      <w:r w:rsidRPr="00EF2A61">
        <w:rPr>
          <w:rFonts w:cstheme="minorHAnsi"/>
        </w:rPr>
        <w:t>’, a „Moratórium tárgya” mezőben ’</w:t>
      </w:r>
      <w:proofErr w:type="spellStart"/>
      <w:r w:rsidRPr="00EF2A61">
        <w:rPr>
          <w:rFonts w:cstheme="minorHAnsi"/>
        </w:rPr>
        <w:t>TOKE</w:t>
      </w:r>
      <w:proofErr w:type="spellEnd"/>
      <w:r w:rsidRPr="00EF2A61">
        <w:rPr>
          <w:rFonts w:cstheme="minorHAnsi"/>
        </w:rPr>
        <w:t>’ jelentendő,</w:t>
      </w:r>
    </w:p>
    <w:p w14:paraId="05A9F15A" w14:textId="77777777" w:rsidR="002F1440" w:rsidRPr="00EF2A61" w:rsidRDefault="002F1440" w:rsidP="00A846E4">
      <w:pPr>
        <w:pStyle w:val="Listaszerbekezds"/>
        <w:numPr>
          <w:ilvl w:val="1"/>
          <w:numId w:val="137"/>
        </w:numPr>
        <w:spacing w:after="0"/>
        <w:rPr>
          <w:rFonts w:cstheme="minorHAnsi"/>
          <w:sz w:val="28"/>
          <w:szCs w:val="28"/>
        </w:rPr>
      </w:pPr>
      <w:r w:rsidRPr="00EF2A61">
        <w:rPr>
          <w:rFonts w:cstheme="minorHAnsi"/>
        </w:rPr>
        <w:t>a jogszabály alapján járó törlesztési moratóriumot „csak kamat” periódusként (azaz ’I’ értékkel) kell jelenteni az „Ügyfél csak kamatot törleszt-e?” mezőben,</w:t>
      </w:r>
    </w:p>
    <w:p w14:paraId="639CB8E6" w14:textId="77777777" w:rsidR="002F1440" w:rsidRPr="00EF2A61" w:rsidRDefault="002F1440" w:rsidP="00A846E4">
      <w:pPr>
        <w:pStyle w:val="Listaszerbekezds"/>
        <w:numPr>
          <w:ilvl w:val="1"/>
          <w:numId w:val="137"/>
        </w:numPr>
        <w:spacing w:after="0"/>
        <w:rPr>
          <w:rFonts w:cstheme="minorHAnsi"/>
          <w:sz w:val="22"/>
          <w:szCs w:val="22"/>
        </w:rPr>
      </w:pPr>
      <w:r w:rsidRPr="00EF2A61">
        <w:rPr>
          <w:rFonts w:cstheme="minorHAnsi"/>
        </w:rPr>
        <w:t>a kamatstatisztikával összhangban a „Kamat periódus hossza – aktuális” mezőben 60 hónap jelentendő</w:t>
      </w:r>
      <w:r w:rsidRPr="00EF2A61">
        <w:rPr>
          <w:rFonts w:cstheme="minorHAnsi"/>
          <w:bCs/>
        </w:rPr>
        <w:t xml:space="preserve"> (</w:t>
      </w:r>
      <w:proofErr w:type="spellStart"/>
      <w:r w:rsidRPr="00EF2A61">
        <w:rPr>
          <w:rFonts w:cstheme="minorHAnsi"/>
          <w:bCs/>
        </w:rPr>
        <w:t>INSTR.KAM_PERIOD</w:t>
      </w:r>
      <w:proofErr w:type="spellEnd"/>
      <w:r w:rsidRPr="00EF2A61">
        <w:rPr>
          <w:rFonts w:cstheme="minorHAnsi"/>
          <w:bCs/>
        </w:rPr>
        <w:t>=’60’),</w:t>
      </w:r>
    </w:p>
    <w:p w14:paraId="0E6E3A08"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a hitel adósának iskolai végzettsége nem lehet felsőfok (</w:t>
      </w:r>
      <w:proofErr w:type="spellStart"/>
      <w:r w:rsidRPr="00EF2A61">
        <w:rPr>
          <w:rFonts w:cstheme="minorHAnsi"/>
        </w:rPr>
        <w:t>INST_UGYF.ISK_VEGZ_KOD</w:t>
      </w:r>
      <w:proofErr w:type="spellEnd"/>
      <w:r w:rsidRPr="00EF2A61">
        <w:rPr>
          <w:rFonts w:cstheme="minorHAnsi"/>
        </w:rPr>
        <w:t>&lt;&gt;’</w:t>
      </w:r>
      <w:proofErr w:type="spellStart"/>
      <w:r w:rsidRPr="00EF2A61">
        <w:rPr>
          <w:rFonts w:cstheme="minorHAnsi"/>
        </w:rPr>
        <w:t>FELSOFOK</w:t>
      </w:r>
      <w:proofErr w:type="spellEnd"/>
      <w:r w:rsidRPr="00EF2A61">
        <w:rPr>
          <w:rFonts w:cstheme="minorHAnsi"/>
        </w:rPr>
        <w:t>’</w:t>
      </w:r>
      <w:r w:rsidRPr="00EF2A61">
        <w:rPr>
          <w:rFonts w:cstheme="minorHAnsi"/>
          <w:bCs/>
        </w:rPr>
        <w:t>).</w:t>
      </w:r>
    </w:p>
    <w:p w14:paraId="35B4FCA7" w14:textId="77777777" w:rsidR="002F1440" w:rsidRPr="00C32F4A" w:rsidRDefault="002F1440" w:rsidP="002F1440">
      <w:pPr>
        <w:pStyle w:val="Bekezds"/>
        <w:jc w:val="both"/>
        <w:rPr>
          <w:rFonts w:ascii="Calibri" w:hAnsi="Calibri"/>
          <w:color w:val="2F5496"/>
          <w:kern w:val="2"/>
          <w:sz w:val="20"/>
          <w14:ligatures w14:val="standardContextual"/>
        </w:rPr>
      </w:pPr>
    </w:p>
    <w:p w14:paraId="65177F96" w14:textId="19593E18" w:rsidR="002F1440" w:rsidRPr="00EF2A61" w:rsidRDefault="002F1440" w:rsidP="00A846E4">
      <w:pPr>
        <w:pStyle w:val="NormlWeb"/>
        <w:spacing w:before="0" w:beforeAutospacing="0" w:after="0" w:afterAutospacing="0" w:line="276" w:lineRule="auto"/>
        <w:jc w:val="both"/>
        <w:rPr>
          <w:rFonts w:cstheme="minorBidi"/>
        </w:rPr>
      </w:pPr>
      <w:r w:rsidRPr="00EF2A61">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Hitelkonstrukció </w:t>
      </w:r>
      <w:r w:rsidRPr="00EF2A61">
        <w:rPr>
          <w:rFonts w:cstheme="minorHAnsi"/>
          <w:i/>
          <w:iCs/>
        </w:rPr>
        <w:t>(új kódérték!)</w:t>
      </w:r>
      <w:r w:rsidRPr="00EF2A61">
        <w:rPr>
          <w:rFonts w:cstheme="minorHAnsi"/>
        </w:rPr>
        <w:t xml:space="preserve">: </w:t>
      </w:r>
      <w:proofErr w:type="spellStart"/>
      <w:r w:rsidRPr="00EF2A61">
        <w:rPr>
          <w:rFonts w:cstheme="minorHAnsi"/>
        </w:rPr>
        <w:t>OTTH_FELUJ_KIST</w:t>
      </w:r>
      <w:proofErr w:type="spellEnd"/>
    </w:p>
    <w:p w14:paraId="3018387B"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Instrumentum típus: </w:t>
      </w:r>
      <w:proofErr w:type="spellStart"/>
      <w:r w:rsidRPr="00EF2A61">
        <w:rPr>
          <w:rFonts w:cstheme="minorHAnsi"/>
        </w:rPr>
        <w:t>LAKAS_HIT</w:t>
      </w:r>
      <w:proofErr w:type="spellEnd"/>
    </w:p>
    <w:p w14:paraId="2C3B992E"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Ingatlanfinanszírozás jellege - részletes bontás: </w:t>
      </w:r>
      <w:proofErr w:type="spellStart"/>
      <w:r w:rsidRPr="00EF2A61">
        <w:rPr>
          <w:rFonts w:cstheme="minorHAnsi"/>
        </w:rPr>
        <w:t>LAKF</w:t>
      </w:r>
      <w:proofErr w:type="spellEnd"/>
      <w:r w:rsidRPr="00EF2A61">
        <w:rPr>
          <w:rFonts w:cstheme="minorHAnsi"/>
        </w:rPr>
        <w:t xml:space="preserve">, </w:t>
      </w:r>
      <w:proofErr w:type="spellStart"/>
      <w:r w:rsidRPr="00EF2A61">
        <w:rPr>
          <w:rFonts w:cstheme="minorHAnsi"/>
        </w:rPr>
        <w:t>LAKB</w:t>
      </w:r>
      <w:proofErr w:type="spellEnd"/>
      <w:r w:rsidRPr="00EF2A61">
        <w:rPr>
          <w:rFonts w:cstheme="minorHAnsi"/>
        </w:rPr>
        <w:t xml:space="preserve"> </w:t>
      </w:r>
    </w:p>
    <w:p w14:paraId="05705308"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Állami támogatás: NEM</w:t>
      </w:r>
    </w:p>
    <w:p w14:paraId="412DFACD" w14:textId="77777777" w:rsidR="002F1440" w:rsidRPr="00EF2A61" w:rsidRDefault="002F1440" w:rsidP="00A846E4">
      <w:pPr>
        <w:pStyle w:val="Listaszerbekezds"/>
        <w:numPr>
          <w:ilvl w:val="1"/>
          <w:numId w:val="137"/>
        </w:numPr>
        <w:spacing w:after="0"/>
        <w:rPr>
          <w:rFonts w:cs="Calibri"/>
        </w:rPr>
      </w:pPr>
      <w:r w:rsidRPr="00EF2A61">
        <w:rPr>
          <w:rFonts w:cstheme="minorHAnsi"/>
        </w:rPr>
        <w:t>Kamat: a +3%-os kamattámogatás</w:t>
      </w:r>
      <w:r w:rsidRPr="00EF2A61">
        <w:rPr>
          <w:rFonts w:cs="Calibri"/>
        </w:rPr>
        <w:t xml:space="preserve"> mértékével növelt szerződéses, évesített kamatlábat és hitelköltség mutatót kell jelenteni, és nem az ügyfél által fizetendő kamatot.</w:t>
      </w:r>
    </w:p>
    <w:p w14:paraId="1BFB5A59"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Referencia kamat </w:t>
      </w:r>
      <w:proofErr w:type="spellStart"/>
      <w:r w:rsidRPr="00EF2A61">
        <w:rPr>
          <w:rFonts w:cstheme="minorHAnsi"/>
        </w:rPr>
        <w:t>átárazódási</w:t>
      </w:r>
      <w:proofErr w:type="spellEnd"/>
      <w:r w:rsidRPr="00EF2A61">
        <w:rPr>
          <w:rFonts w:cstheme="minorHAnsi"/>
        </w:rPr>
        <w:t xml:space="preserve"> periódus: 5Y</w:t>
      </w:r>
    </w:p>
    <w:p w14:paraId="14C5D3F0"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 xml:space="preserve">Referencia kamat megnevezés: </w:t>
      </w:r>
      <w:proofErr w:type="spellStart"/>
      <w:r w:rsidRPr="00EF2A61">
        <w:rPr>
          <w:rFonts w:cstheme="minorHAnsi"/>
        </w:rPr>
        <w:t>AKK</w:t>
      </w:r>
      <w:proofErr w:type="spellEnd"/>
    </w:p>
    <w:p w14:paraId="04605C3B" w14:textId="77777777" w:rsidR="002F1440" w:rsidRPr="00EF2A61" w:rsidRDefault="002F1440" w:rsidP="00A846E4">
      <w:pPr>
        <w:pStyle w:val="Listaszerbekezds"/>
        <w:numPr>
          <w:ilvl w:val="1"/>
          <w:numId w:val="137"/>
        </w:numPr>
        <w:spacing w:after="0"/>
        <w:rPr>
          <w:rFonts w:cstheme="minorHAnsi"/>
        </w:rPr>
      </w:pPr>
      <w:r w:rsidRPr="00EF2A61">
        <w:rPr>
          <w:rFonts w:cstheme="minorHAnsi"/>
        </w:rPr>
        <w:t>Hitel összege: maximum 6 millió forint</w:t>
      </w:r>
    </w:p>
    <w:p w14:paraId="22B0BD4F" w14:textId="779084F0" w:rsidR="00006D28" w:rsidRPr="00EF2A61" w:rsidRDefault="00006D28" w:rsidP="00BA4614">
      <w:pPr>
        <w:pStyle w:val="Listaszerbekezds"/>
        <w:numPr>
          <w:ilvl w:val="0"/>
          <w:numId w:val="0"/>
        </w:numPr>
        <w:spacing w:after="0"/>
        <w:ind w:left="1080"/>
        <w:rPr>
          <w:rFonts w:cstheme="minorHAnsi"/>
        </w:rPr>
      </w:pPr>
      <w:r w:rsidRPr="00EF2A61">
        <w:rPr>
          <w:rFonts w:cstheme="minorHAnsi"/>
        </w:rPr>
        <w:t>A 2025.03.26-tól befogadott szerződések esetén a kamatozás módja ’</w:t>
      </w:r>
      <w:proofErr w:type="spellStart"/>
      <w:r w:rsidRPr="00EF2A61">
        <w:rPr>
          <w:rFonts w:cstheme="minorHAnsi"/>
        </w:rPr>
        <w:t>F</w:t>
      </w:r>
      <w:r w:rsidR="00D43FC6" w:rsidRPr="00EF2A61">
        <w:rPr>
          <w:rFonts w:cstheme="minorHAnsi"/>
        </w:rPr>
        <w:t>K</w:t>
      </w:r>
      <w:proofErr w:type="spellEnd"/>
      <w:r w:rsidRPr="00EF2A61">
        <w:rPr>
          <w:rFonts w:cstheme="minorHAnsi"/>
        </w:rPr>
        <w:t xml:space="preserve">’-ként jelentendő, referenciakamat és </w:t>
      </w:r>
      <w:proofErr w:type="spellStart"/>
      <w:r w:rsidRPr="00EF2A61">
        <w:rPr>
          <w:rFonts w:cstheme="minorHAnsi"/>
        </w:rPr>
        <w:t>átárazódási</w:t>
      </w:r>
      <w:proofErr w:type="spellEnd"/>
      <w:r w:rsidRPr="00EF2A61">
        <w:rPr>
          <w:rFonts w:cstheme="minorHAnsi"/>
        </w:rPr>
        <w:t xml:space="preserve"> periódus nem jelentendő.</w:t>
      </w:r>
    </w:p>
    <w:p w14:paraId="29F4B787" w14:textId="77777777" w:rsidR="002F1440" w:rsidRPr="00EF2A61" w:rsidRDefault="002F1440" w:rsidP="00A846E4">
      <w:pPr>
        <w:rPr>
          <w:bCs/>
        </w:rPr>
      </w:pPr>
    </w:p>
    <w:p w14:paraId="46AA8584" w14:textId="240A8CFE" w:rsidR="008A1CFE" w:rsidRPr="00EF2A61" w:rsidRDefault="008A1CFE" w:rsidP="008A1CFE">
      <w:pPr>
        <w:pStyle w:val="Cmsor3"/>
        <w:rPr>
          <w:ins w:id="563" w:author="MNB" w:date="2025-08-29T10:22:00Z" w16du:dateUtc="2025-08-29T08:22:00Z"/>
          <w:b/>
          <w:bCs w:val="0"/>
        </w:rPr>
      </w:pPr>
      <w:bookmarkStart w:id="564" w:name="_Toc206686200"/>
      <w:ins w:id="565" w:author="MNB" w:date="2025-08-29T10:22:00Z" w16du:dateUtc="2025-08-29T08:22:00Z">
        <w:r w:rsidRPr="00EF2A61">
          <w:rPr>
            <w:b/>
            <w:bCs w:val="0"/>
          </w:rPr>
          <w:t>Az „Otthon START” program keretében folyósított hitelek jelentési módja</w:t>
        </w:r>
        <w:bookmarkEnd w:id="564"/>
      </w:ins>
    </w:p>
    <w:p w14:paraId="32CED8F4" w14:textId="77777777" w:rsidR="005306E8" w:rsidRPr="000533AA" w:rsidRDefault="005306E8" w:rsidP="005306E8">
      <w:pPr>
        <w:rPr>
          <w:ins w:id="566" w:author="MNB" w:date="2025-08-29T10:22:00Z" w16du:dateUtc="2025-08-29T08:22:00Z"/>
          <w:rFonts w:cs="Calibri"/>
        </w:rPr>
      </w:pPr>
      <w:ins w:id="567" w:author="MNB" w:date="2025-08-29T10:22:00Z" w16du:dateUtc="2025-08-29T08:22:00Z">
        <w:r w:rsidRPr="000533AA">
          <w:rPr>
            <w:rFonts w:cs="Calibri"/>
          </w:rPr>
          <w:t>Az Otthon Start program keretében igénybe vett lakáshitel szerződés új hitelkonstrukció kódértéken jelentendő.  A kölcsön főbb paraméterei az alábbiak:</w:t>
        </w:r>
      </w:ins>
    </w:p>
    <w:p w14:paraId="4465D6B7" w14:textId="0155D342" w:rsidR="005306E8" w:rsidRPr="000533AA" w:rsidRDefault="005306E8" w:rsidP="005306E8">
      <w:pPr>
        <w:numPr>
          <w:ilvl w:val="0"/>
          <w:numId w:val="145"/>
        </w:numPr>
        <w:spacing w:after="0" w:line="240" w:lineRule="auto"/>
        <w:jc w:val="left"/>
        <w:rPr>
          <w:ins w:id="568" w:author="MNB" w:date="2025-08-29T10:22:00Z" w16du:dateUtc="2025-08-29T08:22:00Z"/>
          <w:rFonts w:cs="Calibri"/>
        </w:rPr>
      </w:pPr>
      <w:ins w:id="569" w:author="MNB" w:date="2025-08-29T10:22:00Z" w16du:dateUtc="2025-08-29T08:22:00Z">
        <w:r w:rsidRPr="000533AA">
          <w:rPr>
            <w:rFonts w:cs="Calibri"/>
          </w:rPr>
          <w:t>Hitelkonstrukció:</w:t>
        </w:r>
        <w:r w:rsidRPr="00EF2A61">
          <w:rPr>
            <w:rFonts w:cs="Calibri"/>
          </w:rPr>
          <w:t xml:space="preserve"> </w:t>
        </w:r>
        <w:proofErr w:type="spellStart"/>
        <w:r w:rsidRPr="00EF2A61">
          <w:rPr>
            <w:rFonts w:cs="Calibri"/>
          </w:rPr>
          <w:t>OTTHON_START</w:t>
        </w:r>
        <w:proofErr w:type="spellEnd"/>
      </w:ins>
    </w:p>
    <w:p w14:paraId="11EB0EAA" w14:textId="77777777" w:rsidR="005306E8" w:rsidRPr="000533AA" w:rsidRDefault="005306E8" w:rsidP="005306E8">
      <w:pPr>
        <w:numPr>
          <w:ilvl w:val="0"/>
          <w:numId w:val="145"/>
        </w:numPr>
        <w:spacing w:after="0" w:line="240" w:lineRule="auto"/>
        <w:jc w:val="left"/>
        <w:rPr>
          <w:ins w:id="570" w:author="MNB" w:date="2025-08-29T10:22:00Z" w16du:dateUtc="2025-08-29T08:22:00Z"/>
          <w:rFonts w:cs="Calibri"/>
        </w:rPr>
      </w:pPr>
      <w:ins w:id="571" w:author="MNB" w:date="2025-08-29T10:22:00Z" w16du:dateUtc="2025-08-29T08:22:00Z">
        <w:r w:rsidRPr="000533AA">
          <w:rPr>
            <w:rFonts w:cs="Calibri"/>
          </w:rPr>
          <w:t xml:space="preserve">Instrumentum típus: </w:t>
        </w:r>
        <w:proofErr w:type="spellStart"/>
        <w:r w:rsidRPr="000533AA">
          <w:rPr>
            <w:rFonts w:cs="Calibri"/>
          </w:rPr>
          <w:t>LAKAS_HIT</w:t>
        </w:r>
        <w:proofErr w:type="spellEnd"/>
      </w:ins>
    </w:p>
    <w:p w14:paraId="019E3D9E" w14:textId="77777777" w:rsidR="005306E8" w:rsidRPr="000533AA" w:rsidRDefault="005306E8" w:rsidP="005306E8">
      <w:pPr>
        <w:numPr>
          <w:ilvl w:val="0"/>
          <w:numId w:val="145"/>
        </w:numPr>
        <w:spacing w:after="0" w:line="240" w:lineRule="auto"/>
        <w:jc w:val="left"/>
        <w:rPr>
          <w:ins w:id="572" w:author="MNB" w:date="2025-08-29T10:22:00Z" w16du:dateUtc="2025-08-29T08:22:00Z"/>
          <w:rFonts w:cs="Calibri"/>
        </w:rPr>
      </w:pPr>
      <w:ins w:id="573" w:author="MNB" w:date="2025-08-29T10:22:00Z" w16du:dateUtc="2025-08-29T08:22:00Z">
        <w:r w:rsidRPr="000533AA">
          <w:rPr>
            <w:rFonts w:cs="Calibri"/>
          </w:rPr>
          <w:t xml:space="preserve">Ingatlanfinanszírozás jellege - részletes bontás: </w:t>
        </w:r>
        <w:proofErr w:type="spellStart"/>
        <w:r w:rsidRPr="000533AA">
          <w:rPr>
            <w:rFonts w:cs="Calibri"/>
          </w:rPr>
          <w:t>LAKH</w:t>
        </w:r>
        <w:proofErr w:type="spellEnd"/>
        <w:r w:rsidRPr="000533AA">
          <w:rPr>
            <w:rFonts w:cs="Calibri"/>
          </w:rPr>
          <w:t xml:space="preserve">, </w:t>
        </w:r>
        <w:proofErr w:type="spellStart"/>
        <w:r w:rsidRPr="000533AA">
          <w:rPr>
            <w:rFonts w:cs="Calibri"/>
          </w:rPr>
          <w:t>LAKU</w:t>
        </w:r>
        <w:proofErr w:type="spellEnd"/>
        <w:r w:rsidRPr="000533AA">
          <w:rPr>
            <w:rFonts w:cs="Calibri"/>
          </w:rPr>
          <w:t xml:space="preserve">, </w:t>
        </w:r>
        <w:proofErr w:type="spellStart"/>
        <w:r w:rsidRPr="000533AA">
          <w:rPr>
            <w:rFonts w:cs="Calibri"/>
          </w:rPr>
          <w:t>LAKP</w:t>
        </w:r>
        <w:proofErr w:type="spellEnd"/>
        <w:r w:rsidRPr="000533AA">
          <w:rPr>
            <w:rFonts w:cs="Calibri"/>
          </w:rPr>
          <w:t xml:space="preserve"> </w:t>
        </w:r>
      </w:ins>
    </w:p>
    <w:p w14:paraId="2EAE902B" w14:textId="77777777" w:rsidR="005306E8" w:rsidRPr="000533AA" w:rsidRDefault="005306E8" w:rsidP="005306E8">
      <w:pPr>
        <w:numPr>
          <w:ilvl w:val="0"/>
          <w:numId w:val="145"/>
        </w:numPr>
        <w:spacing w:after="0" w:line="240" w:lineRule="auto"/>
        <w:jc w:val="left"/>
        <w:rPr>
          <w:ins w:id="574" w:author="MNB" w:date="2025-08-29T10:22:00Z" w16du:dateUtc="2025-08-29T08:22:00Z"/>
          <w:rFonts w:cs="Calibri"/>
        </w:rPr>
      </w:pPr>
      <w:ins w:id="575" w:author="MNB" w:date="2025-08-29T10:22:00Z" w16du:dateUtc="2025-08-29T08:22:00Z">
        <w:r w:rsidRPr="000533AA">
          <w:rPr>
            <w:rFonts w:cs="Calibri"/>
          </w:rPr>
          <w:t xml:space="preserve">Állami támogatás: </w:t>
        </w:r>
        <w:bookmarkStart w:id="576" w:name="_Hlk205360711"/>
        <w:r w:rsidRPr="000533AA">
          <w:rPr>
            <w:rFonts w:cs="Calibri"/>
          </w:rPr>
          <w:t xml:space="preserve">a megfelelő kódérték attól függően, hogy kapcsolódik-e hozzá állami támogatás, pl. </w:t>
        </w:r>
        <w:proofErr w:type="spellStart"/>
        <w:r w:rsidRPr="000533AA">
          <w:rPr>
            <w:rFonts w:cs="Calibri"/>
          </w:rPr>
          <w:t>CSOK</w:t>
        </w:r>
        <w:proofErr w:type="spellEnd"/>
      </w:ins>
    </w:p>
    <w:bookmarkEnd w:id="576"/>
    <w:p w14:paraId="79DD9D2E" w14:textId="77777777" w:rsidR="005306E8" w:rsidRPr="000533AA" w:rsidRDefault="005306E8" w:rsidP="005306E8">
      <w:pPr>
        <w:numPr>
          <w:ilvl w:val="0"/>
          <w:numId w:val="145"/>
        </w:numPr>
        <w:spacing w:after="0" w:line="240" w:lineRule="auto"/>
        <w:jc w:val="left"/>
        <w:rPr>
          <w:ins w:id="577" w:author="MNB" w:date="2025-08-29T10:22:00Z" w16du:dateUtc="2025-08-29T08:22:00Z"/>
          <w:rFonts w:cs="Calibri"/>
        </w:rPr>
      </w:pPr>
      <w:ins w:id="578" w:author="MNB" w:date="2025-08-29T10:22:00Z" w16du:dateUtc="2025-08-29T08:22:00Z">
        <w:r w:rsidRPr="000533AA">
          <w:rPr>
            <w:rFonts w:cs="Calibri"/>
          </w:rPr>
          <w:t xml:space="preserve">Kamatfixálás: 60 hónap </w:t>
        </w:r>
      </w:ins>
    </w:p>
    <w:p w14:paraId="45E3F811" w14:textId="77777777" w:rsidR="005306E8" w:rsidRPr="000533AA" w:rsidRDefault="005306E8" w:rsidP="005306E8">
      <w:pPr>
        <w:numPr>
          <w:ilvl w:val="0"/>
          <w:numId w:val="145"/>
        </w:numPr>
        <w:spacing w:after="0" w:line="240" w:lineRule="auto"/>
        <w:jc w:val="left"/>
        <w:rPr>
          <w:ins w:id="579" w:author="MNB" w:date="2025-08-29T10:22:00Z" w16du:dateUtc="2025-08-29T08:22:00Z"/>
          <w:rFonts w:cs="Calibri"/>
        </w:rPr>
      </w:pPr>
      <w:ins w:id="580" w:author="MNB" w:date="2025-08-29T10:22:00Z" w16du:dateUtc="2025-08-29T08:22:00Z">
        <w:r w:rsidRPr="000533AA">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ins>
    </w:p>
    <w:p w14:paraId="55B07A44" w14:textId="77777777" w:rsidR="005306E8" w:rsidRPr="000533AA" w:rsidRDefault="005306E8" w:rsidP="005306E8">
      <w:pPr>
        <w:numPr>
          <w:ilvl w:val="0"/>
          <w:numId w:val="145"/>
        </w:numPr>
        <w:spacing w:after="0" w:line="240" w:lineRule="auto"/>
        <w:jc w:val="left"/>
        <w:rPr>
          <w:ins w:id="581" w:author="MNB" w:date="2025-08-29T10:22:00Z" w16du:dateUtc="2025-08-29T08:22:00Z"/>
          <w:rFonts w:cs="Calibri"/>
        </w:rPr>
      </w:pPr>
      <w:ins w:id="582" w:author="MNB" w:date="2025-08-29T10:22:00Z" w16du:dateUtc="2025-08-29T08:22:00Z">
        <w:r w:rsidRPr="000533AA">
          <w:rPr>
            <w:rFonts w:cs="Calibri"/>
          </w:rPr>
          <w:t xml:space="preserve">Referencia kamat </w:t>
        </w:r>
        <w:proofErr w:type="spellStart"/>
        <w:r w:rsidRPr="000533AA">
          <w:rPr>
            <w:rFonts w:cs="Calibri"/>
          </w:rPr>
          <w:t>átárazódási</w:t>
        </w:r>
        <w:proofErr w:type="spellEnd"/>
        <w:r w:rsidRPr="000533AA">
          <w:rPr>
            <w:rFonts w:cs="Calibri"/>
          </w:rPr>
          <w:t xml:space="preserve"> periódus: 5Y</w:t>
        </w:r>
      </w:ins>
    </w:p>
    <w:p w14:paraId="6E4F7797" w14:textId="77777777" w:rsidR="005306E8" w:rsidRPr="000533AA" w:rsidRDefault="005306E8" w:rsidP="005306E8">
      <w:pPr>
        <w:numPr>
          <w:ilvl w:val="0"/>
          <w:numId w:val="145"/>
        </w:numPr>
        <w:spacing w:after="0" w:line="240" w:lineRule="auto"/>
        <w:jc w:val="left"/>
        <w:rPr>
          <w:ins w:id="583" w:author="MNB" w:date="2025-08-29T10:22:00Z" w16du:dateUtc="2025-08-29T08:22:00Z"/>
          <w:rFonts w:cs="Calibri"/>
        </w:rPr>
      </w:pPr>
      <w:ins w:id="584" w:author="MNB" w:date="2025-08-29T10:22:00Z" w16du:dateUtc="2025-08-29T08:22:00Z">
        <w:r w:rsidRPr="000533AA">
          <w:rPr>
            <w:rFonts w:cs="Calibri"/>
          </w:rPr>
          <w:t xml:space="preserve">Referencia kamat megnevezés: </w:t>
        </w:r>
        <w:proofErr w:type="spellStart"/>
        <w:r w:rsidRPr="000533AA">
          <w:rPr>
            <w:rFonts w:cs="Calibri"/>
          </w:rPr>
          <w:t>AKK</w:t>
        </w:r>
        <w:proofErr w:type="spellEnd"/>
      </w:ins>
    </w:p>
    <w:p w14:paraId="79ABC37A" w14:textId="77777777" w:rsidR="005306E8" w:rsidRPr="000533AA" w:rsidRDefault="005306E8" w:rsidP="005306E8">
      <w:pPr>
        <w:numPr>
          <w:ilvl w:val="0"/>
          <w:numId w:val="145"/>
        </w:numPr>
        <w:spacing w:after="0" w:line="240" w:lineRule="auto"/>
        <w:jc w:val="left"/>
        <w:rPr>
          <w:ins w:id="585" w:author="MNB" w:date="2025-08-29T10:22:00Z" w16du:dateUtc="2025-08-29T08:22:00Z"/>
          <w:rFonts w:cs="Calibri"/>
        </w:rPr>
      </w:pPr>
      <w:ins w:id="586" w:author="MNB" w:date="2025-08-29T10:22:00Z" w16du:dateUtc="2025-08-29T08:22:00Z">
        <w:r w:rsidRPr="000533AA">
          <w:rPr>
            <w:rFonts w:cs="Calibri"/>
          </w:rPr>
          <w:t>Hitel összege: maximum 50 millió forint</w:t>
        </w:r>
      </w:ins>
    </w:p>
    <w:p w14:paraId="4D77279D" w14:textId="77777777" w:rsidR="005306E8" w:rsidRPr="000533AA" w:rsidRDefault="005306E8" w:rsidP="005306E8">
      <w:pPr>
        <w:numPr>
          <w:ilvl w:val="0"/>
          <w:numId w:val="145"/>
        </w:numPr>
        <w:spacing w:after="0" w:line="240" w:lineRule="auto"/>
        <w:jc w:val="left"/>
        <w:rPr>
          <w:ins w:id="587" w:author="MNB" w:date="2025-08-29T10:22:00Z" w16du:dateUtc="2025-08-29T08:22:00Z"/>
          <w:rFonts w:cs="Calibri"/>
        </w:rPr>
      </w:pPr>
      <w:ins w:id="588" w:author="MNB" w:date="2025-08-29T10:22:00Z" w16du:dateUtc="2025-08-29T08:22:00Z">
        <w:r w:rsidRPr="000533AA">
          <w:rPr>
            <w:rFonts w:cs="Calibri"/>
          </w:rPr>
          <w:t>Hitel futamideje: maximum 25 év</w:t>
        </w:r>
      </w:ins>
    </w:p>
    <w:p w14:paraId="4DD4CCDC" w14:textId="77777777" w:rsidR="008A1CFE" w:rsidRPr="00EF2A61" w:rsidRDefault="008A1CFE" w:rsidP="00A846E4">
      <w:pPr>
        <w:rPr>
          <w:ins w:id="589" w:author="MNB" w:date="2025-08-29T10:22:00Z" w16du:dateUtc="2025-08-29T08:22:00Z"/>
          <w:bCs/>
        </w:rPr>
      </w:pPr>
    </w:p>
    <w:p w14:paraId="2B3C4CCB" w14:textId="5C067E53" w:rsidR="0053023B" w:rsidRPr="00EF2A61" w:rsidRDefault="0053023B" w:rsidP="0053023B">
      <w:pPr>
        <w:pStyle w:val="Cmsor3"/>
        <w:numPr>
          <w:ilvl w:val="2"/>
          <w:numId w:val="144"/>
        </w:numPr>
        <w:rPr>
          <w:ins w:id="590" w:author="MNB" w:date="2025-08-29T10:22:00Z" w16du:dateUtc="2025-08-29T08:22:00Z"/>
          <w:b/>
          <w:bCs w:val="0"/>
        </w:rPr>
      </w:pPr>
      <w:bookmarkStart w:id="591" w:name="_Toc206686201"/>
      <w:ins w:id="592" w:author="MNB" w:date="2025-08-29T10:22:00Z" w16du:dateUtc="2025-08-29T08:22:00Z">
        <w:r w:rsidRPr="000533AA">
          <w:rPr>
            <w:b/>
            <w:bCs w:val="0"/>
          </w:rPr>
          <w:t>A</w:t>
        </w:r>
        <w:r w:rsidRPr="00EF2A61">
          <w:rPr>
            <w:b/>
            <w:bCs w:val="0"/>
          </w:rPr>
          <w:t xml:space="preserve">z eszköz oldali betétek </w:t>
        </w:r>
        <w:r w:rsidR="004F41F2" w:rsidRPr="00EF2A61">
          <w:rPr>
            <w:b/>
            <w:bCs w:val="0"/>
          </w:rPr>
          <w:t xml:space="preserve">és a </w:t>
        </w:r>
        <w:proofErr w:type="spellStart"/>
        <w:r w:rsidR="004F41F2" w:rsidRPr="00EF2A61">
          <w:rPr>
            <w:b/>
            <w:bCs w:val="0"/>
          </w:rPr>
          <w:t>repókövetelések</w:t>
        </w:r>
        <w:proofErr w:type="spellEnd"/>
        <w:r w:rsidR="004F41F2" w:rsidRPr="00EF2A61">
          <w:rPr>
            <w:b/>
            <w:bCs w:val="0"/>
          </w:rPr>
          <w:t xml:space="preserve"> </w:t>
        </w:r>
        <w:r w:rsidRPr="000533AA">
          <w:rPr>
            <w:b/>
            <w:bCs w:val="0"/>
          </w:rPr>
          <w:t>jelentési módja</w:t>
        </w:r>
        <w:bookmarkEnd w:id="591"/>
      </w:ins>
    </w:p>
    <w:p w14:paraId="32BF7942" w14:textId="038E5692" w:rsidR="0053023B" w:rsidRPr="00EF2A61" w:rsidRDefault="0053023B" w:rsidP="0053023B">
      <w:pPr>
        <w:rPr>
          <w:ins w:id="593" w:author="MNB" w:date="2025-08-29T10:22:00Z" w16du:dateUtc="2025-08-29T08:22:00Z"/>
        </w:rPr>
      </w:pPr>
      <w:ins w:id="594" w:author="MNB" w:date="2025-08-29T10:22:00Z" w16du:dateUtc="2025-08-29T08:22:00Z">
        <w:r w:rsidRPr="00EF2A61">
          <w:t>2025. december vonatkozási időtől kezdődően jelentendők a HITREG-ben az eszköz oldali betétek, azaz a más hitelintézetnél elhelyezett betétek</w:t>
        </w:r>
        <w:r w:rsidR="00085CCF" w:rsidRPr="00EF2A61">
          <w:t xml:space="preserve"> </w:t>
        </w:r>
        <w:r w:rsidR="004F41F2" w:rsidRPr="00EF2A61">
          <w:t xml:space="preserve">és a </w:t>
        </w:r>
        <w:proofErr w:type="spellStart"/>
        <w:r w:rsidR="004F41F2" w:rsidRPr="00EF2A61">
          <w:t>repóügyletekből</w:t>
        </w:r>
        <w:proofErr w:type="spellEnd"/>
        <w:r w:rsidR="004F41F2" w:rsidRPr="00EF2A61">
          <w:t xml:space="preserve"> származó követelések </w:t>
        </w:r>
        <w:r w:rsidR="00085CCF" w:rsidRPr="00EF2A61">
          <w:t>a következő bontásban:</w:t>
        </w:r>
      </w:ins>
    </w:p>
    <w:p w14:paraId="7849F0A2" w14:textId="15910101" w:rsidR="00085CCF" w:rsidRPr="00EF2A61" w:rsidRDefault="004F41F2" w:rsidP="0053023B">
      <w:pPr>
        <w:rPr>
          <w:ins w:id="595" w:author="MNB" w:date="2025-08-29T10:22:00Z" w16du:dateUtc="2025-08-29T08:22:00Z"/>
        </w:rPr>
      </w:pPr>
      <w:ins w:id="596" w:author="MNB" w:date="2025-08-29T10:22:00Z" w16du:dateUtc="2025-08-29T08:22:00Z">
        <w:r w:rsidRPr="00EF2A61">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ins>
    </w:p>
    <w:p w14:paraId="777B1795" w14:textId="0E72F9DD" w:rsidR="00085CCF" w:rsidRPr="00EF2A61" w:rsidRDefault="004F41F2" w:rsidP="0053023B">
      <w:pPr>
        <w:rPr>
          <w:ins w:id="597" w:author="MNB" w:date="2025-08-29T10:22:00Z" w16du:dateUtc="2025-08-29T08:22:00Z"/>
        </w:rPr>
      </w:pPr>
      <w:ins w:id="598" w:author="MNB" w:date="2025-08-29T10:22:00Z" w16du:dateUtc="2025-08-29T08:22:00Z">
        <w:r w:rsidRPr="00EF2A61">
          <w:t xml:space="preserve">A betéti követelésekhez és </w:t>
        </w:r>
        <w:proofErr w:type="spellStart"/>
        <w:r w:rsidRPr="00EF2A61">
          <w:t>repókövetelésekhez</w:t>
        </w:r>
        <w:proofErr w:type="spellEnd"/>
        <w:r w:rsidRPr="00EF2A61">
          <w:t xml:space="preserve"> kapcsolódó partnerek ’</w:t>
        </w:r>
        <w:proofErr w:type="spellStart"/>
        <w:r w:rsidRPr="00EF2A61">
          <w:t>ADOS</w:t>
        </w:r>
        <w:proofErr w:type="spellEnd"/>
        <w:r w:rsidRPr="00EF2A61">
          <w:t>’/’</w:t>
        </w:r>
        <w:proofErr w:type="spellStart"/>
        <w:r w:rsidRPr="00EF2A61">
          <w:t>ADOSTARS</w:t>
        </w:r>
        <w:proofErr w:type="spellEnd"/>
        <w:r w:rsidRPr="00EF2A61">
          <w:t>’ ügyfélminőséggel jelentendők</w:t>
        </w:r>
        <w:r w:rsidR="002F4CEE" w:rsidRPr="000533AA">
          <w:t>.</w:t>
        </w:r>
        <w:r w:rsidRPr="00EF2A61">
          <w:t xml:space="preserve"> </w:t>
        </w:r>
        <w:r w:rsidR="00E822E5" w:rsidRPr="00EF2A61">
          <w:t xml:space="preserve">Ezen instrumentum típusok esetén nem jelentendők a </w:t>
        </w:r>
        <w:proofErr w:type="spellStart"/>
        <w:r w:rsidR="00E822E5" w:rsidRPr="00EF2A61">
          <w:t>SZIND</w:t>
        </w:r>
        <w:proofErr w:type="spellEnd"/>
        <w:r w:rsidR="00E822E5" w:rsidRPr="00EF2A61">
          <w:t xml:space="preserve">, </w:t>
        </w:r>
        <w:proofErr w:type="spellStart"/>
        <w:r w:rsidR="00E822E5" w:rsidRPr="00EF2A61">
          <w:t>HKIV</w:t>
        </w:r>
        <w:proofErr w:type="spellEnd"/>
        <w:r w:rsidR="00E822E5" w:rsidRPr="00EF2A61">
          <w:t xml:space="preserve">, </w:t>
        </w:r>
        <w:proofErr w:type="spellStart"/>
        <w:r w:rsidR="00E822E5" w:rsidRPr="00EF2A61">
          <w:t>HBIR</w:t>
        </w:r>
        <w:proofErr w:type="spellEnd"/>
        <w:r w:rsidR="00E822E5" w:rsidRPr="00EF2A61">
          <w:t xml:space="preserve">, </w:t>
        </w:r>
        <w:proofErr w:type="spellStart"/>
        <w:r w:rsidR="00E822E5" w:rsidRPr="00EF2A61">
          <w:t>ESRB</w:t>
        </w:r>
        <w:proofErr w:type="spellEnd"/>
        <w:r w:rsidR="00E822E5" w:rsidRPr="00EF2A61">
          <w:t xml:space="preserve">, </w:t>
        </w:r>
        <w:proofErr w:type="spellStart"/>
        <w:r w:rsidR="00E822E5" w:rsidRPr="00EF2A61">
          <w:t>INST_KAM</w:t>
        </w:r>
        <w:proofErr w:type="spellEnd"/>
        <w:r w:rsidR="00E822E5" w:rsidRPr="00EF2A61">
          <w:t xml:space="preserve">, </w:t>
        </w:r>
        <w:proofErr w:type="spellStart"/>
        <w:r w:rsidR="00E822E5" w:rsidRPr="00EF2A61">
          <w:t>TAX_UGYF</w:t>
        </w:r>
        <w:proofErr w:type="spellEnd"/>
        <w:r w:rsidR="00E822E5" w:rsidRPr="00EF2A61">
          <w:t xml:space="preserve"> táblák és az </w:t>
        </w:r>
        <w:proofErr w:type="spellStart"/>
        <w:r w:rsidR="00E822E5" w:rsidRPr="00EF2A61">
          <w:t>ELOT</w:t>
        </w:r>
        <w:proofErr w:type="spellEnd"/>
        <w:r w:rsidR="00E822E5" w:rsidRPr="00EF2A61">
          <w:t xml:space="preserve">, </w:t>
        </w:r>
        <w:proofErr w:type="spellStart"/>
        <w:r w:rsidR="00E822E5" w:rsidRPr="00EF2A61">
          <w:t>TORL</w:t>
        </w:r>
        <w:proofErr w:type="spellEnd"/>
        <w:r w:rsidR="00E822E5" w:rsidRPr="00EF2A61">
          <w:t xml:space="preserve">, </w:t>
        </w:r>
        <w:proofErr w:type="spellStart"/>
        <w:r w:rsidR="00E822E5" w:rsidRPr="00EF2A61">
          <w:t>FOLY</w:t>
        </w:r>
        <w:proofErr w:type="spellEnd"/>
        <w:r w:rsidR="00E822E5" w:rsidRPr="00EF2A61">
          <w:t xml:space="preserve"> tranzakciós táblák, azaz nem jelentendők tranzakciók ezen instrumentum típusok esetén</w:t>
        </w:r>
        <w:r w:rsidR="005868BE" w:rsidRPr="00EF2A61">
          <w:t>, ezen kívül betétek esetén a fedezetekre vonatkozó táblák sem relevánsak.</w:t>
        </w:r>
        <w:r w:rsidR="00E822E5" w:rsidRPr="00EF2A61">
          <w:t xml:space="preserve"> Mindazon táblák esetén, amelyek nem tartoznak a fenti felsorolásba, a kötelező mezők esetén jellemzően </w:t>
        </w:r>
        <w:proofErr w:type="spellStart"/>
        <w:r w:rsidR="00E822E5" w:rsidRPr="00EF2A61">
          <w:t>default</w:t>
        </w:r>
        <w:proofErr w:type="spellEnd"/>
        <w:r w:rsidR="00E822E5" w:rsidRPr="00EF2A61">
          <w:t xml:space="preserve"> ’N’ érték jelentendő.</w:t>
        </w:r>
      </w:ins>
    </w:p>
    <w:p w14:paraId="38BA192A" w14:textId="3DD70B1D" w:rsidR="00932790" w:rsidRPr="00EF2A61" w:rsidRDefault="00932790" w:rsidP="0053023B">
      <w:pPr>
        <w:rPr>
          <w:ins w:id="599" w:author="MNB" w:date="2025-08-29T10:22:00Z" w16du:dateUtc="2025-08-29T08:22:00Z"/>
        </w:rPr>
      </w:pPr>
      <w:ins w:id="600" w:author="MNB" w:date="2025-08-29T10:22:00Z" w16du:dateUtc="2025-08-29T08:22:00Z">
        <w:r w:rsidRPr="00EF2A61">
          <w:t xml:space="preserve">Alapvető szempont az új instrumentumok jelentése során az M02 és M03 jelű adatgyűjtésekkel való konzisztencia biztosítása. </w:t>
        </w:r>
      </w:ins>
    </w:p>
    <w:p w14:paraId="2D8EAE12" w14:textId="52FDC8E9" w:rsidR="0010231E" w:rsidRPr="000533AA" w:rsidRDefault="0010231E" w:rsidP="0010231E">
      <w:pPr>
        <w:rPr>
          <w:ins w:id="601" w:author="MNB" w:date="2025-08-29T10:22:00Z" w16du:dateUtc="2025-08-29T08:22:00Z"/>
        </w:rPr>
      </w:pPr>
      <w:ins w:id="602" w:author="MNB" w:date="2025-08-29T10:22:00Z" w16du:dateUtc="2025-08-29T08:22:00Z">
        <w:r w:rsidRPr="000533AA">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w:t>
        </w:r>
        <w:r w:rsidRPr="00EF2A61">
          <w:rPr>
            <w:rFonts w:asciiTheme="minorHAnsi" w:hAnsiTheme="minorHAnsi" w:cstheme="minorHAnsi"/>
          </w:rPr>
          <w:t xml:space="preserve"> </w:t>
        </w:r>
        <w:r w:rsidRPr="000533AA">
          <w:rPr>
            <w:rFonts w:asciiTheme="minorHAnsi" w:hAnsiTheme="minorHAnsi" w:cstheme="minorHAnsi"/>
          </w:rPr>
          <w:t>Betétek esetén az elszámolás napja a legutolsó tényleges pénzmozgás időpontja.</w:t>
        </w:r>
      </w:ins>
    </w:p>
    <w:p w14:paraId="2A2672F6" w14:textId="77777777" w:rsidR="0010231E" w:rsidRPr="00EF2A61" w:rsidRDefault="0010231E" w:rsidP="000533AA">
      <w:pPr>
        <w:rPr>
          <w:ins w:id="603" w:author="MNB" w:date="2025-08-29T10:22:00Z" w16du:dateUtc="2025-08-29T08:22:00Z"/>
        </w:rPr>
      </w:pPr>
    </w:p>
    <w:p w14:paraId="793C6667" w14:textId="77777777" w:rsidR="002F1440" w:rsidRPr="00EF2A61" w:rsidRDefault="002F1440" w:rsidP="00D2241A"/>
    <w:p w14:paraId="764E494E" w14:textId="0C6B1B89" w:rsidR="00CF052D" w:rsidRPr="00EF2A61" w:rsidRDefault="00CF052D" w:rsidP="00484F64">
      <w:pPr>
        <w:pStyle w:val="Cmsor1"/>
        <w:rPr>
          <w:rFonts w:asciiTheme="minorHAnsi" w:hAnsiTheme="minorHAnsi" w:cstheme="minorHAnsi"/>
          <w:sz w:val="20"/>
          <w:szCs w:val="20"/>
        </w:rPr>
      </w:pPr>
      <w:bookmarkStart w:id="604" w:name="_Toc149902056"/>
      <w:bookmarkStart w:id="605" w:name="_Toc206686202"/>
      <w:bookmarkStart w:id="606" w:name="_Toc188019128"/>
      <w:r w:rsidRPr="00EF2A61">
        <w:rPr>
          <w:rFonts w:asciiTheme="minorHAnsi" w:hAnsiTheme="minorHAnsi" w:cstheme="minorHAnsi"/>
          <w:sz w:val="20"/>
          <w:szCs w:val="20"/>
        </w:rPr>
        <w:t xml:space="preserve">Az </w:t>
      </w:r>
      <w:proofErr w:type="spellStart"/>
      <w:r w:rsidRPr="00EF2A61">
        <w:rPr>
          <w:rFonts w:asciiTheme="minorHAnsi" w:hAnsiTheme="minorHAnsi" w:cstheme="minorHAnsi"/>
          <w:sz w:val="20"/>
          <w:szCs w:val="20"/>
        </w:rPr>
        <w:t>ESRB</w:t>
      </w:r>
      <w:proofErr w:type="spellEnd"/>
      <w:r w:rsidRPr="00EF2A61">
        <w:rPr>
          <w:rFonts w:asciiTheme="minorHAnsi" w:hAnsiTheme="minorHAnsi" w:cstheme="minorHAnsi"/>
          <w:sz w:val="20"/>
          <w:szCs w:val="20"/>
        </w:rPr>
        <w:t xml:space="preserve"> táblára vonatkozó kitöltési előírások</w:t>
      </w:r>
      <w:bookmarkEnd w:id="560"/>
      <w:bookmarkEnd w:id="604"/>
      <w:bookmarkEnd w:id="605"/>
      <w:bookmarkEnd w:id="606"/>
    </w:p>
    <w:p w14:paraId="33DF88F8" w14:textId="25E1ED72" w:rsidR="00CF052D" w:rsidRPr="00EF2A61" w:rsidRDefault="00CF052D" w:rsidP="00484F64">
      <w:pPr>
        <w:pStyle w:val="Cmsor2"/>
        <w:rPr>
          <w:rFonts w:asciiTheme="minorHAnsi" w:hAnsiTheme="minorHAnsi" w:cstheme="minorHAnsi"/>
          <w:sz w:val="20"/>
          <w:szCs w:val="20"/>
        </w:rPr>
      </w:pPr>
      <w:bookmarkStart w:id="607" w:name="_Toc64967428"/>
      <w:bookmarkStart w:id="608" w:name="_Toc149902057"/>
      <w:bookmarkStart w:id="609" w:name="_Toc206686203"/>
      <w:bookmarkStart w:id="610" w:name="_Toc188019129"/>
      <w:r w:rsidRPr="00EF2A61">
        <w:rPr>
          <w:rFonts w:asciiTheme="minorHAnsi" w:hAnsiTheme="minorHAnsi" w:cstheme="minorHAnsi"/>
          <w:sz w:val="20"/>
          <w:szCs w:val="20"/>
        </w:rPr>
        <w:t>Általános előírások</w:t>
      </w:r>
      <w:bookmarkEnd w:id="607"/>
      <w:bookmarkEnd w:id="608"/>
      <w:bookmarkEnd w:id="609"/>
      <w:bookmarkEnd w:id="610"/>
    </w:p>
    <w:p w14:paraId="21964E30" w14:textId="77777777" w:rsidR="00CF052D" w:rsidRPr="00EF2A61" w:rsidRDefault="00CF052D" w:rsidP="00A251F5">
      <w:pPr>
        <w:rPr>
          <w:rFonts w:asciiTheme="minorHAnsi" w:hAnsiTheme="minorHAnsi" w:cstheme="minorHAnsi"/>
        </w:rPr>
      </w:pPr>
      <w:r w:rsidRPr="00EF2A61">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EF2A61">
        <w:rPr>
          <w:rFonts w:asciiTheme="minorHAnsi" w:hAnsiTheme="minorHAnsi" w:cstheme="minorHAnsi"/>
        </w:rPr>
        <w:t>ERKT</w:t>
      </w:r>
      <w:proofErr w:type="spellEnd"/>
      <w:r w:rsidRPr="00EF2A61">
        <w:rPr>
          <w:rFonts w:asciiTheme="minorHAnsi" w:hAnsiTheme="minorHAnsi" w:cstheme="minorHAnsi"/>
        </w:rPr>
        <w:t>/2016/14 ajánlás módosításáról (</w:t>
      </w:r>
      <w:proofErr w:type="spellStart"/>
      <w:r w:rsidRPr="00EF2A61">
        <w:rPr>
          <w:rFonts w:asciiTheme="minorHAnsi" w:hAnsiTheme="minorHAnsi" w:cstheme="minorHAnsi"/>
        </w:rPr>
        <w:t>ERKT</w:t>
      </w:r>
      <w:proofErr w:type="spellEnd"/>
      <w:r w:rsidRPr="00EF2A61">
        <w:rPr>
          <w:rFonts w:asciiTheme="minorHAnsi" w:hAnsiTheme="minorHAnsi" w:cstheme="minorHAnsi"/>
        </w:rPr>
        <w:t xml:space="preserve">/2019/3), a (továbbiakban: </w:t>
      </w:r>
      <w:proofErr w:type="spellStart"/>
      <w:r w:rsidRPr="00EF2A61">
        <w:rPr>
          <w:rFonts w:asciiTheme="minorHAnsi" w:hAnsiTheme="minorHAnsi" w:cstheme="minorHAnsi"/>
        </w:rPr>
        <w:t>ERKT</w:t>
      </w:r>
      <w:proofErr w:type="spellEnd"/>
      <w:r w:rsidRPr="00EF2A61">
        <w:rPr>
          <w:rFonts w:asciiTheme="minorHAnsi" w:hAnsiTheme="minorHAnsi" w:cstheme="minorHAnsi"/>
        </w:rPr>
        <w:t>/</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Ajánlás) szerinti hitelkockázati, fedezeti és egyéb kiegészítő adatokat kell kimutatni. </w:t>
      </w:r>
    </w:p>
    <w:p w14:paraId="1E4254D7" w14:textId="77777777" w:rsidR="00CF052D" w:rsidRPr="00EF2A61"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ESRB</w:t>
      </w:r>
      <w:proofErr w:type="spellEnd"/>
      <w:r w:rsidRPr="00EF2A61">
        <w:rPr>
          <w:rFonts w:asciiTheme="minorHAnsi" w:hAnsiTheme="minorHAnsi" w:cstheme="minorHAnsi"/>
          <w:sz w:val="20"/>
          <w:lang w:val="hu-HU"/>
        </w:rPr>
        <w:t xml:space="preserve"> tábla tekintetében alkalmazandó definíciók az alábbiak:</w:t>
      </w:r>
    </w:p>
    <w:p w14:paraId="31C08348" w14:textId="0E380A3D" w:rsidR="00CF052D" w:rsidRPr="00EF2A61" w:rsidRDefault="00CF052D" w:rsidP="00A251F5">
      <w:pPr>
        <w:pStyle w:val="Szvegtrzs2"/>
        <w:tabs>
          <w:tab w:val="left" w:pos="284"/>
        </w:tabs>
        <w:spacing w:line="276" w:lineRule="auto"/>
        <w:rPr>
          <w:rFonts w:asciiTheme="minorHAnsi" w:hAnsiTheme="minorHAnsi" w:cstheme="minorHAnsi"/>
          <w:color w:val="000000"/>
          <w:sz w:val="20"/>
        </w:rPr>
      </w:pPr>
      <w:r w:rsidRPr="00EF2A61">
        <w:rPr>
          <w:rFonts w:asciiTheme="minorHAnsi" w:hAnsiTheme="minorHAnsi" w:cstheme="minorHAnsi"/>
          <w:b/>
          <w:sz w:val="20"/>
          <w:lang w:val="hu-HU"/>
        </w:rPr>
        <w:t>Lakóingatlan:</w:t>
      </w:r>
      <w:r w:rsidR="00A251F5" w:rsidRPr="00EF2A61">
        <w:rPr>
          <w:rFonts w:asciiTheme="minorHAnsi" w:hAnsiTheme="minorHAnsi" w:cstheme="minorHAnsi"/>
          <w:b/>
          <w:sz w:val="20"/>
          <w:lang w:val="hu-HU"/>
        </w:rPr>
        <w:t xml:space="preserve"> </w:t>
      </w:r>
      <w:bookmarkStart w:id="611" w:name="_Hlk143083565"/>
      <w:r w:rsidR="002C5F21" w:rsidRPr="00EF2A61">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EF2A61">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EF2A61" w:rsidRDefault="004C5DAA">
      <w:pPr>
        <w:pStyle w:val="Listaszerbekezds"/>
        <w:numPr>
          <w:ilvl w:val="0"/>
          <w:numId w:val="0"/>
        </w:numPr>
        <w:spacing w:after="0"/>
      </w:pPr>
      <w:r w:rsidRPr="00EF2A61">
        <w:t xml:space="preserve">A </w:t>
      </w:r>
      <w:proofErr w:type="spellStart"/>
      <w:r w:rsidRPr="00EF2A61">
        <w:t>CRR</w:t>
      </w:r>
      <w:proofErr w:type="spellEnd"/>
      <w:r w:rsidRPr="00EF2A61">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w:t>
      </w:r>
      <w:proofErr w:type="spellStart"/>
      <w:r w:rsidRPr="00EF2A61">
        <w:t>LAKO_EP_ALATT</w:t>
      </w:r>
      <w:proofErr w:type="spellEnd"/>
      <w:r w:rsidRPr="00EF2A61">
        <w:t>’ kódértéken kell jelenteni, azok nem jelenthetők a már meglévő ’</w:t>
      </w:r>
      <w:proofErr w:type="spellStart"/>
      <w:r w:rsidRPr="00EF2A61">
        <w:t>LAKO</w:t>
      </w:r>
      <w:proofErr w:type="spellEnd"/>
      <w:r w:rsidRPr="00EF2A61">
        <w:t>’ kódértéken. A ’</w:t>
      </w:r>
      <w:proofErr w:type="spellStart"/>
      <w:r w:rsidRPr="00EF2A61">
        <w:t>LAKO</w:t>
      </w:r>
      <w:proofErr w:type="spellEnd"/>
      <w:r w:rsidRPr="00EF2A61">
        <w:t xml:space="preserve">’ kódértéken továbbra is a 2024. december 31-ig hatályos </w:t>
      </w:r>
      <w:proofErr w:type="spellStart"/>
      <w:r w:rsidRPr="00EF2A61">
        <w:t>CRR-nek</w:t>
      </w:r>
      <w:proofErr w:type="spellEnd"/>
      <w:r w:rsidRPr="00EF2A61">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EF2A61">
        <w:t>LAKO</w:t>
      </w:r>
      <w:proofErr w:type="spellEnd"/>
      <w:r w:rsidRPr="00EF2A61">
        <w:t>’ kódérték alkalmazandó, amennyiben nem, akkor az új ’</w:t>
      </w:r>
      <w:proofErr w:type="spellStart"/>
      <w:r w:rsidRPr="00EF2A61">
        <w:t>LAKO_EP_ALATT</w:t>
      </w:r>
      <w:proofErr w:type="spellEnd"/>
      <w:r w:rsidRPr="00EF2A61">
        <w:t xml:space="preserve">’ kódértéket kell használni. Mivel a </w:t>
      </w:r>
      <w:proofErr w:type="spellStart"/>
      <w:r w:rsidRPr="00EF2A61">
        <w:t>COREP</w:t>
      </w:r>
      <w:proofErr w:type="spellEnd"/>
      <w:r w:rsidRPr="00EF2A61">
        <w:t xml:space="preserve"> táblák tekintetében 2025. június 30-ig haladékot kaptak a hitelintézetek az új definíció alkalmazása tekintetében, a HITREG-ben opcionálisan 2025. január vonatkozási időtől, kötelező jelleggel pedig 2025. </w:t>
      </w:r>
      <w:r w:rsidR="00856063" w:rsidRPr="00EF2A61">
        <w:t xml:space="preserve">március </w:t>
      </w:r>
      <w:r w:rsidRPr="00EF2A61">
        <w:t>vonatkozási időtől kezdődően alkalmazandó az új előírás és az új kódérték.</w:t>
      </w:r>
      <w:r w:rsidR="00EE4646" w:rsidRPr="00EF2A61">
        <w:t xml:space="preserve"> Mindez azt is jelenti, hogy lényegében a teljes fennálló, építés alatt álló, lakáscéllal épített kereskedelmi ingatlan állomány átkódolása szükséges.</w:t>
      </w:r>
    </w:p>
    <w:p w14:paraId="4CC352F6" w14:textId="3350C5D4" w:rsidR="004C5DAA" w:rsidRPr="00EF2A61" w:rsidRDefault="004C5DAA" w:rsidP="004C5DAA">
      <w:pPr>
        <w:rPr>
          <w:rFonts w:asciiTheme="minorHAnsi" w:hAnsiTheme="minorHAnsi" w:cstheme="minorHAnsi"/>
        </w:rPr>
      </w:pPr>
    </w:p>
    <w:bookmarkEnd w:id="611"/>
    <w:p w14:paraId="41792F28" w14:textId="77777777" w:rsidR="00CF052D" w:rsidRPr="00EF2A61"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EF2A61" w:rsidRDefault="00CF052D" w:rsidP="00A251F5">
      <w:pPr>
        <w:autoSpaceDE w:val="0"/>
        <w:autoSpaceDN w:val="0"/>
        <w:adjustRightInd w:val="0"/>
        <w:spacing w:after="0"/>
        <w:rPr>
          <w:rFonts w:asciiTheme="minorHAnsi" w:hAnsiTheme="minorHAnsi" w:cstheme="minorHAnsi"/>
          <w:b/>
          <w:bCs/>
          <w:color w:val="000000"/>
        </w:rPr>
      </w:pPr>
      <w:r w:rsidRPr="00EF2A61">
        <w:rPr>
          <w:rFonts w:asciiTheme="minorHAnsi" w:hAnsiTheme="minorHAnsi" w:cstheme="minorHAnsi"/>
          <w:b/>
          <w:bCs/>
          <w:color w:val="000000"/>
        </w:rPr>
        <w:t xml:space="preserve">Lakóingatlanhoz kapcsolódó hitel: </w:t>
      </w:r>
      <w:r w:rsidRPr="00EF2A61">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EF2A61" w:rsidRDefault="00CF052D" w:rsidP="00A251F5">
      <w:pPr>
        <w:pStyle w:val="Szvegtrzs2"/>
        <w:tabs>
          <w:tab w:val="left" w:pos="284"/>
        </w:tabs>
        <w:spacing w:line="276" w:lineRule="auto"/>
        <w:rPr>
          <w:rFonts w:asciiTheme="minorHAnsi" w:hAnsiTheme="minorHAnsi" w:cstheme="minorHAnsi"/>
          <w:b/>
          <w:sz w:val="20"/>
          <w:lang w:val="hu-HU"/>
        </w:rPr>
      </w:pPr>
      <w:r w:rsidRPr="00EF2A61">
        <w:rPr>
          <w:rFonts w:asciiTheme="minorHAnsi" w:hAnsiTheme="minorHAnsi" w:cstheme="minorHAnsi"/>
          <w:b/>
          <w:sz w:val="20"/>
          <w:lang w:val="hu-HU"/>
        </w:rPr>
        <w:t>Kereskedelmi ingatlan:</w:t>
      </w:r>
      <w:r w:rsidR="00A251F5" w:rsidRPr="00EF2A61">
        <w:rPr>
          <w:rFonts w:asciiTheme="minorHAnsi" w:hAnsiTheme="minorHAnsi" w:cstheme="minorHAnsi"/>
          <w:b/>
          <w:sz w:val="20"/>
          <w:lang w:val="hu-HU"/>
        </w:rPr>
        <w:t xml:space="preserve"> </w:t>
      </w:r>
      <w:r w:rsidRPr="00EF2A61">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EF2A61" w:rsidRDefault="00CF052D" w:rsidP="00A251F5">
      <w:pPr>
        <w:autoSpaceDE w:val="0"/>
        <w:autoSpaceDN w:val="0"/>
        <w:adjustRightInd w:val="0"/>
        <w:spacing w:after="0"/>
        <w:rPr>
          <w:rFonts w:asciiTheme="minorHAnsi" w:hAnsiTheme="minorHAnsi" w:cstheme="minorHAnsi"/>
          <w:color w:val="000000"/>
        </w:rPr>
      </w:pPr>
      <w:r w:rsidRPr="00EF2A61">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EF2A61"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EF2A61" w:rsidRDefault="00CF052D" w:rsidP="00A251F5">
      <w:pPr>
        <w:autoSpaceDE w:val="0"/>
        <w:autoSpaceDN w:val="0"/>
        <w:adjustRightInd w:val="0"/>
        <w:spacing w:after="0"/>
        <w:rPr>
          <w:rFonts w:asciiTheme="minorHAnsi" w:hAnsiTheme="minorHAnsi" w:cstheme="minorHAnsi"/>
          <w:color w:val="000000"/>
        </w:rPr>
      </w:pPr>
      <w:r w:rsidRPr="00EF2A61">
        <w:rPr>
          <w:rFonts w:asciiTheme="minorHAnsi" w:hAnsiTheme="minorHAnsi" w:cstheme="minorHAnsi"/>
          <w:b/>
          <w:color w:val="000000"/>
        </w:rPr>
        <w:t>Kereskedelmi ingatlanhoz kapcsolódó hitel:</w:t>
      </w:r>
      <w:r w:rsidRPr="00EF2A61">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EF2A61">
        <w:rPr>
          <w:rFonts w:asciiTheme="minorHAnsi" w:hAnsiTheme="minorHAnsi" w:cstheme="minorHAnsi"/>
          <w:color w:val="000000"/>
        </w:rPr>
        <w:t>UGYFBV</w:t>
      </w:r>
      <w:proofErr w:type="spellEnd"/>
      <w:r w:rsidRPr="00EF2A61">
        <w:rPr>
          <w:rFonts w:asciiTheme="minorHAnsi" w:hAnsiTheme="minorHAnsi" w:cstheme="minorHAnsi"/>
          <w:color w:val="000000"/>
        </w:rPr>
        <w:t xml:space="preserve">, </w:t>
      </w:r>
      <w:proofErr w:type="spellStart"/>
      <w:r w:rsidRPr="00EF2A61">
        <w:rPr>
          <w:rFonts w:asciiTheme="minorHAnsi" w:hAnsiTheme="minorHAnsi" w:cstheme="minorHAnsi"/>
          <w:color w:val="000000"/>
        </w:rPr>
        <w:t>UGYFBVTN</w:t>
      </w:r>
      <w:proofErr w:type="spellEnd"/>
      <w:r w:rsidRPr="00EF2A61">
        <w:rPr>
          <w:rFonts w:asciiTheme="minorHAnsi" w:hAnsiTheme="minorHAnsi" w:cstheme="minorHAnsi"/>
          <w:color w:val="000000"/>
        </w:rPr>
        <w:t xml:space="preserve">, vagy az </w:t>
      </w:r>
      <w:proofErr w:type="spellStart"/>
      <w:r w:rsidRPr="00EF2A61">
        <w:rPr>
          <w:rFonts w:asciiTheme="minorHAnsi" w:hAnsiTheme="minorHAnsi" w:cstheme="minorHAnsi"/>
          <w:color w:val="000000"/>
        </w:rPr>
        <w:t>UGYFKV</w:t>
      </w:r>
      <w:proofErr w:type="spellEnd"/>
      <w:r w:rsidRPr="00EF2A61">
        <w:rPr>
          <w:rFonts w:asciiTheme="minorHAnsi" w:hAnsiTheme="minorHAnsi" w:cstheme="minorHAnsi"/>
          <w:color w:val="000000"/>
        </w:rPr>
        <w:t xml:space="preserve"> táblában kerül jelentésre).</w:t>
      </w:r>
    </w:p>
    <w:p w14:paraId="0EEA17D1" w14:textId="77777777" w:rsidR="00CF052D" w:rsidRPr="00EF2A61" w:rsidRDefault="00CF052D" w:rsidP="00CF052D">
      <w:pPr>
        <w:pStyle w:val="Szvegtrzs2"/>
        <w:tabs>
          <w:tab w:val="left" w:pos="284"/>
        </w:tabs>
        <w:rPr>
          <w:rFonts w:asciiTheme="minorHAnsi" w:hAnsiTheme="minorHAnsi" w:cstheme="minorHAnsi"/>
          <w:sz w:val="20"/>
        </w:rPr>
      </w:pPr>
    </w:p>
    <w:p w14:paraId="45A06F3D" w14:textId="77777777" w:rsidR="00CF052D" w:rsidRPr="00EF2A61" w:rsidRDefault="00CF052D" w:rsidP="00CF052D">
      <w:pPr>
        <w:pStyle w:val="Cmsor2"/>
        <w:keepNext/>
        <w:rPr>
          <w:rFonts w:asciiTheme="minorHAnsi" w:hAnsiTheme="minorHAnsi" w:cstheme="minorHAnsi"/>
          <w:sz w:val="20"/>
          <w:szCs w:val="20"/>
        </w:rPr>
      </w:pPr>
      <w:bookmarkStart w:id="612" w:name="_Toc31359939"/>
      <w:bookmarkStart w:id="613" w:name="_Toc64967429"/>
      <w:bookmarkStart w:id="614" w:name="_Toc149902058"/>
      <w:bookmarkStart w:id="615" w:name="_Toc206686204"/>
      <w:bookmarkStart w:id="616" w:name="_Toc188019130"/>
      <w:r w:rsidRPr="00EF2A61">
        <w:rPr>
          <w:rFonts w:asciiTheme="minorHAnsi" w:hAnsiTheme="minorHAnsi" w:cstheme="minorHAnsi"/>
          <w:sz w:val="20"/>
          <w:szCs w:val="20"/>
        </w:rPr>
        <w:t>Az adatok számbavétele</w:t>
      </w:r>
      <w:bookmarkEnd w:id="612"/>
      <w:bookmarkEnd w:id="613"/>
      <w:bookmarkEnd w:id="614"/>
      <w:bookmarkEnd w:id="615"/>
      <w:bookmarkEnd w:id="616"/>
    </w:p>
    <w:p w14:paraId="36D8477C" w14:textId="77777777" w:rsidR="00CF052D" w:rsidRPr="00EF2A61" w:rsidRDefault="00CF052D" w:rsidP="00A251F5">
      <w:pPr>
        <w:keepNext/>
        <w:rPr>
          <w:rFonts w:asciiTheme="minorHAnsi" w:hAnsiTheme="minorHAnsi" w:cstheme="minorHAnsi"/>
        </w:rPr>
      </w:pPr>
      <w:r w:rsidRPr="00EF2A61">
        <w:rPr>
          <w:rFonts w:asciiTheme="minorHAnsi" w:hAnsiTheme="minorHAnsi" w:cstheme="minorHAnsi"/>
        </w:rPr>
        <w:t xml:space="preserve">Az érték-adatokat – jelen módszertani segédlet eltérő rendelkezésének hiányában – </w:t>
      </w:r>
      <w:r w:rsidRPr="00EF2A61">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EF2A61">
        <w:rPr>
          <w:rFonts w:asciiTheme="minorHAnsi" w:hAnsiTheme="minorHAnsi" w:cstheme="minorHAnsi"/>
          <w:color w:val="000000"/>
        </w:rPr>
        <w:t>forintosítva</w:t>
      </w:r>
      <w:proofErr w:type="spellEnd"/>
      <w:r w:rsidRPr="00EF2A61">
        <w:rPr>
          <w:rFonts w:asciiTheme="minorHAnsi" w:hAnsiTheme="minorHAnsi" w:cstheme="minorHAnsi"/>
          <w:color w:val="000000"/>
        </w:rPr>
        <w:t xml:space="preserve"> kell s</w:t>
      </w:r>
      <w:r w:rsidRPr="00EF2A61">
        <w:rPr>
          <w:rFonts w:asciiTheme="minorHAnsi" w:hAnsiTheme="minorHAnsi" w:cstheme="minorHAnsi"/>
        </w:rPr>
        <w:t>zerepeltetni.</w:t>
      </w:r>
    </w:p>
    <w:p w14:paraId="223B2F19" w14:textId="77777777" w:rsidR="00CF052D" w:rsidRPr="00EF2A61" w:rsidRDefault="00CF052D" w:rsidP="00A251F5">
      <w:pPr>
        <w:rPr>
          <w:rFonts w:asciiTheme="minorHAnsi" w:hAnsiTheme="minorHAnsi" w:cstheme="minorHAnsi"/>
        </w:rPr>
      </w:pPr>
    </w:p>
    <w:p w14:paraId="538A9DC2" w14:textId="77777777" w:rsidR="00CF052D" w:rsidRPr="00EF2A61" w:rsidRDefault="00CF052D" w:rsidP="00CF052D">
      <w:pPr>
        <w:pStyle w:val="Cmsor2"/>
        <w:rPr>
          <w:rFonts w:asciiTheme="minorHAnsi" w:hAnsiTheme="minorHAnsi" w:cstheme="minorHAnsi"/>
          <w:sz w:val="20"/>
          <w:szCs w:val="20"/>
        </w:rPr>
      </w:pPr>
      <w:r w:rsidRPr="00EF2A61">
        <w:rPr>
          <w:rFonts w:asciiTheme="minorHAnsi" w:hAnsiTheme="minorHAnsi" w:cstheme="minorHAnsi"/>
          <w:sz w:val="20"/>
          <w:szCs w:val="20"/>
        </w:rPr>
        <w:t xml:space="preserve"> </w:t>
      </w:r>
      <w:bookmarkStart w:id="617" w:name="_Ref64964416"/>
      <w:bookmarkStart w:id="618" w:name="_Toc64967430"/>
      <w:bookmarkStart w:id="619" w:name="_Toc149902059"/>
      <w:bookmarkStart w:id="620" w:name="_Toc206686205"/>
      <w:bookmarkStart w:id="621" w:name="_Toc188019131"/>
      <w:r w:rsidRPr="00EF2A61">
        <w:rPr>
          <w:rFonts w:asciiTheme="minorHAnsi" w:hAnsiTheme="minorHAnsi" w:cstheme="minorHAnsi"/>
          <w:sz w:val="20"/>
          <w:szCs w:val="20"/>
        </w:rPr>
        <w:t>Jelentési gyakoriság</w:t>
      </w:r>
      <w:bookmarkEnd w:id="617"/>
      <w:bookmarkEnd w:id="618"/>
      <w:bookmarkEnd w:id="619"/>
      <w:bookmarkEnd w:id="620"/>
      <w:bookmarkEnd w:id="621"/>
    </w:p>
    <w:p w14:paraId="67A57B4B" w14:textId="77777777" w:rsidR="0021000A" w:rsidRPr="00EF2A61" w:rsidRDefault="00CF052D" w:rsidP="00A251F5">
      <w:pPr>
        <w:rPr>
          <w:rFonts w:asciiTheme="minorHAnsi" w:hAnsiTheme="minorHAnsi" w:cstheme="minorHAnsi"/>
        </w:rPr>
      </w:pPr>
      <w:r w:rsidRPr="00EF2A61">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F2A61" w:rsidRDefault="0021000A" w:rsidP="00D10776">
      <w:pPr>
        <w:pStyle w:val="Cmsor2"/>
        <w:rPr>
          <w:rFonts w:asciiTheme="minorHAnsi" w:hAnsiTheme="minorHAnsi" w:cstheme="minorHAnsi"/>
        </w:rPr>
      </w:pPr>
      <w:bookmarkStart w:id="622" w:name="_Toc206686206"/>
      <w:bookmarkStart w:id="623" w:name="_Toc188019132"/>
      <w:r w:rsidRPr="00EF2A61">
        <w:rPr>
          <w:rFonts w:asciiTheme="minorHAnsi" w:hAnsiTheme="minorHAnsi" w:cstheme="minorHAnsi"/>
          <w:sz w:val="20"/>
          <w:szCs w:val="20"/>
        </w:rPr>
        <w:t>Jelentendő adatok köre</w:t>
      </w:r>
      <w:bookmarkEnd w:id="622"/>
      <w:bookmarkEnd w:id="623"/>
    </w:p>
    <w:p w14:paraId="45BA97D6" w14:textId="1D3DB4A7" w:rsidR="00CF052D" w:rsidRPr="00EF2A61" w:rsidRDefault="00CF052D" w:rsidP="00A251F5">
      <w:pPr>
        <w:rPr>
          <w:rFonts w:asciiTheme="minorHAnsi" w:hAnsiTheme="minorHAnsi" w:cstheme="minorHAnsi"/>
        </w:rPr>
      </w:pPr>
      <w:r w:rsidRPr="00EF2A61">
        <w:rPr>
          <w:rFonts w:asciiTheme="minorHAnsi" w:hAnsiTheme="minorHAnsi" w:cstheme="minorHAnsi"/>
        </w:rPr>
        <w:t xml:space="preserve">Az adatokat instrumentum szinten kell megadni. Ez azt jelenti, hogy minden olyan – </w:t>
      </w:r>
      <w:proofErr w:type="spellStart"/>
      <w:r w:rsidRPr="00EF2A61">
        <w:rPr>
          <w:rFonts w:asciiTheme="minorHAnsi" w:hAnsiTheme="minorHAnsi" w:cstheme="minorHAnsi"/>
        </w:rPr>
        <w:t>INSTR</w:t>
      </w:r>
      <w:proofErr w:type="spellEnd"/>
      <w:r w:rsidRPr="00EF2A61">
        <w:rPr>
          <w:rFonts w:asciiTheme="minorHAnsi" w:hAnsiTheme="minorHAnsi" w:cstheme="minorHAnsi"/>
        </w:rPr>
        <w:t xml:space="preserve">-ben nyitott – instrumentumhoz meg kell adni az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-ben szereplő adatokat, amelyek relevánsak az </w:t>
      </w:r>
      <w:proofErr w:type="spellStart"/>
      <w:r w:rsidRPr="00EF2A61">
        <w:rPr>
          <w:rFonts w:asciiTheme="minorHAnsi" w:hAnsiTheme="minorHAnsi" w:cstheme="minorHAnsi"/>
        </w:rPr>
        <w:t>ERKT</w:t>
      </w:r>
      <w:proofErr w:type="spellEnd"/>
      <w:r w:rsidRPr="00EF2A61">
        <w:rPr>
          <w:rFonts w:asciiTheme="minorHAnsi" w:hAnsiTheme="minorHAnsi" w:cstheme="minorHAnsi"/>
        </w:rPr>
        <w:t>/</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Ajánlás alapján az alábbiak szerint:</w:t>
      </w:r>
    </w:p>
    <w:p w14:paraId="1019D5EA" w14:textId="266C22A9" w:rsidR="0021000A" w:rsidRPr="00EF2A61" w:rsidRDefault="00CF052D" w:rsidP="00D10776">
      <w:pPr>
        <w:pStyle w:val="Listaszerbekezds"/>
        <w:numPr>
          <w:ilvl w:val="0"/>
          <w:numId w:val="125"/>
        </w:numPr>
        <w:rPr>
          <w:rFonts w:asciiTheme="minorHAnsi" w:eastAsia="Times New Roman" w:hAnsiTheme="minorHAnsi" w:cstheme="minorHAnsi"/>
        </w:rPr>
      </w:pPr>
      <w:proofErr w:type="spellStart"/>
      <w:r w:rsidRPr="00EF2A61">
        <w:rPr>
          <w:rFonts w:asciiTheme="minorHAnsi" w:hAnsiTheme="minorHAnsi" w:cstheme="minorHAnsi"/>
          <w:b/>
        </w:rPr>
        <w:t>RRE</w:t>
      </w:r>
      <w:proofErr w:type="spellEnd"/>
      <w:r w:rsidRPr="00EF2A61">
        <w:rPr>
          <w:rFonts w:asciiTheme="minorHAnsi" w:hAnsiTheme="minorHAnsi" w:cstheme="minorHAnsi"/>
          <w:b/>
        </w:rPr>
        <w:t xml:space="preserve"> adatok:</w:t>
      </w:r>
      <w:r w:rsidRPr="00EF2A61">
        <w:rPr>
          <w:rFonts w:asciiTheme="minorHAnsi" w:hAnsiTheme="minorHAnsi" w:cstheme="minorHAnsi"/>
        </w:rPr>
        <w:t xml:space="preserve"> </w:t>
      </w:r>
      <w:r w:rsidR="00015496" w:rsidRPr="00EF2A61">
        <w:rPr>
          <w:rFonts w:asciiTheme="minorHAnsi" w:hAnsiTheme="minorHAnsi" w:cstheme="minorHAnsi"/>
        </w:rPr>
        <w:t xml:space="preserve">a kapcsolódó mezőkben kizárólag </w:t>
      </w:r>
      <w:r w:rsidRPr="00EF2A61">
        <w:rPr>
          <w:rFonts w:asciiTheme="minorHAnsi" w:hAnsiTheme="minorHAnsi" w:cstheme="minorHAnsi"/>
        </w:rPr>
        <w:t>a belföldi és külföldi háztartási szektorba tartozó természetes személy adós ügyfelek</w:t>
      </w:r>
      <w:r w:rsidR="00A57FB4" w:rsidRPr="00EF2A61">
        <w:rPr>
          <w:rFonts w:asciiTheme="minorHAnsi" w:hAnsiTheme="minorHAnsi" w:cstheme="minorHAnsi"/>
        </w:rPr>
        <w:t xml:space="preserve"> (ahol a </w:t>
      </w:r>
      <w:proofErr w:type="spellStart"/>
      <w:r w:rsidR="00A57FB4" w:rsidRPr="00EF2A61">
        <w:rPr>
          <w:rFonts w:asciiTheme="minorHAnsi" w:hAnsiTheme="minorHAnsi" w:cstheme="minorHAnsi"/>
        </w:rPr>
        <w:t>INST_UGYF.UGYF_JELLEG_KOD</w:t>
      </w:r>
      <w:proofErr w:type="spellEnd"/>
      <w:r w:rsidR="00A57FB4" w:rsidRPr="00EF2A61">
        <w:rPr>
          <w:rFonts w:asciiTheme="minorHAnsi" w:hAnsiTheme="minorHAnsi" w:cstheme="minorHAnsi"/>
        </w:rPr>
        <w:t xml:space="preserve"> értékei ’TERM’ vagy ’</w:t>
      </w:r>
      <w:proofErr w:type="spellStart"/>
      <w:r w:rsidR="00A57FB4" w:rsidRPr="00EF2A61">
        <w:rPr>
          <w:rFonts w:asciiTheme="minorHAnsi" w:hAnsiTheme="minorHAnsi" w:cstheme="minorHAnsi"/>
        </w:rPr>
        <w:t>TERM_H</w:t>
      </w:r>
      <w:proofErr w:type="spellEnd"/>
      <w:r w:rsidR="00A57FB4" w:rsidRPr="00EF2A61">
        <w:rPr>
          <w:rFonts w:asciiTheme="minorHAnsi" w:hAnsiTheme="minorHAnsi" w:cstheme="minorHAnsi"/>
        </w:rPr>
        <w:t xml:space="preserve">’) </w:t>
      </w:r>
      <w:r w:rsidRPr="00EF2A61">
        <w:rPr>
          <w:rFonts w:asciiTheme="minorHAnsi" w:hAnsiTheme="minorHAnsi" w:cstheme="minorHAnsi"/>
        </w:rPr>
        <w:t>’</w:t>
      </w:r>
      <w:proofErr w:type="spellStart"/>
      <w:r w:rsidRPr="00EF2A61">
        <w:rPr>
          <w:rFonts w:asciiTheme="minorHAnsi" w:hAnsiTheme="minorHAnsi" w:cstheme="minorHAnsi"/>
        </w:rPr>
        <w:t>LAKAS_HIT</w:t>
      </w:r>
      <w:proofErr w:type="spellEnd"/>
      <w:r w:rsidRPr="00EF2A61">
        <w:rPr>
          <w:rFonts w:asciiTheme="minorHAnsi" w:hAnsiTheme="minorHAnsi" w:cstheme="minorHAnsi"/>
        </w:rPr>
        <w:t>’ vagy ’</w:t>
      </w:r>
      <w:proofErr w:type="spellStart"/>
      <w:r w:rsidRPr="00EF2A61">
        <w:rPr>
          <w:rFonts w:asciiTheme="minorHAnsi" w:hAnsiTheme="minorHAnsi" w:cstheme="minorHAnsi"/>
        </w:rPr>
        <w:t>LAKAS_LIZ</w:t>
      </w:r>
      <w:proofErr w:type="spellEnd"/>
      <w:r w:rsidRPr="00EF2A61">
        <w:rPr>
          <w:rFonts w:asciiTheme="minorHAnsi" w:hAnsiTheme="minorHAnsi" w:cstheme="minorHAnsi"/>
        </w:rPr>
        <w:t xml:space="preserve">’ típusú instrumentum </w:t>
      </w:r>
      <w:r w:rsidR="00015496" w:rsidRPr="00EF2A61">
        <w:rPr>
          <w:rFonts w:asciiTheme="minorHAnsi" w:hAnsiTheme="minorHAnsi" w:cstheme="minorHAnsi"/>
        </w:rPr>
        <w:t xml:space="preserve"> adatai jelentendők</w:t>
      </w:r>
      <w:r w:rsidRPr="00EF2A61">
        <w:rPr>
          <w:rFonts w:asciiTheme="minorHAnsi" w:hAnsiTheme="minorHAnsi" w:cstheme="minorHAnsi"/>
        </w:rPr>
        <w:t>, amennyiben az instrumentum lakóingatlannal fedezett</w:t>
      </w:r>
      <w:r w:rsidRPr="00EF2A61">
        <w:rPr>
          <w:rFonts w:asciiTheme="minorHAnsi" w:hAnsiTheme="minorHAnsi" w:cstheme="minorHAnsi"/>
          <w:b/>
        </w:rPr>
        <w:t xml:space="preserve"> </w:t>
      </w:r>
      <w:r w:rsidRPr="00EF2A61">
        <w:rPr>
          <w:rFonts w:asciiTheme="minorHAnsi" w:hAnsiTheme="minorHAnsi" w:cstheme="minorHAnsi"/>
        </w:rPr>
        <w:t xml:space="preserve">(Azaz a fedezetek között szerepel lakóingatlan – a </w:t>
      </w:r>
      <w:proofErr w:type="spellStart"/>
      <w:r w:rsidRPr="00EF2A61">
        <w:rPr>
          <w:rFonts w:asciiTheme="minorHAnsi" w:hAnsiTheme="minorHAnsi" w:cstheme="minorHAnsi"/>
        </w:rPr>
        <w:t>FEDE.FED_TIP_KOD</w:t>
      </w:r>
      <w:proofErr w:type="spellEnd"/>
      <w:r w:rsidRPr="00EF2A61">
        <w:rPr>
          <w:rFonts w:asciiTheme="minorHAnsi" w:hAnsiTheme="minorHAnsi" w:cstheme="minorHAnsi"/>
          <w:b/>
        </w:rPr>
        <w:t xml:space="preserve"> </w:t>
      </w:r>
      <w:r w:rsidRPr="00EF2A61">
        <w:rPr>
          <w:rFonts w:asciiTheme="minorHAnsi" w:hAnsiTheme="minorHAnsi" w:cstheme="minorHAnsi"/>
        </w:rPr>
        <w:t xml:space="preserve">mezőben lakóingatlan került megadásra - adott instrumentum vonatkozásában: a </w:t>
      </w:r>
      <w:proofErr w:type="spellStart"/>
      <w:r w:rsidRPr="00EF2A61">
        <w:rPr>
          <w:rFonts w:asciiTheme="minorHAnsi" w:hAnsiTheme="minorHAnsi" w:cstheme="minorHAnsi"/>
        </w:rPr>
        <w:t>FEDE.FED_INGATLAN_KOD</w:t>
      </w:r>
      <w:proofErr w:type="spellEnd"/>
      <w:r w:rsidRPr="00EF2A61">
        <w:rPr>
          <w:rFonts w:asciiTheme="minorHAnsi" w:hAnsiTheme="minorHAnsi" w:cstheme="minorHAnsi"/>
        </w:rPr>
        <w:t xml:space="preserve"> mező az alábbi értékeket veszi fel: ’CS_HAZ’,’I_HAZ’,’S_HAZ’,’E_LAKO’,’LAKAS’,’UDULO’,’BEEPITETLEN’). A jelentendő instrumentumok körébe az </w:t>
      </w:r>
      <w:proofErr w:type="spellStart"/>
      <w:r w:rsidRPr="00EF2A61">
        <w:rPr>
          <w:rFonts w:asciiTheme="minorHAnsi" w:hAnsiTheme="minorHAnsi" w:cstheme="minorHAnsi"/>
        </w:rPr>
        <w:t>újratárgyalt</w:t>
      </w:r>
      <w:proofErr w:type="spellEnd"/>
      <w:r w:rsidRPr="00EF2A61">
        <w:rPr>
          <w:rFonts w:asciiTheme="minorHAnsi" w:hAnsiTheme="minorHAnsi" w:cstheme="minorHAnsi"/>
        </w:rPr>
        <w:t>, lakóingatlannal fedezett instrumentumokra vonatkozó adatok is beleértendők (</w:t>
      </w:r>
      <w:proofErr w:type="spellStart"/>
      <w:r w:rsidRPr="00EF2A61">
        <w:rPr>
          <w:rFonts w:asciiTheme="minorHAnsi" w:hAnsiTheme="minorHAnsi" w:cstheme="minorHAnsi"/>
        </w:rPr>
        <w:t>ESRB</w:t>
      </w:r>
      <w:proofErr w:type="spellEnd"/>
      <w:r w:rsidRPr="00EF2A61">
        <w:rPr>
          <w:rFonts w:asciiTheme="minorHAnsi" w:hAnsiTheme="minorHAnsi" w:cstheme="minorHAnsi"/>
        </w:rPr>
        <w:t>/</w:t>
      </w:r>
      <w:proofErr w:type="spellStart"/>
      <w:r w:rsidRPr="00EF2A61">
        <w:rPr>
          <w:rFonts w:asciiTheme="minorHAnsi" w:hAnsiTheme="minorHAnsi" w:cstheme="minorHAnsi"/>
        </w:rPr>
        <w:t>RRE</w:t>
      </w:r>
      <w:proofErr w:type="spellEnd"/>
      <w:r w:rsidRPr="00EF2A61">
        <w:rPr>
          <w:rFonts w:asciiTheme="minorHAnsi" w:hAnsiTheme="minorHAnsi" w:cstheme="minorHAnsi"/>
        </w:rPr>
        <w:t>/mutatók).</w:t>
      </w:r>
      <w:r w:rsidR="00A57FB4" w:rsidRPr="00EF2A61">
        <w:rPr>
          <w:rFonts w:asciiTheme="minorHAnsi" w:hAnsiTheme="minorHAnsi" w:cstheme="minorHAnsi"/>
        </w:rPr>
        <w:t xml:space="preserve"> Könnyítés, hogy </w:t>
      </w:r>
      <w:r w:rsidR="00A57FB4" w:rsidRPr="00EF2A61">
        <w:rPr>
          <w:rFonts w:asciiTheme="minorHAnsi" w:eastAsia="Times New Roman" w:hAnsiTheme="minorHAnsi" w:cstheme="minorHAnsi"/>
        </w:rPr>
        <w:t>amennyiben az instrumentum típus ’</w:t>
      </w:r>
      <w:proofErr w:type="spellStart"/>
      <w:r w:rsidR="00A57FB4" w:rsidRPr="00EF2A61">
        <w:rPr>
          <w:rFonts w:asciiTheme="minorHAnsi" w:eastAsia="Times New Roman" w:hAnsiTheme="minorHAnsi" w:cstheme="minorHAnsi"/>
        </w:rPr>
        <w:t>SZABFEL</w:t>
      </w:r>
      <w:proofErr w:type="spellEnd"/>
      <w:r w:rsidR="00A57FB4" w:rsidRPr="00EF2A61">
        <w:rPr>
          <w:rFonts w:asciiTheme="minorHAnsi" w:eastAsia="Times New Roman" w:hAnsiTheme="minorHAnsi" w:cstheme="minorHAnsi"/>
        </w:rPr>
        <w:t>’, ’</w:t>
      </w:r>
      <w:proofErr w:type="spellStart"/>
      <w:r w:rsidR="00A57FB4" w:rsidRPr="00EF2A61">
        <w:rPr>
          <w:rFonts w:asciiTheme="minorHAnsi" w:eastAsia="Times New Roman" w:hAnsiTheme="minorHAnsi" w:cstheme="minorHAnsi"/>
        </w:rPr>
        <w:t>ING_HIT</w:t>
      </w:r>
      <w:proofErr w:type="spellEnd"/>
      <w:r w:rsidR="00A57FB4" w:rsidRPr="00EF2A61">
        <w:rPr>
          <w:rFonts w:asciiTheme="minorHAnsi" w:eastAsia="Times New Roman" w:hAnsiTheme="minorHAnsi" w:cstheme="minorHAnsi"/>
        </w:rPr>
        <w:t>’ vagy ’</w:t>
      </w:r>
      <w:proofErr w:type="spellStart"/>
      <w:r w:rsidR="00A57FB4" w:rsidRPr="00EF2A61">
        <w:rPr>
          <w:rFonts w:asciiTheme="minorHAnsi" w:eastAsia="Times New Roman" w:hAnsiTheme="minorHAnsi" w:cstheme="minorHAnsi"/>
        </w:rPr>
        <w:t>ING_LIZ</w:t>
      </w:r>
      <w:proofErr w:type="spellEnd"/>
      <w:r w:rsidR="00A57FB4" w:rsidRPr="00EF2A61">
        <w:rPr>
          <w:rFonts w:asciiTheme="minorHAnsi" w:eastAsia="Times New Roman" w:hAnsiTheme="minorHAnsi" w:cstheme="minorHAnsi"/>
        </w:rPr>
        <w:t xml:space="preserve">’ és/vagy </w:t>
      </w:r>
      <w:r w:rsidR="00A57FB4" w:rsidRPr="00EF2A61">
        <w:rPr>
          <w:rFonts w:asciiTheme="minorHAnsi" w:hAnsiTheme="minorHAnsi" w:cstheme="minorHAnsi"/>
        </w:rPr>
        <w:t>a természetes személy adós esetében a hitelcél lakásfelújítás, vagy – bővítés,</w:t>
      </w:r>
      <w:r w:rsidR="00A57FB4" w:rsidRPr="00EF2A61">
        <w:rPr>
          <w:rFonts w:asciiTheme="minorHAnsi" w:eastAsia="Times New Roman" w:hAnsiTheme="minorHAnsi" w:cstheme="minorHAnsi"/>
        </w:rPr>
        <w:t xml:space="preserve"> abban az esetben nem kell az </w:t>
      </w:r>
      <w:proofErr w:type="spellStart"/>
      <w:r w:rsidR="00A57FB4" w:rsidRPr="00EF2A61">
        <w:rPr>
          <w:rFonts w:asciiTheme="minorHAnsi" w:eastAsia="Times New Roman" w:hAnsiTheme="minorHAnsi" w:cstheme="minorHAnsi"/>
        </w:rPr>
        <w:t>ESRB</w:t>
      </w:r>
      <w:proofErr w:type="spellEnd"/>
      <w:r w:rsidR="00A57FB4" w:rsidRPr="00EF2A61">
        <w:rPr>
          <w:rFonts w:asciiTheme="minorHAnsi" w:eastAsia="Times New Roman" w:hAnsiTheme="minorHAnsi" w:cstheme="minorHAnsi"/>
        </w:rPr>
        <w:t xml:space="preserve"> táblában </w:t>
      </w:r>
      <w:proofErr w:type="spellStart"/>
      <w:r w:rsidR="00A57FB4" w:rsidRPr="00EF2A61">
        <w:rPr>
          <w:rFonts w:asciiTheme="minorHAnsi" w:eastAsia="Times New Roman" w:hAnsiTheme="minorHAnsi" w:cstheme="minorHAnsi"/>
        </w:rPr>
        <w:t>RRE</w:t>
      </w:r>
      <w:proofErr w:type="spellEnd"/>
      <w:r w:rsidR="00A57FB4" w:rsidRPr="00EF2A61">
        <w:rPr>
          <w:rFonts w:asciiTheme="minorHAnsi" w:eastAsia="Times New Roman" w:hAnsiTheme="minorHAnsi" w:cstheme="minorHAnsi"/>
        </w:rPr>
        <w:t xml:space="preserve"> adatot jelenteni.</w:t>
      </w:r>
      <w:r w:rsidR="00AA116B" w:rsidRPr="00EF2A61">
        <w:rPr>
          <w:rFonts w:asciiTheme="minorHAnsi" w:eastAsia="Times New Roman" w:hAnsiTheme="minorHAnsi" w:cstheme="minorHAnsi"/>
        </w:rPr>
        <w:t xml:space="preserve"> Attól az időponttól kezdődően, amikortól az adatszolgáltató alkalmazni kezdi az új </w:t>
      </w:r>
      <w:proofErr w:type="spellStart"/>
      <w:r w:rsidR="00AA116B" w:rsidRPr="00EF2A61">
        <w:rPr>
          <w:rFonts w:asciiTheme="minorHAnsi" w:eastAsia="Times New Roman" w:hAnsiTheme="minorHAnsi" w:cstheme="minorHAnsi"/>
        </w:rPr>
        <w:t>CRR</w:t>
      </w:r>
      <w:proofErr w:type="spellEnd"/>
      <w:r w:rsidR="00AA116B" w:rsidRPr="00EF2A61">
        <w:rPr>
          <w:rFonts w:asciiTheme="minorHAnsi" w:eastAsia="Times New Roman" w:hAnsiTheme="minorHAnsi" w:cstheme="minorHAnsi"/>
        </w:rPr>
        <w:t xml:space="preserve"> előírást a lakóingatlanok tekintetében</w:t>
      </w:r>
      <w:r w:rsidR="009E259C" w:rsidRPr="00EF2A61">
        <w:rPr>
          <w:rFonts w:asciiTheme="minorHAnsi" w:eastAsia="Times New Roman" w:hAnsiTheme="minorHAnsi" w:cstheme="minorHAnsi"/>
        </w:rPr>
        <w:t>,</w:t>
      </w:r>
      <w:r w:rsidR="00AA116B" w:rsidRPr="00EF2A61">
        <w:rPr>
          <w:rFonts w:asciiTheme="minorHAnsi" w:eastAsia="Times New Roman" w:hAnsiTheme="minorHAnsi" w:cstheme="minorHAnsi"/>
        </w:rPr>
        <w:t xml:space="preserve"> a </w:t>
      </w:r>
      <w:proofErr w:type="spellStart"/>
      <w:r w:rsidR="00CF0CFA" w:rsidRPr="00EF2A61">
        <w:rPr>
          <w:rFonts w:asciiTheme="minorHAnsi" w:eastAsia="Times New Roman" w:hAnsiTheme="minorHAnsi" w:cstheme="minorHAnsi"/>
        </w:rPr>
        <w:t>C</w:t>
      </w:r>
      <w:r w:rsidR="00AA116B" w:rsidRPr="00EF2A61">
        <w:rPr>
          <w:rFonts w:asciiTheme="minorHAnsi" w:eastAsia="Times New Roman" w:hAnsiTheme="minorHAnsi" w:cstheme="minorHAnsi"/>
        </w:rPr>
        <w:t>RE</w:t>
      </w:r>
      <w:proofErr w:type="spellEnd"/>
      <w:r w:rsidR="00AA116B" w:rsidRPr="00EF2A61">
        <w:rPr>
          <w:rFonts w:asciiTheme="minorHAnsi" w:eastAsia="Times New Roman" w:hAnsiTheme="minorHAnsi" w:cstheme="minorHAnsi"/>
        </w:rPr>
        <w:t xml:space="preserve"> adatok lesznek töltendők a </w:t>
      </w:r>
      <w:r w:rsidR="00AA116B" w:rsidRPr="00EF2A61">
        <w:t>’</w:t>
      </w:r>
      <w:proofErr w:type="spellStart"/>
      <w:r w:rsidR="00AA116B" w:rsidRPr="00EF2A61">
        <w:t>LAKO_EP_ALATT</w:t>
      </w:r>
      <w:proofErr w:type="spellEnd"/>
      <w:r w:rsidR="00AA116B" w:rsidRPr="00EF2A61">
        <w:t>’ kódértéken jelentett ingatlanok</w:t>
      </w:r>
      <w:r w:rsidR="009E259C" w:rsidRPr="00EF2A61">
        <w:t>ra vonatkozóan</w:t>
      </w:r>
      <w:r w:rsidR="00AA116B" w:rsidRPr="00EF2A61">
        <w:t>.</w:t>
      </w:r>
    </w:p>
    <w:p w14:paraId="7FE344D0" w14:textId="77777777" w:rsidR="0021000A" w:rsidRPr="00EF2A61" w:rsidRDefault="0021000A" w:rsidP="00D10776">
      <w:pPr>
        <w:pStyle w:val="Listaszerbekezds"/>
        <w:numPr>
          <w:ilvl w:val="0"/>
          <w:numId w:val="0"/>
        </w:numPr>
        <w:ind w:left="720"/>
      </w:pPr>
    </w:p>
    <w:p w14:paraId="4E779DA1" w14:textId="2E4C5D0F" w:rsidR="00CF052D" w:rsidRPr="00EF2A61" w:rsidRDefault="00CF052D" w:rsidP="00D10776">
      <w:pPr>
        <w:pStyle w:val="Listaszerbekezds"/>
        <w:numPr>
          <w:ilvl w:val="0"/>
          <w:numId w:val="125"/>
        </w:numPr>
        <w:rPr>
          <w:rFonts w:asciiTheme="minorHAnsi" w:hAnsiTheme="minorHAnsi" w:cstheme="minorHAnsi"/>
        </w:rPr>
      </w:pPr>
      <w:bookmarkStart w:id="624" w:name="_Ref64964449"/>
      <w:proofErr w:type="spellStart"/>
      <w:r w:rsidRPr="00EF2A61">
        <w:rPr>
          <w:rFonts w:asciiTheme="minorHAnsi" w:hAnsiTheme="minorHAnsi" w:cstheme="minorHAnsi"/>
          <w:b/>
        </w:rPr>
        <w:t>CRE</w:t>
      </w:r>
      <w:proofErr w:type="spellEnd"/>
      <w:r w:rsidRPr="00EF2A61">
        <w:rPr>
          <w:rFonts w:asciiTheme="minorHAnsi" w:hAnsiTheme="minorHAnsi" w:cstheme="minorHAnsi"/>
          <w:b/>
        </w:rPr>
        <w:t xml:space="preserve"> adatok:</w:t>
      </w:r>
      <w:r w:rsidRPr="00EF2A61">
        <w:rPr>
          <w:rFonts w:asciiTheme="minorHAnsi" w:hAnsiTheme="minorHAnsi" w:cstheme="minorHAnsi"/>
        </w:rPr>
        <w:t xml:space="preserve"> </w:t>
      </w:r>
      <w:r w:rsidR="00015496" w:rsidRPr="00EF2A61">
        <w:rPr>
          <w:rFonts w:asciiTheme="minorHAnsi" w:hAnsiTheme="minorHAnsi" w:cstheme="minorHAnsi"/>
        </w:rPr>
        <w:t xml:space="preserve">a kapcsolódó mezőkben kizárólag </w:t>
      </w:r>
      <w:r w:rsidR="00A3182F" w:rsidRPr="00EF2A61">
        <w:rPr>
          <w:rFonts w:asciiTheme="minorHAnsi" w:hAnsiTheme="minorHAnsi" w:cstheme="minorHAnsi"/>
        </w:rPr>
        <w:t xml:space="preserve">a nem természetes személy, adós minőségű ügyfelek (azaz az </w:t>
      </w:r>
      <w:proofErr w:type="spellStart"/>
      <w:r w:rsidR="00A3182F" w:rsidRPr="00EF2A61">
        <w:rPr>
          <w:rFonts w:asciiTheme="minorHAnsi" w:hAnsiTheme="minorHAnsi" w:cstheme="minorHAnsi"/>
        </w:rPr>
        <w:t>UGYFL</w:t>
      </w:r>
      <w:proofErr w:type="spellEnd"/>
      <w:r w:rsidR="00A3182F" w:rsidRPr="00EF2A61">
        <w:rPr>
          <w:rFonts w:asciiTheme="minorHAnsi" w:hAnsiTheme="minorHAnsi" w:cstheme="minorHAnsi"/>
        </w:rPr>
        <w:t xml:space="preserve"> (háztartás szektorba tartozó ügyfelek) táblában jelentett önálló vállalkozó ügyfelek, </w:t>
      </w:r>
      <w:r w:rsidR="00015496" w:rsidRPr="00EF2A61">
        <w:rPr>
          <w:rFonts w:asciiTheme="minorHAnsi" w:hAnsiTheme="minorHAnsi" w:cstheme="minorHAnsi"/>
        </w:rPr>
        <w:t>a</w:t>
      </w:r>
      <w:r w:rsidRPr="00EF2A61">
        <w:rPr>
          <w:rFonts w:asciiTheme="minorHAnsi" w:hAnsiTheme="minorHAnsi" w:cstheme="minorHAnsi"/>
        </w:rPr>
        <w:t xml:space="preserve">z </w:t>
      </w:r>
      <w:proofErr w:type="spellStart"/>
      <w:r w:rsidRPr="00EF2A61">
        <w:rPr>
          <w:rFonts w:asciiTheme="minorHAnsi" w:hAnsiTheme="minorHAnsi" w:cstheme="minorHAnsi"/>
        </w:rPr>
        <w:t>UGYFBV</w:t>
      </w:r>
      <w:proofErr w:type="spellEnd"/>
      <w:r w:rsidRPr="00EF2A61">
        <w:rPr>
          <w:rFonts w:asciiTheme="minorHAnsi" w:hAnsiTheme="minorHAnsi" w:cstheme="minorHAnsi"/>
        </w:rPr>
        <w:t xml:space="preserve"> (belföldi, törzsszámmal rendelkező vállalkozások), az </w:t>
      </w:r>
      <w:proofErr w:type="spellStart"/>
      <w:r w:rsidRPr="00EF2A61">
        <w:rPr>
          <w:rFonts w:asciiTheme="minorHAnsi" w:hAnsiTheme="minorHAnsi" w:cstheme="minorHAnsi"/>
        </w:rPr>
        <w:t>UGYFBVTN</w:t>
      </w:r>
      <w:proofErr w:type="spellEnd"/>
      <w:r w:rsidRPr="00EF2A61">
        <w:rPr>
          <w:rFonts w:asciiTheme="minorHAnsi" w:hAnsiTheme="minorHAnsi" w:cstheme="minorHAnsi"/>
        </w:rPr>
        <w:t xml:space="preserve"> – (belföldi, törzsszám nélküli vállalkozások) és az </w:t>
      </w:r>
      <w:proofErr w:type="spellStart"/>
      <w:r w:rsidRPr="00EF2A61">
        <w:rPr>
          <w:rFonts w:asciiTheme="minorHAnsi" w:hAnsiTheme="minorHAnsi" w:cstheme="minorHAnsi"/>
        </w:rPr>
        <w:t>UGYFKV</w:t>
      </w:r>
      <w:proofErr w:type="spellEnd"/>
      <w:r w:rsidRPr="00EF2A61">
        <w:rPr>
          <w:rFonts w:asciiTheme="minorHAnsi" w:hAnsiTheme="minorHAnsi" w:cstheme="minorHAnsi"/>
        </w:rPr>
        <w:t xml:space="preserve"> (külföldi vállalati ügyfelek) táblákban szereplő ügyfelek</w:t>
      </w:r>
      <w:r w:rsidR="00A3182F" w:rsidRPr="00EF2A61">
        <w:rPr>
          <w:rFonts w:asciiTheme="minorHAnsi" w:hAnsiTheme="minorHAnsi" w:cstheme="minorHAnsi"/>
        </w:rPr>
        <w:t>)</w:t>
      </w:r>
      <w:r w:rsidRPr="00EF2A61">
        <w:rPr>
          <w:rFonts w:asciiTheme="minorHAnsi" w:hAnsiTheme="minorHAnsi" w:cstheme="minorHAnsi"/>
        </w:rPr>
        <w:t xml:space="preserve"> olyan instrumentumai</w:t>
      </w:r>
      <w:r w:rsidR="00015496" w:rsidRPr="00EF2A61">
        <w:rPr>
          <w:rFonts w:asciiTheme="minorHAnsi" w:hAnsiTheme="minorHAnsi" w:cstheme="minorHAnsi"/>
        </w:rPr>
        <w:t>ra vonatkozó adatok jelentendők</w:t>
      </w:r>
      <w:r w:rsidRPr="00EF2A61">
        <w:rPr>
          <w:rFonts w:asciiTheme="minorHAnsi" w:hAnsiTheme="minorHAnsi" w:cstheme="minorHAnsi"/>
        </w:rPr>
        <w:t>, amelyek</w:t>
      </w:r>
      <w:bookmarkEnd w:id="624"/>
      <w:r w:rsidRPr="00EF2A61">
        <w:rPr>
          <w:rFonts w:asciiTheme="minorHAnsi" w:hAnsiTheme="minorHAnsi" w:cstheme="minorHAnsi"/>
        </w:rPr>
        <w:t xml:space="preserve"> </w:t>
      </w:r>
    </w:p>
    <w:p w14:paraId="5DE7092C" w14:textId="77777777" w:rsidR="00CF052D" w:rsidRPr="00EF2A61" w:rsidRDefault="00CF052D" w:rsidP="00A251F5">
      <w:pPr>
        <w:numPr>
          <w:ilvl w:val="1"/>
          <w:numId w:val="66"/>
        </w:numPr>
        <w:rPr>
          <w:rFonts w:asciiTheme="minorHAnsi" w:hAnsiTheme="minorHAnsi" w:cstheme="minorHAnsi"/>
        </w:rPr>
      </w:pPr>
      <w:bookmarkStart w:id="625" w:name="_Ref64964404"/>
      <w:r w:rsidRPr="00EF2A61">
        <w:rPr>
          <w:rFonts w:asciiTheme="minorHAnsi" w:hAnsiTheme="minorHAnsi" w:cstheme="minorHAnsi"/>
          <w:b/>
          <w:color w:val="000000"/>
        </w:rPr>
        <w:t>kereskedelmi ingatlan fejlesztéséhez vagy megszerzéséhez kapcsolódó hitelek</w:t>
      </w:r>
      <w:r w:rsidRPr="00EF2A61">
        <w:rPr>
          <w:rFonts w:asciiTheme="minorHAnsi" w:hAnsiTheme="minorHAnsi" w:cstheme="minorHAnsi"/>
        </w:rPr>
        <w:t>, ahol az instrumentum típusa ’</w:t>
      </w:r>
      <w:proofErr w:type="spellStart"/>
      <w:r w:rsidRPr="00EF2A61">
        <w:rPr>
          <w:rFonts w:asciiTheme="minorHAnsi" w:hAnsiTheme="minorHAnsi" w:cstheme="minorHAnsi"/>
        </w:rPr>
        <w:t>ING_HIT</w:t>
      </w:r>
      <w:proofErr w:type="spellEnd"/>
      <w:r w:rsidRPr="00EF2A61">
        <w:rPr>
          <w:rFonts w:asciiTheme="minorHAnsi" w:hAnsiTheme="minorHAnsi" w:cstheme="minorHAnsi"/>
        </w:rPr>
        <w:t>’ vagy ’</w:t>
      </w:r>
      <w:proofErr w:type="spellStart"/>
      <w:r w:rsidRPr="00EF2A61">
        <w:rPr>
          <w:rFonts w:asciiTheme="minorHAnsi" w:hAnsiTheme="minorHAnsi" w:cstheme="minorHAnsi"/>
        </w:rPr>
        <w:t>ING_LIZ</w:t>
      </w:r>
      <w:proofErr w:type="spellEnd"/>
      <w:r w:rsidRPr="00EF2A61">
        <w:rPr>
          <w:rFonts w:asciiTheme="minorHAnsi" w:hAnsiTheme="minorHAnsi" w:cstheme="minorHAnsi"/>
        </w:rPr>
        <w:t>’, az (</w:t>
      </w:r>
      <w:proofErr w:type="spellStart"/>
      <w:r w:rsidRPr="00EF2A61">
        <w:rPr>
          <w:rFonts w:asciiTheme="minorHAnsi" w:hAnsiTheme="minorHAnsi" w:cstheme="minorHAnsi"/>
        </w:rPr>
        <w:t>INSTR.ING_FIN_KOD</w:t>
      </w:r>
      <w:proofErr w:type="spellEnd"/>
      <w:r w:rsidRPr="00EF2A61">
        <w:rPr>
          <w:rFonts w:asciiTheme="minorHAnsi" w:hAnsiTheme="minorHAnsi" w:cstheme="minorHAnsi"/>
        </w:rPr>
        <w:t xml:space="preserve"> mező töltött és az </w:t>
      </w:r>
      <w:proofErr w:type="spellStart"/>
      <w:r w:rsidRPr="00EF2A61">
        <w:rPr>
          <w:rFonts w:asciiTheme="minorHAnsi" w:hAnsiTheme="minorHAnsi" w:cstheme="minorHAnsi"/>
        </w:rPr>
        <w:t>INSTR.FIN_ING_TIP_KOD</w:t>
      </w:r>
      <w:proofErr w:type="spellEnd"/>
      <w:r w:rsidRPr="00EF2A61">
        <w:rPr>
          <w:rFonts w:asciiTheme="minorHAnsi" w:hAnsiTheme="minorHAnsi" w:cstheme="minorHAnsi"/>
        </w:rPr>
        <w:t xml:space="preserve"> mezőben ’</w:t>
      </w:r>
      <w:proofErr w:type="spellStart"/>
      <w:r w:rsidRPr="00EF2A61">
        <w:rPr>
          <w:rFonts w:asciiTheme="minorHAnsi" w:hAnsiTheme="minorHAnsi" w:cstheme="minorHAnsi"/>
        </w:rPr>
        <w:t>KER_JOVTERM</w:t>
      </w:r>
      <w:proofErr w:type="spellEnd"/>
      <w:r w:rsidRPr="00EF2A61">
        <w:rPr>
          <w:rFonts w:asciiTheme="minorHAnsi" w:hAnsiTheme="minorHAnsi" w:cstheme="minorHAnsi"/>
        </w:rPr>
        <w:t>’ kódérték (2021.07.01-én, vagy azt követően kötött hitelszerződések esetében) vagy ’</w:t>
      </w:r>
      <w:proofErr w:type="spellStart"/>
      <w:r w:rsidRPr="00EF2A61">
        <w:rPr>
          <w:rFonts w:asciiTheme="minorHAnsi" w:hAnsiTheme="minorHAnsi" w:cstheme="minorHAnsi"/>
        </w:rPr>
        <w:t>KER</w:t>
      </w:r>
      <w:proofErr w:type="spellEnd"/>
      <w:r w:rsidRPr="00EF2A61">
        <w:rPr>
          <w:rFonts w:asciiTheme="minorHAnsi" w:hAnsiTheme="minorHAnsi" w:cstheme="minorHAnsi"/>
        </w:rPr>
        <w:t>’ kódérték (2021.07.01-ét megelőzően kötött hitelszerződések esetében)) kerül megadásra és a fedezet típus ’</w:t>
      </w:r>
      <w:proofErr w:type="spellStart"/>
      <w:r w:rsidRPr="00EF2A61">
        <w:rPr>
          <w:rFonts w:asciiTheme="minorHAnsi" w:hAnsiTheme="minorHAnsi" w:cstheme="minorHAnsi"/>
        </w:rPr>
        <w:t>ING_KER</w:t>
      </w:r>
      <w:proofErr w:type="spellEnd"/>
      <w:r w:rsidRPr="00EF2A61">
        <w:rPr>
          <w:rFonts w:asciiTheme="minorHAnsi" w:hAnsiTheme="minorHAnsi" w:cstheme="minorHAnsi"/>
        </w:rPr>
        <w:t>’ vagy</w:t>
      </w:r>
      <w:bookmarkEnd w:id="625"/>
      <w:r w:rsidRPr="00EF2A61">
        <w:rPr>
          <w:rFonts w:asciiTheme="minorHAnsi" w:hAnsiTheme="minorHAnsi" w:cstheme="minorHAnsi"/>
        </w:rPr>
        <w:t xml:space="preserve"> </w:t>
      </w:r>
    </w:p>
    <w:p w14:paraId="0357B51B" w14:textId="77777777" w:rsidR="00CF052D" w:rsidRPr="00EF2A61" w:rsidRDefault="00CF052D" w:rsidP="00A251F5">
      <w:pPr>
        <w:numPr>
          <w:ilvl w:val="1"/>
          <w:numId w:val="66"/>
        </w:numPr>
        <w:rPr>
          <w:rFonts w:asciiTheme="minorHAnsi" w:hAnsiTheme="minorHAnsi" w:cstheme="minorHAnsi"/>
        </w:rPr>
      </w:pPr>
      <w:bookmarkStart w:id="626" w:name="_Ref64964496"/>
      <w:r w:rsidRPr="00EF2A61">
        <w:rPr>
          <w:rFonts w:asciiTheme="minorHAnsi" w:hAnsiTheme="minorHAnsi" w:cstheme="minorHAnsi"/>
          <w:b/>
        </w:rPr>
        <w:t>a vállalati ügyfél adós tevékenységének folytatásához kapcsolódóan szükséges az ingatlan és ennek megszerzéséhez veszi igénybe az adós ügyfél a hitelt,</w:t>
      </w:r>
      <w:r w:rsidRPr="00EF2A61">
        <w:rPr>
          <w:rFonts w:asciiTheme="minorHAnsi" w:hAnsiTheme="minorHAnsi" w:cstheme="minorHAnsi"/>
        </w:rPr>
        <w:t xml:space="preserve"> ahol az instrumentum típusa ’</w:t>
      </w:r>
      <w:proofErr w:type="spellStart"/>
      <w:r w:rsidRPr="00EF2A61">
        <w:rPr>
          <w:rFonts w:asciiTheme="minorHAnsi" w:hAnsiTheme="minorHAnsi" w:cstheme="minorHAnsi"/>
        </w:rPr>
        <w:t>ING_HIT</w:t>
      </w:r>
      <w:proofErr w:type="spellEnd"/>
      <w:r w:rsidRPr="00EF2A61">
        <w:rPr>
          <w:rFonts w:asciiTheme="minorHAnsi" w:hAnsiTheme="minorHAnsi" w:cstheme="minorHAnsi"/>
        </w:rPr>
        <w:t>’ vagy ’</w:t>
      </w:r>
      <w:proofErr w:type="spellStart"/>
      <w:r w:rsidRPr="00EF2A61">
        <w:rPr>
          <w:rFonts w:asciiTheme="minorHAnsi" w:hAnsiTheme="minorHAnsi" w:cstheme="minorHAnsi"/>
        </w:rPr>
        <w:t>ING_LIZ</w:t>
      </w:r>
      <w:proofErr w:type="spellEnd"/>
      <w:r w:rsidRPr="00EF2A61">
        <w:rPr>
          <w:rFonts w:asciiTheme="minorHAnsi" w:hAnsiTheme="minorHAnsi" w:cstheme="minorHAnsi"/>
        </w:rPr>
        <w:t xml:space="preserve">’,  az </w:t>
      </w:r>
      <w:proofErr w:type="spellStart"/>
      <w:r w:rsidRPr="00EF2A61">
        <w:rPr>
          <w:rFonts w:asciiTheme="minorHAnsi" w:hAnsiTheme="minorHAnsi" w:cstheme="minorHAnsi"/>
        </w:rPr>
        <w:t>INSTR.ING_FIN_KOD</w:t>
      </w:r>
      <w:proofErr w:type="spellEnd"/>
      <w:r w:rsidRPr="00EF2A61">
        <w:rPr>
          <w:rFonts w:asciiTheme="minorHAnsi" w:hAnsiTheme="minorHAnsi" w:cstheme="minorHAnsi"/>
        </w:rPr>
        <w:t xml:space="preserve"> mező töltött és az </w:t>
      </w:r>
      <w:proofErr w:type="spellStart"/>
      <w:r w:rsidRPr="00EF2A61">
        <w:rPr>
          <w:rFonts w:asciiTheme="minorHAnsi" w:hAnsiTheme="minorHAnsi" w:cstheme="minorHAnsi"/>
        </w:rPr>
        <w:t>INSTR.FIN_ING_TIP_KOD</w:t>
      </w:r>
      <w:proofErr w:type="spellEnd"/>
      <w:r w:rsidRPr="00EF2A61">
        <w:rPr>
          <w:rFonts w:asciiTheme="minorHAnsi" w:hAnsiTheme="minorHAnsi" w:cstheme="minorHAnsi"/>
        </w:rPr>
        <w:t xml:space="preserve"> mezőben ’</w:t>
      </w:r>
      <w:proofErr w:type="spellStart"/>
      <w:r w:rsidRPr="00EF2A61">
        <w:rPr>
          <w:rFonts w:asciiTheme="minorHAnsi" w:hAnsiTheme="minorHAnsi" w:cstheme="minorHAnsi"/>
        </w:rPr>
        <w:t>KER_SAJAT</w:t>
      </w:r>
      <w:proofErr w:type="spellEnd"/>
      <w:r w:rsidRPr="00EF2A61">
        <w:rPr>
          <w:rFonts w:asciiTheme="minorHAnsi" w:hAnsiTheme="minorHAnsi" w:cstheme="minorHAnsi"/>
        </w:rPr>
        <w:t>’ kódérték (2021.07.01-én, vagy azt követően kötött hitelszerződések esetében) vagy ’</w:t>
      </w:r>
      <w:proofErr w:type="spellStart"/>
      <w:r w:rsidRPr="00EF2A61">
        <w:rPr>
          <w:rFonts w:asciiTheme="minorHAnsi" w:hAnsiTheme="minorHAnsi" w:cstheme="minorHAnsi"/>
        </w:rPr>
        <w:t>KER</w:t>
      </w:r>
      <w:proofErr w:type="spellEnd"/>
      <w:r w:rsidRPr="00EF2A61">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EF2A61">
        <w:rPr>
          <w:rFonts w:asciiTheme="minorHAnsi" w:hAnsiTheme="minorHAnsi" w:cstheme="minorHAnsi"/>
        </w:rPr>
        <w:t>ING_IRODA</w:t>
      </w:r>
      <w:proofErr w:type="spellEnd"/>
      <w:r w:rsidRPr="00EF2A61">
        <w:rPr>
          <w:rFonts w:asciiTheme="minorHAnsi" w:hAnsiTheme="minorHAnsi" w:cstheme="minorHAnsi"/>
        </w:rPr>
        <w:t>’;</w:t>
      </w:r>
      <w:bookmarkEnd w:id="626"/>
      <w:r w:rsidRPr="00EF2A61">
        <w:rPr>
          <w:rFonts w:asciiTheme="minorHAnsi" w:hAnsiTheme="minorHAnsi" w:cstheme="minorHAnsi"/>
        </w:rPr>
        <w:t xml:space="preserve"> </w:t>
      </w:r>
    </w:p>
    <w:p w14:paraId="56CB714C" w14:textId="165C3274" w:rsidR="00CF052D" w:rsidRPr="00EF2A61" w:rsidRDefault="00CF052D" w:rsidP="00A251F5">
      <w:pPr>
        <w:numPr>
          <w:ilvl w:val="1"/>
          <w:numId w:val="66"/>
        </w:numPr>
        <w:rPr>
          <w:rFonts w:asciiTheme="minorHAnsi" w:hAnsiTheme="minorHAnsi" w:cstheme="minorHAnsi"/>
        </w:rPr>
      </w:pPr>
      <w:bookmarkStart w:id="627" w:name="_Ref64964537"/>
      <w:r w:rsidRPr="00EF2A61">
        <w:rPr>
          <w:rFonts w:asciiTheme="minorHAnsi" w:hAnsiTheme="minorHAnsi" w:cstheme="minorHAnsi"/>
        </w:rPr>
        <w:t xml:space="preserve">illetve </w:t>
      </w:r>
      <w:r w:rsidRPr="00EF2A61">
        <w:rPr>
          <w:rFonts w:asciiTheme="minorHAnsi" w:hAnsiTheme="minorHAnsi" w:cstheme="minorHAnsi"/>
          <w:b/>
        </w:rPr>
        <w:t>instrumentum típustól függetlenül, ahol az instrumentumhoz kapcsolódó fedezetek körében kereskedelmi ingatlan</w:t>
      </w:r>
      <w:r w:rsidRPr="00EF2A61">
        <w:rPr>
          <w:rFonts w:asciiTheme="minorHAnsi" w:hAnsiTheme="minorHAnsi" w:cstheme="minorHAnsi"/>
        </w:rPr>
        <w:t xml:space="preserve"> is található (azaz a fedezetek között szerepel kereskedelmi ingatlan, azaz a</w:t>
      </w:r>
      <w:r w:rsidRPr="00C32F4A">
        <w:rPr>
          <w:rFonts w:asciiTheme="minorHAnsi" w:hAnsiTheme="minorHAnsi"/>
          <w:b/>
        </w:rPr>
        <w:t xml:space="preserve"> </w:t>
      </w:r>
      <w:del w:id="628" w:author="MNB" w:date="2025-08-29T10:22:00Z" w16du:dateUtc="2025-08-29T08:22:00Z">
        <w:r w:rsidRPr="006C72EB">
          <w:rPr>
            <w:rFonts w:asciiTheme="minorHAnsi" w:hAnsiTheme="minorHAnsi" w:cstheme="minorHAnsi"/>
            <w:b/>
          </w:rPr>
          <w:delText xml:space="preserve"> </w:delText>
        </w:r>
      </w:del>
      <w:proofErr w:type="spellStart"/>
      <w:r w:rsidRPr="00EF2A61">
        <w:rPr>
          <w:rFonts w:asciiTheme="minorHAnsi" w:hAnsiTheme="minorHAnsi" w:cstheme="minorHAnsi"/>
          <w:b/>
        </w:rPr>
        <w:t>FEDE.FED_TIP_KOD</w:t>
      </w:r>
      <w:proofErr w:type="spellEnd"/>
      <w:r w:rsidRPr="00EF2A61">
        <w:rPr>
          <w:rFonts w:asciiTheme="minorHAnsi" w:hAnsiTheme="minorHAnsi" w:cstheme="minorHAnsi"/>
          <w:b/>
        </w:rPr>
        <w:t xml:space="preserve"> </w:t>
      </w:r>
      <w:r w:rsidRPr="00EF2A61">
        <w:rPr>
          <w:rFonts w:asciiTheme="minorHAnsi" w:hAnsiTheme="minorHAnsi" w:cstheme="minorHAnsi"/>
        </w:rPr>
        <w:t>mezőben ’</w:t>
      </w:r>
      <w:proofErr w:type="spellStart"/>
      <w:r w:rsidRPr="00EF2A61">
        <w:rPr>
          <w:rFonts w:asciiTheme="minorHAnsi" w:hAnsiTheme="minorHAnsi" w:cstheme="minorHAnsi"/>
        </w:rPr>
        <w:t>ING_KER</w:t>
      </w:r>
      <w:proofErr w:type="spellEnd"/>
      <w:r w:rsidRPr="00EF2A61">
        <w:rPr>
          <w:rFonts w:asciiTheme="minorHAnsi" w:hAnsiTheme="minorHAnsi" w:cstheme="minorHAnsi"/>
        </w:rPr>
        <w:t>’ vagy ’</w:t>
      </w:r>
      <w:proofErr w:type="spellStart"/>
      <w:r w:rsidRPr="00EF2A61">
        <w:rPr>
          <w:rFonts w:asciiTheme="minorHAnsi" w:hAnsiTheme="minorHAnsi" w:cstheme="minorHAnsi"/>
        </w:rPr>
        <w:t>ING_IRODA</w:t>
      </w:r>
      <w:proofErr w:type="spellEnd"/>
      <w:r w:rsidRPr="00EF2A61">
        <w:rPr>
          <w:rFonts w:asciiTheme="minorHAnsi" w:hAnsiTheme="minorHAnsi" w:cstheme="minorHAnsi"/>
        </w:rPr>
        <w:t>’ kódérték került megadásra) (</w:t>
      </w:r>
      <w:proofErr w:type="spellStart"/>
      <w:r w:rsidRPr="00EF2A61">
        <w:rPr>
          <w:rFonts w:asciiTheme="minorHAnsi" w:hAnsiTheme="minorHAnsi" w:cstheme="minorHAnsi"/>
        </w:rPr>
        <w:t>ESRB</w:t>
      </w:r>
      <w:proofErr w:type="spellEnd"/>
      <w:r w:rsidRPr="00EF2A61">
        <w:rPr>
          <w:rFonts w:asciiTheme="minorHAnsi" w:hAnsiTheme="minorHAnsi" w:cstheme="minorHAnsi"/>
        </w:rPr>
        <w:t>/</w:t>
      </w:r>
      <w:proofErr w:type="spellStart"/>
      <w:r w:rsidRPr="00EF2A61">
        <w:rPr>
          <w:rFonts w:asciiTheme="minorHAnsi" w:hAnsiTheme="minorHAnsi" w:cstheme="minorHAnsi"/>
        </w:rPr>
        <w:t>CRE</w:t>
      </w:r>
      <w:proofErr w:type="spellEnd"/>
      <w:r w:rsidRPr="00EF2A61">
        <w:rPr>
          <w:rFonts w:asciiTheme="minorHAnsi" w:hAnsiTheme="minorHAnsi" w:cstheme="minorHAnsi"/>
        </w:rPr>
        <w:t>/mutatók);</w:t>
      </w:r>
      <w:bookmarkEnd w:id="627"/>
    </w:p>
    <w:p w14:paraId="55C65C0E" w14:textId="6241802C" w:rsidR="00CF052D" w:rsidRPr="00EF2A61" w:rsidRDefault="00BD3AC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Fentieknek megfelelően a ’</w:t>
      </w:r>
      <w:proofErr w:type="spellStart"/>
      <w:r w:rsidRPr="00EF2A61">
        <w:rPr>
          <w:rFonts w:asciiTheme="minorHAnsi" w:hAnsiTheme="minorHAnsi" w:cstheme="minorHAnsi"/>
          <w:sz w:val="20"/>
          <w:lang w:val="hu-HU"/>
        </w:rPr>
        <w:t>KER</w:t>
      </w:r>
      <w:proofErr w:type="spellEnd"/>
      <w:r w:rsidRPr="00EF2A61">
        <w:rPr>
          <w:rFonts w:asciiTheme="minorHAnsi" w:hAnsiTheme="minorHAnsi" w:cstheme="minorHAnsi"/>
          <w:sz w:val="20"/>
          <w:lang w:val="hu-HU"/>
        </w:rPr>
        <w:t>’ kódérték nem alkalmazható 2021.07.01-jét követő szerződéskötések esetén.</w:t>
      </w:r>
    </w:p>
    <w:p w14:paraId="1AE51FBD" w14:textId="459821ED" w:rsidR="00AA116B" w:rsidRPr="00EF2A61" w:rsidRDefault="00A3182F" w:rsidP="00190F49">
      <w:pPr>
        <w:rPr>
          <w:rFonts w:asciiTheme="minorHAnsi" w:eastAsia="Times New Roman" w:hAnsiTheme="minorHAnsi" w:cstheme="minorHAnsi"/>
        </w:rPr>
      </w:pPr>
      <w:r w:rsidRPr="00EF2A61">
        <w:rPr>
          <w:rFonts w:asciiTheme="minorHAnsi" w:eastAsia="Times New Roman" w:hAnsiTheme="minorHAnsi" w:cstheme="minorHAnsi"/>
        </w:rPr>
        <w:t xml:space="preserve">Könnyítés, hogy amennyiben az adós ügyfél önálló vállalkozó, elengedhető a </w:t>
      </w:r>
      <w:proofErr w:type="spellStart"/>
      <w:r w:rsidRPr="00EF2A61">
        <w:rPr>
          <w:rFonts w:asciiTheme="minorHAnsi" w:eastAsia="Times New Roman" w:hAnsiTheme="minorHAnsi" w:cstheme="minorHAnsi"/>
        </w:rPr>
        <w:t>CRR</w:t>
      </w:r>
      <w:proofErr w:type="spellEnd"/>
      <w:r w:rsidRPr="00EF2A61">
        <w:rPr>
          <w:rFonts w:asciiTheme="minorHAnsi" w:eastAsia="Times New Roman" w:hAnsiTheme="minorHAnsi" w:cstheme="minorHAnsi"/>
        </w:rPr>
        <w:t xml:space="preserve"> adatok jelentése, azonban jó gyakorlatnak tartja az MNB </w:t>
      </w:r>
      <w:r w:rsidR="00D96D44" w:rsidRPr="00EF2A61">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EF2A61">
        <w:rPr>
          <w:rFonts w:asciiTheme="minorHAnsi" w:eastAsia="Times New Roman" w:hAnsiTheme="minorHAnsi" w:cstheme="minorHAnsi"/>
        </w:rPr>
        <w:t xml:space="preserve"> Attól az időponttól kezdődően, amikortól az adatszolgáltató alkalmazni kezdi az új </w:t>
      </w:r>
      <w:proofErr w:type="spellStart"/>
      <w:r w:rsidR="00AA116B" w:rsidRPr="00EF2A61">
        <w:rPr>
          <w:rFonts w:asciiTheme="minorHAnsi" w:eastAsia="Times New Roman" w:hAnsiTheme="minorHAnsi" w:cstheme="minorHAnsi"/>
        </w:rPr>
        <w:t>CRR</w:t>
      </w:r>
      <w:proofErr w:type="spellEnd"/>
      <w:r w:rsidR="00AA116B" w:rsidRPr="00EF2A61">
        <w:rPr>
          <w:rFonts w:asciiTheme="minorHAnsi" w:eastAsia="Times New Roman" w:hAnsiTheme="minorHAnsi" w:cstheme="minorHAnsi"/>
        </w:rPr>
        <w:t xml:space="preserve"> előírást a lakóingatlanok tekintetében </w:t>
      </w:r>
      <w:r w:rsidR="0043773A" w:rsidRPr="00EF2A61">
        <w:rPr>
          <w:rFonts w:asciiTheme="minorHAnsi" w:eastAsia="Times New Roman" w:hAnsiTheme="minorHAnsi" w:cstheme="minorHAnsi"/>
        </w:rPr>
        <w:t>-</w:t>
      </w:r>
      <w:r w:rsidR="00AA116B" w:rsidRPr="00EF2A61">
        <w:rPr>
          <w:rFonts w:asciiTheme="minorHAnsi" w:eastAsia="Times New Roman" w:hAnsiTheme="minorHAnsi" w:cstheme="minorHAnsi"/>
        </w:rPr>
        <w:t xml:space="preserve">, a </w:t>
      </w:r>
      <w:proofErr w:type="spellStart"/>
      <w:r w:rsidR="00CF0CFA" w:rsidRPr="00EF2A61">
        <w:rPr>
          <w:rFonts w:asciiTheme="minorHAnsi" w:eastAsia="Times New Roman" w:hAnsiTheme="minorHAnsi" w:cstheme="minorHAnsi"/>
        </w:rPr>
        <w:t>C</w:t>
      </w:r>
      <w:r w:rsidR="00AA116B" w:rsidRPr="00EF2A61">
        <w:rPr>
          <w:rFonts w:asciiTheme="minorHAnsi" w:eastAsia="Times New Roman" w:hAnsiTheme="minorHAnsi" w:cstheme="minorHAnsi"/>
        </w:rPr>
        <w:t>RE</w:t>
      </w:r>
      <w:proofErr w:type="spellEnd"/>
      <w:r w:rsidR="00AA116B" w:rsidRPr="00EF2A61">
        <w:rPr>
          <w:rFonts w:asciiTheme="minorHAnsi" w:eastAsia="Times New Roman" w:hAnsiTheme="minorHAnsi" w:cstheme="minorHAnsi"/>
        </w:rPr>
        <w:t xml:space="preserve"> adatok lesznek töltendők a </w:t>
      </w:r>
      <w:r w:rsidR="00AA116B" w:rsidRPr="00EF2A61">
        <w:t>’</w:t>
      </w:r>
      <w:proofErr w:type="spellStart"/>
      <w:r w:rsidR="00AA116B" w:rsidRPr="00EF2A61">
        <w:t>LAKO_EP_ALATT</w:t>
      </w:r>
      <w:proofErr w:type="spellEnd"/>
      <w:r w:rsidR="00AA116B" w:rsidRPr="00EF2A61">
        <w:t>’ kódértéken jelentett ingatlanok</w:t>
      </w:r>
      <w:r w:rsidR="00794C80" w:rsidRPr="00EF2A61">
        <w:t>ra vonatkozóan</w:t>
      </w:r>
      <w:r w:rsidR="00AA116B" w:rsidRPr="00EF2A61">
        <w:t>.</w:t>
      </w:r>
    </w:p>
    <w:p w14:paraId="718360AB" w14:textId="62FF574C" w:rsidR="00A3182F" w:rsidRPr="00EF2A61" w:rsidRDefault="00A3182F" w:rsidP="00D10776">
      <w:pPr>
        <w:rPr>
          <w:rFonts w:asciiTheme="minorHAnsi" w:eastAsia="Times New Roman" w:hAnsiTheme="minorHAnsi" w:cstheme="minorHAnsi"/>
        </w:rPr>
      </w:pPr>
    </w:p>
    <w:p w14:paraId="1D746056" w14:textId="77777777" w:rsidR="00BD3ACD" w:rsidRPr="00EF2A61"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 xml:space="preserve">az elhelyezkedés tekintetében a </w:t>
      </w:r>
      <w:r w:rsidR="0045158B" w:rsidRPr="00EF2A61">
        <w:rPr>
          <w:rFonts w:asciiTheme="minorHAnsi" w:hAnsiTheme="minorHAnsi" w:cstheme="minorHAnsi"/>
          <w:sz w:val="20"/>
          <w:lang w:val="hu-HU"/>
        </w:rPr>
        <w:t xml:space="preserve">legnagyobb értékű </w:t>
      </w:r>
      <w:r w:rsidRPr="00EF2A61">
        <w:rPr>
          <w:rFonts w:asciiTheme="minorHAnsi" w:hAnsiTheme="minorHAnsi" w:cstheme="minorHAnsi"/>
          <w:sz w:val="20"/>
          <w:lang w:val="hu-HU"/>
        </w:rPr>
        <w:t>finanszírozott ingatlan elhelyezkedése jelentendő</w:t>
      </w:r>
      <w:r w:rsidR="0045158B" w:rsidRPr="00EF2A61">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EF2A61"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EF2A61" w:rsidRDefault="00CF052D"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EF2A61"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EF2A61" w:rsidRDefault="00A049D7" w:rsidP="00A251F5">
      <w:pPr>
        <w:pStyle w:val="Szvegtrzs2"/>
        <w:tabs>
          <w:tab w:val="left" w:pos="284"/>
        </w:tabs>
        <w:spacing w:line="276" w:lineRule="auto"/>
        <w:rPr>
          <w:rFonts w:asciiTheme="minorHAnsi" w:hAnsiTheme="minorHAnsi" w:cstheme="minorHAnsi"/>
          <w:sz w:val="20"/>
          <w:lang w:val="hu-HU"/>
        </w:rPr>
      </w:pPr>
      <w:r w:rsidRPr="00EF2A61">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EF2A61"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EF2A61" w:rsidRDefault="00CF052D" w:rsidP="00A251F5">
      <w:pPr>
        <w:pStyle w:val="Cmsor2"/>
        <w:rPr>
          <w:rFonts w:asciiTheme="minorHAnsi" w:hAnsiTheme="minorHAnsi" w:cstheme="minorHAnsi"/>
          <w:sz w:val="20"/>
          <w:szCs w:val="20"/>
        </w:rPr>
      </w:pPr>
      <w:bookmarkStart w:id="629" w:name="_Toc64967431"/>
      <w:bookmarkStart w:id="630" w:name="_Toc149902060"/>
      <w:bookmarkStart w:id="631" w:name="_Toc206686207"/>
      <w:bookmarkStart w:id="632" w:name="_Toc188019133"/>
      <w:r w:rsidRPr="00EF2A61">
        <w:rPr>
          <w:rFonts w:asciiTheme="minorHAnsi" w:hAnsiTheme="minorHAnsi" w:cstheme="minorHAnsi"/>
          <w:sz w:val="20"/>
          <w:szCs w:val="20"/>
        </w:rPr>
        <w:t xml:space="preserve">Az </w:t>
      </w:r>
      <w:proofErr w:type="spellStart"/>
      <w:r w:rsidRPr="00EF2A61">
        <w:rPr>
          <w:rFonts w:asciiTheme="minorHAnsi" w:hAnsiTheme="minorHAnsi" w:cstheme="minorHAnsi"/>
          <w:sz w:val="20"/>
          <w:szCs w:val="20"/>
        </w:rPr>
        <w:t>ESRB</w:t>
      </w:r>
      <w:proofErr w:type="spellEnd"/>
      <w:r w:rsidRPr="00EF2A61">
        <w:rPr>
          <w:rFonts w:asciiTheme="minorHAnsi" w:hAnsiTheme="minorHAnsi" w:cstheme="minorHAnsi"/>
          <w:sz w:val="20"/>
          <w:szCs w:val="20"/>
        </w:rPr>
        <w:t xml:space="preserve"> tábla kitöltésével kapcsolatos részletes előírások</w:t>
      </w:r>
      <w:bookmarkEnd w:id="629"/>
      <w:bookmarkEnd w:id="630"/>
      <w:bookmarkEnd w:id="631"/>
      <w:bookmarkEnd w:id="632"/>
    </w:p>
    <w:p w14:paraId="3EE5A902" w14:textId="77777777" w:rsidR="00A251F5" w:rsidRPr="00EF2A61" w:rsidRDefault="00A251F5" w:rsidP="00A251F5">
      <w:pPr>
        <w:rPr>
          <w:rFonts w:asciiTheme="minorHAnsi" w:hAnsiTheme="minorHAnsi" w:cstheme="minorHAnsi"/>
        </w:rPr>
      </w:pPr>
    </w:p>
    <w:p w14:paraId="10A9A4BC" w14:textId="77777777" w:rsidR="00CF052D" w:rsidRPr="00EF2A61" w:rsidRDefault="00CF052D" w:rsidP="00484F64">
      <w:pPr>
        <w:pStyle w:val="Cmsor3"/>
        <w:rPr>
          <w:rFonts w:asciiTheme="minorHAnsi" w:hAnsiTheme="minorHAnsi" w:cstheme="minorHAnsi"/>
          <w:b/>
          <w:szCs w:val="20"/>
        </w:rPr>
      </w:pPr>
      <w:r w:rsidRPr="00EF2A61">
        <w:rPr>
          <w:rFonts w:asciiTheme="minorHAnsi" w:hAnsiTheme="minorHAnsi" w:cstheme="minorHAnsi"/>
          <w:b/>
          <w:szCs w:val="20"/>
        </w:rPr>
        <w:t xml:space="preserve"> </w:t>
      </w:r>
      <w:bookmarkStart w:id="633" w:name="_Toc64967432"/>
      <w:bookmarkStart w:id="634" w:name="_Toc149902061"/>
      <w:bookmarkStart w:id="635" w:name="_Toc206686208"/>
      <w:bookmarkStart w:id="636" w:name="_Toc188019134"/>
      <w:r w:rsidRPr="00EF2A61">
        <w:rPr>
          <w:rFonts w:asciiTheme="minorHAnsi" w:hAnsiTheme="minorHAnsi" w:cstheme="minorHAnsi"/>
          <w:b/>
          <w:szCs w:val="20"/>
        </w:rPr>
        <w:t xml:space="preserve">Az </w:t>
      </w:r>
      <w:proofErr w:type="spellStart"/>
      <w:r w:rsidRPr="00EF2A61">
        <w:rPr>
          <w:rFonts w:asciiTheme="minorHAnsi" w:hAnsiTheme="minorHAnsi" w:cstheme="minorHAnsi"/>
          <w:b/>
          <w:szCs w:val="20"/>
        </w:rPr>
        <w:t>ESRB</w:t>
      </w:r>
      <w:proofErr w:type="spellEnd"/>
      <w:r w:rsidRPr="00EF2A61">
        <w:rPr>
          <w:rFonts w:asciiTheme="minorHAnsi" w:hAnsiTheme="minorHAnsi" w:cstheme="minorHAnsi"/>
          <w:b/>
          <w:szCs w:val="20"/>
        </w:rPr>
        <w:t xml:space="preserve"> táblában használt fogalmak, rövidítések</w:t>
      </w:r>
      <w:bookmarkEnd w:id="633"/>
      <w:bookmarkEnd w:id="634"/>
      <w:bookmarkEnd w:id="635"/>
      <w:bookmarkEnd w:id="636"/>
    </w:p>
    <w:p w14:paraId="572188C0" w14:textId="77777777" w:rsidR="00CF052D" w:rsidRPr="00EF2A61"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EF2A61">
        <w:rPr>
          <w:rFonts w:asciiTheme="minorHAnsi" w:hAnsiTheme="minorHAnsi" w:cstheme="minorHAnsi"/>
          <w:b/>
          <w:sz w:val="20"/>
        </w:rPr>
        <w:t>Megfigyelt szervezet azonosító</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 xml:space="preserve">Instrumentum szervezeti azonosító: </w:t>
      </w:r>
      <w:r w:rsidRPr="00EF2A61">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EF2A61" w:rsidRDefault="00CF052D" w:rsidP="00CF052D">
      <w:pPr>
        <w:rPr>
          <w:rFonts w:asciiTheme="minorHAnsi" w:hAnsiTheme="minorHAnsi" w:cstheme="minorHAnsi"/>
          <w:b/>
        </w:rPr>
      </w:pPr>
    </w:p>
    <w:p w14:paraId="63E40CAA" w14:textId="56253A7B" w:rsidR="00A251F5" w:rsidRPr="00EF2A61" w:rsidRDefault="00CF052D" w:rsidP="00A251F5">
      <w:pPr>
        <w:pStyle w:val="Cmsor4"/>
        <w:rPr>
          <w:rFonts w:asciiTheme="minorHAnsi" w:hAnsiTheme="minorHAnsi" w:cstheme="minorHAnsi"/>
          <w:b/>
          <w:szCs w:val="20"/>
        </w:rPr>
      </w:pPr>
      <w:bookmarkStart w:id="637" w:name="_Toc149902062"/>
      <w:bookmarkStart w:id="638" w:name="_Toc206686209"/>
      <w:bookmarkStart w:id="639" w:name="_Toc188019135"/>
      <w:proofErr w:type="spellStart"/>
      <w:r w:rsidRPr="00EF2A61">
        <w:rPr>
          <w:rFonts w:asciiTheme="minorHAnsi" w:hAnsiTheme="minorHAnsi" w:cstheme="minorHAnsi"/>
          <w:b/>
          <w:szCs w:val="20"/>
        </w:rPr>
        <w:t>ESRB</w:t>
      </w:r>
      <w:proofErr w:type="spellEnd"/>
      <w:r w:rsidRPr="00EF2A61">
        <w:rPr>
          <w:rFonts w:asciiTheme="minorHAnsi" w:hAnsiTheme="minorHAnsi" w:cstheme="minorHAnsi"/>
          <w:b/>
          <w:szCs w:val="20"/>
        </w:rPr>
        <w:t xml:space="preserve"> </w:t>
      </w:r>
      <w:r w:rsidR="00DF4380" w:rsidRPr="00EF2A61">
        <w:rPr>
          <w:rFonts w:asciiTheme="minorHAnsi" w:hAnsiTheme="minorHAnsi" w:cstheme="minorHAnsi"/>
          <w:b/>
          <w:szCs w:val="20"/>
        </w:rPr>
        <w:t>természetes személyek lakáscélú</w:t>
      </w:r>
      <w:r w:rsidRPr="00EF2A61">
        <w:rPr>
          <w:rFonts w:asciiTheme="minorHAnsi" w:hAnsiTheme="minorHAnsi" w:cstheme="minorHAnsi"/>
          <w:b/>
          <w:szCs w:val="20"/>
        </w:rPr>
        <w:t xml:space="preserve"> hitelekre vonatkozó adatköre (</w:t>
      </w:r>
      <w:proofErr w:type="spellStart"/>
      <w:r w:rsidRPr="00EF2A61">
        <w:rPr>
          <w:rFonts w:asciiTheme="minorHAnsi" w:hAnsiTheme="minorHAnsi" w:cstheme="minorHAnsi"/>
          <w:b/>
          <w:szCs w:val="20"/>
        </w:rPr>
        <w:t>ESRB</w:t>
      </w:r>
      <w:proofErr w:type="spellEnd"/>
      <w:r w:rsidRPr="00EF2A61">
        <w:rPr>
          <w:rFonts w:asciiTheme="minorHAnsi" w:hAnsiTheme="minorHAnsi" w:cstheme="minorHAnsi"/>
          <w:b/>
          <w:szCs w:val="20"/>
        </w:rPr>
        <w:t>/</w:t>
      </w:r>
      <w:proofErr w:type="spellStart"/>
      <w:r w:rsidRPr="00EF2A61">
        <w:rPr>
          <w:rFonts w:asciiTheme="minorHAnsi" w:hAnsiTheme="minorHAnsi" w:cstheme="minorHAnsi"/>
          <w:b/>
          <w:szCs w:val="20"/>
        </w:rPr>
        <w:t>RRE</w:t>
      </w:r>
      <w:proofErr w:type="spellEnd"/>
      <w:r w:rsidRPr="00EF2A61">
        <w:rPr>
          <w:rFonts w:asciiTheme="minorHAnsi" w:hAnsiTheme="minorHAnsi" w:cstheme="minorHAnsi"/>
          <w:b/>
          <w:szCs w:val="20"/>
        </w:rPr>
        <w:t>/mutatók)</w:t>
      </w:r>
      <w:bookmarkEnd w:id="637"/>
      <w:bookmarkEnd w:id="638"/>
      <w:bookmarkEnd w:id="639"/>
    </w:p>
    <w:p w14:paraId="44359958" w14:textId="77777777" w:rsidR="00A251F5" w:rsidRPr="00EF2A61" w:rsidRDefault="00A251F5" w:rsidP="00A251F5">
      <w:pPr>
        <w:rPr>
          <w:rFonts w:asciiTheme="minorHAnsi" w:hAnsiTheme="minorHAnsi" w:cstheme="minorHAnsi"/>
        </w:rPr>
      </w:pPr>
    </w:p>
    <w:p w14:paraId="3EC6B930" w14:textId="77777777"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Hitelnyújtáskori kamatfedezeti mutató (</w:t>
      </w:r>
      <w:proofErr w:type="spellStart"/>
      <w:r w:rsidRPr="00EF2A61">
        <w:rPr>
          <w:rFonts w:asciiTheme="minorHAnsi" w:hAnsiTheme="minorHAnsi" w:cstheme="minorHAnsi"/>
          <w:b/>
          <w:sz w:val="20"/>
        </w:rPr>
        <w:t>ICR</w:t>
      </w:r>
      <w:proofErr w:type="spellEnd"/>
      <w:r w:rsidRPr="00EF2A61">
        <w:rPr>
          <w:rFonts w:asciiTheme="minorHAnsi" w:hAnsiTheme="minorHAnsi" w:cstheme="minorHAnsi"/>
          <w:b/>
          <w:sz w:val="20"/>
        </w:rPr>
        <w:t>-O):</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18.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IV. melléklete szerint számított mutató hitelnyújtáskori értéke.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mezőben (</w:t>
      </w:r>
      <w:proofErr w:type="spellStart"/>
      <w:r w:rsidRPr="00EF2A61">
        <w:rPr>
          <w:rFonts w:asciiTheme="minorHAnsi" w:hAnsiTheme="minorHAnsi" w:cstheme="minorHAnsi"/>
          <w:sz w:val="20"/>
          <w:lang w:val="hu-HU"/>
        </w:rPr>
        <w:t>ESRB.RRE_VAS_CEL_KOD</w:t>
      </w:r>
      <w:proofErr w:type="spellEnd"/>
      <w:r w:rsidRPr="00EF2A61">
        <w:rPr>
          <w:rFonts w:asciiTheme="minorHAnsi" w:hAnsiTheme="minorHAnsi" w:cstheme="minorHAnsi"/>
          <w:sz w:val="20"/>
          <w:lang w:val="hu-HU"/>
        </w:rPr>
        <w:t>) ’</w:t>
      </w:r>
      <w:proofErr w:type="spellStart"/>
      <w:r w:rsidRPr="00EF2A61">
        <w:rPr>
          <w:rFonts w:asciiTheme="minorHAnsi" w:hAnsiTheme="minorHAnsi" w:cstheme="minorHAnsi"/>
          <w:sz w:val="20"/>
          <w:lang w:val="hu-HU"/>
        </w:rPr>
        <w:t>BERBEAD</w:t>
      </w:r>
      <w:proofErr w:type="spellEnd"/>
      <w:r w:rsidRPr="00EF2A61">
        <w:rPr>
          <w:rFonts w:asciiTheme="minorHAnsi" w:hAnsiTheme="minorHAnsi" w:cstheme="minorHAnsi"/>
          <w:sz w:val="20"/>
          <w:lang w:val="hu-HU"/>
        </w:rPr>
        <w:t xml:space="preserve">’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68BB41B3" w14:textId="1AB7488B" w:rsidR="00CF052D" w:rsidRPr="00EF2A61"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w:t>
      </w:r>
      <w:r w:rsidR="00D20788" w:rsidRPr="00EF2A61">
        <w:rPr>
          <w:rFonts w:asciiTheme="minorHAnsi" w:hAnsiTheme="minorHAnsi" w:cstheme="minorHAnsi"/>
          <w:b/>
          <w:sz w:val="20"/>
          <w:lang w:val="hu-HU"/>
        </w:rPr>
        <w:t xml:space="preserve"> </w:t>
      </w:r>
      <w:r w:rsidRPr="00EF2A61">
        <w:rPr>
          <w:rFonts w:asciiTheme="minorHAnsi" w:hAnsiTheme="minorHAnsi" w:cstheme="minorHAnsi"/>
          <w:b/>
          <w:sz w:val="20"/>
          <w:lang w:val="hu-HU"/>
        </w:rPr>
        <w:t xml:space="preserve">5. </w:t>
      </w:r>
      <w:r w:rsidRPr="00EF2A61">
        <w:rPr>
          <w:rFonts w:asciiTheme="minorHAnsi" w:hAnsiTheme="minorHAnsi" w:cstheme="minorHAnsi"/>
          <w:b/>
          <w:sz w:val="20"/>
        </w:rPr>
        <w:t>Hitelnyújtáskori éves kamatköltség</w:t>
      </w:r>
      <w:r w:rsidRPr="00EF2A61">
        <w:rPr>
          <w:rFonts w:asciiTheme="minorHAnsi" w:hAnsiTheme="minorHAnsi" w:cstheme="minorHAnsi"/>
          <w:b/>
          <w:sz w:val="20"/>
          <w:lang w:val="hu-HU"/>
        </w:rPr>
        <w:t xml:space="preserve"> – lakóingatlan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IV. mellékletében ilyenként meghatározott fogalom.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mezőben ’</w:t>
      </w:r>
      <w:proofErr w:type="spellStart"/>
      <w:r w:rsidRPr="00EF2A61">
        <w:rPr>
          <w:rFonts w:asciiTheme="minorHAnsi" w:hAnsiTheme="minorHAnsi" w:cstheme="minorHAnsi"/>
          <w:sz w:val="20"/>
          <w:lang w:val="hu-HU"/>
        </w:rPr>
        <w:t>BERBEAD</w:t>
      </w:r>
      <w:proofErr w:type="spellEnd"/>
      <w:r w:rsidRPr="00EF2A61">
        <w:rPr>
          <w:rFonts w:asciiTheme="minorHAnsi" w:hAnsiTheme="minorHAnsi" w:cstheme="minorHAnsi"/>
          <w:sz w:val="20"/>
          <w:lang w:val="hu-HU"/>
        </w:rPr>
        <w:t xml:space="preserve">’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72D45301" w14:textId="77777777" w:rsidR="00CF052D" w:rsidRPr="00EF2A61"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Hitelnyújtáskori hitel-bérleti díj arány (</w:t>
      </w:r>
      <w:proofErr w:type="spellStart"/>
      <w:r w:rsidRPr="00EF2A61">
        <w:rPr>
          <w:rFonts w:asciiTheme="minorHAnsi" w:hAnsiTheme="minorHAnsi" w:cstheme="minorHAnsi"/>
          <w:b/>
          <w:sz w:val="20"/>
        </w:rPr>
        <w:t>LTR</w:t>
      </w:r>
      <w:proofErr w:type="spellEnd"/>
      <w:r w:rsidRPr="00EF2A61">
        <w:rPr>
          <w:rFonts w:asciiTheme="minorHAnsi" w:hAnsiTheme="minorHAnsi" w:cstheme="minorHAnsi"/>
          <w:b/>
          <w:sz w:val="20"/>
        </w:rPr>
        <w:t>-O)</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25.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EF2A61">
        <w:rPr>
          <w:rFonts w:asciiTheme="minorHAnsi" w:hAnsiTheme="minorHAnsi" w:cstheme="minorHAnsi"/>
          <w:sz w:val="20"/>
        </w:rPr>
        <w:t xml:space="preserve"> 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mezőben ’</w:t>
      </w:r>
      <w:proofErr w:type="spellStart"/>
      <w:r w:rsidRPr="00EF2A61">
        <w:rPr>
          <w:rFonts w:asciiTheme="minorHAnsi" w:hAnsiTheme="minorHAnsi" w:cstheme="minorHAnsi"/>
          <w:sz w:val="20"/>
          <w:lang w:val="hu-HU"/>
        </w:rPr>
        <w:t>BERBEAD</w:t>
      </w:r>
      <w:proofErr w:type="spellEnd"/>
      <w:r w:rsidRPr="00EF2A61">
        <w:rPr>
          <w:rFonts w:asciiTheme="minorHAnsi" w:hAnsiTheme="minorHAnsi" w:cstheme="minorHAnsi"/>
          <w:sz w:val="20"/>
          <w:lang w:val="hu-HU"/>
        </w:rPr>
        <w:t xml:space="preserve">’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56814B8B" w14:textId="77777777" w:rsidR="00CF052D" w:rsidRPr="00EF2A61"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8. </w:t>
      </w:r>
      <w:r w:rsidRPr="00EF2A61">
        <w:rPr>
          <w:rFonts w:asciiTheme="minorHAnsi" w:hAnsiTheme="minorHAnsi" w:cstheme="minorHAnsi"/>
          <w:b/>
          <w:sz w:val="20"/>
        </w:rPr>
        <w:t>Hitelnyújtáskori bruttó éves bérletidíj−bevétel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IV. mellékletében ilyenként meghatározott fogalom. </w:t>
      </w:r>
      <w:r w:rsidRPr="00EF2A61">
        <w:rPr>
          <w:rFonts w:asciiTheme="minorHAnsi" w:hAnsiTheme="minorHAnsi" w:cstheme="minorHAnsi"/>
          <w:sz w:val="20"/>
        </w:rPr>
        <w:t xml:space="preserve">A mező töltése opcionális, csak akkor tölthető/töltendő, ha a </w:t>
      </w:r>
      <w:r w:rsidRPr="00EF2A61">
        <w:rPr>
          <w:rFonts w:asciiTheme="minorHAnsi" w:hAnsiTheme="minorHAnsi" w:cstheme="minorHAnsi"/>
          <w:sz w:val="20"/>
          <w:lang w:val="hu-HU"/>
        </w:rPr>
        <w:t>L</w:t>
      </w:r>
      <w:r w:rsidRPr="00EF2A61">
        <w:rPr>
          <w:rFonts w:asciiTheme="minorHAnsi" w:hAnsiTheme="minorHAnsi" w:cstheme="minorHAnsi"/>
          <w:sz w:val="20"/>
        </w:rPr>
        <w:t>akóingatlan vásárlás</w:t>
      </w:r>
      <w:r w:rsidRPr="00EF2A61">
        <w:rPr>
          <w:rFonts w:asciiTheme="minorHAnsi" w:hAnsiTheme="minorHAnsi" w:cstheme="minorHAnsi"/>
          <w:sz w:val="20"/>
          <w:lang w:val="hu-HU"/>
        </w:rPr>
        <w:t>ának</w:t>
      </w:r>
      <w:r w:rsidRPr="00EF2A61">
        <w:rPr>
          <w:rFonts w:asciiTheme="minorHAnsi" w:hAnsiTheme="minorHAnsi" w:cstheme="minorHAnsi"/>
          <w:sz w:val="20"/>
        </w:rPr>
        <w:t xml:space="preserve"> célja </w:t>
      </w:r>
      <w:r w:rsidRPr="00EF2A61">
        <w:rPr>
          <w:rFonts w:asciiTheme="minorHAnsi" w:hAnsiTheme="minorHAnsi" w:cstheme="minorHAnsi"/>
          <w:sz w:val="20"/>
          <w:lang w:val="hu-HU"/>
        </w:rPr>
        <w:t>mezőben ’</w:t>
      </w:r>
      <w:proofErr w:type="spellStart"/>
      <w:r w:rsidRPr="00EF2A61">
        <w:rPr>
          <w:rFonts w:asciiTheme="minorHAnsi" w:hAnsiTheme="minorHAnsi" w:cstheme="minorHAnsi"/>
          <w:sz w:val="20"/>
          <w:lang w:val="hu-HU"/>
        </w:rPr>
        <w:t>BERBEAD</w:t>
      </w:r>
      <w:proofErr w:type="spellEnd"/>
      <w:r w:rsidRPr="00EF2A61">
        <w:rPr>
          <w:rFonts w:asciiTheme="minorHAnsi" w:hAnsiTheme="minorHAnsi" w:cstheme="minorHAnsi"/>
          <w:sz w:val="20"/>
          <w:lang w:val="hu-HU"/>
        </w:rPr>
        <w:t xml:space="preserve">’ kódérték kerül megadásra, azaz </w:t>
      </w:r>
      <w:r w:rsidRPr="00EF2A61">
        <w:rPr>
          <w:rFonts w:asciiTheme="minorHAnsi" w:hAnsiTheme="minorHAnsi" w:cstheme="minorHAnsi"/>
          <w:sz w:val="20"/>
        </w:rPr>
        <w:t>bérbeadás</w:t>
      </w:r>
      <w:r w:rsidRPr="00EF2A61">
        <w:rPr>
          <w:rFonts w:asciiTheme="minorHAnsi" w:hAnsiTheme="minorHAnsi" w:cstheme="minorHAnsi"/>
          <w:sz w:val="20"/>
          <w:lang w:val="hu-HU"/>
        </w:rPr>
        <w:t>i céllal kerül megvásárlásra az ingatlan</w:t>
      </w:r>
      <w:r w:rsidRPr="00EF2A61">
        <w:rPr>
          <w:rFonts w:asciiTheme="minorHAnsi" w:hAnsiTheme="minorHAnsi" w:cstheme="minorHAnsi"/>
          <w:sz w:val="20"/>
        </w:rPr>
        <w:t>, egyébként üresen kell hagyni.</w:t>
      </w:r>
    </w:p>
    <w:p w14:paraId="0A9E273D" w14:textId="37D78D78" w:rsidR="00CF052D" w:rsidRPr="00EF2A61" w:rsidRDefault="00CF052D" w:rsidP="005F56DD">
      <w:pPr>
        <w:numPr>
          <w:ilvl w:val="4"/>
          <w:numId w:val="66"/>
        </w:numPr>
        <w:ind w:left="284" w:hanging="284"/>
        <w:rPr>
          <w:rFonts w:asciiTheme="minorHAnsi" w:hAnsiTheme="minorHAnsi" w:cstheme="minorHAnsi"/>
        </w:rPr>
      </w:pPr>
      <w:r w:rsidRPr="00EF2A61">
        <w:rPr>
          <w:rFonts w:asciiTheme="minorHAnsi" w:hAnsiTheme="minorHAnsi" w:cstheme="minorHAnsi"/>
          <w:b/>
        </w:rPr>
        <w:t>Első ingatlan vásárlása-</w:t>
      </w:r>
      <w:proofErr w:type="gramStart"/>
      <w:r w:rsidRPr="00EF2A61">
        <w:rPr>
          <w:rFonts w:asciiTheme="minorHAnsi" w:hAnsiTheme="minorHAnsi" w:cstheme="minorHAnsi"/>
          <w:b/>
        </w:rPr>
        <w:t>e?:</w:t>
      </w:r>
      <w:proofErr w:type="gramEnd"/>
      <w:r w:rsidRPr="00EF2A61">
        <w:rPr>
          <w:rFonts w:asciiTheme="minorHAnsi" w:hAnsiTheme="minorHAnsi" w:cstheme="minorHAnsi"/>
          <w:b/>
        </w:rPr>
        <w:t xml:space="preserve"> </w:t>
      </w:r>
      <w:bookmarkStart w:id="640" w:name="_Hlk34240326"/>
      <w:r w:rsidR="00E35993" w:rsidRPr="00EF2A61">
        <w:rPr>
          <w:rFonts w:asciiTheme="minorHAnsi" w:hAnsiTheme="minorHAnsi" w:cstheme="minorHAnsi"/>
          <w:bCs/>
        </w:rPr>
        <w:t xml:space="preserve"> azon hitelfelvevő (adós, adóstárs) által felvett lakóingatlanhoz kapcsolódó hitel, amely esetén </w:t>
      </w:r>
      <w:r w:rsidR="00E35993" w:rsidRPr="00EF2A61">
        <w:rPr>
          <w:rFonts w:asciiTheme="majorHAnsi" w:hAnsiTheme="majorHAnsi"/>
        </w:rPr>
        <w:t xml:space="preserve">a </w:t>
      </w:r>
      <w:r w:rsidR="00E35993" w:rsidRPr="00EF2A61">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w:t>
      </w:r>
      <w:proofErr w:type="spellStart"/>
      <w:r w:rsidR="00E35993" w:rsidRPr="00EF2A61">
        <w:rPr>
          <w:rFonts w:asciiTheme="majorHAnsi" w:hAnsiTheme="majorHAnsi" w:cstheme="majorHAnsi"/>
        </w:rPr>
        <w:t>ának</w:t>
      </w:r>
      <w:proofErr w:type="spellEnd"/>
      <w:r w:rsidR="00E35993" w:rsidRPr="00EF2A61">
        <w:rPr>
          <w:rFonts w:asciiTheme="majorHAnsi" w:hAnsiTheme="majorHAnsi" w:cstheme="majorHAnsi"/>
        </w:rPr>
        <w:t xml:space="preserve"> (1a) és (1b) bekezdéseiben meghatározott feltételek.</w:t>
      </w:r>
      <w:bookmarkEnd w:id="640"/>
    </w:p>
    <w:p w14:paraId="70540C60" w14:textId="77777777"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Lakóingatlan vásárlásának célja</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annak meghatározása, hogy a hitel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EF2A61">
        <w:rPr>
          <w:rFonts w:asciiTheme="minorHAnsi" w:hAnsiTheme="minorHAnsi" w:cstheme="minorHAnsi"/>
          <w:sz w:val="20"/>
          <w:lang w:val="hu-HU"/>
        </w:rPr>
        <w:t>NEM_NYIL</w:t>
      </w:r>
      <w:proofErr w:type="spellEnd"/>
      <w:r w:rsidRPr="00EF2A61">
        <w:rPr>
          <w:rFonts w:asciiTheme="minorHAnsi" w:hAnsiTheme="minorHAnsi" w:cstheme="minorHAnsi"/>
          <w:sz w:val="20"/>
          <w:lang w:val="hu-HU"/>
        </w:rPr>
        <w:t>’ kódértéket kérjük megadni.</w:t>
      </w:r>
    </w:p>
    <w:p w14:paraId="341BBBA4" w14:textId="77777777" w:rsidR="00CF052D" w:rsidRPr="00EF2A61" w:rsidRDefault="00CF052D" w:rsidP="00A251F5">
      <w:pPr>
        <w:rPr>
          <w:rFonts w:asciiTheme="minorHAnsi" w:hAnsiTheme="minorHAnsi" w:cstheme="minorHAnsi"/>
        </w:rPr>
      </w:pPr>
      <w:r w:rsidRPr="00EF2A61">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EF2A61" w:rsidRDefault="00CF052D" w:rsidP="00CF052D">
      <w:pPr>
        <w:rPr>
          <w:rFonts w:asciiTheme="minorHAnsi" w:hAnsiTheme="minorHAnsi" w:cstheme="minorHAnsi"/>
          <w:b/>
        </w:rPr>
      </w:pPr>
    </w:p>
    <w:p w14:paraId="6D8768BD" w14:textId="6D41738C" w:rsidR="00CF052D" w:rsidRPr="00EF2A61" w:rsidRDefault="00CF052D" w:rsidP="00484F64">
      <w:pPr>
        <w:pStyle w:val="Cmsor4"/>
        <w:rPr>
          <w:rFonts w:asciiTheme="minorHAnsi" w:hAnsiTheme="minorHAnsi" w:cstheme="minorHAnsi"/>
          <w:b/>
          <w:szCs w:val="20"/>
        </w:rPr>
      </w:pPr>
      <w:bookmarkStart w:id="641" w:name="_Toc149902063"/>
      <w:bookmarkStart w:id="642" w:name="_Toc206686210"/>
      <w:bookmarkStart w:id="643" w:name="_Toc188019136"/>
      <w:proofErr w:type="spellStart"/>
      <w:r w:rsidRPr="00EF2A61">
        <w:rPr>
          <w:rFonts w:asciiTheme="minorHAnsi" w:hAnsiTheme="minorHAnsi" w:cstheme="minorHAnsi"/>
          <w:b/>
          <w:szCs w:val="20"/>
        </w:rPr>
        <w:t>ESRB</w:t>
      </w:r>
      <w:proofErr w:type="spellEnd"/>
      <w:r w:rsidRPr="00EF2A61">
        <w:rPr>
          <w:rFonts w:asciiTheme="minorHAnsi" w:hAnsiTheme="minorHAnsi" w:cstheme="minorHAnsi"/>
          <w:b/>
          <w:szCs w:val="20"/>
        </w:rPr>
        <w:t xml:space="preserve"> </w:t>
      </w:r>
      <w:r w:rsidR="00DF4380" w:rsidRPr="00EF2A61">
        <w:rPr>
          <w:rFonts w:asciiTheme="minorHAnsi" w:hAnsiTheme="minorHAnsi" w:cstheme="minorHAnsi"/>
          <w:b/>
          <w:szCs w:val="20"/>
        </w:rPr>
        <w:t xml:space="preserve">nem természetes személyek </w:t>
      </w:r>
      <w:r w:rsidRPr="00EF2A61">
        <w:rPr>
          <w:rFonts w:asciiTheme="minorHAnsi" w:hAnsiTheme="minorHAnsi" w:cstheme="minorHAnsi"/>
          <w:b/>
          <w:szCs w:val="20"/>
        </w:rPr>
        <w:t>kereskedelmi ingatlan</w:t>
      </w:r>
      <w:r w:rsidR="00DF4380" w:rsidRPr="00EF2A61">
        <w:rPr>
          <w:rFonts w:asciiTheme="minorHAnsi" w:hAnsiTheme="minorHAnsi" w:cstheme="minorHAnsi"/>
          <w:b/>
          <w:szCs w:val="20"/>
        </w:rPr>
        <w:t>jai</w:t>
      </w:r>
      <w:r w:rsidRPr="00EF2A61">
        <w:rPr>
          <w:rFonts w:asciiTheme="minorHAnsi" w:hAnsiTheme="minorHAnsi" w:cstheme="minorHAnsi"/>
          <w:b/>
          <w:color w:val="000000"/>
          <w:szCs w:val="20"/>
        </w:rPr>
        <w:t>hoz kapcsolódó hitelekre</w:t>
      </w:r>
      <w:r w:rsidRPr="00EF2A61">
        <w:rPr>
          <w:rFonts w:asciiTheme="minorHAnsi" w:hAnsiTheme="minorHAnsi" w:cstheme="minorHAnsi"/>
          <w:b/>
          <w:szCs w:val="20"/>
        </w:rPr>
        <w:t xml:space="preserve"> vonatkozó adatköre (</w:t>
      </w:r>
      <w:proofErr w:type="spellStart"/>
      <w:r w:rsidRPr="00EF2A61">
        <w:rPr>
          <w:rFonts w:asciiTheme="minorHAnsi" w:hAnsiTheme="minorHAnsi" w:cstheme="minorHAnsi"/>
          <w:b/>
          <w:szCs w:val="20"/>
        </w:rPr>
        <w:t>ESRB</w:t>
      </w:r>
      <w:proofErr w:type="spellEnd"/>
      <w:r w:rsidRPr="00EF2A61">
        <w:rPr>
          <w:rFonts w:asciiTheme="minorHAnsi" w:hAnsiTheme="minorHAnsi" w:cstheme="minorHAnsi"/>
          <w:b/>
          <w:szCs w:val="20"/>
        </w:rPr>
        <w:t>/</w:t>
      </w:r>
      <w:proofErr w:type="spellStart"/>
      <w:r w:rsidRPr="00EF2A61">
        <w:rPr>
          <w:rFonts w:asciiTheme="minorHAnsi" w:hAnsiTheme="minorHAnsi" w:cstheme="minorHAnsi"/>
          <w:b/>
          <w:szCs w:val="20"/>
        </w:rPr>
        <w:t>CRE</w:t>
      </w:r>
      <w:proofErr w:type="spellEnd"/>
      <w:r w:rsidRPr="00EF2A61">
        <w:rPr>
          <w:rFonts w:asciiTheme="minorHAnsi" w:hAnsiTheme="minorHAnsi" w:cstheme="minorHAnsi"/>
          <w:b/>
          <w:szCs w:val="20"/>
        </w:rPr>
        <w:t>/mutatók)</w:t>
      </w:r>
      <w:bookmarkEnd w:id="641"/>
      <w:bookmarkEnd w:id="642"/>
      <w:bookmarkEnd w:id="643"/>
    </w:p>
    <w:p w14:paraId="173805ED" w14:textId="614BC708" w:rsidR="00A251F5" w:rsidRPr="00EF2A61" w:rsidRDefault="00A251F5" w:rsidP="00A251F5">
      <w:pPr>
        <w:rPr>
          <w:rFonts w:asciiTheme="minorHAnsi" w:hAnsiTheme="minorHAnsi" w:cstheme="minorHAnsi"/>
        </w:rPr>
      </w:pPr>
    </w:p>
    <w:p w14:paraId="331F6FB9" w14:textId="48BE661E" w:rsidR="00EF1DAC" w:rsidRPr="00EF2A61" w:rsidRDefault="00EF1DAC" w:rsidP="00A251F5">
      <w:pPr>
        <w:rPr>
          <w:rFonts w:asciiTheme="minorHAnsi" w:hAnsiTheme="minorHAnsi" w:cstheme="minorHAnsi"/>
        </w:rPr>
      </w:pPr>
      <w:r w:rsidRPr="00EF2A61">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Aktuális hitelfedezeti arány (</w:t>
      </w:r>
      <w:proofErr w:type="spellStart"/>
      <w:r w:rsidRPr="00EF2A61">
        <w:rPr>
          <w:rFonts w:asciiTheme="minorHAnsi" w:hAnsiTheme="minorHAnsi" w:cstheme="minorHAnsi"/>
          <w:b/>
          <w:sz w:val="20"/>
        </w:rPr>
        <w:t>LTV</w:t>
      </w:r>
      <w:proofErr w:type="spellEnd"/>
      <w:r w:rsidRPr="00EF2A61">
        <w:rPr>
          <w:rFonts w:asciiTheme="minorHAnsi" w:hAnsiTheme="minorHAnsi" w:cstheme="minorHAnsi"/>
          <w:b/>
          <w:sz w:val="20"/>
        </w:rPr>
        <w:t>-C)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7.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rPr>
        <w:t>Hitel-költség arány (</w:t>
      </w:r>
      <w:proofErr w:type="spellStart"/>
      <w:r w:rsidRPr="00EF2A61">
        <w:rPr>
          <w:rFonts w:asciiTheme="minorHAnsi" w:hAnsiTheme="minorHAnsi" w:cstheme="minorHAnsi"/>
          <w:b/>
          <w:sz w:val="20"/>
        </w:rPr>
        <w:t>LTC</w:t>
      </w:r>
      <w:proofErr w:type="spellEnd"/>
      <w:r w:rsidRPr="00EF2A61">
        <w:rPr>
          <w:rFonts w:asciiTheme="minorHAnsi" w:hAnsiTheme="minorHAnsi" w:cstheme="minorHAnsi"/>
          <w:b/>
          <w:sz w:val="20"/>
        </w:rPr>
        <w:t>)</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23.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melléklete szerint számított mutató. A mező csak akkor töltendő, ha az </w:t>
      </w:r>
      <w:proofErr w:type="spellStart"/>
      <w:r w:rsidRPr="00EF2A61">
        <w:rPr>
          <w:rFonts w:asciiTheme="minorHAnsi" w:hAnsiTheme="minorHAnsi" w:cstheme="minorHAnsi"/>
          <w:sz w:val="20"/>
        </w:rPr>
        <w:t>INSTR.ING_FIN_KOD</w:t>
      </w:r>
      <w:proofErr w:type="spellEnd"/>
      <w:r w:rsidRPr="00EF2A61">
        <w:rPr>
          <w:rFonts w:asciiTheme="minorHAnsi" w:hAnsiTheme="minorHAnsi" w:cstheme="minorHAnsi"/>
          <w:sz w:val="20"/>
        </w:rPr>
        <w:t xml:space="preserve"> mező</w:t>
      </w:r>
      <w:r w:rsidRPr="00EF2A61">
        <w:rPr>
          <w:rFonts w:asciiTheme="minorHAnsi" w:hAnsiTheme="minorHAnsi" w:cstheme="minorHAnsi"/>
          <w:sz w:val="20"/>
          <w:lang w:val="hu-HU"/>
        </w:rPr>
        <w:t>ben ’</w:t>
      </w:r>
      <w:proofErr w:type="spellStart"/>
      <w:r w:rsidRPr="00EF2A61">
        <w:rPr>
          <w:rFonts w:asciiTheme="minorHAnsi" w:hAnsiTheme="minorHAnsi" w:cstheme="minorHAnsi"/>
          <w:sz w:val="20"/>
          <w:lang w:val="hu-HU"/>
        </w:rPr>
        <w:t>FEJL</w:t>
      </w:r>
      <w:proofErr w:type="spellEnd"/>
      <w:r w:rsidRPr="00EF2A61">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EF2A61">
        <w:rPr>
          <w:rFonts w:asciiTheme="minorHAnsi" w:hAnsiTheme="minorHAnsi" w:cstheme="minorHAnsi"/>
          <w:sz w:val="20"/>
          <w:lang w:val="hu-HU"/>
        </w:rPr>
        <w:t>A „Fejlesztési költség” mezőben megadott összeggel kalkulálandó a mező értéke.</w:t>
      </w:r>
    </w:p>
    <w:p w14:paraId="081A81DC" w14:textId="0CAE8A88" w:rsidR="00CF052D" w:rsidRPr="00EF2A61"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-14. </w:t>
      </w:r>
      <w:r w:rsidRPr="00EF2A61">
        <w:rPr>
          <w:rFonts w:asciiTheme="minorHAnsi" w:hAnsiTheme="minorHAnsi" w:cstheme="minorHAnsi"/>
          <w:b/>
          <w:sz w:val="20"/>
        </w:rPr>
        <w:t>Fejlesztési költség</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 kereskedelmi ingatlan felépítésével (a befejezésig) járó nettó (ÁFA nélküli) költségek összege. </w:t>
      </w:r>
      <w:r w:rsidR="00F97EED" w:rsidRPr="00EF2A61">
        <w:rPr>
          <w:rFonts w:asciiTheme="minorHAnsi" w:hAnsiTheme="minorHAnsi" w:cstheme="minorHAnsi"/>
          <w:sz w:val="20"/>
          <w:lang w:val="hu-HU"/>
        </w:rPr>
        <w:t xml:space="preserve">A fejlesztési költségbe mind az ún. </w:t>
      </w:r>
      <w:proofErr w:type="spellStart"/>
      <w:r w:rsidR="00F97EED" w:rsidRPr="00EF2A61">
        <w:rPr>
          <w:rFonts w:asciiTheme="minorHAnsi" w:hAnsiTheme="minorHAnsi" w:cstheme="minorHAnsi"/>
          <w:sz w:val="20"/>
          <w:lang w:val="hu-HU"/>
        </w:rPr>
        <w:t>hard</w:t>
      </w:r>
      <w:proofErr w:type="spellEnd"/>
      <w:r w:rsidR="00F97EED" w:rsidRPr="00EF2A61">
        <w:rPr>
          <w:rFonts w:asciiTheme="minorHAnsi" w:hAnsiTheme="minorHAnsi" w:cstheme="minorHAnsi"/>
          <w:sz w:val="20"/>
          <w:lang w:val="hu-HU"/>
        </w:rPr>
        <w:t xml:space="preserve">, mind a </w:t>
      </w:r>
      <w:proofErr w:type="spellStart"/>
      <w:r w:rsidR="00F97EED" w:rsidRPr="00EF2A61">
        <w:rPr>
          <w:rFonts w:asciiTheme="minorHAnsi" w:hAnsiTheme="minorHAnsi" w:cstheme="minorHAnsi"/>
          <w:sz w:val="20"/>
          <w:lang w:val="hu-HU"/>
        </w:rPr>
        <w:t>soft</w:t>
      </w:r>
      <w:proofErr w:type="spellEnd"/>
      <w:r w:rsidR="00F97EED" w:rsidRPr="00EF2A61">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EF2A61">
        <w:rPr>
          <w:rFonts w:asciiTheme="minorHAnsi" w:hAnsiTheme="minorHAnsi" w:cstheme="minorHAnsi"/>
          <w:sz w:val="20"/>
          <w:lang w:val="hu-HU"/>
        </w:rPr>
        <w:t xml:space="preserve">A mező csak akkor töltendő, ha az </w:t>
      </w:r>
      <w:proofErr w:type="spellStart"/>
      <w:r w:rsidRPr="00EF2A61">
        <w:rPr>
          <w:rFonts w:asciiTheme="minorHAnsi" w:hAnsiTheme="minorHAnsi" w:cstheme="minorHAnsi"/>
          <w:sz w:val="20"/>
        </w:rPr>
        <w:t>INSTR.ING_FIN_KOD</w:t>
      </w:r>
      <w:proofErr w:type="spellEnd"/>
      <w:r w:rsidRPr="00EF2A61">
        <w:rPr>
          <w:rFonts w:asciiTheme="minorHAnsi" w:hAnsiTheme="minorHAnsi" w:cstheme="minorHAnsi"/>
          <w:sz w:val="20"/>
        </w:rPr>
        <w:t xml:space="preserve"> mező</w:t>
      </w:r>
      <w:r w:rsidRPr="00EF2A61">
        <w:rPr>
          <w:rFonts w:asciiTheme="minorHAnsi" w:hAnsiTheme="minorHAnsi" w:cstheme="minorHAnsi"/>
          <w:sz w:val="20"/>
          <w:lang w:val="hu-HU"/>
        </w:rPr>
        <w:t>ben ’</w:t>
      </w:r>
      <w:proofErr w:type="spellStart"/>
      <w:r w:rsidRPr="00EF2A61">
        <w:rPr>
          <w:rFonts w:asciiTheme="minorHAnsi" w:hAnsiTheme="minorHAnsi" w:cstheme="minorHAnsi"/>
          <w:sz w:val="20"/>
          <w:lang w:val="hu-HU"/>
        </w:rPr>
        <w:t>FEJL</w:t>
      </w:r>
      <w:proofErr w:type="spellEnd"/>
      <w:r w:rsidRPr="00EF2A61">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EF2A61"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644" w:name="_Hlk64283336"/>
      <w:r w:rsidRPr="00EF2A61">
        <w:rPr>
          <w:rFonts w:asciiTheme="minorHAnsi" w:hAnsiTheme="minorHAnsi" w:cstheme="minorHAnsi"/>
          <w:b/>
          <w:sz w:val="20"/>
          <w:lang w:val="hu-HU"/>
        </w:rPr>
        <w:t xml:space="preserve">– 16. </w:t>
      </w:r>
      <w:r w:rsidRPr="00EF2A61">
        <w:rPr>
          <w:rFonts w:asciiTheme="minorHAnsi" w:hAnsiTheme="minorHAnsi" w:cstheme="minorHAnsi"/>
          <w:b/>
          <w:sz w:val="20"/>
        </w:rPr>
        <w:t>Hitelnyújtáskori nettó éves 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EF2A61">
        <w:rPr>
          <w:rFonts w:asciiTheme="minorHAnsi" w:hAnsiTheme="minorHAnsi" w:cstheme="minorHAnsi"/>
          <w:sz w:val="20"/>
        </w:rPr>
        <w:t>INSTR.ING_FIN_KOD</w:t>
      </w:r>
      <w:proofErr w:type="spellEnd"/>
      <w:r w:rsidRPr="00EF2A61">
        <w:rPr>
          <w:rFonts w:asciiTheme="minorHAnsi" w:hAnsiTheme="minorHAnsi" w:cstheme="minorHAnsi"/>
          <w:sz w:val="20"/>
        </w:rPr>
        <w:t xml:space="preserve"> mező</w:t>
      </w:r>
      <w:r w:rsidRPr="00EF2A61">
        <w:rPr>
          <w:rFonts w:asciiTheme="minorHAnsi" w:hAnsiTheme="minorHAnsi" w:cstheme="minorHAnsi"/>
          <w:sz w:val="20"/>
          <w:lang w:val="hu-HU"/>
        </w:rPr>
        <w:t>ben ’</w:t>
      </w:r>
      <w:proofErr w:type="spellStart"/>
      <w:r w:rsidRPr="00EF2A61">
        <w:rPr>
          <w:rFonts w:asciiTheme="minorHAnsi" w:hAnsiTheme="minorHAnsi" w:cstheme="minorHAnsi"/>
          <w:sz w:val="20"/>
          <w:lang w:val="hu-HU"/>
        </w:rPr>
        <w:t>FEJL</w:t>
      </w:r>
      <w:proofErr w:type="spellEnd"/>
      <w:r w:rsidRPr="00EF2A61">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EF2A61" w:rsidRDefault="00CF052D" w:rsidP="00A251F5">
      <w:pPr>
        <w:spacing w:after="0"/>
        <w:ind w:left="284"/>
        <w:rPr>
          <w:rFonts w:asciiTheme="minorHAnsi" w:eastAsia="Times New Roman" w:hAnsiTheme="minorHAnsi" w:cstheme="minorHAnsi"/>
        </w:rPr>
      </w:pPr>
      <w:r w:rsidRPr="00EF2A61">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EF2A61">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EF2A61" w:rsidRDefault="00CF052D" w:rsidP="00A251F5">
      <w:pPr>
        <w:spacing w:after="0"/>
        <w:ind w:left="284"/>
        <w:rPr>
          <w:rFonts w:asciiTheme="minorHAnsi" w:eastAsia="Times New Roman" w:hAnsiTheme="minorHAnsi" w:cstheme="minorHAnsi"/>
        </w:rPr>
      </w:pPr>
    </w:p>
    <w:p w14:paraId="2E24A078" w14:textId="77777777" w:rsidR="00CF052D" w:rsidRPr="00EF2A61" w:rsidRDefault="00CF052D" w:rsidP="00A251F5">
      <w:pPr>
        <w:spacing w:after="0"/>
        <w:ind w:left="284"/>
        <w:rPr>
          <w:rFonts w:asciiTheme="minorHAnsi" w:eastAsia="Times New Roman" w:hAnsiTheme="minorHAnsi" w:cstheme="minorHAnsi"/>
        </w:rPr>
      </w:pPr>
      <w:r w:rsidRPr="00EF2A61">
        <w:rPr>
          <w:rFonts w:asciiTheme="minorHAnsi" w:eastAsia="Times New Roman" w:hAnsiTheme="minorHAnsi" w:cstheme="minorHAnsi"/>
        </w:rPr>
        <w:t>Hitelnyújtáskori éves bevétel alatt a tervezett bérleti díj bevételt érjük,</w:t>
      </w:r>
      <w:r w:rsidRPr="00EF2A61">
        <w:rPr>
          <w:rFonts w:asciiTheme="minorHAnsi" w:eastAsia="Times New Roman" w:hAnsiTheme="minorHAnsi" w:cstheme="minorHAnsi"/>
          <w:color w:val="00B050"/>
        </w:rPr>
        <w:t xml:space="preserve"> </w:t>
      </w:r>
      <w:r w:rsidRPr="00EF2A61">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645" w:name="_Hlk64289773"/>
      <w:r w:rsidRPr="00EF2A61">
        <w:rPr>
          <w:rFonts w:asciiTheme="minorHAnsi" w:eastAsia="Times New Roman" w:hAnsiTheme="minorHAnsi" w:cstheme="minorHAnsi"/>
        </w:rPr>
        <w:t>kérjük a mezőben jelenteni.</w:t>
      </w:r>
      <w:bookmarkEnd w:id="645"/>
    </w:p>
    <w:p w14:paraId="4E2CF582" w14:textId="77777777" w:rsidR="00CF052D" w:rsidRPr="00EF2A61" w:rsidRDefault="00CF052D" w:rsidP="00A251F5">
      <w:pPr>
        <w:pStyle w:val="Szvegtrzs2"/>
        <w:spacing w:after="120" w:line="276" w:lineRule="auto"/>
        <w:rPr>
          <w:rFonts w:asciiTheme="minorHAnsi" w:hAnsiTheme="minorHAnsi" w:cstheme="minorHAnsi"/>
          <w:sz w:val="20"/>
        </w:rPr>
      </w:pPr>
    </w:p>
    <w:p w14:paraId="2DD354DE" w14:textId="7AD33D88" w:rsidR="00CF052D" w:rsidRPr="00EF2A61" w:rsidRDefault="00CF052D" w:rsidP="00A251F5">
      <w:pPr>
        <w:pStyle w:val="Szvegtrzs2"/>
        <w:spacing w:after="120" w:line="276" w:lineRule="auto"/>
        <w:ind w:left="284"/>
        <w:rPr>
          <w:rFonts w:asciiTheme="minorHAnsi" w:hAnsiTheme="minorHAnsi" w:cstheme="minorHAnsi"/>
          <w:sz w:val="20"/>
          <w:lang w:val="hu-HU"/>
        </w:rPr>
      </w:pPr>
      <w:r w:rsidRPr="00EF2A61">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EF2A61">
        <w:rPr>
          <w:rFonts w:asciiTheme="minorHAnsi" w:hAnsiTheme="minorHAnsi" w:cstheme="minorHAnsi"/>
          <w:sz w:val="20"/>
          <w:lang w:val="hu-HU"/>
        </w:rPr>
        <w:t xml:space="preserve"> </w:t>
      </w:r>
    </w:p>
    <w:p w14:paraId="1F6B9DEB" w14:textId="511A282A" w:rsidR="00CF052D" w:rsidRPr="00EF2A61" w:rsidRDefault="00DF4380" w:rsidP="00A251F5">
      <w:pPr>
        <w:pStyle w:val="Szvegtrzs2"/>
        <w:spacing w:after="120" w:line="276" w:lineRule="auto"/>
        <w:ind w:left="284"/>
        <w:rPr>
          <w:rFonts w:asciiTheme="minorHAnsi" w:hAnsiTheme="minorHAnsi" w:cstheme="minorHAnsi"/>
          <w:sz w:val="20"/>
          <w:lang w:val="hu-HU"/>
        </w:rPr>
      </w:pPr>
      <w:r w:rsidRPr="00EF2A61">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EF2A61"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-18. </w:t>
      </w:r>
      <w:r w:rsidRPr="00EF2A61">
        <w:rPr>
          <w:rFonts w:asciiTheme="minorHAnsi" w:hAnsiTheme="minorHAnsi" w:cstheme="minorHAnsi"/>
          <w:b/>
          <w:sz w:val="20"/>
        </w:rPr>
        <w:t>Aktuális nettó éves bevétel</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mellékletében meghatározott nettó éves bevétel aktuális értéke. </w:t>
      </w:r>
      <w:r w:rsidR="0014486A" w:rsidRPr="00EF2A61">
        <w:rPr>
          <w:rFonts w:asciiTheme="minorHAnsi" w:hAnsiTheme="minorHAnsi" w:cstheme="minorHAnsi"/>
          <w:sz w:val="20"/>
          <w:lang w:val="hu-HU"/>
        </w:rPr>
        <w:t>A mező tölthető az éves beszámoló alapján.</w:t>
      </w:r>
    </w:p>
    <w:p w14:paraId="5DC92EB0" w14:textId="5612C1EC" w:rsidR="00CF052D" w:rsidRPr="00EF2A61" w:rsidRDefault="00CF052D" w:rsidP="00AF38FB">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19.- 20. </w:t>
      </w:r>
      <w:r w:rsidRPr="00EF2A61">
        <w:rPr>
          <w:rFonts w:asciiTheme="minorHAnsi" w:hAnsiTheme="minorHAnsi" w:cstheme="minorHAnsi"/>
          <w:b/>
          <w:sz w:val="20"/>
        </w:rPr>
        <w:t>Hitelnyújtáskori éves adósságszolgálat</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sidRPr="00EF2A61">
        <w:rPr>
          <w:rFonts w:asciiTheme="minorHAnsi" w:hAnsiTheme="minorHAnsi" w:cstheme="minorHAnsi"/>
          <w:sz w:val="20"/>
          <w:lang w:val="hu-HU"/>
        </w:rPr>
        <w:t xml:space="preserve">kereskedelmi </w:t>
      </w:r>
      <w:r w:rsidRPr="00EF2A61">
        <w:rPr>
          <w:rFonts w:asciiTheme="minorHAnsi" w:hAnsiTheme="minorHAnsi" w:cstheme="minorHAnsi"/>
          <w:sz w:val="20"/>
          <w:lang w:val="hu-HU"/>
        </w:rPr>
        <w:t>ingatlanokkal fedezett hitel(</w:t>
      </w:r>
      <w:proofErr w:type="spellStart"/>
      <w:r w:rsidRPr="00EF2A61">
        <w:rPr>
          <w:rFonts w:asciiTheme="minorHAnsi" w:hAnsiTheme="minorHAnsi" w:cstheme="minorHAnsi"/>
          <w:sz w:val="20"/>
          <w:lang w:val="hu-HU"/>
        </w:rPr>
        <w:t>ek</w:t>
      </w:r>
      <w:proofErr w:type="spellEnd"/>
      <w:r w:rsidRPr="00EF2A61">
        <w:rPr>
          <w:rFonts w:asciiTheme="minorHAnsi" w:hAnsiTheme="minorHAnsi" w:cstheme="minorHAnsi"/>
          <w:sz w:val="20"/>
          <w:lang w:val="hu-HU"/>
        </w:rPr>
        <w:t>)</w:t>
      </w:r>
      <w:proofErr w:type="spellStart"/>
      <w:r w:rsidRPr="00EF2A61">
        <w:rPr>
          <w:rFonts w:asciiTheme="minorHAnsi" w:hAnsiTheme="minorHAnsi" w:cstheme="minorHAnsi"/>
          <w:sz w:val="20"/>
          <w:lang w:val="hu-HU"/>
        </w:rPr>
        <w:t>hez</w:t>
      </w:r>
      <w:proofErr w:type="spellEnd"/>
      <w:r w:rsidRPr="00EF2A61">
        <w:rPr>
          <w:rFonts w:asciiTheme="minorHAnsi" w:hAnsiTheme="minorHAnsi" w:cstheme="minorHAnsi"/>
          <w:sz w:val="20"/>
          <w:lang w:val="hu-HU"/>
        </w:rPr>
        <w:t xml:space="preserve"> kapcsolódó éves adósságszolgálat összege.</w:t>
      </w:r>
      <w:r w:rsidR="0014486A" w:rsidRPr="00EF2A61">
        <w:rPr>
          <w:rFonts w:asciiTheme="minorHAnsi" w:hAnsiTheme="minorHAnsi" w:cstheme="minorHAnsi"/>
          <w:sz w:val="20"/>
          <w:lang w:val="hu-HU"/>
        </w:rPr>
        <w:t xml:space="preserve"> Jelentendő mind a tőke, mind pedig a kamat összege.</w:t>
      </w:r>
    </w:p>
    <w:p w14:paraId="0A10F3AD" w14:textId="68148299" w:rsidR="00CF052D" w:rsidRPr="00EF2A61"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w:t>
      </w:r>
      <w:r w:rsidR="00CF052D" w:rsidRPr="00EF2A61">
        <w:rPr>
          <w:rFonts w:asciiTheme="minorHAnsi" w:hAnsiTheme="minorHAnsi" w:cstheme="minorHAnsi"/>
          <w:b/>
          <w:sz w:val="20"/>
          <w:lang w:val="hu-HU"/>
        </w:rPr>
        <w:t xml:space="preserve">22. </w:t>
      </w:r>
      <w:r w:rsidR="00CF052D" w:rsidRPr="00EF2A61">
        <w:rPr>
          <w:rFonts w:asciiTheme="minorHAnsi" w:hAnsiTheme="minorHAnsi" w:cstheme="minorHAnsi"/>
          <w:b/>
          <w:sz w:val="20"/>
        </w:rPr>
        <w:t>Aktuális éves adósságszolgálat</w:t>
      </w:r>
      <w:r w:rsidR="00CF052D" w:rsidRPr="00EF2A61">
        <w:rPr>
          <w:rFonts w:asciiTheme="minorHAnsi" w:hAnsiTheme="minorHAnsi" w:cstheme="minorHAnsi"/>
          <w:b/>
          <w:sz w:val="20"/>
          <w:lang w:val="hu-HU"/>
        </w:rPr>
        <w:t xml:space="preserve"> és devizanem: </w:t>
      </w:r>
      <w:r w:rsidR="00CF052D" w:rsidRPr="00EF2A61">
        <w:rPr>
          <w:rFonts w:asciiTheme="minorHAnsi" w:hAnsiTheme="minorHAnsi" w:cstheme="minorHAnsi"/>
          <w:sz w:val="20"/>
          <w:lang w:val="hu-HU"/>
        </w:rPr>
        <w:t xml:space="preserve">az </w:t>
      </w:r>
      <w:proofErr w:type="spellStart"/>
      <w:r w:rsidR="00CF052D" w:rsidRPr="00EF2A61">
        <w:rPr>
          <w:rFonts w:asciiTheme="minorHAnsi" w:hAnsiTheme="minorHAnsi" w:cstheme="minorHAnsi"/>
          <w:sz w:val="20"/>
          <w:lang w:val="hu-HU"/>
        </w:rPr>
        <w:t>ERKT</w:t>
      </w:r>
      <w:proofErr w:type="spellEnd"/>
      <w:r w:rsidR="00CF052D" w:rsidRPr="00EF2A61">
        <w:rPr>
          <w:rFonts w:asciiTheme="minorHAnsi" w:hAnsiTheme="minorHAnsi" w:cstheme="minorHAnsi"/>
          <w:sz w:val="20"/>
          <w:lang w:val="hu-HU"/>
        </w:rPr>
        <w:t xml:space="preserve"> Ajánlás V. mellékletében meghatározott éves adósságszolgálat aktuális értéke, azaz a kereskedelmi ingatlannal, vagy </w:t>
      </w:r>
      <w:r w:rsidR="00876882" w:rsidRPr="00EF2A61">
        <w:rPr>
          <w:rFonts w:asciiTheme="minorHAnsi" w:hAnsiTheme="minorHAnsi" w:cstheme="minorHAnsi"/>
          <w:sz w:val="20"/>
          <w:lang w:val="hu-HU"/>
        </w:rPr>
        <w:t xml:space="preserve">kereskedelmi </w:t>
      </w:r>
      <w:r w:rsidR="00CF052D" w:rsidRPr="00EF2A61">
        <w:rPr>
          <w:rFonts w:asciiTheme="minorHAnsi" w:hAnsiTheme="minorHAnsi" w:cstheme="minorHAnsi"/>
          <w:sz w:val="20"/>
          <w:lang w:val="hu-HU"/>
        </w:rPr>
        <w:t>ingatlanokkal fedezett hitel(</w:t>
      </w:r>
      <w:proofErr w:type="spellStart"/>
      <w:r w:rsidR="00CF052D" w:rsidRPr="00EF2A61">
        <w:rPr>
          <w:rFonts w:asciiTheme="minorHAnsi" w:hAnsiTheme="minorHAnsi" w:cstheme="minorHAnsi"/>
          <w:sz w:val="20"/>
          <w:lang w:val="hu-HU"/>
        </w:rPr>
        <w:t>ek</w:t>
      </w:r>
      <w:proofErr w:type="spellEnd"/>
      <w:r w:rsidR="00CF052D" w:rsidRPr="00EF2A61">
        <w:rPr>
          <w:rFonts w:asciiTheme="minorHAnsi" w:hAnsiTheme="minorHAnsi" w:cstheme="minorHAnsi"/>
          <w:sz w:val="20"/>
          <w:lang w:val="hu-HU"/>
        </w:rPr>
        <w:t>)</w:t>
      </w:r>
      <w:proofErr w:type="spellStart"/>
      <w:r w:rsidR="00CF052D" w:rsidRPr="00EF2A61">
        <w:rPr>
          <w:rFonts w:asciiTheme="minorHAnsi" w:hAnsiTheme="minorHAnsi" w:cstheme="minorHAnsi"/>
          <w:sz w:val="20"/>
          <w:lang w:val="hu-HU"/>
        </w:rPr>
        <w:t>hez</w:t>
      </w:r>
      <w:proofErr w:type="spellEnd"/>
      <w:r w:rsidR="00CF052D" w:rsidRPr="00EF2A61">
        <w:rPr>
          <w:rFonts w:asciiTheme="minorHAnsi" w:hAnsiTheme="minorHAnsi" w:cstheme="minorHAnsi"/>
          <w:sz w:val="20"/>
          <w:lang w:val="hu-HU"/>
        </w:rPr>
        <w:t xml:space="preserve"> kapcsolódó éves adósságszolgálat összege. </w:t>
      </w:r>
      <w:r w:rsidR="0014486A" w:rsidRPr="00EF2A61">
        <w:rPr>
          <w:rFonts w:asciiTheme="minorHAnsi" w:hAnsiTheme="minorHAnsi" w:cstheme="minorHAnsi"/>
          <w:sz w:val="20"/>
          <w:lang w:val="hu-HU"/>
        </w:rPr>
        <w:t>Jelentendő mind a tőke, mind pedig a kamat összege.</w:t>
      </w:r>
    </w:p>
    <w:p w14:paraId="4760F03D" w14:textId="77777777" w:rsidR="00CF052D" w:rsidRPr="00EF2A61" w:rsidRDefault="00CF052D" w:rsidP="00AF38FB">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23.</w:t>
      </w:r>
      <w:r w:rsidRPr="00EF2A61">
        <w:rPr>
          <w:rFonts w:asciiTheme="minorHAnsi" w:hAnsiTheme="minorHAnsi" w:cstheme="minorHAnsi"/>
          <w:b/>
          <w:sz w:val="20"/>
        </w:rPr>
        <w:t>Hitelnyújtáskori kamatfedezeti mutató (</w:t>
      </w:r>
      <w:proofErr w:type="spellStart"/>
      <w:r w:rsidRPr="00EF2A61">
        <w:rPr>
          <w:rFonts w:asciiTheme="minorHAnsi" w:hAnsiTheme="minorHAnsi" w:cstheme="minorHAnsi"/>
          <w:b/>
          <w:sz w:val="20"/>
        </w:rPr>
        <w:t>ICR</w:t>
      </w:r>
      <w:proofErr w:type="spellEnd"/>
      <w:r w:rsidRPr="00EF2A61">
        <w:rPr>
          <w:rFonts w:asciiTheme="minorHAnsi" w:hAnsiTheme="minorHAnsi" w:cstheme="minorHAnsi"/>
          <w:b/>
          <w:sz w:val="20"/>
        </w:rPr>
        <w:t xml:space="preserve">-O): </w:t>
      </w:r>
      <w:r w:rsidRPr="00EF2A61">
        <w:rPr>
          <w:rFonts w:asciiTheme="minorHAnsi" w:hAnsiTheme="minorHAnsi" w:cstheme="minorHAnsi"/>
          <w:sz w:val="20"/>
        </w:rPr>
        <w:t xml:space="preserve">az </w:t>
      </w:r>
      <w:proofErr w:type="spellStart"/>
      <w:r w:rsidRPr="00EF2A61">
        <w:rPr>
          <w:rFonts w:asciiTheme="minorHAnsi" w:hAnsiTheme="minorHAnsi" w:cstheme="minorHAnsi"/>
          <w:sz w:val="20"/>
        </w:rPr>
        <w:t>ERKT</w:t>
      </w:r>
      <w:proofErr w:type="spellEnd"/>
      <w:r w:rsidRPr="00EF2A61">
        <w:rPr>
          <w:rFonts w:asciiTheme="minorHAnsi" w:hAnsiTheme="minorHAnsi" w:cstheme="minorHAnsi"/>
          <w:sz w:val="20"/>
        </w:rPr>
        <w:t xml:space="preserve"> Ajánlás 2. szakasz 1. pont (1) bekezdésének 18. pontjában meghatározott, az </w:t>
      </w:r>
      <w:proofErr w:type="spellStart"/>
      <w:r w:rsidRPr="00EF2A61">
        <w:rPr>
          <w:rFonts w:asciiTheme="minorHAnsi" w:hAnsiTheme="minorHAnsi" w:cstheme="minorHAnsi"/>
          <w:sz w:val="20"/>
        </w:rPr>
        <w:t>ERKT</w:t>
      </w:r>
      <w:proofErr w:type="spellEnd"/>
      <w:r w:rsidRPr="00EF2A61">
        <w:rPr>
          <w:rFonts w:asciiTheme="minorHAnsi" w:hAnsiTheme="minorHAnsi" w:cstheme="minorHAnsi"/>
          <w:sz w:val="20"/>
        </w:rPr>
        <w:t xml:space="preserve"> Ajánlás V. melléklete szerint számított mutató hitelnyújtáskori értéke.</w:t>
      </w:r>
      <w:r w:rsidRPr="00EF2A61">
        <w:rPr>
          <w:rFonts w:asciiTheme="minorHAnsi" w:hAnsiTheme="minorHAnsi" w:cstheme="minorHAnsi"/>
          <w:sz w:val="20"/>
          <w:lang w:val="hu-HU"/>
        </w:rPr>
        <w:t xml:space="preserve"> A mező csak akkor töltendő kötelezően, ha az </w:t>
      </w:r>
      <w:proofErr w:type="spellStart"/>
      <w:r w:rsidRPr="00EF2A61">
        <w:rPr>
          <w:rFonts w:asciiTheme="minorHAnsi" w:hAnsiTheme="minorHAnsi" w:cstheme="minorHAnsi"/>
          <w:sz w:val="20"/>
        </w:rPr>
        <w:t>INSTR.ING_FIN_KOD</w:t>
      </w:r>
      <w:proofErr w:type="spellEnd"/>
      <w:r w:rsidRPr="00EF2A61">
        <w:rPr>
          <w:rFonts w:asciiTheme="minorHAnsi" w:hAnsiTheme="minorHAnsi" w:cstheme="minorHAnsi"/>
          <w:sz w:val="20"/>
        </w:rPr>
        <w:t xml:space="preserve"> mező</w:t>
      </w:r>
      <w:r w:rsidRPr="00EF2A61">
        <w:rPr>
          <w:rFonts w:asciiTheme="minorHAnsi" w:hAnsiTheme="minorHAnsi" w:cstheme="minorHAnsi"/>
          <w:sz w:val="20"/>
          <w:lang w:val="hu-HU"/>
        </w:rPr>
        <w:t>ben ’</w:t>
      </w:r>
      <w:proofErr w:type="spellStart"/>
      <w:r w:rsidRPr="00EF2A61">
        <w:rPr>
          <w:rFonts w:asciiTheme="minorHAnsi" w:hAnsiTheme="minorHAnsi" w:cstheme="minorHAnsi"/>
          <w:sz w:val="20"/>
          <w:lang w:val="hu-HU"/>
        </w:rPr>
        <w:t>FEJL</w:t>
      </w:r>
      <w:proofErr w:type="spellEnd"/>
      <w:r w:rsidRPr="00EF2A61">
        <w:rPr>
          <w:rFonts w:asciiTheme="minorHAnsi" w:hAnsiTheme="minorHAnsi" w:cstheme="minorHAnsi"/>
          <w:sz w:val="20"/>
          <w:lang w:val="hu-HU"/>
        </w:rPr>
        <w:t>’/’</w:t>
      </w:r>
      <w:proofErr w:type="spellStart"/>
      <w:r w:rsidRPr="00EF2A61">
        <w:rPr>
          <w:rFonts w:asciiTheme="minorHAnsi" w:hAnsiTheme="minorHAnsi" w:cstheme="minorHAnsi"/>
          <w:sz w:val="20"/>
          <w:lang w:val="hu-HU"/>
        </w:rPr>
        <w:t>VASAR</w:t>
      </w:r>
      <w:proofErr w:type="spellEnd"/>
      <w:r w:rsidRPr="00EF2A61">
        <w:rPr>
          <w:rFonts w:asciiTheme="minorHAnsi" w:hAnsiTheme="minorHAnsi" w:cstheme="minorHAnsi"/>
          <w:sz w:val="20"/>
          <w:lang w:val="hu-HU"/>
        </w:rPr>
        <w:t xml:space="preserve">’ kódérték kerül megadásra. </w:t>
      </w:r>
    </w:p>
    <w:p w14:paraId="6CED3D6F" w14:textId="77777777" w:rsidR="00CF052D" w:rsidRPr="00EF2A61" w:rsidRDefault="00CF052D" w:rsidP="00AF38FB">
      <w:pPr>
        <w:pStyle w:val="Szvegtrzs2"/>
        <w:spacing w:after="120" w:line="276" w:lineRule="auto"/>
        <w:ind w:left="284"/>
        <w:rPr>
          <w:rFonts w:asciiTheme="minorHAnsi" w:hAnsiTheme="minorHAnsi" w:cstheme="minorHAnsi"/>
          <w:b/>
          <w:sz w:val="20"/>
        </w:rPr>
      </w:pPr>
      <w:r w:rsidRPr="00EF2A61">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w:t>
      </w:r>
      <w:r w:rsidRPr="00EF2A61">
        <w:rPr>
          <w:rFonts w:asciiTheme="minorHAnsi" w:hAnsiTheme="minorHAnsi" w:cstheme="minorHAnsi"/>
          <w:b/>
          <w:sz w:val="20"/>
        </w:rPr>
        <w:t>Aktuális adósságszolgálati fedezeti mutató (</w:t>
      </w:r>
      <w:proofErr w:type="spellStart"/>
      <w:r w:rsidRPr="00EF2A61">
        <w:rPr>
          <w:rFonts w:asciiTheme="minorHAnsi" w:hAnsiTheme="minorHAnsi" w:cstheme="minorHAnsi"/>
          <w:b/>
          <w:sz w:val="20"/>
        </w:rPr>
        <w:t>DSCR</w:t>
      </w:r>
      <w:proofErr w:type="spellEnd"/>
      <w:r w:rsidRPr="00EF2A61">
        <w:rPr>
          <w:rFonts w:asciiTheme="minorHAnsi" w:hAnsiTheme="minorHAnsi" w:cstheme="minorHAnsi"/>
          <w:b/>
          <w:sz w:val="20"/>
        </w:rPr>
        <w:t>-C)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10.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melléklete szerint számított mutató aktuális értéke. </w:t>
      </w:r>
    </w:p>
    <w:p w14:paraId="05ACE05B" w14:textId="71C199F7"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xml:space="preserve"> </w:t>
      </w:r>
      <w:r w:rsidRPr="00EF2A61">
        <w:rPr>
          <w:rFonts w:asciiTheme="minorHAnsi" w:hAnsiTheme="minorHAnsi" w:cstheme="minorHAnsi"/>
          <w:b/>
          <w:sz w:val="20"/>
        </w:rPr>
        <w:t>Aktuális kamatfedezeti mutató (</w:t>
      </w:r>
      <w:proofErr w:type="spellStart"/>
      <w:r w:rsidRPr="00EF2A61">
        <w:rPr>
          <w:rFonts w:asciiTheme="minorHAnsi" w:hAnsiTheme="minorHAnsi" w:cstheme="minorHAnsi"/>
          <w:b/>
          <w:sz w:val="20"/>
        </w:rPr>
        <w:t>ICR</w:t>
      </w:r>
      <w:proofErr w:type="spellEnd"/>
      <w:r w:rsidRPr="00EF2A61">
        <w:rPr>
          <w:rFonts w:asciiTheme="minorHAnsi" w:hAnsiTheme="minorHAnsi" w:cstheme="minorHAnsi"/>
          <w:b/>
          <w:sz w:val="20"/>
        </w:rPr>
        <w:t>-C)</w:t>
      </w:r>
      <w:r w:rsidRPr="00EF2A61">
        <w:rPr>
          <w:rFonts w:asciiTheme="minorHAnsi" w:hAnsiTheme="minorHAnsi" w:cstheme="minorHAnsi"/>
          <w:b/>
          <w:sz w:val="20"/>
          <w:lang w:val="hu-HU"/>
        </w:rPr>
        <w:t xml:space="preserve">: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2. szakasz 1. pont (1) bekezdésének 18. pontjában meghatározott, 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melléklete szerint számított mutató aktuális értéke.</w:t>
      </w:r>
      <w:r w:rsidR="002C1E76" w:rsidRPr="00EF2A61">
        <w:rPr>
          <w:rFonts w:asciiTheme="minorHAnsi" w:hAnsiTheme="minorHAnsi" w:cstheme="minorHAnsi"/>
          <w:sz w:val="20"/>
          <w:lang w:val="hu-HU"/>
        </w:rPr>
        <w:t xml:space="preserve"> </w:t>
      </w:r>
    </w:p>
    <w:p w14:paraId="690161BB" w14:textId="4D0E9AC5" w:rsidR="00CF052D" w:rsidRPr="00EF2A61"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 27.</w:t>
      </w:r>
      <w:r w:rsidRPr="00EF2A61">
        <w:rPr>
          <w:rFonts w:asciiTheme="minorHAnsi" w:hAnsiTheme="minorHAnsi" w:cstheme="minorHAnsi"/>
          <w:b/>
          <w:sz w:val="20"/>
        </w:rPr>
        <w:t>Hitelnyújtáskori éves kamatköltség</w:t>
      </w:r>
      <w:r w:rsidRPr="00EF2A61">
        <w:rPr>
          <w:rFonts w:asciiTheme="minorHAnsi" w:hAnsiTheme="minorHAnsi" w:cstheme="minorHAnsi"/>
          <w:b/>
          <w:sz w:val="20"/>
          <w:lang w:val="hu-HU"/>
        </w:rPr>
        <w:t xml:space="preserve"> és devizanem: </w:t>
      </w:r>
      <w:r w:rsidRPr="00EF2A61">
        <w:rPr>
          <w:rFonts w:asciiTheme="minorHAnsi" w:hAnsiTheme="minorHAnsi" w:cstheme="minorHAnsi"/>
          <w:sz w:val="20"/>
          <w:lang w:val="hu-HU"/>
        </w:rPr>
        <w:t xml:space="preserve">az </w:t>
      </w:r>
      <w:proofErr w:type="spellStart"/>
      <w:r w:rsidRPr="00EF2A61">
        <w:rPr>
          <w:rFonts w:asciiTheme="minorHAnsi" w:hAnsiTheme="minorHAnsi" w:cstheme="minorHAnsi"/>
          <w:sz w:val="20"/>
          <w:lang w:val="hu-HU"/>
        </w:rPr>
        <w:t>ERKT</w:t>
      </w:r>
      <w:proofErr w:type="spellEnd"/>
      <w:r w:rsidRPr="00EF2A61">
        <w:rPr>
          <w:rFonts w:asciiTheme="minorHAnsi" w:hAnsiTheme="minorHAnsi" w:cstheme="minorHAnsi"/>
          <w:sz w:val="20"/>
          <w:lang w:val="hu-HU"/>
        </w:rPr>
        <w:t xml:space="preserve"> Ajánlás V. mellékletében meghatározott éves kamatköltségek hitelnyújtáskori értéke.</w:t>
      </w:r>
      <w:r w:rsidR="00A251F5" w:rsidRPr="00EF2A61">
        <w:rPr>
          <w:rFonts w:asciiTheme="minorHAnsi" w:hAnsiTheme="minorHAnsi" w:cstheme="minorHAnsi"/>
          <w:sz w:val="20"/>
          <w:lang w:val="hu-HU"/>
        </w:rPr>
        <w:t xml:space="preserve"> </w:t>
      </w:r>
      <w:r w:rsidRPr="00EF2A61">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EF2A61" w:rsidRDefault="002C1E76" w:rsidP="002C1E76">
      <w:pPr>
        <w:pStyle w:val="Szvegtrzs2"/>
        <w:spacing w:after="120" w:line="276" w:lineRule="auto"/>
        <w:ind w:left="284" w:hanging="284"/>
        <w:rPr>
          <w:rFonts w:asciiTheme="minorHAnsi" w:hAnsiTheme="minorHAnsi" w:cstheme="minorHAnsi"/>
          <w:sz w:val="20"/>
        </w:rPr>
      </w:pPr>
      <w:r w:rsidRPr="00EF2A61">
        <w:rPr>
          <w:rFonts w:asciiTheme="minorHAnsi" w:hAnsiTheme="minorHAnsi" w:cstheme="minorHAnsi"/>
          <w:b/>
          <w:sz w:val="20"/>
          <w:lang w:val="hu-HU"/>
        </w:rPr>
        <w:t>28.</w:t>
      </w:r>
      <w:r w:rsidR="00CF052D" w:rsidRPr="00EF2A61">
        <w:rPr>
          <w:rFonts w:asciiTheme="minorHAnsi" w:hAnsiTheme="minorHAnsi" w:cstheme="minorHAnsi"/>
          <w:b/>
          <w:sz w:val="20"/>
          <w:lang w:val="hu-HU"/>
        </w:rPr>
        <w:t xml:space="preserve">– 29. </w:t>
      </w:r>
      <w:r w:rsidR="00CF052D" w:rsidRPr="00EF2A61">
        <w:rPr>
          <w:rFonts w:asciiTheme="minorHAnsi" w:hAnsiTheme="minorHAnsi" w:cstheme="minorHAnsi"/>
          <w:b/>
          <w:sz w:val="20"/>
        </w:rPr>
        <w:t>Aktuális éves kamatköltség</w:t>
      </w:r>
      <w:r w:rsidR="00CF052D" w:rsidRPr="00EF2A61">
        <w:rPr>
          <w:rFonts w:asciiTheme="minorHAnsi" w:hAnsiTheme="minorHAnsi" w:cstheme="minorHAnsi"/>
          <w:b/>
          <w:sz w:val="20"/>
          <w:lang w:val="hu-HU"/>
        </w:rPr>
        <w:t xml:space="preserve"> és devizanem: </w:t>
      </w:r>
      <w:r w:rsidR="00CF052D" w:rsidRPr="00EF2A61">
        <w:rPr>
          <w:rFonts w:asciiTheme="minorHAnsi" w:hAnsiTheme="minorHAnsi" w:cstheme="minorHAnsi"/>
          <w:sz w:val="20"/>
          <w:lang w:val="hu-HU"/>
        </w:rPr>
        <w:t xml:space="preserve">az </w:t>
      </w:r>
      <w:proofErr w:type="spellStart"/>
      <w:r w:rsidR="00CF052D" w:rsidRPr="00EF2A61">
        <w:rPr>
          <w:rFonts w:asciiTheme="minorHAnsi" w:hAnsiTheme="minorHAnsi" w:cstheme="minorHAnsi"/>
          <w:sz w:val="20"/>
          <w:lang w:val="hu-HU"/>
        </w:rPr>
        <w:t>ERKT</w:t>
      </w:r>
      <w:proofErr w:type="spellEnd"/>
      <w:r w:rsidR="00CF052D" w:rsidRPr="00EF2A61">
        <w:rPr>
          <w:rFonts w:asciiTheme="minorHAnsi" w:hAnsiTheme="minorHAnsi" w:cstheme="minorHAnsi"/>
          <w:sz w:val="20"/>
          <w:lang w:val="hu-HU"/>
        </w:rPr>
        <w:t xml:space="preserve"> Ajánlás V. mellékletében meghatározott éves kamatköltségek aktuális értéke.</w:t>
      </w:r>
      <w:r w:rsidRPr="00EF2A61">
        <w:rPr>
          <w:rFonts w:asciiTheme="minorHAnsi" w:hAnsiTheme="minorHAnsi" w:cstheme="minorHAnsi"/>
          <w:sz w:val="20"/>
          <w:lang w:val="hu-HU"/>
        </w:rPr>
        <w:t xml:space="preserve"> Amennyiben </w:t>
      </w:r>
      <w:proofErr w:type="spellStart"/>
      <w:r w:rsidRPr="00EF2A61">
        <w:rPr>
          <w:rFonts w:asciiTheme="minorHAnsi" w:hAnsiTheme="minorHAnsi" w:cstheme="minorHAnsi"/>
          <w:sz w:val="20"/>
          <w:lang w:val="hu-HU"/>
        </w:rPr>
        <w:t>derivatíva</w:t>
      </w:r>
      <w:proofErr w:type="spellEnd"/>
      <w:r w:rsidRPr="00EF2A61">
        <w:rPr>
          <w:rFonts w:asciiTheme="minorHAnsi" w:hAnsiTheme="minorHAnsi" w:cstheme="minorHAnsi"/>
          <w:sz w:val="20"/>
          <w:lang w:val="hu-HU"/>
        </w:rPr>
        <w:t xml:space="preserve"> kapcsolódik adott instrumentumhoz (pl. </w:t>
      </w:r>
      <w:proofErr w:type="spellStart"/>
      <w:r w:rsidRPr="00EF2A61">
        <w:rPr>
          <w:rFonts w:asciiTheme="minorHAnsi" w:hAnsiTheme="minorHAnsi" w:cstheme="minorHAnsi"/>
          <w:sz w:val="20"/>
          <w:lang w:val="hu-HU"/>
        </w:rPr>
        <w:t>IRS</w:t>
      </w:r>
      <w:proofErr w:type="spellEnd"/>
      <w:r w:rsidRPr="00EF2A61">
        <w:rPr>
          <w:rFonts w:asciiTheme="minorHAnsi" w:hAnsiTheme="minorHAnsi" w:cstheme="minorHAnsi"/>
          <w:sz w:val="20"/>
          <w:lang w:val="hu-HU"/>
        </w:rPr>
        <w:t xml:space="preserve"> </w:t>
      </w:r>
      <w:proofErr w:type="spellStart"/>
      <w:r w:rsidRPr="00EF2A61">
        <w:rPr>
          <w:rFonts w:asciiTheme="minorHAnsi" w:hAnsiTheme="minorHAnsi" w:cstheme="minorHAnsi"/>
          <w:sz w:val="20"/>
          <w:lang w:val="hu-HU"/>
        </w:rPr>
        <w:t>hedge</w:t>
      </w:r>
      <w:proofErr w:type="spellEnd"/>
      <w:r w:rsidRPr="00EF2A61">
        <w:rPr>
          <w:rFonts w:asciiTheme="minorHAnsi" w:hAnsiTheme="minorHAnsi" w:cstheme="minorHAnsi"/>
          <w:sz w:val="20"/>
          <w:lang w:val="hu-HU"/>
        </w:rPr>
        <w:t xml:space="preserve">) úgy a kamatköltség kalkulációja során a </w:t>
      </w:r>
      <w:proofErr w:type="spellStart"/>
      <w:r w:rsidRPr="00EF2A61">
        <w:rPr>
          <w:rFonts w:asciiTheme="minorHAnsi" w:hAnsiTheme="minorHAnsi" w:cstheme="minorHAnsi"/>
          <w:sz w:val="20"/>
          <w:lang w:val="hu-HU"/>
        </w:rPr>
        <w:t>derivatíva</w:t>
      </w:r>
      <w:proofErr w:type="spellEnd"/>
      <w:r w:rsidRPr="00EF2A61">
        <w:rPr>
          <w:rFonts w:asciiTheme="minorHAnsi" w:hAnsiTheme="minorHAnsi" w:cstheme="minorHAnsi"/>
          <w:sz w:val="20"/>
          <w:lang w:val="hu-HU"/>
        </w:rPr>
        <w:t xml:space="preserve"> hatását figyelembevéve jelentendők a kamatok. </w:t>
      </w:r>
    </w:p>
    <w:p w14:paraId="750F2610" w14:textId="2B3C9291" w:rsidR="00CF052D" w:rsidRPr="00EF2A61"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EF2A61" w:rsidRDefault="00CF052D" w:rsidP="00A251F5">
      <w:pPr>
        <w:pStyle w:val="Szvegtrzs2"/>
        <w:spacing w:after="120" w:line="276" w:lineRule="auto"/>
        <w:rPr>
          <w:rFonts w:asciiTheme="minorHAnsi" w:hAnsiTheme="minorHAnsi" w:cstheme="minorHAnsi"/>
          <w:b/>
          <w:sz w:val="20"/>
          <w:lang w:val="hu-HU"/>
        </w:rPr>
      </w:pPr>
      <w:r w:rsidRPr="00EF2A61">
        <w:rPr>
          <w:rFonts w:asciiTheme="minorHAnsi" w:hAnsiTheme="minorHAnsi" w:cstheme="minorHAnsi"/>
          <w:b/>
          <w:sz w:val="20"/>
          <w:lang w:val="hu-HU"/>
        </w:rPr>
        <w:t xml:space="preserve">A 17. -29. sorszámú mezők </w:t>
      </w:r>
    </w:p>
    <w:p w14:paraId="26C59CEE" w14:textId="2B08C217"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color w:val="000000"/>
          <w:sz w:val="20"/>
        </w:rPr>
        <w:t>kereskedelmi ingatlan fejlesztéséhez vagy megszerzéséhez kapcsolódó hitelek</w:t>
      </w:r>
      <w:r w:rsidRPr="00EF2A61">
        <w:rPr>
          <w:rFonts w:asciiTheme="minorHAnsi" w:hAnsiTheme="minorHAnsi" w:cstheme="minorHAnsi"/>
          <w:sz w:val="20"/>
          <w:lang w:val="hu-HU"/>
        </w:rPr>
        <w:t xml:space="preserve"> esetében (</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2.3</w:t>
      </w:r>
      <w:r w:rsidR="00A251F5" w:rsidRPr="00EF2A61">
        <w:rPr>
          <w:rFonts w:asciiTheme="minorHAnsi" w:hAnsiTheme="minorHAnsi" w:cstheme="minorHAnsi"/>
          <w:sz w:val="20"/>
          <w:lang w:val="hu-HU"/>
        </w:rPr>
        <w:fldChar w:fldCharType="end"/>
      </w:r>
      <w:r w:rsidR="00A251F5" w:rsidRPr="00EF2A61">
        <w:rPr>
          <w:rFonts w:asciiTheme="minorHAnsi" w:hAnsiTheme="minorHAnsi" w:cstheme="minorHAnsi"/>
          <w:sz w:val="20"/>
          <w:lang w:val="hu-HU"/>
        </w:rPr>
        <w:t>.</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B</w:t>
      </w:r>
      <w:r w:rsidR="00A251F5" w:rsidRPr="00EF2A61">
        <w:rPr>
          <w:rFonts w:asciiTheme="minorHAnsi" w:hAnsiTheme="minorHAnsi" w:cstheme="minorHAnsi"/>
          <w:sz w:val="20"/>
          <w:lang w:val="hu-HU"/>
        </w:rPr>
        <w:fldChar w:fldCharType="end"/>
      </w:r>
      <w:r w:rsidR="00620D71" w:rsidRPr="00EF2A61">
        <w:rPr>
          <w:rFonts w:asciiTheme="minorHAnsi" w:hAnsiTheme="minorHAnsi" w:cstheme="minorHAnsi"/>
          <w:sz w:val="20"/>
          <w:lang w:val="hu-HU"/>
        </w:rPr>
        <w:t>.</w:t>
      </w:r>
      <w:r w:rsidR="00A251F5" w:rsidRPr="00EF2A61">
        <w:rPr>
          <w:rFonts w:asciiTheme="minorHAnsi" w:hAnsiTheme="minorHAnsi" w:cstheme="minorHAnsi"/>
          <w:sz w:val="20"/>
          <w:lang w:val="hu-HU"/>
        </w:rPr>
        <w:fldChar w:fldCharType="begin"/>
      </w:r>
      <w:r w:rsidR="00A251F5" w:rsidRPr="00EF2A61">
        <w:rPr>
          <w:rFonts w:asciiTheme="minorHAnsi" w:hAnsiTheme="minorHAnsi" w:cstheme="minorHAnsi"/>
          <w:sz w:val="20"/>
          <w:lang w:val="hu-HU"/>
        </w:rPr>
        <w:instrText xml:space="preserve"> REF _Ref64964404 \r \h </w:instrText>
      </w:r>
      <w:r w:rsidR="00B72C15" w:rsidRPr="00EF2A61">
        <w:rPr>
          <w:rFonts w:asciiTheme="minorHAnsi" w:hAnsiTheme="minorHAnsi" w:cstheme="minorHAnsi"/>
          <w:sz w:val="20"/>
          <w:lang w:val="hu-HU"/>
        </w:rPr>
        <w:instrText xml:space="preserve"> \* MERGEFORMAT </w:instrText>
      </w:r>
      <w:r w:rsidR="00A251F5" w:rsidRPr="00EF2A61">
        <w:rPr>
          <w:rFonts w:asciiTheme="minorHAnsi" w:hAnsiTheme="minorHAnsi" w:cstheme="minorHAnsi"/>
          <w:sz w:val="20"/>
          <w:lang w:val="hu-HU"/>
        </w:rPr>
      </w:r>
      <w:r w:rsidR="00A251F5" w:rsidRPr="00EF2A61">
        <w:rPr>
          <w:rFonts w:asciiTheme="minorHAnsi" w:hAnsiTheme="minorHAnsi" w:cstheme="minorHAnsi"/>
          <w:sz w:val="20"/>
          <w:lang w:val="hu-HU"/>
        </w:rPr>
        <w:fldChar w:fldCharType="separate"/>
      </w:r>
      <w:r w:rsidR="00A251F5" w:rsidRPr="00EF2A61">
        <w:rPr>
          <w:rFonts w:asciiTheme="minorHAnsi" w:hAnsiTheme="minorHAnsi" w:cstheme="minorHAnsi"/>
          <w:sz w:val="20"/>
          <w:lang w:val="hu-HU"/>
        </w:rPr>
        <w:t>i</w:t>
      </w:r>
      <w:r w:rsidR="00A251F5"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 xml:space="preserve">)) kötelezően jelentendők, </w:t>
      </w:r>
    </w:p>
    <w:p w14:paraId="0622145B" w14:textId="6F18635D"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sz w:val="20"/>
          <w:lang w:val="hu-HU"/>
        </w:rPr>
        <w:t>a saját</w:t>
      </w:r>
      <w:r w:rsidRPr="00EF2A61">
        <w:rPr>
          <w:rFonts w:asciiTheme="minorHAnsi" w:hAnsiTheme="minorHAnsi" w:cstheme="minorHAnsi"/>
          <w:sz w:val="20"/>
        </w:rPr>
        <w:t xml:space="preserve"> a vállalati ügyfél adós tevékenységének folytatásához kapcsolód</w:t>
      </w:r>
      <w:r w:rsidRPr="00EF2A61">
        <w:rPr>
          <w:rFonts w:asciiTheme="minorHAnsi" w:hAnsiTheme="minorHAnsi" w:cstheme="minorHAnsi"/>
          <w:sz w:val="20"/>
          <w:lang w:val="hu-HU"/>
        </w:rPr>
        <w:t xml:space="preserve">óan vásárolt/fejlesztés alatt álló </w:t>
      </w:r>
      <w:r w:rsidRPr="00EF2A61">
        <w:rPr>
          <w:rFonts w:asciiTheme="minorHAnsi" w:hAnsiTheme="minorHAnsi" w:cstheme="minorHAnsi"/>
          <w:sz w:val="20"/>
        </w:rPr>
        <w:t>ingatlan</w:t>
      </w:r>
      <w:r w:rsidRPr="00EF2A61">
        <w:rPr>
          <w:rFonts w:asciiTheme="minorHAnsi" w:hAnsiTheme="minorHAnsi" w:cstheme="minorHAnsi"/>
          <w:sz w:val="20"/>
          <w:lang w:val="hu-HU"/>
        </w:rPr>
        <w:t>,</w:t>
      </w:r>
      <w:r w:rsidRPr="00EF2A61">
        <w:rPr>
          <w:rFonts w:asciiTheme="minorHAnsi" w:hAnsiTheme="minorHAnsi" w:cstheme="minorHAnsi"/>
          <w:sz w:val="20"/>
        </w:rPr>
        <w:t xml:space="preserve"> és ennek megszerzéséhez </w:t>
      </w:r>
      <w:r w:rsidRPr="00EF2A61">
        <w:rPr>
          <w:rFonts w:asciiTheme="minorHAnsi" w:hAnsiTheme="minorHAnsi" w:cstheme="minorHAnsi"/>
          <w:sz w:val="20"/>
          <w:lang w:val="hu-HU"/>
        </w:rPr>
        <w:t xml:space="preserve">kapcsolódó </w:t>
      </w:r>
      <w:r w:rsidRPr="00EF2A61">
        <w:rPr>
          <w:rFonts w:asciiTheme="minorHAnsi" w:hAnsiTheme="minorHAnsi" w:cstheme="minorHAnsi"/>
          <w:sz w:val="20"/>
        </w:rPr>
        <w:t>hitel</w:t>
      </w:r>
      <w:r w:rsidRPr="00EF2A61">
        <w:rPr>
          <w:rFonts w:asciiTheme="minorHAnsi" w:hAnsiTheme="minorHAnsi" w:cstheme="minorHAnsi"/>
          <w:sz w:val="20"/>
          <w:lang w:val="hu-HU"/>
        </w:rPr>
        <w:t xml:space="preserve"> esetében az adatok </w:t>
      </w:r>
      <w:proofErr w:type="spellStart"/>
      <w:r w:rsidRPr="00EF2A61">
        <w:rPr>
          <w:rFonts w:asciiTheme="minorHAnsi" w:hAnsiTheme="minorHAnsi" w:cstheme="minorHAnsi"/>
          <w:sz w:val="20"/>
          <w:lang w:val="hu-HU"/>
        </w:rPr>
        <w:t>best</w:t>
      </w:r>
      <w:proofErr w:type="spellEnd"/>
      <w:r w:rsidRPr="00EF2A61">
        <w:rPr>
          <w:rFonts w:asciiTheme="minorHAnsi" w:hAnsiTheme="minorHAnsi" w:cstheme="minorHAnsi"/>
          <w:sz w:val="20"/>
          <w:lang w:val="hu-HU"/>
        </w:rPr>
        <w:t xml:space="preserve"> </w:t>
      </w:r>
      <w:proofErr w:type="spellStart"/>
      <w:r w:rsidRPr="00EF2A61">
        <w:rPr>
          <w:rFonts w:asciiTheme="minorHAnsi" w:hAnsiTheme="minorHAnsi" w:cstheme="minorHAnsi"/>
          <w:sz w:val="20"/>
          <w:lang w:val="hu-HU"/>
        </w:rPr>
        <w:t>effort</w:t>
      </w:r>
      <w:proofErr w:type="spellEnd"/>
      <w:r w:rsidRPr="00EF2A61">
        <w:rPr>
          <w:rFonts w:asciiTheme="minorHAnsi" w:hAnsiTheme="minorHAnsi" w:cstheme="minorHAnsi"/>
          <w:sz w:val="20"/>
          <w:lang w:val="hu-HU"/>
        </w:rPr>
        <w:t xml:space="preserve"> alapon jelentendők (</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2.3</w:t>
      </w:r>
      <w:r w:rsidR="00620D71"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B</w:t>
      </w:r>
      <w:r w:rsidR="00620D71"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620D71" w:rsidRPr="00EF2A61">
        <w:rPr>
          <w:rFonts w:asciiTheme="minorHAnsi" w:hAnsiTheme="minorHAnsi" w:cstheme="minorHAnsi"/>
          <w:sz w:val="20"/>
          <w:lang w:val="hu-HU"/>
        </w:rPr>
        <w:fldChar w:fldCharType="begin"/>
      </w:r>
      <w:r w:rsidR="00620D71" w:rsidRPr="00EF2A61">
        <w:rPr>
          <w:rFonts w:asciiTheme="minorHAnsi" w:hAnsiTheme="minorHAnsi" w:cstheme="minorHAnsi"/>
          <w:sz w:val="20"/>
          <w:lang w:val="hu-HU"/>
        </w:rPr>
        <w:instrText xml:space="preserve"> REF _Ref64964496 \r \h </w:instrText>
      </w:r>
      <w:r w:rsidR="00B72C15" w:rsidRPr="00EF2A61">
        <w:rPr>
          <w:rFonts w:asciiTheme="minorHAnsi" w:hAnsiTheme="minorHAnsi" w:cstheme="minorHAnsi"/>
          <w:sz w:val="20"/>
          <w:lang w:val="hu-HU"/>
        </w:rPr>
        <w:instrText xml:space="preserve"> \* MERGEFORMAT </w:instrText>
      </w:r>
      <w:r w:rsidR="00620D71" w:rsidRPr="00EF2A61">
        <w:rPr>
          <w:rFonts w:asciiTheme="minorHAnsi" w:hAnsiTheme="minorHAnsi" w:cstheme="minorHAnsi"/>
          <w:sz w:val="20"/>
          <w:lang w:val="hu-HU"/>
        </w:rPr>
      </w:r>
      <w:r w:rsidR="00620D71" w:rsidRPr="00EF2A61">
        <w:rPr>
          <w:rFonts w:asciiTheme="minorHAnsi" w:hAnsiTheme="minorHAnsi" w:cstheme="minorHAnsi"/>
          <w:sz w:val="20"/>
          <w:lang w:val="hu-HU"/>
        </w:rPr>
        <w:fldChar w:fldCharType="separate"/>
      </w:r>
      <w:r w:rsidR="00620D71" w:rsidRPr="00EF2A61">
        <w:rPr>
          <w:rFonts w:asciiTheme="minorHAnsi" w:hAnsiTheme="minorHAnsi" w:cstheme="minorHAnsi"/>
          <w:sz w:val="20"/>
          <w:lang w:val="hu-HU"/>
        </w:rPr>
        <w:t>ii</w:t>
      </w:r>
      <w:r w:rsidR="00620D71"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w:t>
      </w:r>
      <w:r w:rsidR="00B87ECD" w:rsidRPr="00EF2A61">
        <w:rPr>
          <w:rFonts w:asciiTheme="minorHAnsi" w:hAnsiTheme="minorHAnsi" w:cstheme="minorHAnsi"/>
          <w:sz w:val="20"/>
          <w:lang w:val="hu-HU"/>
        </w:rPr>
        <w:t>)</w:t>
      </w:r>
      <w:r w:rsidRPr="00EF2A61">
        <w:rPr>
          <w:rFonts w:asciiTheme="minorHAnsi" w:hAnsiTheme="minorHAnsi" w:cstheme="minorHAnsi"/>
          <w:sz w:val="20"/>
          <w:lang w:val="hu-HU"/>
        </w:rPr>
        <w:t xml:space="preserve">, amennyiben azok rendelkezésre állnak </w:t>
      </w:r>
    </w:p>
    <w:p w14:paraId="64739BE2" w14:textId="4E4D41B6" w:rsidR="00CF052D" w:rsidRPr="00EF2A61" w:rsidRDefault="00CF052D" w:rsidP="00D10776">
      <w:pPr>
        <w:pStyle w:val="Szvegtrzs2"/>
        <w:numPr>
          <w:ilvl w:val="0"/>
          <w:numId w:val="134"/>
        </w:numPr>
        <w:spacing w:after="120" w:line="276" w:lineRule="auto"/>
        <w:rPr>
          <w:rFonts w:asciiTheme="minorHAnsi" w:hAnsiTheme="minorHAnsi" w:cstheme="minorHAnsi"/>
          <w:sz w:val="20"/>
          <w:lang w:val="hu-HU"/>
        </w:rPr>
      </w:pPr>
      <w:r w:rsidRPr="00EF2A61">
        <w:rPr>
          <w:rFonts w:asciiTheme="minorHAnsi" w:hAnsiTheme="minorHAnsi" w:cstheme="minorHAnsi"/>
          <w:sz w:val="20"/>
          <w:lang w:val="hu-HU"/>
        </w:rPr>
        <w:t>a kereskedelmi ingatan fedezetű hitelek esetében pedig (</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_Ref64964416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2.3</w:t>
      </w:r>
      <w:r w:rsidR="00B87ECD"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_Ref64964449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B</w:t>
      </w:r>
      <w:r w:rsidR="00B87ECD" w:rsidRPr="00EF2A61">
        <w:rPr>
          <w:rFonts w:asciiTheme="minorHAnsi" w:hAnsiTheme="minorHAnsi" w:cstheme="minorHAnsi"/>
          <w:sz w:val="20"/>
          <w:lang w:val="hu-HU"/>
        </w:rPr>
        <w:fldChar w:fldCharType="end"/>
      </w:r>
      <w:r w:rsidR="00B87ECD" w:rsidRPr="00EF2A61">
        <w:rPr>
          <w:rFonts w:asciiTheme="minorHAnsi" w:hAnsiTheme="minorHAnsi" w:cstheme="minorHAnsi"/>
          <w:sz w:val="20"/>
          <w:lang w:val="hu-HU"/>
        </w:rPr>
        <w:t>.</w:t>
      </w:r>
      <w:r w:rsidR="00B87ECD" w:rsidRPr="00EF2A61">
        <w:rPr>
          <w:rFonts w:asciiTheme="minorHAnsi" w:hAnsiTheme="minorHAnsi" w:cstheme="minorHAnsi"/>
          <w:sz w:val="20"/>
          <w:lang w:val="hu-HU"/>
        </w:rPr>
        <w:fldChar w:fldCharType="begin"/>
      </w:r>
      <w:r w:rsidR="00B87ECD" w:rsidRPr="00EF2A61">
        <w:rPr>
          <w:rFonts w:asciiTheme="minorHAnsi" w:hAnsiTheme="minorHAnsi" w:cstheme="minorHAnsi"/>
          <w:sz w:val="20"/>
          <w:lang w:val="hu-HU"/>
        </w:rPr>
        <w:instrText xml:space="preserve"> REF _Ref64964537 \r \h </w:instrText>
      </w:r>
      <w:r w:rsidR="00B72C15" w:rsidRPr="00EF2A61">
        <w:rPr>
          <w:rFonts w:asciiTheme="minorHAnsi" w:hAnsiTheme="minorHAnsi" w:cstheme="minorHAnsi"/>
          <w:sz w:val="20"/>
          <w:lang w:val="hu-HU"/>
        </w:rPr>
        <w:instrText xml:space="preserve"> \* MERGEFORMAT </w:instrText>
      </w:r>
      <w:r w:rsidR="00B87ECD" w:rsidRPr="00EF2A61">
        <w:rPr>
          <w:rFonts w:asciiTheme="minorHAnsi" w:hAnsiTheme="minorHAnsi" w:cstheme="minorHAnsi"/>
          <w:sz w:val="20"/>
          <w:lang w:val="hu-HU"/>
        </w:rPr>
      </w:r>
      <w:r w:rsidR="00B87ECD" w:rsidRPr="00EF2A61">
        <w:rPr>
          <w:rFonts w:asciiTheme="minorHAnsi" w:hAnsiTheme="minorHAnsi" w:cstheme="minorHAnsi"/>
          <w:sz w:val="20"/>
          <w:lang w:val="hu-HU"/>
        </w:rPr>
        <w:fldChar w:fldCharType="separate"/>
      </w:r>
      <w:r w:rsidR="00B87ECD" w:rsidRPr="00EF2A61">
        <w:rPr>
          <w:rFonts w:asciiTheme="minorHAnsi" w:hAnsiTheme="minorHAnsi" w:cstheme="minorHAnsi"/>
          <w:sz w:val="20"/>
          <w:lang w:val="hu-HU"/>
        </w:rPr>
        <w:t>iii</w:t>
      </w:r>
      <w:r w:rsidR="00B87ECD" w:rsidRPr="00EF2A61">
        <w:rPr>
          <w:rFonts w:asciiTheme="minorHAnsi" w:hAnsiTheme="minorHAnsi" w:cstheme="minorHAnsi"/>
          <w:sz w:val="20"/>
          <w:lang w:val="hu-HU"/>
        </w:rPr>
        <w:fldChar w:fldCharType="end"/>
      </w:r>
      <w:r w:rsidRPr="00EF2A61">
        <w:rPr>
          <w:rFonts w:asciiTheme="minorHAnsi" w:hAnsiTheme="minorHAnsi" w:cstheme="minorHAnsi"/>
          <w:sz w:val="20"/>
          <w:lang w:val="hu-HU"/>
        </w:rPr>
        <w:t>)</w:t>
      </w:r>
      <w:r w:rsidR="00B87ECD" w:rsidRPr="00EF2A61">
        <w:rPr>
          <w:rFonts w:asciiTheme="minorHAnsi" w:hAnsiTheme="minorHAnsi" w:cstheme="minorHAnsi"/>
          <w:sz w:val="20"/>
          <w:lang w:val="hu-HU"/>
        </w:rPr>
        <w:t>)</w:t>
      </w:r>
      <w:r w:rsidRPr="00EF2A61">
        <w:rPr>
          <w:rFonts w:asciiTheme="minorHAnsi" w:hAnsiTheme="minorHAnsi" w:cstheme="minorHAnsi"/>
          <w:sz w:val="20"/>
          <w:lang w:val="hu-HU"/>
        </w:rPr>
        <w:t xml:space="preserve"> nem kell jelenteni ezeket az attribútumokat az </w:t>
      </w:r>
      <w:proofErr w:type="spellStart"/>
      <w:r w:rsidRPr="00EF2A61">
        <w:rPr>
          <w:rFonts w:asciiTheme="minorHAnsi" w:hAnsiTheme="minorHAnsi" w:cstheme="minorHAnsi"/>
          <w:sz w:val="20"/>
          <w:lang w:val="hu-HU"/>
        </w:rPr>
        <w:t>ESRB</w:t>
      </w:r>
      <w:proofErr w:type="spellEnd"/>
      <w:r w:rsidRPr="00EF2A61">
        <w:rPr>
          <w:rFonts w:asciiTheme="minorHAnsi" w:hAnsiTheme="minorHAnsi" w:cstheme="minorHAnsi"/>
          <w:sz w:val="20"/>
          <w:lang w:val="hu-HU"/>
        </w:rPr>
        <w:t xml:space="preserve"> táblában.   </w:t>
      </w:r>
    </w:p>
    <w:p w14:paraId="4230091D" w14:textId="77777777" w:rsidR="00CF052D" w:rsidRPr="00EF2A61" w:rsidRDefault="00CF052D" w:rsidP="0099738F">
      <w:pPr>
        <w:pStyle w:val="Listaszerbekezds"/>
        <w:numPr>
          <w:ilvl w:val="0"/>
          <w:numId w:val="74"/>
        </w:numPr>
        <w:spacing w:after="0"/>
        <w:ind w:left="284" w:hanging="284"/>
        <w:rPr>
          <w:rFonts w:asciiTheme="minorHAnsi" w:hAnsiTheme="minorHAnsi" w:cstheme="minorHAnsi"/>
        </w:rPr>
      </w:pPr>
      <w:bookmarkStart w:id="646" w:name="_Hlk34240729"/>
      <w:r w:rsidRPr="00EF2A61">
        <w:rPr>
          <w:rFonts w:asciiTheme="minorHAnsi" w:hAnsiTheme="minorHAnsi" w:cstheme="minorHAnsi"/>
          <w:b/>
        </w:rPr>
        <w:t xml:space="preserve"> A hitelezett és/vagy fedezetként szolgáló kereskedelmi ingatlan elhelyezkedése:</w:t>
      </w:r>
      <w:r w:rsidRPr="00EF2A61">
        <w:rPr>
          <w:rFonts w:asciiTheme="minorHAnsi" w:hAnsiTheme="minorHAnsi" w:cstheme="minorHAnsi"/>
        </w:rPr>
        <w:t xml:space="preserve"> annak meghatározása, hogy az adott ingatlan belföldi kiemelt helyszínen, belföldi nem kiemelt helyszínen vagy külföldön található.</w:t>
      </w:r>
      <w:r w:rsidRPr="00EF2A61" w:rsidDel="000E29B5">
        <w:rPr>
          <w:rFonts w:asciiTheme="minorHAnsi" w:hAnsiTheme="minorHAnsi" w:cstheme="minorHAnsi"/>
        </w:rPr>
        <w:t xml:space="preserve"> </w:t>
      </w:r>
      <w:r w:rsidRPr="00EF2A61">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644"/>
    </w:p>
    <w:p w14:paraId="47DA7979"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EF2A61" w:rsidRDefault="00CF052D" w:rsidP="0099738F">
      <w:pPr>
        <w:spacing w:after="0"/>
        <w:rPr>
          <w:rFonts w:asciiTheme="minorHAnsi" w:hAnsiTheme="minorHAnsi" w:cstheme="minorHAnsi"/>
        </w:rPr>
      </w:pPr>
      <w:r w:rsidRPr="00EF2A61">
        <w:rPr>
          <w:rFonts w:asciiTheme="minorHAnsi" w:hAnsiTheme="minorHAnsi" w:cstheme="minorHAnsi"/>
        </w:rPr>
        <w:t xml:space="preserve">Az egyes kereskedelmi ingatlan-típusok tekintetében az alábbiak szerint definiált lokációkat javasoljuk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EF2A61">
        <w:rPr>
          <w:rFonts w:asciiTheme="minorHAnsi" w:hAnsiTheme="minorHAnsi" w:cstheme="minorHAnsi"/>
        </w:rPr>
        <w:t>non-</w:t>
      </w:r>
      <w:proofErr w:type="spellStart"/>
      <w:r w:rsidRPr="00EF2A61">
        <w:rPr>
          <w:rFonts w:asciiTheme="minorHAnsi" w:hAnsiTheme="minorHAnsi" w:cstheme="minorHAnsi"/>
        </w:rPr>
        <w:t>prime</w:t>
      </w:r>
      <w:proofErr w:type="spellEnd"/>
      <w:proofErr w:type="gramEnd"/>
      <w:r w:rsidRPr="00EF2A61">
        <w:rPr>
          <w:rFonts w:asciiTheme="minorHAnsi" w:hAnsiTheme="minorHAnsi" w:cstheme="minorHAnsi"/>
        </w:rPr>
        <w:t xml:space="preserve"> (nem elsődleges) kategóriába tartoznak.</w:t>
      </w:r>
    </w:p>
    <w:p w14:paraId="77573A44" w14:textId="77777777" w:rsidR="00DF42BC" w:rsidRPr="00EF2A61" w:rsidRDefault="00DF42BC" w:rsidP="0099738F">
      <w:pPr>
        <w:spacing w:after="0"/>
        <w:rPr>
          <w:rFonts w:asciiTheme="minorHAnsi" w:hAnsiTheme="minorHAnsi" w:cstheme="minorHAnsi"/>
        </w:rPr>
      </w:pPr>
    </w:p>
    <w:p w14:paraId="2B2D5627" w14:textId="77777777" w:rsidR="00CF052D" w:rsidRPr="00EF2A61" w:rsidRDefault="00CF052D" w:rsidP="0099738F">
      <w:pPr>
        <w:spacing w:after="0"/>
        <w:rPr>
          <w:rFonts w:asciiTheme="minorHAnsi" w:hAnsiTheme="minorHAnsi" w:cstheme="minorHAnsi"/>
          <w:b/>
          <w:u w:val="single"/>
        </w:rPr>
      </w:pPr>
      <w:proofErr w:type="spellStart"/>
      <w:r w:rsidRPr="00EF2A61">
        <w:rPr>
          <w:rFonts w:asciiTheme="minorHAnsi" w:hAnsiTheme="minorHAnsi" w:cstheme="minorHAnsi"/>
          <w:b/>
          <w:u w:val="single"/>
        </w:rPr>
        <w:t>Prime</w:t>
      </w:r>
      <w:proofErr w:type="spellEnd"/>
      <w:r w:rsidRPr="00EF2A61">
        <w:rPr>
          <w:rFonts w:asciiTheme="minorHAnsi" w:hAnsiTheme="minorHAnsi" w:cstheme="minorHAnsi"/>
          <w:b/>
          <w:u w:val="single"/>
        </w:rPr>
        <w:t xml:space="preserve"> elhelyezkedés definíciók ingatlan-típusonként:</w:t>
      </w:r>
    </w:p>
    <w:p w14:paraId="054EF269" w14:textId="77777777" w:rsidR="00CF052D" w:rsidRPr="00EF2A61" w:rsidRDefault="00CF052D" w:rsidP="00D10776">
      <w:pPr>
        <w:pStyle w:val="Listaszerbekezds"/>
        <w:numPr>
          <w:ilvl w:val="0"/>
          <w:numId w:val="126"/>
        </w:numPr>
        <w:spacing w:after="0"/>
        <w:rPr>
          <w:rFonts w:asciiTheme="minorHAnsi" w:hAnsiTheme="minorHAnsi" w:cstheme="minorHAnsi"/>
          <w:b/>
        </w:rPr>
      </w:pPr>
      <w:r w:rsidRPr="00EF2A61">
        <w:rPr>
          <w:rFonts w:asciiTheme="minorHAnsi" w:hAnsiTheme="minorHAnsi" w:cstheme="minorHAnsi"/>
          <w:b/>
        </w:rPr>
        <w:t>Iroda (irodaház):</w:t>
      </w:r>
    </w:p>
    <w:p w14:paraId="40B64A43" w14:textId="679CE098" w:rsidR="00CF052D" w:rsidRPr="00EF2A61" w:rsidRDefault="00CF052D" w:rsidP="00D10776">
      <w:pPr>
        <w:pStyle w:val="Listaszerbekezds"/>
        <w:numPr>
          <w:ilvl w:val="0"/>
          <w:numId w:val="0"/>
        </w:numPr>
        <w:spacing w:after="0"/>
        <w:ind w:left="360"/>
        <w:rPr>
          <w:rFonts w:asciiTheme="minorHAnsi" w:hAnsiTheme="minorHAnsi" w:cstheme="minorHAnsi"/>
        </w:rPr>
      </w:pPr>
      <w:r w:rsidRPr="00EF2A61">
        <w:rPr>
          <w:rFonts w:asciiTheme="minorHAnsi" w:hAnsiTheme="minorHAnsi" w:cstheme="minorHAnsi"/>
        </w:rPr>
        <w:t xml:space="preserve">Irodaházak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w:t>
      </w:r>
      <w:bookmarkStart w:id="647" w:name="_Hlk58921758"/>
      <w:r w:rsidRPr="00EF2A61">
        <w:rPr>
          <w:rFonts w:asciiTheme="minorHAnsi" w:hAnsiTheme="minorHAnsi" w:cstheme="minorHAnsi"/>
        </w:rPr>
        <w:t>ha Budapest következő irányítószám körzeteiben található</w:t>
      </w:r>
      <w:bookmarkEnd w:id="647"/>
      <w:r w:rsidRPr="00EF2A61">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EF2A61">
        <w:rPr>
          <w:rFonts w:asciiTheme="minorHAnsi" w:hAnsiTheme="minorHAnsi" w:cstheme="minorHAnsi"/>
        </w:rPr>
        <w:t>, 1095,</w:t>
      </w:r>
      <w:r w:rsidRPr="00EF2A61">
        <w:rPr>
          <w:rFonts w:asciiTheme="minorHAnsi" w:hAnsiTheme="minorHAnsi" w:cstheme="minorHAnsi"/>
        </w:rPr>
        <w:t xml:space="preserve"> 1096, 1111, 1114, 1115, 1117, </w:t>
      </w:r>
      <w:r w:rsidR="005841B4" w:rsidRPr="00EF2A61">
        <w:rPr>
          <w:rFonts w:asciiTheme="minorHAnsi" w:hAnsiTheme="minorHAnsi" w:cstheme="minorHAnsi"/>
        </w:rPr>
        <w:t xml:space="preserve">1118, 1119, </w:t>
      </w:r>
      <w:r w:rsidRPr="00EF2A61">
        <w:rPr>
          <w:rFonts w:asciiTheme="minorHAnsi" w:hAnsiTheme="minorHAnsi" w:cstheme="minorHAnsi"/>
        </w:rPr>
        <w:t xml:space="preserve">1122, 1123, 1126, </w:t>
      </w:r>
      <w:r w:rsidR="005841B4" w:rsidRPr="00EF2A61">
        <w:rPr>
          <w:rFonts w:asciiTheme="minorHAnsi" w:hAnsiTheme="minorHAnsi" w:cstheme="minorHAnsi"/>
        </w:rPr>
        <w:t xml:space="preserve">1131, </w:t>
      </w:r>
      <w:r w:rsidRPr="00EF2A61">
        <w:rPr>
          <w:rFonts w:asciiTheme="minorHAnsi" w:hAnsiTheme="minorHAnsi" w:cstheme="minorHAnsi"/>
        </w:rPr>
        <w:t>1132, 1133, 1134, 1136, 1137, 1138, 1139.</w:t>
      </w:r>
    </w:p>
    <w:p w14:paraId="1377BBAF"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EF2A61" w:rsidRDefault="00CF052D" w:rsidP="00D10776">
      <w:pPr>
        <w:pStyle w:val="Listaszerbekezds"/>
        <w:numPr>
          <w:ilvl w:val="0"/>
          <w:numId w:val="127"/>
        </w:numPr>
        <w:spacing w:after="0"/>
        <w:rPr>
          <w:rFonts w:asciiTheme="minorHAnsi" w:hAnsiTheme="minorHAnsi" w:cstheme="minorHAnsi"/>
          <w:b/>
        </w:rPr>
      </w:pPr>
      <w:r w:rsidRPr="00EF2A61">
        <w:rPr>
          <w:rFonts w:asciiTheme="minorHAnsi" w:hAnsiTheme="minorHAnsi" w:cstheme="minorHAnsi"/>
          <w:b/>
        </w:rPr>
        <w:t>Ipari park (ipari-logisztikai ingatlan, raktár):</w:t>
      </w:r>
    </w:p>
    <w:p w14:paraId="751811DF" w14:textId="77777777" w:rsidR="00CF052D" w:rsidRPr="00EF2A61" w:rsidRDefault="00CF052D" w:rsidP="00DF4380">
      <w:pPr>
        <w:spacing w:after="0"/>
        <w:ind w:left="360"/>
        <w:rPr>
          <w:rFonts w:asciiTheme="minorHAnsi" w:hAnsiTheme="minorHAnsi" w:cstheme="minorHAnsi"/>
        </w:rPr>
      </w:pPr>
      <w:r w:rsidRPr="00EF2A61">
        <w:rPr>
          <w:rFonts w:asciiTheme="minorHAnsi" w:hAnsiTheme="minorHAnsi" w:cstheme="minorHAnsi"/>
        </w:rPr>
        <w:t xml:space="preserve">Ipari-logisztikai ingatlanok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EF2A61" w:rsidRDefault="003F0F87" w:rsidP="00D10776">
      <w:pPr>
        <w:spacing w:after="0"/>
        <w:ind w:left="360"/>
        <w:rPr>
          <w:rFonts w:asciiTheme="minorHAnsi" w:hAnsiTheme="minorHAnsi" w:cstheme="minorHAnsi"/>
        </w:rPr>
      </w:pPr>
    </w:p>
    <w:p w14:paraId="37728A6E" w14:textId="77777777" w:rsidR="00CF052D" w:rsidRPr="00EF2A61" w:rsidRDefault="00CF052D" w:rsidP="00D10776">
      <w:pPr>
        <w:pStyle w:val="Listaszerbekezds"/>
        <w:numPr>
          <w:ilvl w:val="0"/>
          <w:numId w:val="128"/>
        </w:numPr>
        <w:spacing w:after="0"/>
        <w:rPr>
          <w:rFonts w:asciiTheme="minorHAnsi" w:hAnsiTheme="minorHAnsi" w:cstheme="minorHAnsi"/>
          <w:b/>
        </w:rPr>
      </w:pPr>
      <w:r w:rsidRPr="00EF2A61">
        <w:rPr>
          <w:rFonts w:asciiTheme="minorHAnsi" w:hAnsiTheme="minorHAnsi" w:cstheme="minorHAnsi"/>
          <w:b/>
        </w:rPr>
        <w:t>Kereskedelmi központ (bevásárlóközpont):</w:t>
      </w:r>
    </w:p>
    <w:p w14:paraId="40355F86" w14:textId="77777777" w:rsidR="00CF052D" w:rsidRPr="00EF2A61" w:rsidRDefault="00CF052D" w:rsidP="003F0F87">
      <w:pPr>
        <w:spacing w:after="0"/>
        <w:ind w:left="360"/>
        <w:rPr>
          <w:rFonts w:asciiTheme="minorHAnsi" w:hAnsiTheme="minorHAnsi" w:cstheme="minorHAnsi"/>
        </w:rPr>
      </w:pPr>
      <w:r w:rsidRPr="00EF2A61">
        <w:rPr>
          <w:rFonts w:asciiTheme="minorHAnsi" w:hAnsiTheme="minorHAnsi" w:cstheme="minorHAnsi"/>
        </w:rPr>
        <w:t xml:space="preserve">Kereskedelmi központok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ha az a következő </w:t>
      </w:r>
      <w:r w:rsidRPr="00EF2A61">
        <w:rPr>
          <w:rFonts w:asciiTheme="minorHAnsi" w:hAnsiTheme="minorHAnsi" w:cstheme="minorHAnsi"/>
          <w:b/>
        </w:rPr>
        <w:t>budapesti bevásárlóközpontok egyike:</w:t>
      </w:r>
      <w:r w:rsidRPr="00EF2A61">
        <w:rPr>
          <w:rFonts w:asciiTheme="minorHAnsi" w:hAnsiTheme="minorHAnsi" w:cstheme="minorHAnsi"/>
        </w:rPr>
        <w:t xml:space="preserve"> </w:t>
      </w:r>
      <w:proofErr w:type="spellStart"/>
      <w:r w:rsidRPr="00EF2A61">
        <w:rPr>
          <w:rFonts w:asciiTheme="minorHAnsi" w:hAnsiTheme="minorHAnsi" w:cstheme="minorHAnsi"/>
        </w:rPr>
        <w:t>Allee</w:t>
      </w:r>
      <w:proofErr w:type="spellEnd"/>
      <w:r w:rsidRPr="00EF2A61">
        <w:rPr>
          <w:rFonts w:asciiTheme="minorHAnsi" w:hAnsiTheme="minorHAnsi" w:cstheme="minorHAnsi"/>
        </w:rPr>
        <w:t xml:space="preserve">, Aréna Pláza, Árkád, Etele Pláza, </w:t>
      </w:r>
      <w:proofErr w:type="spellStart"/>
      <w:r w:rsidRPr="00EF2A61">
        <w:rPr>
          <w:rFonts w:asciiTheme="minorHAnsi" w:hAnsiTheme="minorHAnsi" w:cstheme="minorHAnsi"/>
        </w:rPr>
        <w:t>Mammut</w:t>
      </w:r>
      <w:proofErr w:type="spellEnd"/>
      <w:r w:rsidRPr="00EF2A61">
        <w:rPr>
          <w:rFonts w:asciiTheme="minorHAnsi" w:hAnsiTheme="minorHAnsi" w:cstheme="minorHAnsi"/>
        </w:rPr>
        <w:t xml:space="preserve">, </w:t>
      </w:r>
      <w:proofErr w:type="spellStart"/>
      <w:r w:rsidRPr="00EF2A61">
        <w:rPr>
          <w:rFonts w:asciiTheme="minorHAnsi" w:hAnsiTheme="minorHAnsi" w:cstheme="minorHAnsi"/>
        </w:rPr>
        <w:t>MOM</w:t>
      </w:r>
      <w:proofErr w:type="spellEnd"/>
      <w:r w:rsidRPr="00EF2A61">
        <w:rPr>
          <w:rFonts w:asciiTheme="minorHAnsi" w:hAnsiTheme="minorHAnsi" w:cstheme="minorHAnsi"/>
        </w:rPr>
        <w:t xml:space="preserve"> Park, West End City Center.</w:t>
      </w:r>
    </w:p>
    <w:p w14:paraId="5A1FEC6F" w14:textId="77777777" w:rsidR="003F0F87" w:rsidRPr="00EF2A61" w:rsidRDefault="003F0F87" w:rsidP="00D10776">
      <w:pPr>
        <w:spacing w:after="0"/>
        <w:ind w:left="360"/>
        <w:rPr>
          <w:rFonts w:asciiTheme="minorHAnsi" w:hAnsiTheme="minorHAnsi" w:cstheme="minorHAnsi"/>
        </w:rPr>
      </w:pPr>
    </w:p>
    <w:p w14:paraId="5A9E6F0B" w14:textId="77777777" w:rsidR="00CF052D" w:rsidRPr="00EF2A61" w:rsidRDefault="00CF052D" w:rsidP="00D10776">
      <w:pPr>
        <w:pStyle w:val="Listaszerbekezds"/>
        <w:numPr>
          <w:ilvl w:val="0"/>
          <w:numId w:val="129"/>
        </w:numPr>
        <w:spacing w:after="0"/>
        <w:rPr>
          <w:rFonts w:asciiTheme="minorHAnsi" w:hAnsiTheme="minorHAnsi" w:cstheme="minorHAnsi"/>
          <w:b/>
        </w:rPr>
      </w:pPr>
      <w:r w:rsidRPr="00EF2A61">
        <w:rPr>
          <w:rFonts w:asciiTheme="minorHAnsi" w:hAnsiTheme="minorHAnsi" w:cstheme="minorHAnsi"/>
          <w:b/>
        </w:rPr>
        <w:t>Üzlethelyiség:</w:t>
      </w:r>
    </w:p>
    <w:p w14:paraId="0A3238E9" w14:textId="6F38D40E" w:rsidR="00CF052D" w:rsidRPr="00EF2A61" w:rsidRDefault="00CF052D" w:rsidP="003F0F87">
      <w:pPr>
        <w:spacing w:after="0"/>
        <w:ind w:left="360"/>
        <w:rPr>
          <w:rFonts w:asciiTheme="minorHAnsi" w:hAnsiTheme="minorHAnsi" w:cstheme="minorHAnsi"/>
          <w:b/>
        </w:rPr>
      </w:pPr>
      <w:r w:rsidRPr="00EF2A61">
        <w:rPr>
          <w:rFonts w:asciiTheme="minorHAnsi" w:hAnsiTheme="minorHAnsi" w:cstheme="minorHAnsi"/>
        </w:rPr>
        <w:t xml:space="preserve">Üzlethelyiségek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ha </w:t>
      </w:r>
      <w:r w:rsidRPr="00EF2A61">
        <w:rPr>
          <w:rFonts w:asciiTheme="minorHAnsi" w:hAnsiTheme="minorHAnsi" w:cstheme="minorHAnsi"/>
          <w:b/>
        </w:rPr>
        <w:t>Budapest V. kerületé</w:t>
      </w:r>
      <w:r w:rsidRPr="00EF2A61">
        <w:rPr>
          <w:rFonts w:asciiTheme="minorHAnsi" w:hAnsiTheme="minorHAnsi" w:cstheme="minorHAnsi"/>
        </w:rPr>
        <w:t>ben vagy</w:t>
      </w:r>
      <w:r w:rsidRPr="00EF2A61">
        <w:rPr>
          <w:rFonts w:asciiTheme="minorHAnsi" w:hAnsiTheme="minorHAnsi" w:cstheme="minorHAnsi"/>
          <w:b/>
        </w:rPr>
        <w:t xml:space="preserve"> a VI. kerület Budapest Andrássy út 1-49., illetve 2-48. házszámokkal megadott területén</w:t>
      </w:r>
      <w:r w:rsidRPr="00EF2A61">
        <w:rPr>
          <w:rFonts w:asciiTheme="minorHAnsi" w:hAnsiTheme="minorHAnsi" w:cstheme="minorHAnsi"/>
        </w:rPr>
        <w:t xml:space="preserve"> található</w:t>
      </w:r>
      <w:r w:rsidRPr="00EF2A61">
        <w:rPr>
          <w:rFonts w:asciiTheme="minorHAnsi" w:hAnsiTheme="minorHAnsi" w:cstheme="minorHAnsi"/>
          <w:b/>
        </w:rPr>
        <w:t>.</w:t>
      </w:r>
    </w:p>
    <w:p w14:paraId="507A244D" w14:textId="77777777" w:rsidR="003F0F87" w:rsidRPr="00EF2A61" w:rsidRDefault="003F0F87" w:rsidP="00D10776">
      <w:pPr>
        <w:spacing w:after="0"/>
        <w:ind w:left="360"/>
        <w:rPr>
          <w:rFonts w:asciiTheme="minorHAnsi" w:hAnsiTheme="minorHAnsi" w:cstheme="minorHAnsi"/>
          <w:b/>
        </w:rPr>
      </w:pPr>
    </w:p>
    <w:p w14:paraId="43BE0482" w14:textId="77777777" w:rsidR="00CF052D" w:rsidRPr="00EF2A61" w:rsidRDefault="00CF052D" w:rsidP="00D10776">
      <w:pPr>
        <w:pStyle w:val="Listaszerbekezds"/>
        <w:numPr>
          <w:ilvl w:val="0"/>
          <w:numId w:val="130"/>
        </w:numPr>
        <w:spacing w:after="0"/>
        <w:rPr>
          <w:rFonts w:asciiTheme="minorHAnsi" w:hAnsiTheme="minorHAnsi" w:cstheme="minorHAnsi"/>
          <w:b/>
        </w:rPr>
      </w:pPr>
      <w:r w:rsidRPr="00EF2A61">
        <w:rPr>
          <w:rFonts w:asciiTheme="minorHAnsi" w:hAnsiTheme="minorHAnsi" w:cstheme="minorHAnsi"/>
          <w:b/>
        </w:rPr>
        <w:t>Szálloda:</w:t>
      </w:r>
    </w:p>
    <w:p w14:paraId="6BBFBC1A" w14:textId="77777777" w:rsidR="00CF052D" w:rsidRPr="00EF2A61" w:rsidRDefault="00CF052D" w:rsidP="00D10776">
      <w:pPr>
        <w:spacing w:after="0"/>
        <w:ind w:left="360"/>
        <w:rPr>
          <w:rFonts w:asciiTheme="minorHAnsi" w:hAnsiTheme="minorHAnsi" w:cstheme="minorHAnsi"/>
        </w:rPr>
      </w:pPr>
      <w:r w:rsidRPr="00EF2A61">
        <w:rPr>
          <w:rFonts w:asciiTheme="minorHAnsi" w:hAnsiTheme="minorHAnsi" w:cstheme="minorHAnsi"/>
        </w:rPr>
        <w:t xml:space="preserve">Szállodák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ha </w:t>
      </w:r>
      <w:r w:rsidRPr="00EF2A61">
        <w:rPr>
          <w:rFonts w:asciiTheme="minorHAnsi" w:hAnsiTheme="minorHAnsi" w:cstheme="minorHAnsi"/>
          <w:b/>
        </w:rPr>
        <w:t>Budapest I, V, VI, VII kerületeiben</w:t>
      </w:r>
      <w:r w:rsidRPr="00EF2A61">
        <w:rPr>
          <w:rFonts w:asciiTheme="minorHAnsi" w:hAnsiTheme="minorHAnsi" w:cstheme="minorHAnsi"/>
        </w:rPr>
        <w:t xml:space="preserve"> vagy a turisztikai térségek meghatározásáról szóló 429/2020. (IX. 14.) számú kormányrendelet szerinti</w:t>
      </w:r>
      <w:r w:rsidRPr="00EF2A61">
        <w:rPr>
          <w:rFonts w:asciiTheme="minorHAnsi" w:hAnsiTheme="minorHAnsi" w:cstheme="minorHAnsi"/>
          <w:b/>
        </w:rPr>
        <w:t xml:space="preserve"> Balaton turisztikai térség</w:t>
      </w:r>
      <w:r w:rsidRPr="00EF2A61">
        <w:rPr>
          <w:rFonts w:asciiTheme="minorHAnsi" w:hAnsiTheme="minorHAnsi" w:cstheme="minorHAnsi"/>
        </w:rPr>
        <w:t xml:space="preserve"> településén található.</w:t>
      </w:r>
    </w:p>
    <w:p w14:paraId="312C9DF2" w14:textId="77777777" w:rsidR="003F0F87" w:rsidRPr="00EF2A61"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EF2A61" w:rsidRDefault="00CF052D" w:rsidP="00D10776">
      <w:pPr>
        <w:pStyle w:val="Listaszerbekezds"/>
        <w:numPr>
          <w:ilvl w:val="0"/>
          <w:numId w:val="131"/>
        </w:numPr>
        <w:spacing w:after="0"/>
        <w:rPr>
          <w:rFonts w:asciiTheme="minorHAnsi" w:hAnsiTheme="minorHAnsi" w:cstheme="minorHAnsi"/>
          <w:b/>
        </w:rPr>
      </w:pPr>
      <w:r w:rsidRPr="00EF2A61">
        <w:rPr>
          <w:rFonts w:asciiTheme="minorHAnsi" w:hAnsiTheme="minorHAnsi" w:cstheme="minorHAnsi"/>
          <w:b/>
        </w:rPr>
        <w:t>Üdülő:</w:t>
      </w:r>
    </w:p>
    <w:p w14:paraId="59F46936" w14:textId="77777777" w:rsidR="00CF052D" w:rsidRPr="00EF2A61" w:rsidRDefault="00CF052D" w:rsidP="003F0F87">
      <w:pPr>
        <w:spacing w:after="0"/>
        <w:ind w:left="360"/>
        <w:rPr>
          <w:rFonts w:asciiTheme="minorHAnsi" w:hAnsiTheme="minorHAnsi" w:cstheme="minorHAnsi"/>
        </w:rPr>
      </w:pPr>
      <w:r w:rsidRPr="00EF2A61">
        <w:rPr>
          <w:rFonts w:asciiTheme="minorHAnsi" w:hAnsiTheme="minorHAnsi" w:cstheme="minorHAnsi"/>
        </w:rPr>
        <w:t xml:space="preserve">Értelmezés: cég tulajdonában álló, saját célra (csapatépítés, oktatás, rekreáció) használt ingatlan. Üdülők esetében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az ingatlan, ha a turisztikai térségek meghatározásáról szóló 429/2020. (IX. 14.) számú kormányrendelet szerinti</w:t>
      </w:r>
      <w:r w:rsidRPr="00EF2A61">
        <w:rPr>
          <w:rFonts w:asciiTheme="minorHAnsi" w:hAnsiTheme="minorHAnsi" w:cstheme="minorHAnsi"/>
          <w:b/>
        </w:rPr>
        <w:t xml:space="preserve"> Balaton turisztikai térség</w:t>
      </w:r>
      <w:r w:rsidRPr="00EF2A61">
        <w:rPr>
          <w:rFonts w:asciiTheme="minorHAnsi" w:hAnsiTheme="minorHAnsi" w:cstheme="minorHAnsi"/>
        </w:rPr>
        <w:t xml:space="preserve"> településén található.</w:t>
      </w:r>
    </w:p>
    <w:p w14:paraId="4A57A578" w14:textId="77777777" w:rsidR="003F0F87" w:rsidRPr="00EF2A61" w:rsidRDefault="003F0F87" w:rsidP="00D10776">
      <w:pPr>
        <w:spacing w:after="0"/>
        <w:ind w:left="360"/>
        <w:rPr>
          <w:rFonts w:asciiTheme="minorHAnsi" w:hAnsiTheme="minorHAnsi" w:cstheme="minorHAnsi"/>
        </w:rPr>
      </w:pPr>
    </w:p>
    <w:p w14:paraId="10751DBA" w14:textId="77777777" w:rsidR="00CF052D" w:rsidRPr="00EF2A61" w:rsidRDefault="00CF052D" w:rsidP="00D10776">
      <w:pPr>
        <w:pStyle w:val="Listaszerbekezds"/>
        <w:numPr>
          <w:ilvl w:val="0"/>
          <w:numId w:val="132"/>
        </w:numPr>
        <w:spacing w:after="0"/>
        <w:rPr>
          <w:rFonts w:asciiTheme="minorHAnsi" w:hAnsiTheme="minorHAnsi" w:cstheme="minorHAnsi"/>
          <w:b/>
        </w:rPr>
      </w:pPr>
      <w:r w:rsidRPr="00EF2A61">
        <w:rPr>
          <w:rFonts w:asciiTheme="minorHAnsi" w:hAnsiTheme="minorHAnsi" w:cstheme="minorHAnsi"/>
          <w:b/>
        </w:rPr>
        <w:t>Lakópark, több lakás építése:</w:t>
      </w:r>
    </w:p>
    <w:p w14:paraId="78022BA1" w14:textId="77777777" w:rsidR="00CF052D" w:rsidRPr="00EF2A61" w:rsidRDefault="00CF052D" w:rsidP="003F0F87">
      <w:pPr>
        <w:spacing w:after="0"/>
        <w:ind w:left="360"/>
        <w:rPr>
          <w:rFonts w:asciiTheme="minorHAnsi" w:hAnsiTheme="minorHAnsi" w:cstheme="minorHAnsi"/>
        </w:rPr>
      </w:pP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 lakásprojekt, ha </w:t>
      </w:r>
      <w:r w:rsidRPr="00EF2A61">
        <w:rPr>
          <w:rFonts w:asciiTheme="minorHAnsi" w:hAnsiTheme="minorHAnsi" w:cstheme="minorHAnsi"/>
          <w:b/>
        </w:rPr>
        <w:t>Budapest I, II, V, VI, VII, XII kerületeiben</w:t>
      </w:r>
      <w:r w:rsidRPr="00EF2A61">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EF2A61" w:rsidRDefault="003F0F87" w:rsidP="00D10776">
      <w:pPr>
        <w:spacing w:after="0"/>
        <w:ind w:left="360"/>
        <w:rPr>
          <w:rFonts w:asciiTheme="minorHAnsi" w:hAnsiTheme="minorHAnsi" w:cstheme="minorHAnsi"/>
        </w:rPr>
      </w:pPr>
    </w:p>
    <w:p w14:paraId="0650AF23" w14:textId="77777777" w:rsidR="00CF052D" w:rsidRPr="00EF2A61" w:rsidRDefault="00CF052D" w:rsidP="00D10776">
      <w:pPr>
        <w:pStyle w:val="Listaszerbekezds"/>
        <w:numPr>
          <w:ilvl w:val="0"/>
          <w:numId w:val="133"/>
        </w:numPr>
        <w:spacing w:after="0"/>
        <w:rPr>
          <w:rFonts w:asciiTheme="minorHAnsi" w:hAnsiTheme="minorHAnsi" w:cstheme="minorHAnsi"/>
          <w:b/>
        </w:rPr>
      </w:pPr>
      <w:r w:rsidRPr="00EF2A61">
        <w:rPr>
          <w:rFonts w:asciiTheme="minorHAnsi" w:hAnsiTheme="minorHAnsi" w:cstheme="minorHAnsi"/>
          <w:b/>
        </w:rPr>
        <w:t>Társasházi lakás:</w:t>
      </w:r>
    </w:p>
    <w:p w14:paraId="605B77B4" w14:textId="47BD8C02" w:rsidR="00CF052D" w:rsidRPr="00EF2A61" w:rsidRDefault="00CF052D" w:rsidP="00D10776">
      <w:pPr>
        <w:spacing w:after="0"/>
        <w:ind w:left="360"/>
        <w:rPr>
          <w:rFonts w:asciiTheme="minorHAnsi" w:hAnsiTheme="minorHAnsi" w:cstheme="minorHAnsi"/>
        </w:rPr>
      </w:pP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a társasházi lakás, ha </w:t>
      </w:r>
      <w:r w:rsidRPr="00EF2A61">
        <w:rPr>
          <w:rFonts w:asciiTheme="minorHAnsi" w:hAnsiTheme="minorHAnsi" w:cstheme="minorHAnsi"/>
          <w:b/>
        </w:rPr>
        <w:t>Budapest I, II, V, VI, VII, XII kerületeiben,</w:t>
      </w:r>
      <w:r w:rsidRPr="00EF2A61">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EF2A61"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EF2A61" w:rsidRDefault="00DF42BC" w:rsidP="00DF42BC">
      <w:pPr>
        <w:spacing w:after="0"/>
      </w:pPr>
      <w:r w:rsidRPr="00EF2A61">
        <w:rPr>
          <w:rFonts w:asciiTheme="minorHAnsi" w:hAnsiTheme="minorHAnsi" w:cstheme="minorHAnsi"/>
        </w:rPr>
        <w:t>Az ingatlan típus meghatározásánál (</w:t>
      </w:r>
      <w:proofErr w:type="spellStart"/>
      <w:r w:rsidRPr="00EF2A61">
        <w:rPr>
          <w:rFonts w:asciiTheme="minorHAnsi" w:hAnsiTheme="minorHAnsi" w:cstheme="minorHAnsi"/>
        </w:rPr>
        <w:t>FEDE.FED_INGATLAN_KOD</w:t>
      </w:r>
      <w:proofErr w:type="spellEnd"/>
      <w:r w:rsidRPr="00EF2A61">
        <w:rPr>
          <w:rFonts w:asciiTheme="minorHAnsi" w:hAnsiTheme="minorHAnsi" w:cstheme="minorHAnsi"/>
        </w:rPr>
        <w:t xml:space="preserve">) </w:t>
      </w:r>
      <w:r w:rsidRPr="00EF2A61">
        <w:t>az ingatlan</w:t>
      </w:r>
      <w:r w:rsidR="000A4932" w:rsidRPr="00EF2A61">
        <w:t>-</w:t>
      </w:r>
      <w:r w:rsidRPr="00EF2A61">
        <w:t>nyilvántartás szerinti (tulajdoni lap I. részén található</w:t>
      </w:r>
      <w:r w:rsidR="00955194" w:rsidRPr="00EF2A61">
        <w:t>)</w:t>
      </w:r>
      <w:r w:rsidRPr="00EF2A61">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EF2A61">
        <w:t>a cél,</w:t>
      </w:r>
      <w:proofErr w:type="gramEnd"/>
      <w:r w:rsidRPr="00EF2A61">
        <w:t xml:space="preserve"> vagy az a fedezet, a többi esetben az ’üzlethelység’ használatát kérjük.</w:t>
      </w:r>
    </w:p>
    <w:p w14:paraId="40C9B41E" w14:textId="77777777" w:rsidR="00DF42BC" w:rsidRPr="00EF2A61" w:rsidRDefault="00DF42BC" w:rsidP="00DF42BC">
      <w:pPr>
        <w:spacing w:after="0"/>
        <w:rPr>
          <w:color w:val="0070C0"/>
        </w:rPr>
      </w:pPr>
    </w:p>
    <w:p w14:paraId="4BBD6831" w14:textId="34472766" w:rsidR="002C1E76" w:rsidRPr="00EF2A61" w:rsidRDefault="002C1E76" w:rsidP="002C1E76">
      <w:pPr>
        <w:spacing w:after="0"/>
        <w:rPr>
          <w:rFonts w:asciiTheme="minorHAnsi" w:hAnsiTheme="minorHAnsi" w:cstheme="minorHAnsi"/>
        </w:rPr>
      </w:pPr>
      <w:r w:rsidRPr="00EF2A61">
        <w:rPr>
          <w:rFonts w:asciiTheme="minorHAnsi" w:hAnsiTheme="minorHAnsi" w:cstheme="minorHAnsi"/>
        </w:rPr>
        <w:t>Ingatlan-portfolió finanszírozása esetében az alábbiak szerint kell eljárni az elhelyezkedés meghatározásakor:</w:t>
      </w:r>
    </w:p>
    <w:p w14:paraId="4B561BCE" w14:textId="77777777" w:rsidR="002C1E76" w:rsidRPr="00EF2A61" w:rsidRDefault="002C1E76" w:rsidP="002C1E76">
      <w:pPr>
        <w:rPr>
          <w:rFonts w:eastAsia="Times New Roman"/>
        </w:rPr>
      </w:pPr>
      <w:r w:rsidRPr="00EF2A61">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EF2A61">
        <w:rPr>
          <w:rFonts w:eastAsia="Times New Roman"/>
        </w:rPr>
        <w:t>figyelembe vételével</w:t>
      </w:r>
      <w:proofErr w:type="gramEnd"/>
      <w:r w:rsidRPr="00EF2A61">
        <w:rPr>
          <w:rFonts w:eastAsia="Times New Roman"/>
        </w:rPr>
        <w:t xml:space="preserve"> kérjük az elhelyezkedést jelenteni:</w:t>
      </w:r>
    </w:p>
    <w:p w14:paraId="41759BAE" w14:textId="2FD152D3" w:rsidR="002C1E76" w:rsidRPr="00EF2A61" w:rsidRDefault="002C1E76" w:rsidP="002C1E76">
      <w:pPr>
        <w:pStyle w:val="Jegyzetszveg"/>
        <w:numPr>
          <w:ilvl w:val="1"/>
          <w:numId w:val="85"/>
        </w:numPr>
        <w:ind w:left="851" w:hanging="425"/>
        <w:rPr>
          <w:rFonts w:asciiTheme="minorHAnsi" w:hAnsiTheme="minorHAnsi" w:cstheme="minorHAnsi"/>
        </w:rPr>
      </w:pPr>
      <w:r w:rsidRPr="00EF2A61">
        <w:rPr>
          <w:rFonts w:asciiTheme="minorHAnsi" w:hAnsiTheme="minorHAnsi" w:cstheme="minorHAnsi"/>
        </w:rPr>
        <w:t>a legnagyobb értékű fedezet helye szerint,</w:t>
      </w:r>
    </w:p>
    <w:p w14:paraId="57E246FD" w14:textId="52B786A2" w:rsidR="002C1E76" w:rsidRPr="00EF2A61" w:rsidRDefault="002C1E76" w:rsidP="002C1E76">
      <w:pPr>
        <w:pStyle w:val="Jegyzetszveg"/>
        <w:numPr>
          <w:ilvl w:val="1"/>
          <w:numId w:val="85"/>
        </w:numPr>
        <w:ind w:left="851" w:hanging="425"/>
        <w:rPr>
          <w:rFonts w:asciiTheme="minorHAnsi" w:hAnsiTheme="minorHAnsi" w:cstheme="minorHAnsi"/>
        </w:rPr>
      </w:pPr>
      <w:r w:rsidRPr="00EF2A61">
        <w:rPr>
          <w:rFonts w:asciiTheme="minorHAnsi" w:hAnsiTheme="minorHAnsi" w:cstheme="minorHAnsi"/>
        </w:rPr>
        <w:t xml:space="preserve">ha ez nem lehetséges, akkor a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 nem </w:t>
      </w:r>
      <w:proofErr w:type="spellStart"/>
      <w:r w:rsidRPr="00EF2A61">
        <w:rPr>
          <w:rFonts w:asciiTheme="minorHAnsi" w:hAnsiTheme="minorHAnsi" w:cstheme="minorHAnsi"/>
        </w:rPr>
        <w:t>prime</w:t>
      </w:r>
      <w:proofErr w:type="spellEnd"/>
      <w:r w:rsidRPr="00EF2A61">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EF2A61" w:rsidRDefault="002C1E76" w:rsidP="002C1E76">
      <w:pPr>
        <w:pStyle w:val="Listaszerbekezds"/>
        <w:numPr>
          <w:ilvl w:val="1"/>
          <w:numId w:val="85"/>
        </w:numPr>
        <w:ind w:left="851" w:hanging="425"/>
      </w:pPr>
      <w:r w:rsidRPr="00EF2A61">
        <w:rPr>
          <w:rFonts w:asciiTheme="minorHAnsi" w:hAnsiTheme="minorHAnsi" w:cstheme="minorHAnsi"/>
        </w:rPr>
        <w:t>ha ez sem lehetséges, akkor bármelyik fedezet ingatlan elhelyezkedése szerint kérjük az ingatlan elhelyezkedését kódolni, a többi</w:t>
      </w:r>
      <w:r w:rsidRPr="00EF2A61">
        <w:t xml:space="preserve"> </w:t>
      </w:r>
      <w:r w:rsidR="00EA7532" w:rsidRPr="00EF2A61">
        <w:t>– az ügylethez fedezetként kapcsolódó - ingatlan</w:t>
      </w:r>
      <w:r w:rsidRPr="00EF2A61">
        <w:t xml:space="preserve"> elhelyezkedése pedig</w:t>
      </w:r>
      <w:r w:rsidR="00EA7532" w:rsidRPr="00EF2A61">
        <w:t>,</w:t>
      </w:r>
      <w:r w:rsidRPr="00EF2A61">
        <w:t xml:space="preserve"> a fedezet táblából fog látszani.</w:t>
      </w:r>
    </w:p>
    <w:p w14:paraId="79BFB90E" w14:textId="77777777" w:rsidR="00CF052D" w:rsidRPr="00EF2A61"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EF2A61" w:rsidRDefault="00CF052D" w:rsidP="00736766">
      <w:pPr>
        <w:pStyle w:val="Cmsor2"/>
        <w:rPr>
          <w:rFonts w:asciiTheme="minorHAnsi" w:hAnsiTheme="minorHAnsi" w:cstheme="minorHAnsi"/>
          <w:sz w:val="20"/>
          <w:szCs w:val="20"/>
        </w:rPr>
      </w:pPr>
      <w:bookmarkStart w:id="648" w:name="_Toc31359938"/>
      <w:r w:rsidRPr="00EF2A61">
        <w:rPr>
          <w:rFonts w:asciiTheme="minorHAnsi" w:hAnsiTheme="minorHAnsi" w:cstheme="minorHAnsi"/>
          <w:sz w:val="20"/>
          <w:szCs w:val="20"/>
        </w:rPr>
        <w:t xml:space="preserve"> </w:t>
      </w:r>
      <w:bookmarkStart w:id="649" w:name="_Toc64967433"/>
      <w:bookmarkStart w:id="650" w:name="_Toc149902064"/>
      <w:bookmarkStart w:id="651" w:name="_Toc206686211"/>
      <w:bookmarkStart w:id="652" w:name="_Toc188019137"/>
      <w:r w:rsidRPr="00EF2A61">
        <w:rPr>
          <w:rFonts w:asciiTheme="minorHAnsi" w:hAnsiTheme="minorHAnsi" w:cstheme="minorHAnsi"/>
          <w:sz w:val="20"/>
          <w:szCs w:val="20"/>
        </w:rPr>
        <w:t xml:space="preserve">Az </w:t>
      </w:r>
      <w:proofErr w:type="spellStart"/>
      <w:r w:rsidRPr="00EF2A61">
        <w:rPr>
          <w:rFonts w:asciiTheme="minorHAnsi" w:hAnsiTheme="minorHAnsi" w:cstheme="minorHAnsi"/>
          <w:sz w:val="20"/>
          <w:szCs w:val="20"/>
        </w:rPr>
        <w:t>ESRB</w:t>
      </w:r>
      <w:proofErr w:type="spellEnd"/>
      <w:r w:rsidRPr="00EF2A61">
        <w:rPr>
          <w:rFonts w:asciiTheme="minorHAnsi" w:hAnsiTheme="minorHAnsi" w:cstheme="minorHAnsi"/>
          <w:sz w:val="20"/>
          <w:szCs w:val="20"/>
        </w:rPr>
        <w:t xml:space="preserve"> TÁBLA kitöltésével kapcsolatos részletes előírások</w:t>
      </w:r>
      <w:bookmarkEnd w:id="648"/>
      <w:bookmarkEnd w:id="649"/>
      <w:bookmarkEnd w:id="650"/>
      <w:bookmarkEnd w:id="651"/>
      <w:bookmarkEnd w:id="652"/>
    </w:p>
    <w:p w14:paraId="184D0D29" w14:textId="77777777" w:rsidR="00CF052D" w:rsidRPr="00EF2A61" w:rsidRDefault="00CF052D" w:rsidP="00CF052D">
      <w:pPr>
        <w:rPr>
          <w:rFonts w:asciiTheme="minorHAnsi" w:hAnsiTheme="minorHAnsi" w:cstheme="minorHAnsi"/>
        </w:rPr>
      </w:pPr>
    </w:p>
    <w:p w14:paraId="5EFE9CD5" w14:textId="77777777" w:rsidR="00CF052D" w:rsidRPr="00EF2A61" w:rsidRDefault="00CF052D" w:rsidP="00702533">
      <w:pPr>
        <w:spacing w:after="0"/>
        <w:rPr>
          <w:rFonts w:asciiTheme="minorHAnsi" w:hAnsiTheme="minorHAnsi" w:cstheme="minorHAnsi"/>
        </w:rPr>
      </w:pPr>
      <w:r w:rsidRPr="00EF2A61">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EF2A61" w:rsidRDefault="00CF052D" w:rsidP="00702533">
      <w:pPr>
        <w:spacing w:after="0"/>
        <w:rPr>
          <w:rFonts w:asciiTheme="minorHAnsi" w:hAnsiTheme="minorHAnsi" w:cstheme="minorHAnsi"/>
        </w:rPr>
      </w:pPr>
      <w:r w:rsidRPr="00EF2A61">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EF2A61" w:rsidRDefault="00CF052D" w:rsidP="00702533">
      <w:pPr>
        <w:rPr>
          <w:rFonts w:asciiTheme="minorHAnsi" w:hAnsiTheme="minorHAnsi" w:cstheme="minorHAnsi"/>
        </w:rPr>
      </w:pPr>
      <w:r w:rsidRPr="00EF2A61">
        <w:rPr>
          <w:rFonts w:asciiTheme="minorHAnsi" w:hAnsiTheme="minorHAnsi" w:cstheme="minorHAnsi"/>
        </w:rPr>
        <w:t xml:space="preserve">Az állományokra vonatkozó adatokat a megszűnés hónapjában is kérjük jelenteni az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táblában.</w:t>
      </w:r>
    </w:p>
    <w:bookmarkEnd w:id="646"/>
    <w:p w14:paraId="50A1397A" w14:textId="77777777" w:rsidR="00CF052D" w:rsidRPr="00EF2A61" w:rsidRDefault="00CF052D" w:rsidP="00CF052D">
      <w:pPr>
        <w:rPr>
          <w:rFonts w:asciiTheme="minorHAnsi" w:hAnsiTheme="minorHAnsi" w:cstheme="minorHAnsi"/>
        </w:rPr>
      </w:pPr>
    </w:p>
    <w:p w14:paraId="5426EDB6" w14:textId="77777777" w:rsidR="00CF052D" w:rsidRPr="00EF2A61" w:rsidRDefault="00CF052D" w:rsidP="00CF052D">
      <w:pPr>
        <w:pStyle w:val="Cmsor3"/>
        <w:ind w:left="595" w:hanging="595"/>
        <w:rPr>
          <w:rFonts w:asciiTheme="minorHAnsi" w:hAnsiTheme="minorHAnsi" w:cstheme="minorHAnsi"/>
          <w:b/>
          <w:szCs w:val="20"/>
        </w:rPr>
      </w:pPr>
      <w:bookmarkStart w:id="653" w:name="_Toc64967434"/>
      <w:bookmarkStart w:id="654" w:name="_Toc149902065"/>
      <w:bookmarkStart w:id="655" w:name="_Toc206686212"/>
      <w:bookmarkStart w:id="656" w:name="_Toc188019138"/>
      <w:proofErr w:type="spellStart"/>
      <w:r w:rsidRPr="00EF2A61">
        <w:rPr>
          <w:rFonts w:asciiTheme="minorHAnsi" w:hAnsiTheme="minorHAnsi" w:cstheme="minorHAnsi"/>
          <w:b/>
          <w:szCs w:val="20"/>
        </w:rPr>
        <w:t>LTV</w:t>
      </w:r>
      <w:proofErr w:type="spellEnd"/>
      <w:r w:rsidRPr="00EF2A61">
        <w:rPr>
          <w:rFonts w:asciiTheme="minorHAnsi" w:hAnsiTheme="minorHAnsi" w:cstheme="minorHAnsi"/>
          <w:b/>
          <w:szCs w:val="20"/>
        </w:rPr>
        <w:t xml:space="preserve"> kalkuláció</w:t>
      </w:r>
      <w:bookmarkEnd w:id="653"/>
      <w:bookmarkEnd w:id="654"/>
      <w:bookmarkEnd w:id="655"/>
      <w:bookmarkEnd w:id="656"/>
    </w:p>
    <w:p w14:paraId="747A4AA3" w14:textId="77777777" w:rsidR="00CF052D" w:rsidRPr="00EF2A61" w:rsidRDefault="00CF052D" w:rsidP="00CF052D">
      <w:pPr>
        <w:rPr>
          <w:rFonts w:asciiTheme="minorHAnsi" w:hAnsiTheme="minorHAnsi" w:cstheme="minorHAnsi"/>
          <w:b/>
        </w:rPr>
      </w:pPr>
    </w:p>
    <w:p w14:paraId="128E4228" w14:textId="77777777" w:rsidR="00CF052D" w:rsidRPr="00EF2A61" w:rsidRDefault="00CF052D" w:rsidP="0099738F">
      <w:pPr>
        <w:rPr>
          <w:rFonts w:asciiTheme="minorHAnsi" w:hAnsiTheme="minorHAnsi" w:cstheme="minorHAnsi"/>
        </w:rPr>
      </w:pPr>
      <w:r w:rsidRPr="00EF2A61">
        <w:rPr>
          <w:rFonts w:asciiTheme="minorHAnsi" w:hAnsiTheme="minorHAnsi" w:cstheme="minorHAnsi"/>
        </w:rPr>
        <w:t xml:space="preserve">Az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ajánlás kétféle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 adat jelentését várja el. Az </w:t>
      </w:r>
      <w:proofErr w:type="spellStart"/>
      <w:r w:rsidRPr="00EF2A61">
        <w:rPr>
          <w:rFonts w:asciiTheme="minorHAnsi" w:hAnsiTheme="minorHAnsi" w:cstheme="minorHAnsi"/>
        </w:rPr>
        <w:t>LTV</w:t>
      </w:r>
      <w:proofErr w:type="spellEnd"/>
      <w:r w:rsidRPr="00EF2A61">
        <w:rPr>
          <w:rFonts w:asciiTheme="minorHAnsi" w:hAnsiTheme="minorHAnsi" w:cstheme="minorHAnsi"/>
        </w:rPr>
        <w:t xml:space="preserve">-O </w:t>
      </w:r>
      <w:r w:rsidRPr="00EF2A61">
        <w:rPr>
          <w:rFonts w:asciiTheme="minorHAnsi" w:hAnsiTheme="minorHAnsi" w:cstheme="minorHAnsi"/>
          <w:b/>
        </w:rPr>
        <w:t>eredeti</w:t>
      </w:r>
      <w:r w:rsidRPr="00EF2A61">
        <w:rPr>
          <w:rFonts w:asciiTheme="minorHAnsi" w:hAnsiTheme="minorHAnsi" w:cstheme="minorHAnsi"/>
        </w:rPr>
        <w:t xml:space="preserve"> hitel-érték arányt az </w:t>
      </w:r>
      <w:proofErr w:type="spellStart"/>
      <w:r w:rsidRPr="00EF2A61">
        <w:rPr>
          <w:rFonts w:asciiTheme="minorHAnsi" w:hAnsiTheme="minorHAnsi" w:cstheme="minorHAnsi"/>
        </w:rPr>
        <w:t>INSTR.HBIR_LTV_SZAZLK</w:t>
      </w:r>
      <w:proofErr w:type="spellEnd"/>
      <w:r w:rsidRPr="00EF2A61">
        <w:rPr>
          <w:rFonts w:asciiTheme="minorHAnsi" w:hAnsiTheme="minorHAnsi" w:cstheme="minorHAnsi"/>
        </w:rPr>
        <w:t xml:space="preserve"> mezőben kérjük jelenteni minden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releváns ügylet tekintetében.</w:t>
      </w:r>
    </w:p>
    <w:p w14:paraId="768CC495" w14:textId="1BCA2059" w:rsidR="00CF052D" w:rsidRPr="00EF2A61" w:rsidRDefault="00CF052D" w:rsidP="0099738F">
      <w:pPr>
        <w:spacing w:after="0"/>
        <w:rPr>
          <w:rFonts w:asciiTheme="minorHAnsi" w:eastAsia="Times New Roman" w:hAnsiTheme="minorHAnsi" w:cstheme="minorHAnsi"/>
          <w:i/>
        </w:rPr>
      </w:pPr>
      <w:r w:rsidRPr="00EF2A61">
        <w:rPr>
          <w:rFonts w:asciiTheme="minorHAnsi" w:eastAsia="Times New Roman" w:hAnsiTheme="minorHAnsi" w:cstheme="minorHAnsi"/>
        </w:rPr>
        <w:t xml:space="preserve">Az </w:t>
      </w:r>
      <w:r w:rsidRPr="00EF2A61">
        <w:rPr>
          <w:rFonts w:asciiTheme="minorHAnsi" w:eastAsia="Times New Roman" w:hAnsiTheme="minorHAnsi" w:cstheme="minorHAnsi"/>
          <w:b/>
        </w:rPr>
        <w:t>aktuális</w:t>
      </w:r>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LTV</w:t>
      </w:r>
      <w:proofErr w:type="spellEnd"/>
      <w:r w:rsidRPr="00EF2A61">
        <w:rPr>
          <w:rFonts w:asciiTheme="minorHAnsi" w:eastAsia="Times New Roman" w:hAnsiTheme="minorHAnsi" w:cstheme="minorHAnsi"/>
        </w:rPr>
        <w:t xml:space="preserve"> adat tekintetében az </w:t>
      </w:r>
      <w:proofErr w:type="spellStart"/>
      <w:r w:rsidRPr="00EF2A61">
        <w:rPr>
          <w:rFonts w:asciiTheme="minorHAnsi" w:eastAsia="Times New Roman" w:hAnsiTheme="minorHAnsi" w:cstheme="minorHAnsi"/>
        </w:rPr>
        <w:t>ESRB</w:t>
      </w:r>
      <w:proofErr w:type="spellEnd"/>
      <w:r w:rsidRPr="00EF2A61">
        <w:rPr>
          <w:rFonts w:asciiTheme="minorHAnsi" w:eastAsia="Times New Roman" w:hAnsiTheme="minorHAnsi" w:cstheme="minorHAnsi"/>
        </w:rPr>
        <w:t xml:space="preserve"> tábla </w:t>
      </w:r>
      <w:proofErr w:type="spellStart"/>
      <w:r w:rsidRPr="00EF2A61">
        <w:rPr>
          <w:rFonts w:asciiTheme="minorHAnsi" w:eastAsia="Times New Roman" w:hAnsiTheme="minorHAnsi" w:cstheme="minorHAnsi"/>
        </w:rPr>
        <w:t>ESRB.CRE_LTVC_SZAZLK</w:t>
      </w:r>
      <w:proofErr w:type="spellEnd"/>
      <w:r w:rsidRPr="00EF2A61">
        <w:rPr>
          <w:rFonts w:asciiTheme="minorHAnsi" w:eastAsia="Times New Roman" w:hAnsiTheme="minorHAnsi" w:cstheme="minorHAnsi"/>
        </w:rPr>
        <w:t xml:space="preserve"> mezőjében ügyletszintű </w:t>
      </w:r>
      <w:proofErr w:type="spellStart"/>
      <w:r w:rsidRPr="00EF2A61">
        <w:rPr>
          <w:rFonts w:asciiTheme="minorHAnsi" w:eastAsia="Times New Roman" w:hAnsiTheme="minorHAnsi" w:cstheme="minorHAnsi"/>
        </w:rPr>
        <w:t>LTV</w:t>
      </w:r>
      <w:proofErr w:type="spellEnd"/>
      <w:r w:rsidRPr="00EF2A61">
        <w:rPr>
          <w:rFonts w:asciiTheme="minorHAnsi" w:eastAsia="Times New Roman" w:hAnsiTheme="minorHAnsi" w:cstheme="minorHAnsi"/>
        </w:rPr>
        <w:t xml:space="preserve">-t kérünk jelenteni a módosított </w:t>
      </w:r>
      <w:proofErr w:type="spellStart"/>
      <w:r w:rsidRPr="00EF2A61">
        <w:rPr>
          <w:rFonts w:asciiTheme="minorHAnsi" w:eastAsia="Times New Roman" w:hAnsiTheme="minorHAnsi" w:cstheme="minorHAnsi"/>
        </w:rPr>
        <w:t>ESRB</w:t>
      </w:r>
      <w:proofErr w:type="spellEnd"/>
      <w:r w:rsidRPr="00EF2A61">
        <w:rPr>
          <w:rFonts w:asciiTheme="minorHAnsi" w:eastAsia="Times New Roman" w:hAnsiTheme="minorHAnsi" w:cstheme="minorHAnsi"/>
        </w:rPr>
        <w:t xml:space="preserve"> ajánlás I. melléklet 1.4. pontja szerinti megközelítés szerint. Az aktuális </w:t>
      </w:r>
      <w:proofErr w:type="spellStart"/>
      <w:r w:rsidRPr="00EF2A61">
        <w:rPr>
          <w:rFonts w:asciiTheme="minorHAnsi" w:eastAsia="Times New Roman" w:hAnsiTheme="minorHAnsi" w:cstheme="minorHAnsi"/>
        </w:rPr>
        <w:t>LTV</w:t>
      </w:r>
      <w:proofErr w:type="spellEnd"/>
      <w:r w:rsidRPr="00EF2A61">
        <w:rPr>
          <w:rFonts w:asciiTheme="minorHAnsi" w:eastAsia="Times New Roman" w:hAnsiTheme="minorHAnsi" w:cstheme="minorHAnsi"/>
        </w:rPr>
        <w:t xml:space="preserve"> kalkulációja során a hitelbírálatkori </w:t>
      </w:r>
      <w:proofErr w:type="spellStart"/>
      <w:r w:rsidRPr="00EF2A61">
        <w:rPr>
          <w:rFonts w:asciiTheme="minorHAnsi" w:eastAsia="Times New Roman" w:hAnsiTheme="minorHAnsi" w:cstheme="minorHAnsi"/>
        </w:rPr>
        <w:t>LTV</w:t>
      </w:r>
      <w:proofErr w:type="spellEnd"/>
      <w:r w:rsidRPr="00EF2A61">
        <w:rPr>
          <w:rFonts w:asciiTheme="minorHAnsi" w:eastAsia="Times New Roman" w:hAnsiTheme="minorHAnsi" w:cstheme="minorHAnsi"/>
        </w:rPr>
        <w:t xml:space="preserve">-vel azonos alapelvek szerint kell eljárni jelen módszertani előírás </w:t>
      </w:r>
      <w:r w:rsidR="00462408" w:rsidRPr="00EF2A61">
        <w:rPr>
          <w:rFonts w:eastAsia="Times New Roman"/>
        </w:rPr>
        <w:fldChar w:fldCharType="begin"/>
      </w:r>
      <w:r w:rsidR="00462408" w:rsidRPr="00EF2A61">
        <w:rPr>
          <w:rFonts w:eastAsia="Times New Roman"/>
        </w:rPr>
        <w:instrText xml:space="preserve"> REF _Ref64967535 \r \h </w:instrText>
      </w:r>
      <w:r w:rsidR="00C06692" w:rsidRPr="00EF2A61">
        <w:rPr>
          <w:rFonts w:eastAsia="Times New Roman"/>
        </w:rPr>
        <w:instrText xml:space="preserve"> \* MERGEFORMAT </w:instrText>
      </w:r>
      <w:r w:rsidR="00462408" w:rsidRPr="00EF2A61">
        <w:rPr>
          <w:rFonts w:eastAsia="Times New Roman"/>
        </w:rPr>
      </w:r>
      <w:r w:rsidR="00462408" w:rsidRPr="00EF2A61">
        <w:rPr>
          <w:rFonts w:eastAsia="Times New Roman"/>
        </w:rPr>
        <w:fldChar w:fldCharType="separate"/>
      </w:r>
      <w:r w:rsidR="00462408" w:rsidRPr="00EF2A61">
        <w:rPr>
          <w:rFonts w:eastAsia="Times New Roman"/>
        </w:rPr>
        <w:t>1.5.3</w:t>
      </w:r>
      <w:r w:rsidR="00462408" w:rsidRPr="00EF2A61">
        <w:rPr>
          <w:rFonts w:eastAsia="Times New Roman"/>
        </w:rPr>
        <w:fldChar w:fldCharType="end"/>
      </w:r>
      <w:r w:rsidR="00462408" w:rsidRPr="00EF2A61">
        <w:rPr>
          <w:rFonts w:eastAsia="Times New Roman"/>
        </w:rPr>
        <w:t xml:space="preserve"> </w:t>
      </w:r>
      <w:r w:rsidR="00462408" w:rsidRPr="00EF2A61">
        <w:rPr>
          <w:rFonts w:eastAsia="Times New Roman"/>
        </w:rPr>
        <w:fldChar w:fldCharType="begin"/>
      </w:r>
      <w:r w:rsidR="00462408" w:rsidRPr="00EF2A61">
        <w:rPr>
          <w:rFonts w:eastAsia="Times New Roman"/>
        </w:rPr>
        <w:instrText xml:space="preserve"> REF _Ref64967538 \r \h </w:instrText>
      </w:r>
      <w:r w:rsidR="00C06692" w:rsidRPr="00EF2A61">
        <w:rPr>
          <w:rFonts w:eastAsia="Times New Roman"/>
        </w:rPr>
        <w:instrText xml:space="preserve"> \* MERGEFORMAT </w:instrText>
      </w:r>
      <w:r w:rsidR="00462408" w:rsidRPr="00EF2A61">
        <w:rPr>
          <w:rFonts w:eastAsia="Times New Roman"/>
        </w:rPr>
      </w:r>
      <w:r w:rsidR="00462408" w:rsidRPr="00EF2A61">
        <w:rPr>
          <w:rFonts w:eastAsia="Times New Roman"/>
        </w:rPr>
        <w:fldChar w:fldCharType="separate"/>
      </w:r>
      <w:r w:rsidR="00462408" w:rsidRPr="00EF2A61">
        <w:rPr>
          <w:rFonts w:eastAsia="Times New Roman"/>
        </w:rPr>
        <w:t>e)</w:t>
      </w:r>
      <w:r w:rsidR="00462408" w:rsidRPr="00EF2A61">
        <w:rPr>
          <w:rFonts w:eastAsia="Times New Roman"/>
        </w:rPr>
        <w:fldChar w:fldCharType="end"/>
      </w:r>
      <w:r w:rsidR="00462408" w:rsidRPr="00EF2A61">
        <w:rPr>
          <w:rFonts w:eastAsia="Times New Roman"/>
        </w:rPr>
        <w:t xml:space="preserve"> </w:t>
      </w:r>
      <w:r w:rsidRPr="00EF2A61">
        <w:rPr>
          <w:rFonts w:eastAsia="Times New Roman"/>
        </w:rPr>
        <w:t>pontjában megadottaknak megfelelően.</w:t>
      </w:r>
      <w:r w:rsidR="0045158B" w:rsidRPr="00EF2A61">
        <w:rPr>
          <w:rFonts w:eastAsia="Times New Roman"/>
        </w:rPr>
        <w:t xml:space="preserve"> Az </w:t>
      </w:r>
      <w:proofErr w:type="spellStart"/>
      <w:r w:rsidR="0045158B" w:rsidRPr="00EF2A61">
        <w:rPr>
          <w:rFonts w:eastAsia="Times New Roman"/>
        </w:rPr>
        <w:t>LTV</w:t>
      </w:r>
      <w:proofErr w:type="spellEnd"/>
      <w:r w:rsidR="0045158B" w:rsidRPr="00EF2A61">
        <w:rPr>
          <w:rFonts w:eastAsia="Times New Roman"/>
        </w:rPr>
        <w:t xml:space="preserve"> mutató meghatározásakor a fedezet ingatlan(ok) értékét kérjük figyelembe venni a mutató kalkulációjakor.</w:t>
      </w:r>
    </w:p>
    <w:p w14:paraId="115E6FFC" w14:textId="77777777" w:rsidR="00CF052D" w:rsidRPr="00EF2A61" w:rsidRDefault="00CF052D" w:rsidP="00CF052D">
      <w:pPr>
        <w:rPr>
          <w:rFonts w:asciiTheme="minorHAnsi" w:hAnsiTheme="minorHAnsi" w:cstheme="minorHAnsi"/>
          <w:b/>
        </w:rPr>
      </w:pPr>
    </w:p>
    <w:p w14:paraId="6EFAC0BB" w14:textId="77777777" w:rsidR="00CF052D" w:rsidRPr="00EF2A61" w:rsidRDefault="00CF052D" w:rsidP="00CF052D">
      <w:pPr>
        <w:pStyle w:val="Cmsor3"/>
        <w:ind w:left="595" w:hanging="595"/>
        <w:rPr>
          <w:rFonts w:asciiTheme="minorHAnsi" w:hAnsiTheme="minorHAnsi" w:cstheme="minorHAnsi"/>
          <w:b/>
          <w:szCs w:val="20"/>
        </w:rPr>
      </w:pPr>
      <w:bookmarkStart w:id="657" w:name="_Toc64967435"/>
      <w:bookmarkStart w:id="658" w:name="_Toc149902066"/>
      <w:bookmarkStart w:id="659" w:name="_Toc206686213"/>
      <w:bookmarkStart w:id="660" w:name="_Toc188019139"/>
      <w:proofErr w:type="spellStart"/>
      <w:r w:rsidRPr="00EF2A61">
        <w:rPr>
          <w:rFonts w:asciiTheme="minorHAnsi" w:hAnsiTheme="minorHAnsi" w:cstheme="minorHAnsi"/>
          <w:b/>
          <w:szCs w:val="20"/>
        </w:rPr>
        <w:t>DSCR</w:t>
      </w:r>
      <w:proofErr w:type="spellEnd"/>
      <w:r w:rsidRPr="00EF2A61">
        <w:rPr>
          <w:rFonts w:asciiTheme="minorHAnsi" w:hAnsiTheme="minorHAnsi" w:cstheme="minorHAnsi"/>
          <w:b/>
          <w:szCs w:val="20"/>
        </w:rPr>
        <w:t xml:space="preserve"> kalkuláció</w:t>
      </w:r>
      <w:bookmarkEnd w:id="657"/>
      <w:bookmarkEnd w:id="658"/>
      <w:bookmarkEnd w:id="659"/>
      <w:bookmarkEnd w:id="660"/>
    </w:p>
    <w:p w14:paraId="24C0A9E4" w14:textId="77777777" w:rsidR="00CF052D" w:rsidRPr="00EF2A61" w:rsidRDefault="00CF052D" w:rsidP="00CF052D">
      <w:pPr>
        <w:spacing w:after="0"/>
        <w:rPr>
          <w:rFonts w:asciiTheme="minorHAnsi" w:hAnsiTheme="minorHAnsi" w:cstheme="minorHAnsi"/>
          <w:b/>
        </w:rPr>
      </w:pPr>
    </w:p>
    <w:p w14:paraId="0E424F4C" w14:textId="4EA208F1"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Az adósságszolgálat-fedezeti mutató </w:t>
      </w:r>
      <w:r w:rsidRPr="00EF2A61">
        <w:rPr>
          <w:rFonts w:asciiTheme="minorHAnsi" w:eastAsia="Times New Roman" w:hAnsiTheme="minorHAnsi" w:cstheme="minorHAnsi"/>
          <w:b/>
        </w:rPr>
        <w:t>eredeti</w:t>
      </w:r>
      <w:r w:rsidRPr="00EF2A61">
        <w:rPr>
          <w:rFonts w:asciiTheme="minorHAnsi" w:eastAsia="Times New Roman" w:hAnsiTheme="minorHAnsi" w:cstheme="minorHAnsi"/>
        </w:rPr>
        <w:t xml:space="preserve"> értéke (</w:t>
      </w:r>
      <w:proofErr w:type="spellStart"/>
      <w:r w:rsidRPr="00EF2A61">
        <w:rPr>
          <w:rFonts w:asciiTheme="minorHAnsi" w:eastAsia="Times New Roman" w:hAnsiTheme="minorHAnsi" w:cstheme="minorHAnsi"/>
        </w:rPr>
        <w:t>DSCR</w:t>
      </w:r>
      <w:proofErr w:type="spellEnd"/>
      <w:r w:rsidRPr="00EF2A61">
        <w:rPr>
          <w:rFonts w:asciiTheme="minorHAnsi" w:eastAsia="Times New Roman" w:hAnsiTheme="minorHAnsi" w:cstheme="minorHAnsi"/>
        </w:rPr>
        <w:t>-O) megmutatja, hogy az</w:t>
      </w:r>
      <w:r w:rsidRPr="00EF2A61">
        <w:rPr>
          <w:rFonts w:asciiTheme="minorHAnsi" w:hAnsiTheme="minorHAnsi" w:cstheme="minorHAnsi"/>
        </w:rPr>
        <w:t xml:space="preserve"> adós </w:t>
      </w:r>
      <w:r w:rsidRPr="00EF2A61">
        <w:rPr>
          <w:rFonts w:asciiTheme="minorHAnsi" w:eastAsia="Times New Roman" w:hAnsiTheme="minorHAnsi" w:cstheme="minorHAnsi"/>
        </w:rPr>
        <w:t xml:space="preserve">minden ismert, bármely hitelező által nyújtott, az ingatlan(ok) által fedezett (összes) kitettség adósságszolgálatát </w:t>
      </w:r>
      <w:r w:rsidRPr="00EF2A61">
        <w:rPr>
          <w:rFonts w:asciiTheme="minorHAnsi" w:hAnsiTheme="minorHAnsi" w:cstheme="minorHAnsi"/>
        </w:rPr>
        <w:t>hány százalékban fedezi hitelnyújtáskori nettó éves bevétel</w:t>
      </w:r>
      <w:r w:rsidRPr="00EF2A61">
        <w:rPr>
          <w:rFonts w:asciiTheme="minorHAnsi" w:eastAsia="Times New Roman" w:hAnsiTheme="minorHAnsi" w:cstheme="minorHAnsi"/>
        </w:rPr>
        <w:t xml:space="preserve">. A </w:t>
      </w:r>
      <w:proofErr w:type="spellStart"/>
      <w:r w:rsidRPr="00EF2A61">
        <w:rPr>
          <w:rFonts w:asciiTheme="minorHAnsi" w:eastAsia="Times New Roman" w:hAnsiTheme="minorHAnsi" w:cstheme="minorHAnsi"/>
        </w:rPr>
        <w:t>DSCR</w:t>
      </w:r>
      <w:proofErr w:type="spellEnd"/>
      <w:r w:rsidRPr="00EF2A61">
        <w:rPr>
          <w:rFonts w:asciiTheme="minorHAnsi" w:eastAsia="Times New Roman" w:hAnsiTheme="minorHAnsi" w:cstheme="minorHAnsi"/>
        </w:rPr>
        <w:t xml:space="preserve">-O értékét az </w:t>
      </w:r>
      <w:proofErr w:type="spellStart"/>
      <w:r w:rsidRPr="00EF2A61">
        <w:rPr>
          <w:rFonts w:asciiTheme="minorHAnsi" w:eastAsia="Times New Roman" w:hAnsiTheme="minorHAnsi" w:cstheme="minorHAnsi"/>
        </w:rPr>
        <w:t>INSTK</w:t>
      </w:r>
      <w:proofErr w:type="spellEnd"/>
      <w:r w:rsidRPr="00EF2A61">
        <w:rPr>
          <w:rFonts w:asciiTheme="minorHAnsi" w:eastAsia="Times New Roman" w:hAnsiTheme="minorHAnsi" w:cstheme="minorHAnsi"/>
        </w:rPr>
        <w:t>/</w:t>
      </w:r>
      <w:proofErr w:type="spellStart"/>
      <w:r w:rsidRPr="00EF2A61">
        <w:rPr>
          <w:rFonts w:asciiTheme="minorHAnsi" w:eastAsia="Times New Roman" w:hAnsiTheme="minorHAnsi" w:cstheme="minorHAnsi"/>
        </w:rPr>
        <w:t>INSTR.DSCR_SZAZLK</w:t>
      </w:r>
      <w:proofErr w:type="spellEnd"/>
      <w:r w:rsidRPr="00EF2A61">
        <w:rPr>
          <w:rFonts w:asciiTheme="minorHAnsi" w:eastAsia="Times New Roman" w:hAnsiTheme="minorHAnsi" w:cstheme="minorHAnsi"/>
        </w:rPr>
        <w:t xml:space="preserve"> mezőkben kérjük jelenteni a 2021. július 1. napján vagy azt követően megkötött ’</w:t>
      </w:r>
      <w:proofErr w:type="spellStart"/>
      <w:r w:rsidRPr="00EF2A61">
        <w:rPr>
          <w:rFonts w:asciiTheme="minorHAnsi" w:eastAsia="Times New Roman" w:hAnsiTheme="minorHAnsi" w:cstheme="minorHAnsi"/>
        </w:rPr>
        <w:t>ING_HIT</w:t>
      </w:r>
      <w:proofErr w:type="spellEnd"/>
      <w:r w:rsidRPr="00EF2A61">
        <w:rPr>
          <w:rFonts w:asciiTheme="minorHAnsi" w:eastAsia="Times New Roman" w:hAnsiTheme="minorHAnsi" w:cstheme="minorHAnsi"/>
        </w:rPr>
        <w:t>’, vagy ’</w:t>
      </w:r>
      <w:proofErr w:type="spellStart"/>
      <w:r w:rsidRPr="00EF2A61">
        <w:rPr>
          <w:rFonts w:asciiTheme="minorHAnsi" w:eastAsia="Times New Roman" w:hAnsiTheme="minorHAnsi" w:cstheme="minorHAnsi"/>
        </w:rPr>
        <w:t>ING_LIZ</w:t>
      </w:r>
      <w:proofErr w:type="spellEnd"/>
      <w:r w:rsidRPr="00EF2A61">
        <w:rPr>
          <w:rFonts w:asciiTheme="minorHAnsi" w:eastAsia="Times New Roman" w:hAnsiTheme="minorHAnsi" w:cstheme="minorHAnsi"/>
        </w:rPr>
        <w:t xml:space="preserve">’ típusú instrumentumok </w:t>
      </w:r>
      <w:r w:rsidR="00D93C51" w:rsidRPr="00EF2A61">
        <w:t xml:space="preserve">és a 2019. december 1. napján vagy azt követően megkötött projekthitelek </w:t>
      </w:r>
      <w:r w:rsidR="00D93C51" w:rsidRPr="00EF2A61">
        <w:rPr>
          <w:rFonts w:asciiTheme="minorHAnsi" w:eastAsia="Times New Roman" w:hAnsiTheme="minorHAnsi" w:cstheme="minorHAnsi"/>
        </w:rPr>
        <w:t>esetében</w:t>
      </w:r>
      <w:r w:rsidRPr="00EF2A61">
        <w:rPr>
          <w:rFonts w:asciiTheme="minorHAnsi" w:eastAsia="Times New Roman" w:hAnsiTheme="minorHAnsi" w:cstheme="minorHAnsi"/>
        </w:rPr>
        <w:t>.</w:t>
      </w:r>
    </w:p>
    <w:p w14:paraId="20E8C451" w14:textId="77777777" w:rsidR="00CF052D" w:rsidRPr="00EF2A61" w:rsidRDefault="00CF052D" w:rsidP="0099738F">
      <w:pPr>
        <w:spacing w:after="0"/>
        <w:rPr>
          <w:rFonts w:asciiTheme="minorHAnsi" w:eastAsia="Times New Roman" w:hAnsiTheme="minorHAnsi" w:cstheme="minorHAnsi"/>
        </w:rPr>
      </w:pPr>
    </w:p>
    <w:p w14:paraId="1CC029A0"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 mutató </w:t>
      </w:r>
      <w:r w:rsidRPr="00EF2A61">
        <w:rPr>
          <w:rFonts w:asciiTheme="minorHAnsi" w:eastAsia="Times New Roman" w:hAnsiTheme="minorHAnsi" w:cstheme="minorHAnsi"/>
          <w:b/>
        </w:rPr>
        <w:t>aktuális</w:t>
      </w:r>
      <w:r w:rsidRPr="00EF2A61">
        <w:rPr>
          <w:rFonts w:asciiTheme="minorHAnsi" w:eastAsia="Times New Roman" w:hAnsiTheme="minorHAnsi" w:cstheme="minorHAnsi"/>
        </w:rPr>
        <w:t xml:space="preserve"> értékének számításakor (</w:t>
      </w:r>
      <w:proofErr w:type="spellStart"/>
      <w:r w:rsidRPr="00EF2A61">
        <w:rPr>
          <w:rFonts w:asciiTheme="minorHAnsi" w:eastAsia="Times New Roman" w:hAnsiTheme="minorHAnsi" w:cstheme="minorHAnsi"/>
        </w:rPr>
        <w:t>DSCR</w:t>
      </w:r>
      <w:proofErr w:type="spellEnd"/>
      <w:r w:rsidRPr="00EF2A61">
        <w:rPr>
          <w:rFonts w:asciiTheme="minorHAnsi" w:eastAsia="Times New Roman" w:hAnsiTheme="minorHAnsi" w:cstheme="minorHAnsi"/>
        </w:rPr>
        <w:t xml:space="preserve">-C = </w:t>
      </w:r>
      <w:proofErr w:type="spellStart"/>
      <w:r w:rsidRPr="00EF2A61">
        <w:rPr>
          <w:rFonts w:asciiTheme="minorHAnsi" w:eastAsia="Times New Roman" w:hAnsiTheme="minorHAnsi" w:cstheme="minorHAnsi"/>
        </w:rPr>
        <w:t>ESRB.CRE_DSCRC_SZAZLK</w:t>
      </w:r>
      <w:proofErr w:type="spellEnd"/>
      <w:r w:rsidRPr="00EF2A61">
        <w:rPr>
          <w:rFonts w:asciiTheme="minorHAnsi" w:eastAsia="Times New Roman" w:hAnsiTheme="minorHAnsi" w:cstheme="minorHAnsi"/>
        </w:rPr>
        <w:t>) a hitel(</w:t>
      </w:r>
      <w:proofErr w:type="spellStart"/>
      <w:r w:rsidRPr="00EF2A61">
        <w:rPr>
          <w:rFonts w:asciiTheme="minorHAnsi" w:eastAsia="Times New Roman" w:hAnsiTheme="minorHAnsi" w:cstheme="minorHAnsi"/>
        </w:rPr>
        <w:t>ek</w:t>
      </w:r>
      <w:proofErr w:type="spellEnd"/>
      <w:r w:rsidRPr="00EF2A61">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EF2A61">
        <w:rPr>
          <w:rFonts w:asciiTheme="minorHAnsi" w:eastAsia="Times New Roman" w:hAnsiTheme="minorHAnsi" w:cstheme="minorHAnsi"/>
        </w:rPr>
        <w:t>DSCR</w:t>
      </w:r>
      <w:proofErr w:type="spellEnd"/>
      <w:r w:rsidRPr="00EF2A61">
        <w:rPr>
          <w:rFonts w:asciiTheme="minorHAnsi" w:eastAsia="Times New Roman" w:hAnsiTheme="minorHAnsi" w:cstheme="minorHAnsi"/>
        </w:rPr>
        <w:t>-t kérünk jelenteni.</w:t>
      </w:r>
    </w:p>
    <w:p w14:paraId="13099C92" w14:textId="77777777" w:rsidR="00CF052D" w:rsidRPr="00EF2A61" w:rsidRDefault="00CF052D" w:rsidP="0099738F">
      <w:pPr>
        <w:spacing w:after="0"/>
        <w:rPr>
          <w:rFonts w:asciiTheme="minorHAnsi" w:eastAsia="Times New Roman" w:hAnsiTheme="minorHAnsi" w:cstheme="minorHAnsi"/>
        </w:rPr>
      </w:pPr>
    </w:p>
    <w:p w14:paraId="72C83E6A"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EF2A61">
        <w:rPr>
          <w:rFonts w:asciiTheme="minorHAnsi" w:eastAsia="Times New Roman" w:hAnsiTheme="minorHAnsi" w:cstheme="minorHAnsi"/>
        </w:rPr>
        <w:t>DSCR</w:t>
      </w:r>
      <w:proofErr w:type="spellEnd"/>
      <w:r w:rsidRPr="00EF2A61">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EF2A61" w:rsidRDefault="00CF052D" w:rsidP="0099738F">
      <w:pPr>
        <w:spacing w:after="0"/>
        <w:rPr>
          <w:rFonts w:asciiTheme="minorHAnsi" w:eastAsia="Times New Roman" w:hAnsiTheme="minorHAnsi" w:cstheme="minorHAnsi"/>
        </w:rPr>
      </w:pPr>
    </w:p>
    <w:p w14:paraId="737913B9" w14:textId="5E2458EC" w:rsidR="00CF052D" w:rsidRPr="00EF2A61" w:rsidRDefault="005841B4" w:rsidP="005841B4">
      <w:pPr>
        <w:tabs>
          <w:tab w:val="center" w:pos="5116"/>
          <w:tab w:val="left" w:pos="8602"/>
        </w:tabs>
        <w:spacing w:after="0"/>
        <w:ind w:firstLine="709"/>
        <w:jc w:val="left"/>
        <w:rPr>
          <w:rFonts w:asciiTheme="minorHAnsi" w:eastAsia="Times New Roman" w:hAnsiTheme="minorHAnsi" w:cstheme="minorHAnsi"/>
          <w:b/>
        </w:rPr>
      </w:pPr>
      <w:r w:rsidRPr="00EF2A61">
        <w:rPr>
          <w:rFonts w:asciiTheme="minorHAnsi" w:eastAsia="Times New Roman" w:hAnsiTheme="minorHAnsi" w:cstheme="minorHAnsi"/>
          <w:b/>
        </w:rPr>
        <w:tab/>
      </w:r>
      <w:r w:rsidR="00CF052D" w:rsidRPr="00EF2A61">
        <w:rPr>
          <w:rFonts w:asciiTheme="minorHAnsi" w:eastAsia="Times New Roman" w:hAnsiTheme="minorHAnsi" w:cstheme="minorHAnsi"/>
          <w:b/>
        </w:rPr>
        <w:t>(A-B-(C))</w:t>
      </w:r>
      <w:r w:rsidRPr="00EF2A61">
        <w:rPr>
          <w:rFonts w:asciiTheme="minorHAnsi" w:eastAsia="Times New Roman" w:hAnsiTheme="minorHAnsi" w:cstheme="minorHAnsi"/>
          <w:b/>
        </w:rPr>
        <w:tab/>
      </w:r>
    </w:p>
    <w:p w14:paraId="06F6983F" w14:textId="4FDBE298" w:rsidR="00CF052D" w:rsidRPr="00EF2A61" w:rsidRDefault="00CF052D" w:rsidP="0099738F">
      <w:pPr>
        <w:spacing w:after="0"/>
        <w:ind w:left="3545"/>
        <w:jc w:val="left"/>
        <w:rPr>
          <w:rFonts w:asciiTheme="minorHAnsi" w:eastAsia="Times New Roman" w:hAnsiTheme="minorHAnsi" w:cstheme="minorHAnsi"/>
        </w:rPr>
      </w:pPr>
      <w:r w:rsidRPr="00EF2A61">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80E67"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EF2A61">
        <w:rPr>
          <w:rFonts w:asciiTheme="minorHAnsi" w:eastAsia="Times New Roman" w:hAnsiTheme="minorHAnsi" w:cstheme="minorHAnsi"/>
          <w:b/>
        </w:rPr>
        <w:t>DSCR</w:t>
      </w:r>
      <w:proofErr w:type="spellEnd"/>
      <w:r w:rsidRPr="00EF2A61">
        <w:rPr>
          <w:rFonts w:asciiTheme="minorHAnsi" w:eastAsia="Times New Roman" w:hAnsiTheme="minorHAnsi" w:cstheme="minorHAnsi"/>
          <w:b/>
        </w:rPr>
        <w:t xml:space="preserve">  =</w:t>
      </w:r>
      <w:proofErr w:type="gramEnd"/>
      <w:r w:rsidRPr="00EF2A61">
        <w:rPr>
          <w:rFonts w:asciiTheme="minorHAnsi" w:eastAsia="Times New Roman" w:hAnsiTheme="minorHAnsi" w:cstheme="minorHAnsi"/>
          <w:b/>
        </w:rPr>
        <w:t xml:space="preserve">   </w:t>
      </w:r>
    </w:p>
    <w:p w14:paraId="3D3B5C10" w14:textId="77777777" w:rsidR="00CF052D" w:rsidRPr="00EF2A61" w:rsidRDefault="00CF052D" w:rsidP="0099738F">
      <w:pPr>
        <w:spacing w:after="0"/>
        <w:ind w:left="4254"/>
        <w:rPr>
          <w:rFonts w:asciiTheme="minorHAnsi" w:eastAsia="Times New Roman" w:hAnsiTheme="minorHAnsi" w:cstheme="minorHAnsi"/>
          <w:b/>
        </w:rPr>
      </w:pPr>
      <w:r w:rsidRPr="00EF2A61">
        <w:rPr>
          <w:rFonts w:asciiTheme="minorHAnsi" w:eastAsia="Times New Roman" w:hAnsiTheme="minorHAnsi" w:cstheme="minorHAnsi"/>
          <w:b/>
        </w:rPr>
        <w:t xml:space="preserve">            (</w:t>
      </w:r>
      <w:proofErr w:type="spellStart"/>
      <w:r w:rsidRPr="00EF2A61">
        <w:rPr>
          <w:rFonts w:asciiTheme="minorHAnsi" w:eastAsia="Times New Roman" w:hAnsiTheme="minorHAnsi" w:cstheme="minorHAnsi"/>
          <w:b/>
        </w:rPr>
        <w:t>D+E</w:t>
      </w:r>
      <w:proofErr w:type="spellEnd"/>
      <w:r w:rsidRPr="00EF2A61">
        <w:rPr>
          <w:rFonts w:asciiTheme="minorHAnsi" w:eastAsia="Times New Roman" w:hAnsiTheme="minorHAnsi" w:cstheme="minorHAnsi"/>
          <w:b/>
        </w:rPr>
        <w:t>)</w:t>
      </w:r>
    </w:p>
    <w:p w14:paraId="2947ADFA" w14:textId="77777777" w:rsidR="00CF052D" w:rsidRPr="00EF2A61" w:rsidRDefault="00CF052D" w:rsidP="0099738F">
      <w:pPr>
        <w:spacing w:after="0"/>
        <w:rPr>
          <w:rFonts w:asciiTheme="minorHAnsi" w:eastAsia="Times New Roman" w:hAnsiTheme="minorHAnsi" w:cstheme="minorHAnsi"/>
          <w:b/>
        </w:rPr>
      </w:pPr>
    </w:p>
    <w:p w14:paraId="3DEA1355" w14:textId="77777777" w:rsidR="00CF052D" w:rsidRPr="00EF2A61" w:rsidRDefault="00CF052D" w:rsidP="0099738F">
      <w:pPr>
        <w:spacing w:after="0"/>
        <w:rPr>
          <w:rFonts w:asciiTheme="minorHAnsi" w:eastAsia="Times New Roman" w:hAnsiTheme="minorHAnsi" w:cstheme="minorHAnsi"/>
          <w:b/>
        </w:rPr>
      </w:pPr>
      <w:r w:rsidRPr="00EF2A61">
        <w:rPr>
          <w:rFonts w:asciiTheme="minorHAnsi" w:eastAsia="Times New Roman" w:hAnsiTheme="minorHAnsi" w:cstheme="minorHAnsi"/>
          <w:b/>
        </w:rPr>
        <w:t xml:space="preserve">ahol </w:t>
      </w:r>
    </w:p>
    <w:p w14:paraId="57F4709B"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A: </w:t>
      </w:r>
      <w:r w:rsidRPr="00EF2A61">
        <w:rPr>
          <w:rFonts w:asciiTheme="minorHAnsi" w:eastAsia="Times New Roman" w:hAnsiTheme="minorHAnsi" w:cstheme="minorHAnsi"/>
        </w:rPr>
        <w:t xml:space="preserve">Éves árbevétel/ Ingatlan működtetéséből származó éves bevétel (Total </w:t>
      </w:r>
      <w:proofErr w:type="spellStart"/>
      <w:r w:rsidRPr="00EF2A61">
        <w:rPr>
          <w:rFonts w:asciiTheme="minorHAnsi" w:eastAsia="Times New Roman" w:hAnsiTheme="minorHAnsi" w:cstheme="minorHAnsi"/>
        </w:rPr>
        <w:t>Incomes</w:t>
      </w:r>
      <w:proofErr w:type="spellEnd"/>
      <w:r w:rsidRPr="00EF2A61">
        <w:rPr>
          <w:rFonts w:asciiTheme="minorHAnsi" w:eastAsia="Times New Roman" w:hAnsiTheme="minorHAnsi" w:cstheme="minorHAnsi"/>
        </w:rPr>
        <w:t>)</w:t>
      </w:r>
    </w:p>
    <w:p w14:paraId="5790C426"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B: </w:t>
      </w:r>
      <w:r w:rsidRPr="00EF2A61">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EF2A61">
        <w:rPr>
          <w:rFonts w:asciiTheme="minorHAnsi" w:eastAsia="Times New Roman" w:hAnsiTheme="minorHAnsi" w:cstheme="minorHAnsi"/>
        </w:rPr>
        <w:t>Operational</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Expenses</w:t>
      </w:r>
      <w:proofErr w:type="spellEnd"/>
      <w:r w:rsidRPr="00EF2A61">
        <w:rPr>
          <w:rFonts w:asciiTheme="minorHAnsi" w:eastAsia="Times New Roman" w:hAnsiTheme="minorHAnsi" w:cstheme="minorHAnsi"/>
        </w:rPr>
        <w:t>)</w:t>
      </w:r>
    </w:p>
    <w:p w14:paraId="67C1B779"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(C: </w:t>
      </w:r>
      <w:r w:rsidRPr="00EF2A61">
        <w:rPr>
          <w:rFonts w:asciiTheme="minorHAnsi" w:eastAsia="Times New Roman" w:hAnsiTheme="minorHAnsi" w:cstheme="minorHAnsi"/>
        </w:rPr>
        <w:t>Társasági adó (</w:t>
      </w:r>
      <w:proofErr w:type="spellStart"/>
      <w:r w:rsidRPr="00EF2A61">
        <w:rPr>
          <w:rFonts w:asciiTheme="minorHAnsi" w:eastAsia="Times New Roman" w:hAnsiTheme="minorHAnsi" w:cstheme="minorHAnsi"/>
        </w:rPr>
        <w:t>Tax</w:t>
      </w:r>
      <w:proofErr w:type="spellEnd"/>
      <w:r w:rsidRPr="00EF2A61">
        <w:rPr>
          <w:rFonts w:asciiTheme="minorHAnsi" w:eastAsia="Times New Roman" w:hAnsiTheme="minorHAnsi" w:cstheme="minorHAnsi"/>
        </w:rPr>
        <w:t>))</w:t>
      </w:r>
    </w:p>
    <w:p w14:paraId="0DA89CB7"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b/>
        </w:rPr>
        <w:t xml:space="preserve">D + E: </w:t>
      </w:r>
      <w:r w:rsidRPr="00EF2A61">
        <w:rPr>
          <w:rFonts w:asciiTheme="minorHAnsi" w:eastAsia="Times New Roman" w:hAnsiTheme="minorHAnsi" w:cstheme="minorHAnsi"/>
        </w:rPr>
        <w:t>Éves (tervezett) kamatfizetési és tőkefizetési kötelezettség (</w:t>
      </w:r>
      <w:proofErr w:type="spellStart"/>
      <w:r w:rsidRPr="00EF2A61">
        <w:rPr>
          <w:rFonts w:asciiTheme="minorHAnsi" w:eastAsia="Times New Roman" w:hAnsiTheme="minorHAnsi" w:cstheme="minorHAnsi"/>
        </w:rPr>
        <w:t>Debt</w:t>
      </w:r>
      <w:proofErr w:type="spellEnd"/>
      <w:r w:rsidRPr="00EF2A61">
        <w:rPr>
          <w:rFonts w:asciiTheme="minorHAnsi" w:eastAsia="Times New Roman" w:hAnsiTheme="minorHAnsi" w:cstheme="minorHAnsi"/>
        </w:rPr>
        <w:t xml:space="preserve"> service)</w:t>
      </w:r>
    </w:p>
    <w:p w14:paraId="1890C058" w14:textId="77777777" w:rsidR="00CF052D" w:rsidRPr="00EF2A61" w:rsidRDefault="00CF052D" w:rsidP="0099738F">
      <w:pPr>
        <w:spacing w:after="0"/>
        <w:rPr>
          <w:rFonts w:asciiTheme="minorHAnsi" w:eastAsia="Times New Roman" w:hAnsiTheme="minorHAnsi" w:cstheme="minorHAnsi"/>
        </w:rPr>
      </w:pPr>
      <w:r w:rsidRPr="00EF2A61">
        <w:rPr>
          <w:rFonts w:asciiTheme="minorHAnsi" w:eastAsia="Times New Roman" w:hAnsiTheme="minorHAnsi" w:cstheme="minorHAnsi"/>
        </w:rPr>
        <w:t xml:space="preserve"> </w:t>
      </w:r>
    </w:p>
    <w:p w14:paraId="042FBBBA" w14:textId="5CADA070" w:rsidR="00CF052D" w:rsidRPr="00EF2A61" w:rsidRDefault="00CF052D" w:rsidP="0099738F">
      <w:pPr>
        <w:rPr>
          <w:rFonts w:asciiTheme="minorHAnsi" w:hAnsiTheme="minorHAnsi" w:cstheme="minorHAnsi"/>
        </w:rPr>
      </w:pPr>
      <w:r w:rsidRPr="00EF2A61">
        <w:rPr>
          <w:rFonts w:asciiTheme="minorHAnsi" w:hAnsiTheme="minorHAnsi" w:cstheme="minorHAnsi"/>
        </w:rPr>
        <w:t xml:space="preserve">A </w:t>
      </w:r>
      <w:proofErr w:type="spellStart"/>
      <w:r w:rsidRPr="00EF2A61">
        <w:rPr>
          <w:rFonts w:asciiTheme="minorHAnsi" w:hAnsiTheme="minorHAnsi" w:cstheme="minorHAnsi"/>
        </w:rPr>
        <w:t>DSCR</w:t>
      </w:r>
      <w:proofErr w:type="spellEnd"/>
      <w:r w:rsidRPr="00EF2A61">
        <w:rPr>
          <w:rFonts w:asciiTheme="minorHAnsi" w:hAnsiTheme="minorHAnsi" w:cstheme="minorHAnsi"/>
        </w:rPr>
        <w:t xml:space="preserve">-C mutató kötelezően jelentendő minden az </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_Ref64964416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2.</w:t>
      </w:r>
      <w:r w:rsidR="001260EB" w:rsidRPr="00EF2A61">
        <w:rPr>
          <w:rFonts w:asciiTheme="minorHAnsi" w:hAnsiTheme="minorHAnsi" w:cstheme="minorHAnsi"/>
        </w:rPr>
        <w:t>4</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_Ref64964449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B</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_Ref64964404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i</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Pr="00EF2A61">
        <w:rPr>
          <w:rFonts w:asciiTheme="minorHAnsi" w:hAnsiTheme="minorHAnsi" w:cstheme="minorHAnsi"/>
        </w:rPr>
        <w:t xml:space="preserve"> pontban szereplő instrumentum tekintetében, és amennyiben rendelkezésre áll, úgy az </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_Ref64964416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2.</w:t>
      </w:r>
      <w:r w:rsidR="00D27D92" w:rsidRPr="00EF2A61">
        <w:rPr>
          <w:rFonts w:asciiTheme="minorHAnsi" w:hAnsiTheme="minorHAnsi" w:cstheme="minorHAnsi"/>
        </w:rPr>
        <w:fldChar w:fldCharType="end"/>
      </w:r>
      <w:r w:rsidR="001260EB" w:rsidRPr="00EF2A61">
        <w:rPr>
          <w:rFonts w:asciiTheme="minorHAnsi" w:hAnsiTheme="minorHAnsi" w:cstheme="minorHAnsi"/>
        </w:rPr>
        <w:t>4</w:t>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_Ref64964449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B</w:t>
      </w:r>
      <w:r w:rsidR="00D27D92" w:rsidRPr="00EF2A61">
        <w:rPr>
          <w:rFonts w:asciiTheme="minorHAnsi" w:hAnsiTheme="minorHAnsi" w:cstheme="minorHAnsi"/>
        </w:rPr>
        <w:fldChar w:fldCharType="end"/>
      </w:r>
      <w:r w:rsidR="00D27D92" w:rsidRPr="00EF2A61">
        <w:rPr>
          <w:rFonts w:asciiTheme="minorHAnsi" w:hAnsiTheme="minorHAnsi" w:cstheme="minorHAnsi"/>
        </w:rPr>
        <w:t>.</w:t>
      </w:r>
      <w:r w:rsidR="00D27D92" w:rsidRPr="00EF2A61">
        <w:rPr>
          <w:rFonts w:asciiTheme="minorHAnsi" w:hAnsiTheme="minorHAnsi" w:cstheme="minorHAnsi"/>
        </w:rPr>
        <w:fldChar w:fldCharType="begin"/>
      </w:r>
      <w:r w:rsidR="00D27D92" w:rsidRPr="00EF2A61">
        <w:rPr>
          <w:rFonts w:asciiTheme="minorHAnsi" w:hAnsiTheme="minorHAnsi" w:cstheme="minorHAnsi"/>
        </w:rPr>
        <w:instrText xml:space="preserve"> REF _Ref64964496 \r \h </w:instrText>
      </w:r>
      <w:r w:rsidR="00B72C15" w:rsidRPr="00EF2A61">
        <w:rPr>
          <w:rFonts w:asciiTheme="minorHAnsi" w:hAnsiTheme="minorHAnsi" w:cstheme="minorHAnsi"/>
        </w:rPr>
        <w:instrText xml:space="preserve"> \* MERGEFORMAT </w:instrText>
      </w:r>
      <w:r w:rsidR="00D27D92" w:rsidRPr="00EF2A61">
        <w:rPr>
          <w:rFonts w:asciiTheme="minorHAnsi" w:hAnsiTheme="minorHAnsi" w:cstheme="minorHAnsi"/>
        </w:rPr>
      </w:r>
      <w:r w:rsidR="00D27D92" w:rsidRPr="00EF2A61">
        <w:rPr>
          <w:rFonts w:asciiTheme="minorHAnsi" w:hAnsiTheme="minorHAnsi" w:cstheme="minorHAnsi"/>
        </w:rPr>
        <w:fldChar w:fldCharType="separate"/>
      </w:r>
      <w:r w:rsidR="00D27D92" w:rsidRPr="00EF2A61">
        <w:rPr>
          <w:rFonts w:asciiTheme="minorHAnsi" w:hAnsiTheme="minorHAnsi" w:cstheme="minorHAnsi"/>
        </w:rPr>
        <w:t>ii</w:t>
      </w:r>
      <w:r w:rsidR="00D27D92" w:rsidRPr="00EF2A61">
        <w:rPr>
          <w:rFonts w:asciiTheme="minorHAnsi" w:hAnsiTheme="minorHAnsi" w:cstheme="minorHAnsi"/>
        </w:rPr>
        <w:fldChar w:fldCharType="end"/>
      </w:r>
      <w:r w:rsidRPr="00EF2A61">
        <w:rPr>
          <w:rFonts w:asciiTheme="minorHAnsi" w:hAnsiTheme="minorHAnsi" w:cstheme="minorHAnsi"/>
        </w:rPr>
        <w:t xml:space="preserve">) pont instrumentumaira vonatkozóan is.  </w:t>
      </w:r>
    </w:p>
    <w:p w14:paraId="3641742F" w14:textId="176146D0" w:rsidR="00CF052D" w:rsidRPr="00EF2A61" w:rsidRDefault="0045158B" w:rsidP="00CF052D">
      <w:pPr>
        <w:rPr>
          <w:rFonts w:asciiTheme="minorHAnsi" w:hAnsiTheme="minorHAnsi" w:cstheme="minorHAnsi"/>
        </w:rPr>
      </w:pPr>
      <w:r w:rsidRPr="00EF2A61">
        <w:rPr>
          <w:rFonts w:eastAsia="Times New Roman"/>
        </w:rPr>
        <w:t xml:space="preserve">A fejlesztés alatt álló ingatlanok tekintetében a </w:t>
      </w:r>
      <w:proofErr w:type="spellStart"/>
      <w:r w:rsidRPr="00EF2A61">
        <w:rPr>
          <w:rFonts w:eastAsia="Times New Roman"/>
        </w:rPr>
        <w:t>DSRC</w:t>
      </w:r>
      <w:proofErr w:type="spellEnd"/>
      <w:r w:rsidRPr="00EF2A61">
        <w:rPr>
          <w:rFonts w:eastAsia="Times New Roman"/>
        </w:rPr>
        <w:t xml:space="preserve">-C és </w:t>
      </w:r>
      <w:proofErr w:type="spellStart"/>
      <w:r w:rsidRPr="00EF2A61">
        <w:rPr>
          <w:rFonts w:eastAsia="Times New Roman"/>
        </w:rPr>
        <w:t>ICR</w:t>
      </w:r>
      <w:proofErr w:type="spellEnd"/>
      <w:r w:rsidRPr="00EF2A61">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EF2A61" w:rsidRDefault="0045158B" w:rsidP="00CF052D">
      <w:pPr>
        <w:rPr>
          <w:rFonts w:asciiTheme="minorHAnsi" w:hAnsiTheme="minorHAnsi" w:cstheme="minorHAnsi"/>
        </w:rPr>
      </w:pPr>
    </w:p>
    <w:p w14:paraId="08130FF6" w14:textId="65D1B590" w:rsidR="00CF052D" w:rsidRPr="00EF2A61" w:rsidRDefault="00CF052D" w:rsidP="00CF052D">
      <w:pPr>
        <w:pStyle w:val="Cmsor3"/>
        <w:ind w:left="595" w:hanging="595"/>
        <w:rPr>
          <w:rFonts w:asciiTheme="minorHAnsi" w:hAnsiTheme="minorHAnsi" w:cstheme="minorHAnsi"/>
          <w:b/>
          <w:szCs w:val="20"/>
        </w:rPr>
      </w:pPr>
      <w:bookmarkStart w:id="661" w:name="_Toc64967436"/>
      <w:bookmarkStart w:id="662" w:name="_Toc149902067"/>
      <w:bookmarkStart w:id="663" w:name="_Toc206686214"/>
      <w:bookmarkStart w:id="664" w:name="_Hlk64283635"/>
      <w:bookmarkStart w:id="665" w:name="_Toc188019140"/>
      <w:r w:rsidRPr="00EF2A61">
        <w:rPr>
          <w:rFonts w:asciiTheme="minorHAnsi" w:hAnsiTheme="minorHAnsi" w:cstheme="minorHAnsi"/>
          <w:b/>
          <w:szCs w:val="20"/>
        </w:rPr>
        <w:t xml:space="preserve">Jelentési </w:t>
      </w:r>
      <w:r w:rsidR="00E3274E" w:rsidRPr="00EF2A61">
        <w:rPr>
          <w:rFonts w:asciiTheme="minorHAnsi" w:hAnsiTheme="minorHAnsi" w:cstheme="minorHAnsi"/>
          <w:b/>
          <w:szCs w:val="20"/>
        </w:rPr>
        <w:t>elvárások táblázatos formában</w:t>
      </w:r>
      <w:bookmarkEnd w:id="661"/>
      <w:bookmarkEnd w:id="662"/>
      <w:bookmarkEnd w:id="663"/>
      <w:bookmarkEnd w:id="665"/>
    </w:p>
    <w:bookmarkEnd w:id="664"/>
    <w:p w14:paraId="53C4396F" w14:textId="434997F8" w:rsidR="00CF052D" w:rsidRPr="00EF2A61" w:rsidRDefault="00AC6B05" w:rsidP="00CF052D">
      <w:pPr>
        <w:rPr>
          <w:rFonts w:asciiTheme="minorHAnsi" w:hAnsiTheme="minorHAnsi" w:cstheme="minorHAnsi"/>
        </w:rPr>
      </w:pPr>
      <w:r w:rsidRPr="00EF2A61">
        <w:rPr>
          <w:rFonts w:asciiTheme="minorHAnsi" w:hAnsiTheme="minorHAnsi" w:cstheme="minorHAnsi"/>
        </w:rPr>
        <w:t xml:space="preserve">Az alábbi két táblázat összesítve tartalmazza az </w:t>
      </w:r>
      <w:proofErr w:type="spellStart"/>
      <w:r w:rsidRPr="00EF2A61">
        <w:rPr>
          <w:rFonts w:asciiTheme="minorHAnsi" w:hAnsiTheme="minorHAnsi" w:cstheme="minorHAnsi"/>
        </w:rPr>
        <w:t>ESRB</w:t>
      </w:r>
      <w:proofErr w:type="spellEnd"/>
      <w:r w:rsidRPr="00EF2A61">
        <w:rPr>
          <w:rFonts w:asciiTheme="minorHAnsi" w:hAnsiTheme="minorHAnsi" w:cstheme="minorHAnsi"/>
        </w:rPr>
        <w:t xml:space="preserve"> táblához kapcsolódó jelentési elvárásokat.</w:t>
      </w:r>
    </w:p>
    <w:p w14:paraId="29DC3FB4" w14:textId="4907918B" w:rsidR="00CF052D" w:rsidRPr="00EF2A61" w:rsidRDefault="00CF052D" w:rsidP="00AC6B05">
      <w:pPr>
        <w:pStyle w:val="Listaszerbekezds"/>
        <w:numPr>
          <w:ilvl w:val="0"/>
          <w:numId w:val="81"/>
        </w:numPr>
        <w:rPr>
          <w:rFonts w:asciiTheme="minorHAnsi" w:hAnsiTheme="minorHAnsi" w:cstheme="minorHAnsi"/>
          <w:b/>
        </w:rPr>
      </w:pPr>
      <w:r w:rsidRPr="00EF2A61">
        <w:rPr>
          <w:rFonts w:asciiTheme="minorHAnsi" w:hAnsiTheme="minorHAnsi" w:cstheme="minorHAnsi"/>
          <w:b/>
        </w:rPr>
        <w:t xml:space="preserve">Jelentendő </w:t>
      </w:r>
      <w:proofErr w:type="spellStart"/>
      <w:r w:rsidRPr="00EF2A61">
        <w:rPr>
          <w:rFonts w:asciiTheme="minorHAnsi" w:hAnsiTheme="minorHAnsi" w:cstheme="minorHAnsi"/>
          <w:b/>
        </w:rPr>
        <w:t>RRE</w:t>
      </w:r>
      <w:proofErr w:type="spellEnd"/>
      <w:r w:rsidRPr="00EF2A61">
        <w:rPr>
          <w:rFonts w:asciiTheme="minorHAnsi" w:hAnsiTheme="minorHAnsi" w:cstheme="minorHAnsi"/>
          <w:b/>
        </w:rPr>
        <w:t xml:space="preserve"> mutatók köre:</w:t>
      </w:r>
    </w:p>
    <w:p w14:paraId="01849F3B" w14:textId="34377F5C" w:rsidR="00CF052D" w:rsidRPr="00EF2A61" w:rsidRDefault="00AC6B05" w:rsidP="00CF052D">
      <w:pPr>
        <w:rPr>
          <w:rFonts w:asciiTheme="minorHAnsi" w:hAnsiTheme="minorHAnsi" w:cstheme="minorHAnsi"/>
        </w:rPr>
      </w:pPr>
      <w:r w:rsidRPr="00EF2A61">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EF2A61" w:rsidRDefault="00CF052D" w:rsidP="00CF052D">
      <w:pPr>
        <w:rPr>
          <w:rFonts w:asciiTheme="minorHAnsi" w:hAnsiTheme="minorHAnsi" w:cstheme="minorHAnsi"/>
        </w:rPr>
      </w:pPr>
    </w:p>
    <w:p w14:paraId="602533C4" w14:textId="7FF7D753" w:rsidR="00190F49" w:rsidRPr="00EF2A61" w:rsidRDefault="00A1246A" w:rsidP="00190F49">
      <w:pPr>
        <w:ind w:left="360"/>
        <w:rPr>
          <w:rFonts w:asciiTheme="minorHAnsi" w:eastAsia="Times New Roman" w:hAnsiTheme="minorHAnsi" w:cstheme="minorHAnsi"/>
        </w:rPr>
        <w:sectPr w:rsidR="00190F49" w:rsidRPr="00EF2A61" w:rsidSect="00CF052D">
          <w:headerReference w:type="default" r:id="rId49"/>
          <w:footerReference w:type="default" r:id="rId50"/>
          <w:footerReference w:type="first" r:id="rId51"/>
          <w:pgSz w:w="11906" w:h="16838" w:code="9"/>
          <w:pgMar w:top="1418" w:right="1191" w:bottom="1418" w:left="1191" w:header="709" w:footer="709" w:gutter="0"/>
          <w:cols w:space="708"/>
          <w:titlePg/>
          <w:docGrid w:linePitch="360"/>
        </w:sectPr>
      </w:pPr>
      <w:r w:rsidRPr="00EF2A61">
        <w:rPr>
          <w:rFonts w:asciiTheme="minorHAnsi" w:eastAsia="Times New Roman" w:hAnsiTheme="minorHAnsi" w:cstheme="minorHAnsi"/>
        </w:rPr>
        <w:t xml:space="preserve">Attól az időponttól kezdődően, amikortól az adatszolgáltató alkalmazni kezdi az új </w:t>
      </w:r>
      <w:proofErr w:type="spellStart"/>
      <w:r w:rsidRPr="00EF2A61">
        <w:rPr>
          <w:rFonts w:asciiTheme="minorHAnsi" w:eastAsia="Times New Roman" w:hAnsiTheme="minorHAnsi" w:cstheme="minorHAnsi"/>
        </w:rPr>
        <w:t>CRR</w:t>
      </w:r>
      <w:proofErr w:type="spellEnd"/>
      <w:r w:rsidRPr="00EF2A61">
        <w:rPr>
          <w:rFonts w:asciiTheme="minorHAnsi" w:eastAsia="Times New Roman" w:hAnsiTheme="minorHAnsi" w:cstheme="minorHAnsi"/>
        </w:rPr>
        <w:t xml:space="preserve"> előírást a lakóingatlanok tekintetében, a </w:t>
      </w:r>
      <w:proofErr w:type="spellStart"/>
      <w:r w:rsidR="00CF0CFA" w:rsidRPr="00EF2A61">
        <w:rPr>
          <w:rFonts w:asciiTheme="minorHAnsi" w:eastAsia="Times New Roman" w:hAnsiTheme="minorHAnsi" w:cstheme="minorHAnsi"/>
        </w:rPr>
        <w:t>C</w:t>
      </w:r>
      <w:r w:rsidRPr="00EF2A61">
        <w:rPr>
          <w:rFonts w:asciiTheme="minorHAnsi" w:eastAsia="Times New Roman" w:hAnsiTheme="minorHAnsi" w:cstheme="minorHAnsi"/>
        </w:rPr>
        <w:t>RE</w:t>
      </w:r>
      <w:proofErr w:type="spellEnd"/>
      <w:r w:rsidRPr="00EF2A61">
        <w:rPr>
          <w:rFonts w:asciiTheme="minorHAnsi" w:eastAsia="Times New Roman" w:hAnsiTheme="minorHAnsi" w:cstheme="minorHAnsi"/>
        </w:rPr>
        <w:t xml:space="preserve"> adatok lesznek töltendők a </w:t>
      </w:r>
      <w:r w:rsidRPr="00EF2A61">
        <w:t>’</w:t>
      </w:r>
      <w:proofErr w:type="spellStart"/>
      <w:r w:rsidRPr="00EF2A61">
        <w:t>LAKO_EP_ALATT</w:t>
      </w:r>
      <w:proofErr w:type="spellEnd"/>
      <w:r w:rsidRPr="00EF2A61">
        <w:t>’ kódértéken jelentett ingatlanok</w:t>
      </w:r>
      <w:r w:rsidR="00794C80" w:rsidRPr="00EF2A61">
        <w:t>ra vonatkozóan</w:t>
      </w:r>
      <w:r w:rsidR="003E69B8" w:rsidRPr="00EF2A61">
        <w:t xml:space="preserve">, az egyes attribútumok jelentési kötelezettségét a továbbiakban is az </w:t>
      </w:r>
      <w:proofErr w:type="spellStart"/>
      <w:r w:rsidR="003E69B8" w:rsidRPr="00EF2A61">
        <w:t>ESRB.RRE_VAS_CEL_KOD</w:t>
      </w:r>
      <w:proofErr w:type="spellEnd"/>
      <w:r w:rsidR="003E69B8" w:rsidRPr="00EF2A61">
        <w:t xml:space="preserve"> mező fent részletezett tartalma határozza meg.</w:t>
      </w:r>
    </w:p>
    <w:p w14:paraId="3EB457CC" w14:textId="24E47C9C" w:rsidR="00CF052D" w:rsidRPr="00EF2A61" w:rsidRDefault="00CF052D" w:rsidP="00AC6B05">
      <w:pPr>
        <w:pStyle w:val="Listaszerbekezds"/>
        <w:numPr>
          <w:ilvl w:val="0"/>
          <w:numId w:val="81"/>
        </w:numPr>
        <w:rPr>
          <w:rFonts w:asciiTheme="minorHAnsi" w:hAnsiTheme="minorHAnsi" w:cstheme="minorHAnsi"/>
          <w:b/>
        </w:rPr>
      </w:pPr>
      <w:r w:rsidRPr="00EF2A61">
        <w:rPr>
          <w:rFonts w:asciiTheme="minorHAnsi" w:hAnsiTheme="minorHAnsi" w:cstheme="minorHAnsi"/>
          <w:b/>
        </w:rPr>
        <w:t xml:space="preserve">Jelentendő </w:t>
      </w:r>
      <w:proofErr w:type="spellStart"/>
      <w:r w:rsidRPr="00EF2A61">
        <w:rPr>
          <w:rFonts w:asciiTheme="minorHAnsi" w:hAnsiTheme="minorHAnsi" w:cstheme="minorHAnsi"/>
          <w:b/>
        </w:rPr>
        <w:t>CRE</w:t>
      </w:r>
      <w:proofErr w:type="spellEnd"/>
      <w:r w:rsidRPr="00EF2A61">
        <w:rPr>
          <w:rFonts w:asciiTheme="minorHAnsi" w:hAnsiTheme="minorHAnsi" w:cstheme="minorHAnsi"/>
          <w:b/>
        </w:rPr>
        <w:t xml:space="preserve"> adatok köre:</w:t>
      </w:r>
    </w:p>
    <w:p w14:paraId="27990A9F" w14:textId="3D3734AD" w:rsidR="00CF052D" w:rsidRPr="00EF2A61" w:rsidRDefault="00CF052D" w:rsidP="00CF052D">
      <w:pPr>
        <w:rPr>
          <w:rFonts w:asciiTheme="minorHAnsi" w:hAnsiTheme="minorHAnsi" w:cstheme="minorHAnsi"/>
        </w:rPr>
      </w:pPr>
      <w:r w:rsidRPr="00EF2A61">
        <w:rPr>
          <w:rFonts w:asciiTheme="minorHAnsi" w:hAnsiTheme="minorHAnsi" w:cstheme="minorHAnsi"/>
        </w:rPr>
        <w:t xml:space="preserve"> </w:t>
      </w:r>
      <w:r w:rsidR="00FA4BB8" w:rsidRPr="00EF2A61">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EF2A61" w:rsidRDefault="00A55373">
      <w:pPr>
        <w:spacing w:after="0" w:line="240" w:lineRule="auto"/>
        <w:jc w:val="left"/>
        <w:rPr>
          <w:rFonts w:asciiTheme="minorHAnsi" w:hAnsiTheme="minorHAnsi" w:cstheme="minorHAnsi"/>
        </w:rPr>
      </w:pPr>
      <w:bookmarkStart w:id="666" w:name="_Toc136608918"/>
      <w:bookmarkEnd w:id="666"/>
    </w:p>
    <w:p w14:paraId="16F5ABCB" w14:textId="77777777" w:rsidR="00B94D28" w:rsidRPr="00EF2A61" w:rsidRDefault="007C4AFB" w:rsidP="00190F49">
      <w:pPr>
        <w:ind w:left="360"/>
        <w:rPr>
          <w:rFonts w:asciiTheme="minorHAnsi" w:eastAsia="Times New Roman" w:hAnsiTheme="minorHAnsi" w:cstheme="minorHAnsi"/>
        </w:rPr>
      </w:pPr>
      <w:r w:rsidRPr="00EF2A61">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EF2A61" w:rsidRDefault="00B94D28" w:rsidP="00190F49">
      <w:pPr>
        <w:ind w:left="360"/>
        <w:rPr>
          <w:rFonts w:asciiTheme="minorHAnsi" w:eastAsia="Times New Roman" w:hAnsiTheme="minorHAnsi" w:cstheme="minorHAnsi"/>
        </w:rPr>
      </w:pPr>
      <w:r w:rsidRPr="00EF2A61">
        <w:rPr>
          <w:rFonts w:asciiTheme="minorHAnsi" w:hAnsiTheme="minorHAnsi" w:cstheme="minorHAnsi"/>
        </w:rPr>
        <w:t xml:space="preserve"> </w:t>
      </w:r>
      <w:r w:rsidRPr="00EF2A61">
        <w:rPr>
          <w:rFonts w:asciiTheme="minorHAnsi" w:eastAsia="Times New Roman" w:hAnsiTheme="minorHAnsi" w:cstheme="minorHAnsi"/>
        </w:rPr>
        <w:t xml:space="preserve">Attól az időponttól kezdődően, amikortól az adatszolgáltató alkalmazni kezdi az új </w:t>
      </w:r>
      <w:proofErr w:type="spellStart"/>
      <w:r w:rsidRPr="00EF2A61">
        <w:rPr>
          <w:rFonts w:asciiTheme="minorHAnsi" w:eastAsia="Times New Roman" w:hAnsiTheme="minorHAnsi" w:cstheme="minorHAnsi"/>
        </w:rPr>
        <w:t>CRR</w:t>
      </w:r>
      <w:proofErr w:type="spellEnd"/>
      <w:r w:rsidRPr="00EF2A61">
        <w:rPr>
          <w:rFonts w:asciiTheme="minorHAnsi" w:eastAsia="Times New Roman" w:hAnsiTheme="minorHAnsi" w:cstheme="minorHAnsi"/>
        </w:rPr>
        <w:t xml:space="preserve"> előírást a lakóingatlanok tekintetében (, az </w:t>
      </w:r>
      <w:proofErr w:type="spellStart"/>
      <w:r w:rsidR="00570164" w:rsidRPr="00EF2A61">
        <w:rPr>
          <w:rFonts w:asciiTheme="minorHAnsi" w:eastAsia="Times New Roman" w:hAnsiTheme="minorHAnsi" w:cstheme="minorHAnsi"/>
        </w:rPr>
        <w:t>C</w:t>
      </w:r>
      <w:r w:rsidRPr="00EF2A61">
        <w:rPr>
          <w:rFonts w:asciiTheme="minorHAnsi" w:eastAsia="Times New Roman" w:hAnsiTheme="minorHAnsi" w:cstheme="minorHAnsi"/>
        </w:rPr>
        <w:t>RE</w:t>
      </w:r>
      <w:proofErr w:type="spellEnd"/>
      <w:r w:rsidRPr="00EF2A61">
        <w:rPr>
          <w:rFonts w:asciiTheme="minorHAnsi" w:eastAsia="Times New Roman" w:hAnsiTheme="minorHAnsi" w:cstheme="minorHAnsi"/>
        </w:rPr>
        <w:t xml:space="preserve"> adatok lesznek töltendők </w:t>
      </w:r>
      <w:r w:rsidR="00D6739D" w:rsidRPr="00EF2A61">
        <w:rPr>
          <w:rFonts w:asciiTheme="minorHAnsi" w:eastAsia="Times New Roman" w:hAnsiTheme="minorHAnsi" w:cstheme="minorHAnsi"/>
        </w:rPr>
        <w:t xml:space="preserve">(a fenti táblázat ’d’ oszlopa szerint) </w:t>
      </w:r>
      <w:r w:rsidRPr="00EF2A61">
        <w:rPr>
          <w:rFonts w:asciiTheme="minorHAnsi" w:eastAsia="Times New Roman" w:hAnsiTheme="minorHAnsi" w:cstheme="minorHAnsi"/>
        </w:rPr>
        <w:t xml:space="preserve">a </w:t>
      </w:r>
      <w:r w:rsidRPr="00EF2A61">
        <w:t>’</w:t>
      </w:r>
      <w:proofErr w:type="spellStart"/>
      <w:r w:rsidRPr="00EF2A61">
        <w:t>LAKO_EP_ALATT</w:t>
      </w:r>
      <w:proofErr w:type="spellEnd"/>
      <w:r w:rsidRPr="00EF2A61">
        <w:t>’ kódértéken jelentett ingatlanok</w:t>
      </w:r>
      <w:r w:rsidR="00794C80" w:rsidRPr="00EF2A61">
        <w:t>ra vonatkozóan</w:t>
      </w:r>
      <w:r w:rsidRPr="00EF2A61">
        <w:t>.</w:t>
      </w:r>
    </w:p>
    <w:p w14:paraId="364B4E8C" w14:textId="26E3F20F" w:rsidR="007C4AFB" w:rsidRPr="00EF2A61" w:rsidRDefault="007C4AFB" w:rsidP="00D10776">
      <w:pPr>
        <w:spacing w:after="0" w:line="240" w:lineRule="auto"/>
        <w:rPr>
          <w:rFonts w:asciiTheme="minorHAnsi" w:hAnsiTheme="minorHAnsi" w:cstheme="minorHAnsi"/>
        </w:rPr>
        <w:sectPr w:rsidR="007C4AFB" w:rsidRPr="00EF2A61" w:rsidSect="00484F64">
          <w:headerReference w:type="default" r:id="rId53"/>
          <w:footerReference w:type="default" r:id="rId54"/>
          <w:pgSz w:w="16838" w:h="11906" w:orient="landscape" w:code="9"/>
          <w:pgMar w:top="1191" w:right="1418" w:bottom="1191" w:left="1418" w:header="709" w:footer="709" w:gutter="0"/>
          <w:cols w:space="708"/>
          <w:titlePg/>
          <w:docGrid w:linePitch="360"/>
        </w:sectPr>
      </w:pPr>
    </w:p>
    <w:p w14:paraId="2704279C" w14:textId="77777777" w:rsidR="00C023FA" w:rsidRPr="00EF2A61" w:rsidRDefault="00C023FA">
      <w:pPr>
        <w:spacing w:after="0" w:line="240" w:lineRule="auto"/>
        <w:jc w:val="left"/>
        <w:rPr>
          <w:rFonts w:asciiTheme="minorHAnsi" w:hAnsiTheme="minorHAnsi" w:cstheme="minorHAnsi"/>
        </w:rPr>
      </w:pPr>
    </w:p>
    <w:p w14:paraId="3FD15986" w14:textId="5D642D57" w:rsidR="0082343C" w:rsidRPr="00EF2A61" w:rsidRDefault="00405EC3" w:rsidP="0082343C">
      <w:pPr>
        <w:pStyle w:val="Cmsor1"/>
      </w:pPr>
      <w:bookmarkStart w:id="667" w:name="_Toc149902068"/>
      <w:bookmarkStart w:id="668" w:name="_Toc206686215"/>
      <w:bookmarkStart w:id="669" w:name="_Toc188019141"/>
      <w:r w:rsidRPr="00EF2A61">
        <w:t>A Taxonómia – ügyfél táblára vonatkozó kitöltési előírások (</w:t>
      </w:r>
      <w:proofErr w:type="spellStart"/>
      <w:r w:rsidRPr="00EF2A61">
        <w:t>TAX_UGYF</w:t>
      </w:r>
      <w:proofErr w:type="spellEnd"/>
      <w:r w:rsidRPr="00EF2A61">
        <w:t>)</w:t>
      </w:r>
      <w:bookmarkEnd w:id="667"/>
      <w:bookmarkEnd w:id="668"/>
      <w:bookmarkEnd w:id="669"/>
    </w:p>
    <w:p w14:paraId="58905432" w14:textId="754A55FA" w:rsidR="00A77FE2" w:rsidRPr="00EF2A61" w:rsidRDefault="009A6362" w:rsidP="00A55373">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 HITREG adatmodell kiegészül egy új, </w:t>
      </w:r>
      <w:proofErr w:type="spellStart"/>
      <w:r w:rsidR="00A77FE2" w:rsidRPr="00EF2A61">
        <w:rPr>
          <w:rFonts w:asciiTheme="minorHAnsi" w:eastAsia="Times New Roman" w:hAnsiTheme="minorHAnsi" w:cstheme="minorHAnsi"/>
        </w:rPr>
        <w:t>TAX_</w:t>
      </w:r>
      <w:r w:rsidRPr="00EF2A61">
        <w:rPr>
          <w:rFonts w:asciiTheme="minorHAnsi" w:eastAsia="Times New Roman" w:hAnsiTheme="minorHAnsi" w:cstheme="minorHAnsi"/>
        </w:rPr>
        <w:t>UGYF</w:t>
      </w:r>
      <w:proofErr w:type="spellEnd"/>
      <w:r w:rsidRPr="00EF2A61">
        <w:rPr>
          <w:rFonts w:asciiTheme="minorHAnsi" w:eastAsia="Times New Roman" w:hAnsiTheme="minorHAnsi" w:cstheme="minorHAnsi"/>
        </w:rPr>
        <w:t xml:space="preserve"> kódú táblával. Az európai szabályozás első alkalommal 2022. 12. 31-ei vonatkozási idővel várja el </w:t>
      </w:r>
      <w:r w:rsidR="00A77FE2" w:rsidRPr="00EF2A61">
        <w:rPr>
          <w:rFonts w:asciiTheme="minorHAnsi" w:eastAsia="Times New Roman" w:hAnsiTheme="minorHAnsi" w:cstheme="minorHAnsi"/>
        </w:rPr>
        <w:t>az</w:t>
      </w:r>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NFRD</w:t>
      </w:r>
      <w:proofErr w:type="spellEnd"/>
      <w:r w:rsidR="00A77FE2" w:rsidRPr="00EF2A61">
        <w:rPr>
          <w:rStyle w:val="Lbjegyzet-hivatkozs"/>
          <w:rFonts w:asciiTheme="minorHAnsi" w:eastAsia="Times New Roman" w:hAnsiTheme="minorHAnsi" w:cstheme="minorHAnsi"/>
        </w:rPr>
        <w:footnoteReference w:id="9"/>
      </w:r>
      <w:r w:rsidRPr="00EF2A61">
        <w:rPr>
          <w:rFonts w:asciiTheme="minorHAnsi" w:eastAsia="Times New Roman" w:hAnsiTheme="minorHAnsi" w:cstheme="minorHAnsi"/>
        </w:rPr>
        <w:t xml:space="preserve"> (Non-Financial </w:t>
      </w:r>
      <w:proofErr w:type="spellStart"/>
      <w:r w:rsidRPr="00EF2A61">
        <w:rPr>
          <w:rFonts w:asciiTheme="minorHAnsi" w:eastAsia="Times New Roman" w:hAnsiTheme="minorHAnsi" w:cstheme="minorHAnsi"/>
        </w:rPr>
        <w:t>Reporting</w:t>
      </w:r>
      <w:proofErr w:type="spellEnd"/>
      <w:r w:rsidRPr="00EF2A61">
        <w:rPr>
          <w:rFonts w:asciiTheme="minorHAnsi" w:eastAsia="Times New Roman" w:hAnsiTheme="minorHAnsi" w:cstheme="minorHAnsi"/>
        </w:rPr>
        <w:t xml:space="preserve"> </w:t>
      </w:r>
      <w:proofErr w:type="spellStart"/>
      <w:r w:rsidRPr="00EF2A61">
        <w:rPr>
          <w:rFonts w:asciiTheme="minorHAnsi" w:eastAsia="Times New Roman" w:hAnsiTheme="minorHAnsi" w:cstheme="minorHAnsi"/>
        </w:rPr>
        <w:t>Directive</w:t>
      </w:r>
      <w:proofErr w:type="spellEnd"/>
      <w:r w:rsidRPr="00EF2A61">
        <w:rPr>
          <w:rFonts w:asciiTheme="minorHAnsi" w:eastAsia="Times New Roman" w:hAnsiTheme="minorHAnsi" w:cstheme="minorHAnsi"/>
        </w:rPr>
        <w:t xml:space="preserve">) alá eső intézményektől, hogy tegyék közzé azon kitettségeik értékét, amelyek </w:t>
      </w:r>
      <w:r w:rsidR="00A77FE2" w:rsidRPr="00EF2A61">
        <w:rPr>
          <w:rFonts w:asciiTheme="minorHAnsi" w:eastAsia="Times New Roman" w:hAnsiTheme="minorHAnsi" w:cstheme="minorHAnsi"/>
        </w:rPr>
        <w:t xml:space="preserve">az </w:t>
      </w:r>
      <w:r w:rsidR="00DC316B" w:rsidRPr="00EF2A61">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EF2A61">
        <w:rPr>
          <w:rFonts w:asciiTheme="minorHAnsi" w:eastAsia="Times New Roman" w:hAnsiTheme="minorHAnsi" w:cstheme="minorHAnsi"/>
        </w:rPr>
        <w:t xml:space="preserve">. Az adat előállításához a hitelintézeteknek szükséges nyomon követniük, hogy az </w:t>
      </w:r>
      <w:proofErr w:type="spellStart"/>
      <w:r w:rsidRPr="00EF2A61">
        <w:rPr>
          <w:rFonts w:asciiTheme="minorHAnsi" w:eastAsia="Times New Roman" w:hAnsiTheme="minorHAnsi" w:cstheme="minorHAnsi"/>
        </w:rPr>
        <w:t>NFRD</w:t>
      </w:r>
      <w:proofErr w:type="spellEnd"/>
      <w:r w:rsidRPr="00EF2A61">
        <w:rPr>
          <w:rFonts w:asciiTheme="minorHAnsi" w:eastAsia="Times New Roman" w:hAnsiTheme="minorHAnsi" w:cstheme="minorHAnsi"/>
        </w:rPr>
        <w:t xml:space="preserve"> alá eső partnereik árbevétel és </w:t>
      </w:r>
      <w:proofErr w:type="spellStart"/>
      <w:r w:rsidRPr="00EF2A61">
        <w:rPr>
          <w:rFonts w:asciiTheme="minorHAnsi" w:eastAsia="Times New Roman" w:hAnsiTheme="minorHAnsi" w:cstheme="minorHAnsi"/>
        </w:rPr>
        <w:t>CAPEX</w:t>
      </w:r>
      <w:proofErr w:type="spellEnd"/>
      <w:r w:rsidRPr="00EF2A61">
        <w:rPr>
          <w:rFonts w:asciiTheme="minorHAnsi" w:eastAsia="Times New Roman" w:hAnsiTheme="minorHAnsi" w:cstheme="minorHAnsi"/>
        </w:rPr>
        <w:t xml:space="preserve"> (Capital </w:t>
      </w:r>
      <w:proofErr w:type="spellStart"/>
      <w:r w:rsidRPr="00EF2A61">
        <w:rPr>
          <w:rFonts w:asciiTheme="minorHAnsi" w:eastAsia="Times New Roman" w:hAnsiTheme="minorHAnsi" w:cstheme="minorHAnsi"/>
        </w:rPr>
        <w:t>Expenditure</w:t>
      </w:r>
      <w:proofErr w:type="spellEnd"/>
      <w:r w:rsidRPr="00EF2A61">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Pr="00EF2A61" w:rsidRDefault="00703608" w:rsidP="00A55373">
      <w:pPr>
        <w:spacing w:after="0"/>
        <w:rPr>
          <w:rFonts w:asciiTheme="minorHAnsi" w:eastAsia="Times New Roman" w:hAnsiTheme="minorHAnsi" w:cstheme="minorHAnsi"/>
        </w:rPr>
      </w:pPr>
    </w:p>
    <w:p w14:paraId="35ED127C" w14:textId="2797E6AE" w:rsidR="00A77FE2" w:rsidRPr="00EF2A61" w:rsidRDefault="00A77FE2" w:rsidP="00A55373">
      <w:pPr>
        <w:spacing w:after="0"/>
        <w:rPr>
          <w:rFonts w:asciiTheme="minorHAnsi" w:eastAsia="Times New Roman" w:hAnsiTheme="minorHAnsi" w:cstheme="minorHAnsi"/>
        </w:rPr>
      </w:pPr>
      <w:r w:rsidRPr="00EF2A61">
        <w:rPr>
          <w:rFonts w:asciiTheme="minorHAnsi" w:eastAsia="Times New Roman" w:hAnsiTheme="minorHAnsi" w:cstheme="minorHAnsi"/>
        </w:rPr>
        <w:t xml:space="preserve">A </w:t>
      </w:r>
      <w:proofErr w:type="spellStart"/>
      <w:r w:rsidRPr="00EF2A61">
        <w:rPr>
          <w:rFonts w:asciiTheme="minorHAnsi" w:eastAsia="Times New Roman" w:hAnsiTheme="minorHAnsi" w:cstheme="minorHAnsi"/>
        </w:rPr>
        <w:t>TAX_UGYF</w:t>
      </w:r>
      <w:proofErr w:type="spellEnd"/>
      <w:r w:rsidRPr="00EF2A61">
        <w:rPr>
          <w:rFonts w:asciiTheme="minorHAnsi" w:eastAsia="Times New Roman" w:hAnsiTheme="minorHAnsi" w:cstheme="minorHAnsi"/>
        </w:rPr>
        <w:t xml:space="preserve"> tábla abban az esetben töltendő, ha az </w:t>
      </w:r>
      <w:proofErr w:type="spellStart"/>
      <w:r w:rsidRPr="00EF2A61">
        <w:rPr>
          <w:rFonts w:asciiTheme="minorHAnsi" w:eastAsia="Times New Roman" w:hAnsiTheme="minorHAnsi" w:cstheme="minorHAnsi"/>
        </w:rPr>
        <w:t>UGYFBV</w:t>
      </w:r>
      <w:proofErr w:type="spellEnd"/>
      <w:r w:rsidRPr="00EF2A61">
        <w:rPr>
          <w:rFonts w:asciiTheme="minorHAnsi" w:eastAsia="Times New Roman" w:hAnsiTheme="minorHAnsi" w:cstheme="minorHAnsi"/>
        </w:rPr>
        <w:t>/</w:t>
      </w:r>
      <w:proofErr w:type="spellStart"/>
      <w:r w:rsidRPr="00EF2A61">
        <w:rPr>
          <w:rFonts w:asciiTheme="minorHAnsi" w:eastAsia="Times New Roman" w:hAnsiTheme="minorHAnsi" w:cstheme="minorHAnsi"/>
        </w:rPr>
        <w:t>UGYFKV</w:t>
      </w:r>
      <w:proofErr w:type="spellEnd"/>
      <w:r w:rsidRPr="00EF2A61">
        <w:rPr>
          <w:rFonts w:asciiTheme="minorHAnsi" w:eastAsia="Times New Roman" w:hAnsiTheme="minorHAnsi" w:cstheme="minorHAnsi"/>
        </w:rPr>
        <w:t xml:space="preserve"> táblákban a ’</w:t>
      </w:r>
      <w:proofErr w:type="spellStart"/>
      <w:r w:rsidRPr="00EF2A61">
        <w:rPr>
          <w:rFonts w:asciiTheme="minorHAnsi" w:eastAsia="Times New Roman" w:hAnsiTheme="minorHAnsi" w:cstheme="minorHAnsi"/>
        </w:rPr>
        <w:t>CSRD_KOD</w:t>
      </w:r>
      <w:proofErr w:type="spellEnd"/>
      <w:r w:rsidRPr="00EF2A61">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EF2A61">
        <w:rPr>
          <w:rFonts w:asciiTheme="minorHAnsi" w:eastAsia="Times New Roman" w:hAnsiTheme="minorHAnsi" w:cstheme="minorHAnsi"/>
        </w:rPr>
        <w:t>A</w:t>
      </w:r>
      <w:r w:rsidR="00983AEF" w:rsidRPr="00EF2A61">
        <w:rPr>
          <w:rFonts w:asciiTheme="minorHAnsi" w:eastAsia="Times New Roman" w:hAnsiTheme="minorHAnsi" w:cstheme="minorHAnsi"/>
        </w:rPr>
        <w:t xml:space="preserve"> </w:t>
      </w:r>
      <w:proofErr w:type="spellStart"/>
      <w:r w:rsidR="00983AEF" w:rsidRPr="00EF2A61">
        <w:rPr>
          <w:rFonts w:asciiTheme="minorHAnsi" w:eastAsia="Times New Roman" w:hAnsiTheme="minorHAnsi" w:cstheme="minorHAnsi"/>
        </w:rPr>
        <w:t>TAX_</w:t>
      </w:r>
      <w:r w:rsidRPr="00EF2A61">
        <w:rPr>
          <w:rFonts w:asciiTheme="minorHAnsi" w:eastAsia="Times New Roman" w:hAnsiTheme="minorHAnsi" w:cstheme="minorHAnsi"/>
        </w:rPr>
        <w:t>UGYF</w:t>
      </w:r>
      <w:proofErr w:type="spellEnd"/>
      <w:r w:rsidRPr="00EF2A61">
        <w:rPr>
          <w:rFonts w:asciiTheme="minorHAnsi" w:eastAsia="Times New Roman" w:hAnsiTheme="minorHAnsi" w:cstheme="minorHAnsi"/>
        </w:rPr>
        <w:t xml:space="preserve"> táblában </w:t>
      </w:r>
      <w:r w:rsidR="00BD1214" w:rsidRPr="00EF2A61">
        <w:rPr>
          <w:rFonts w:asciiTheme="minorHAnsi" w:eastAsia="Times New Roman" w:hAnsiTheme="minorHAnsi" w:cstheme="minorHAnsi"/>
        </w:rPr>
        <w:t>a fenti feltételeknek megfelelő,</w:t>
      </w:r>
      <w:r w:rsidRPr="00EF2A61">
        <w:rPr>
          <w:rFonts w:asciiTheme="minorHAnsi" w:eastAsia="Times New Roman" w:hAnsiTheme="minorHAnsi" w:cstheme="minorHAnsi"/>
        </w:rPr>
        <w:t xml:space="preserve"> 2023.12.01. után indult hitelek</w:t>
      </w:r>
      <w:r w:rsidR="00703608" w:rsidRPr="00EF2A61">
        <w:rPr>
          <w:rFonts w:asciiTheme="minorHAnsi" w:eastAsia="Times New Roman" w:hAnsiTheme="minorHAnsi" w:cstheme="minorHAnsi"/>
        </w:rPr>
        <w:t xml:space="preserve"> adósainak árbevétel és beruházás ráfordítás adatait</w:t>
      </w:r>
      <w:r w:rsidRPr="00EF2A61">
        <w:rPr>
          <w:rFonts w:asciiTheme="minorHAnsi" w:eastAsia="Times New Roman" w:hAnsiTheme="minorHAnsi" w:cstheme="minorHAnsi"/>
        </w:rPr>
        <w:t xml:space="preserve"> szükséges jelenteni.</w:t>
      </w:r>
      <w:r w:rsidR="00905150" w:rsidRPr="00EF2A61">
        <w:rPr>
          <w:rFonts w:asciiTheme="minorHAnsi" w:eastAsia="Times New Roman" w:hAnsiTheme="minorHAnsi" w:cstheme="minorHAnsi"/>
        </w:rPr>
        <w:t xml:space="preserve"> </w:t>
      </w:r>
      <w:r w:rsidR="00905150" w:rsidRPr="00EF2A61">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az </w:t>
      </w:r>
      <w:proofErr w:type="spellStart"/>
      <w:r w:rsidR="00905150" w:rsidRPr="00EF2A61">
        <w:rPr>
          <w:rFonts w:asciiTheme="minorHAnsi" w:hAnsiTheme="minorHAnsi" w:cstheme="minorHAnsi"/>
        </w:rPr>
        <w:t>INSTR.CSRD_KOD</w:t>
      </w:r>
      <w:proofErr w:type="spellEnd"/>
      <w:r w:rsidR="00905150" w:rsidRPr="00EF2A61">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sidRPr="00EF2A61">
        <w:rPr>
          <w:rFonts w:asciiTheme="minorHAnsi" w:hAnsiTheme="minorHAnsi" w:cstheme="minorHAnsi"/>
        </w:rPr>
        <w:t>TAX_UGYF</w:t>
      </w:r>
      <w:proofErr w:type="spellEnd"/>
      <w:r w:rsidR="00905150" w:rsidRPr="00EF2A61">
        <w:rPr>
          <w:rFonts w:asciiTheme="minorHAnsi" w:hAnsiTheme="minorHAnsi" w:cstheme="minorHAnsi"/>
        </w:rPr>
        <w:t xml:space="preserve"> tábla adatai, kifejezetten csak ebben az esetben a </w:t>
      </w:r>
      <w:proofErr w:type="spellStart"/>
      <w:r w:rsidR="00905150" w:rsidRPr="00EF2A61">
        <w:rPr>
          <w:rFonts w:asciiTheme="minorHAnsi" w:hAnsiTheme="minorHAnsi" w:cstheme="minorHAnsi"/>
        </w:rPr>
        <w:t>TAX_UGYF</w:t>
      </w:r>
      <w:proofErr w:type="spellEnd"/>
      <w:r w:rsidR="00905150" w:rsidRPr="00EF2A61">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561EA7DB"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48C42" w14:textId="77777777" w:rsidR="00D37CA1" w:rsidRDefault="00D37CA1">
      <w:r>
        <w:separator/>
      </w:r>
    </w:p>
  </w:endnote>
  <w:endnote w:type="continuationSeparator" w:id="0">
    <w:p w14:paraId="710B7730" w14:textId="77777777" w:rsidR="00D37CA1" w:rsidRDefault="00D37CA1">
      <w:r>
        <w:continuationSeparator/>
      </w:r>
    </w:p>
  </w:endnote>
  <w:endnote w:type="continuationNotice" w:id="1">
    <w:p w14:paraId="727FE29E" w14:textId="77777777" w:rsidR="00D37CA1" w:rsidRDefault="00D37C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21280" w14:textId="77777777" w:rsidR="00D37CA1" w:rsidRDefault="00D37CA1">
      <w:r>
        <w:separator/>
      </w:r>
    </w:p>
  </w:footnote>
  <w:footnote w:type="continuationSeparator" w:id="0">
    <w:p w14:paraId="5D5B9774" w14:textId="77777777" w:rsidR="00D37CA1" w:rsidRDefault="00D37CA1">
      <w:r>
        <w:continuationSeparator/>
      </w:r>
    </w:p>
  </w:footnote>
  <w:footnote w:type="continuationNotice" w:id="1">
    <w:p w14:paraId="0A31405F" w14:textId="77777777" w:rsidR="00D37CA1" w:rsidRDefault="00D37CA1">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 xml:space="preserve">ben foglalt </w:t>
      </w:r>
      <w:proofErr w:type="spellStart"/>
      <w:r w:rsidR="00560ADB">
        <w:t>CSOK</w:t>
      </w:r>
      <w:proofErr w:type="spellEnd"/>
      <w:r w:rsidR="00560ADB">
        <w:t xml:space="preserve">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1C3"/>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5D"/>
    <w:rsid w:val="001C569D"/>
    <w:rsid w:val="001C5C33"/>
    <w:rsid w:val="001C63DA"/>
    <w:rsid w:val="001C7A6F"/>
    <w:rsid w:val="001D08BA"/>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750B"/>
    <w:rsid w:val="001F79EF"/>
    <w:rsid w:val="0020024B"/>
    <w:rsid w:val="00200A8F"/>
    <w:rsid w:val="002012AD"/>
    <w:rsid w:val="00202247"/>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1B74"/>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4FB"/>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6F7B90"/>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4DE7"/>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DB"/>
    <w:rsid w:val="007C5DF8"/>
    <w:rsid w:val="007C6003"/>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2F4A"/>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0A4F"/>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65F7"/>
    <w:rsid w:val="00CA6809"/>
    <w:rsid w:val="00CB117C"/>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37CA1"/>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C1F"/>
    <w:rsid w:val="00F32DF4"/>
    <w:rsid w:val="00F35724"/>
    <w:rsid w:val="00F35B0B"/>
    <w:rsid w:val="00F36C85"/>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F7B90"/>
    <w:pPr>
      <w:spacing w:after="150" w:line="276" w:lineRule="auto"/>
      <w:jc w:val="both"/>
    </w:pPr>
  </w:style>
  <w:style w:type="paragraph" w:styleId="Cmsor1">
    <w:name w:val="heading 1"/>
    <w:basedOn w:val="Norml"/>
    <w:next w:val="Norml"/>
    <w:link w:val="Cmsor1Char"/>
    <w:qFormat/>
    <w:rsid w:val="006F7B9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F7B9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F7B9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F7B9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F7B9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F7B9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F7B9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F7B9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F7B9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F7B9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F7B90"/>
  </w:style>
  <w:style w:type="table" w:customStyle="1" w:styleId="tblzat-mtrix">
    <w:name w:val="táblázat - mátrix"/>
    <w:basedOn w:val="Normltblzat"/>
    <w:uiPriority w:val="2"/>
    <w:qFormat/>
    <w:rsid w:val="006F7B9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F7B9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6F7B90"/>
    <w:pPr>
      <w:numPr>
        <w:numId w:val="8"/>
      </w:numPr>
      <w:contextualSpacing/>
    </w:pPr>
  </w:style>
  <w:style w:type="character" w:styleId="Hiperhivatkozs">
    <w:name w:val="Hyperlink"/>
    <w:basedOn w:val="Vgjegyzet-hivatkozs"/>
    <w:uiPriority w:val="99"/>
    <w:rsid w:val="006F7B90"/>
    <w:rPr>
      <w:rFonts w:ascii="Calibri" w:hAnsi="Calibri"/>
      <w:color w:val="0000FF"/>
      <w:sz w:val="20"/>
      <w:u w:val="single"/>
      <w:vertAlign w:val="superscript"/>
    </w:rPr>
  </w:style>
  <w:style w:type="table" w:customStyle="1" w:styleId="tblzat-oldallces">
    <w:name w:val="táblázat - oldalléces"/>
    <w:basedOn w:val="Normltblzat"/>
    <w:uiPriority w:val="3"/>
    <w:qFormat/>
    <w:rsid w:val="006F7B9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F7B90"/>
    <w:rPr>
      <w:vertAlign w:val="superscript"/>
    </w:rPr>
  </w:style>
  <w:style w:type="paragraph" w:styleId="Buborkszveg">
    <w:name w:val="Balloon Text"/>
    <w:basedOn w:val="Norml"/>
    <w:link w:val="BuborkszvegChar"/>
    <w:uiPriority w:val="99"/>
    <w:semiHidden/>
    <w:unhideWhenUsed/>
    <w:rsid w:val="006F7B90"/>
    <w:rPr>
      <w:rFonts w:ascii="Tahoma" w:hAnsi="Tahoma" w:cs="Tahoma"/>
      <w:sz w:val="16"/>
      <w:szCs w:val="16"/>
    </w:rPr>
  </w:style>
  <w:style w:type="paragraph" w:customStyle="1" w:styleId="Magyarzszveg">
    <w:name w:val="Magyarázó szöveg"/>
    <w:basedOn w:val="Norml"/>
    <w:next w:val="Norml"/>
    <w:uiPriority w:val="7"/>
    <w:rsid w:val="006F7B90"/>
    <w:rPr>
      <w:color w:val="F6A800" w:themeColor="accent5"/>
      <w:sz w:val="18"/>
    </w:rPr>
  </w:style>
  <w:style w:type="character" w:customStyle="1" w:styleId="BuborkszvegChar">
    <w:name w:val="Buborékszöveg Char"/>
    <w:basedOn w:val="Bekezdsalapbettpusa"/>
    <w:link w:val="Buborkszveg"/>
    <w:uiPriority w:val="99"/>
    <w:semiHidden/>
    <w:rsid w:val="006F7B90"/>
    <w:rPr>
      <w:rFonts w:ascii="Tahoma" w:hAnsi="Tahoma" w:cs="Tahoma"/>
      <w:sz w:val="16"/>
      <w:szCs w:val="16"/>
    </w:rPr>
  </w:style>
  <w:style w:type="paragraph" w:styleId="lfej">
    <w:name w:val="header"/>
    <w:basedOn w:val="Norml"/>
    <w:link w:val="lfejChar"/>
    <w:uiPriority w:val="99"/>
    <w:unhideWhenUsed/>
    <w:rsid w:val="006F7B90"/>
    <w:pPr>
      <w:tabs>
        <w:tab w:val="center" w:pos="4536"/>
        <w:tab w:val="right" w:pos="9072"/>
      </w:tabs>
    </w:pPr>
  </w:style>
  <w:style w:type="character" w:customStyle="1" w:styleId="lfejChar">
    <w:name w:val="Élőfej Char"/>
    <w:basedOn w:val="Bekezdsalapbettpusa"/>
    <w:link w:val="lfej"/>
    <w:uiPriority w:val="99"/>
    <w:rsid w:val="006F7B90"/>
  </w:style>
  <w:style w:type="paragraph" w:styleId="llb">
    <w:name w:val="footer"/>
    <w:basedOn w:val="Norml"/>
    <w:link w:val="llbChar"/>
    <w:uiPriority w:val="99"/>
    <w:unhideWhenUsed/>
    <w:rsid w:val="006F7B90"/>
    <w:pPr>
      <w:tabs>
        <w:tab w:val="center" w:pos="4536"/>
        <w:tab w:val="right" w:pos="9072"/>
      </w:tabs>
    </w:pPr>
  </w:style>
  <w:style w:type="character" w:customStyle="1" w:styleId="llbChar">
    <w:name w:val="Élőláb Char"/>
    <w:basedOn w:val="Bekezdsalapbettpusa"/>
    <w:link w:val="llb"/>
    <w:uiPriority w:val="99"/>
    <w:rsid w:val="006F7B90"/>
  </w:style>
  <w:style w:type="paragraph" w:customStyle="1" w:styleId="Szmozs">
    <w:name w:val="Számozás"/>
    <w:basedOn w:val="Norml"/>
    <w:uiPriority w:val="4"/>
    <w:qFormat/>
    <w:rsid w:val="006F7B90"/>
    <w:pPr>
      <w:numPr>
        <w:numId w:val="4"/>
      </w:numPr>
      <w:spacing w:before="120"/>
      <w:contextualSpacing/>
    </w:pPr>
  </w:style>
  <w:style w:type="table" w:styleId="Rcsostblzat">
    <w:name w:val="Table Grid"/>
    <w:aliases w:val="Szegély nélküli"/>
    <w:basedOn w:val="Normltblzat"/>
    <w:uiPriority w:val="59"/>
    <w:rsid w:val="006F7B90"/>
    <w:pPr>
      <w:contextualSpacing/>
    </w:pPr>
    <w:tblPr/>
    <w:tcPr>
      <w:vAlign w:val="center"/>
    </w:tcPr>
  </w:style>
  <w:style w:type="character" w:customStyle="1" w:styleId="Cmsor4Char">
    <w:name w:val="Címsor 4 Char"/>
    <w:basedOn w:val="Bekezdsalapbettpusa"/>
    <w:link w:val="Cmsor4"/>
    <w:rsid w:val="006F7B90"/>
    <w:rPr>
      <w:iCs/>
      <w:color w:val="0C2148" w:themeColor="text2"/>
      <w:szCs w:val="30"/>
    </w:rPr>
  </w:style>
  <w:style w:type="character" w:customStyle="1" w:styleId="Cmsor5Char">
    <w:name w:val="Címsor 5 Char"/>
    <w:basedOn w:val="Bekezdsalapbettpusa"/>
    <w:link w:val="Cmsor5"/>
    <w:rsid w:val="006F7B90"/>
    <w:rPr>
      <w:color w:val="0C2148" w:themeColor="text2"/>
      <w:szCs w:val="26"/>
    </w:rPr>
  </w:style>
  <w:style w:type="character" w:customStyle="1" w:styleId="Cmsor6Char">
    <w:name w:val="Címsor 6 Char"/>
    <w:basedOn w:val="Bekezdsalapbettpusa"/>
    <w:link w:val="Cmsor6"/>
    <w:rsid w:val="006F7B90"/>
    <w:rPr>
      <w:color w:val="0C2148" w:themeColor="text2"/>
    </w:rPr>
  </w:style>
  <w:style w:type="character" w:customStyle="1" w:styleId="Cmsor1Char">
    <w:name w:val="Címsor 1 Char"/>
    <w:basedOn w:val="Bekezdsalapbettpusa"/>
    <w:link w:val="Cmsor1"/>
    <w:rsid w:val="006F7B9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F7B90"/>
    <w:rPr>
      <w:b/>
      <w:color w:val="0C2148" w:themeColor="text2"/>
      <w:sz w:val="24"/>
      <w:szCs w:val="38"/>
    </w:rPr>
  </w:style>
  <w:style w:type="character" w:customStyle="1" w:styleId="Cmsor3Char">
    <w:name w:val="Címsor 3 Char"/>
    <w:basedOn w:val="Bekezdsalapbettpusa"/>
    <w:link w:val="Cmsor3"/>
    <w:rsid w:val="006F7B90"/>
    <w:rPr>
      <w:bCs/>
      <w:color w:val="0C2148" w:themeColor="text2"/>
      <w:szCs w:val="34"/>
    </w:rPr>
  </w:style>
  <w:style w:type="paragraph" w:styleId="Cm">
    <w:name w:val="Title"/>
    <w:basedOn w:val="Norml"/>
    <w:next w:val="Norml"/>
    <w:link w:val="CmChar"/>
    <w:uiPriority w:val="3"/>
    <w:qFormat/>
    <w:rsid w:val="006F7B9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F7B9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F7B9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F7B9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F7B90"/>
    <w:rPr>
      <w:rFonts w:eastAsiaTheme="majorEastAsia" w:cstheme="majorBidi"/>
      <w:i/>
      <w:iCs/>
      <w:color w:val="404040" w:themeColor="text1" w:themeTint="BF"/>
    </w:rPr>
  </w:style>
  <w:style w:type="numbering" w:customStyle="1" w:styleId="Style1">
    <w:name w:val="Style1"/>
    <w:uiPriority w:val="99"/>
    <w:rsid w:val="006F7B90"/>
    <w:pPr>
      <w:numPr>
        <w:numId w:val="1"/>
      </w:numPr>
    </w:pPr>
  </w:style>
  <w:style w:type="paragraph" w:styleId="TJ7">
    <w:name w:val="toc 7"/>
    <w:basedOn w:val="Norml"/>
    <w:next w:val="Norml"/>
    <w:autoRedefine/>
    <w:uiPriority w:val="99"/>
    <w:semiHidden/>
    <w:locked/>
    <w:rsid w:val="006F7B90"/>
    <w:pPr>
      <w:spacing w:after="100"/>
      <w:ind w:left="1200"/>
    </w:pPr>
    <w:rPr>
      <w:color w:val="385623" w:themeColor="accent6" w:themeShade="80"/>
    </w:rPr>
  </w:style>
  <w:style w:type="paragraph" w:styleId="TJ8">
    <w:name w:val="toc 8"/>
    <w:basedOn w:val="Norml"/>
    <w:next w:val="Norml"/>
    <w:autoRedefine/>
    <w:uiPriority w:val="99"/>
    <w:semiHidden/>
    <w:locked/>
    <w:rsid w:val="006F7B90"/>
    <w:pPr>
      <w:spacing w:after="100"/>
      <w:ind w:left="1400"/>
    </w:pPr>
    <w:rPr>
      <w:color w:val="385623" w:themeColor="accent6" w:themeShade="80"/>
    </w:rPr>
  </w:style>
  <w:style w:type="paragraph" w:styleId="TJ9">
    <w:name w:val="toc 9"/>
    <w:basedOn w:val="Norml"/>
    <w:next w:val="Norml"/>
    <w:autoRedefine/>
    <w:uiPriority w:val="99"/>
    <w:semiHidden/>
    <w:locked/>
    <w:rsid w:val="006F7B90"/>
    <w:pPr>
      <w:spacing w:after="100"/>
      <w:ind w:left="1600"/>
    </w:pPr>
    <w:rPr>
      <w:color w:val="385623" w:themeColor="accent6" w:themeShade="80"/>
    </w:rPr>
  </w:style>
  <w:style w:type="table" w:customStyle="1" w:styleId="Calendar2">
    <w:name w:val="Calendar 2"/>
    <w:basedOn w:val="Normltblzat"/>
    <w:uiPriority w:val="99"/>
    <w:qFormat/>
    <w:rsid w:val="006F7B9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F7B9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F7B90"/>
    <w:rPr>
      <w:rFonts w:eastAsiaTheme="minorEastAsia"/>
      <w:color w:val="0C2148" w:themeColor="text2"/>
      <w:sz w:val="16"/>
    </w:rPr>
  </w:style>
  <w:style w:type="character" w:styleId="Finomkiemels">
    <w:name w:val="Subtle Emphasis"/>
    <w:basedOn w:val="Bekezdsalapbettpusa"/>
    <w:uiPriority w:val="19"/>
    <w:qFormat/>
    <w:rsid w:val="006F7B9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F7B9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F7B9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F7B90"/>
    <w:rPr>
      <w:color w:val="385623" w:themeColor="accent6" w:themeShade="80"/>
    </w:rPr>
  </w:style>
  <w:style w:type="character" w:customStyle="1" w:styleId="VgjegyzetszvegeChar">
    <w:name w:val="Végjegyzet szövege Char"/>
    <w:basedOn w:val="Bekezdsalapbettpusa"/>
    <w:link w:val="Vgjegyzetszvege"/>
    <w:uiPriority w:val="99"/>
    <w:semiHidden/>
    <w:rsid w:val="006F7B90"/>
    <w:rPr>
      <w:color w:val="385623" w:themeColor="accent6" w:themeShade="80"/>
    </w:rPr>
  </w:style>
  <w:style w:type="table" w:customStyle="1" w:styleId="Vilgosrnykols1jellszn1">
    <w:name w:val="Világos árnyékolás – 1. jelölőszín1"/>
    <w:basedOn w:val="Normltblzat"/>
    <w:uiPriority w:val="60"/>
    <w:rsid w:val="006F7B9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F7B90"/>
    <w:pPr>
      <w:numPr>
        <w:numId w:val="5"/>
      </w:numPr>
    </w:pPr>
  </w:style>
  <w:style w:type="paragraph" w:customStyle="1" w:styleId="Tblaszvegstlus">
    <w:name w:val="Tábla szöveg stílus"/>
    <w:basedOn w:val="Norml"/>
    <w:link w:val="TblaszvegstlusChar"/>
    <w:uiPriority w:val="8"/>
    <w:qFormat/>
    <w:rsid w:val="006F7B90"/>
  </w:style>
  <w:style w:type="character" w:customStyle="1" w:styleId="ListaszerbekezdsChar">
    <w:name w:val="Listaszerű bekezdés Char"/>
    <w:aliases w:val="Lista_1 Char,lista_2 Char"/>
    <w:basedOn w:val="Bekezdsalapbettpusa"/>
    <w:link w:val="Listaszerbekezds"/>
    <w:uiPriority w:val="4"/>
    <w:rsid w:val="006F7B90"/>
  </w:style>
  <w:style w:type="character" w:customStyle="1" w:styleId="Listaszerbekezds2Char">
    <w:name w:val="Listaszerű bekezdés 2 Char"/>
    <w:basedOn w:val="ListaszerbekezdsChar"/>
    <w:link w:val="Listaszerbekezds2"/>
    <w:uiPriority w:val="4"/>
    <w:rsid w:val="006F7B90"/>
  </w:style>
  <w:style w:type="character" w:customStyle="1" w:styleId="TblaszvegstlusChar">
    <w:name w:val="Tábla szöveg stílus Char"/>
    <w:basedOn w:val="Bekezdsalapbettpusa"/>
    <w:link w:val="Tblaszvegstlus"/>
    <w:uiPriority w:val="8"/>
    <w:rsid w:val="006F7B90"/>
  </w:style>
  <w:style w:type="character" w:styleId="Finomhivatkozs">
    <w:name w:val="Subtle Reference"/>
    <w:basedOn w:val="Bekezdsalapbettpusa"/>
    <w:uiPriority w:val="31"/>
    <w:rsid w:val="006F7B90"/>
    <w:rPr>
      <w:sz w:val="24"/>
      <w:szCs w:val="24"/>
      <w:u w:val="single"/>
    </w:rPr>
  </w:style>
  <w:style w:type="character" w:styleId="Ershivatkozs">
    <w:name w:val="Intense Reference"/>
    <w:basedOn w:val="Bekezdsalapbettpusa"/>
    <w:uiPriority w:val="32"/>
    <w:rsid w:val="006F7B90"/>
    <w:rPr>
      <w:b/>
      <w:sz w:val="24"/>
      <w:u w:val="single"/>
    </w:rPr>
  </w:style>
  <w:style w:type="paragraph" w:customStyle="1" w:styleId="Listaszerbekezds2szint">
    <w:name w:val="Listaszerű bekezdés 2. szint"/>
    <w:basedOn w:val="Listaszerbekezds"/>
    <w:link w:val="Listaszerbekezds2szintChar"/>
    <w:uiPriority w:val="4"/>
    <w:qFormat/>
    <w:rsid w:val="006F7B90"/>
    <w:pPr>
      <w:numPr>
        <w:numId w:val="7"/>
      </w:numPr>
    </w:pPr>
  </w:style>
  <w:style w:type="paragraph" w:customStyle="1" w:styleId="Listaszerbekezds3szint">
    <w:name w:val="Listaszerű bekezdés 3. szint"/>
    <w:basedOn w:val="Listaszerbekezds"/>
    <w:link w:val="Listaszerbekezds3szintChar"/>
    <w:uiPriority w:val="4"/>
    <w:qFormat/>
    <w:rsid w:val="006F7B90"/>
    <w:pPr>
      <w:numPr>
        <w:ilvl w:val="2"/>
        <w:numId w:val="9"/>
      </w:numPr>
    </w:pPr>
  </w:style>
  <w:style w:type="character" w:customStyle="1" w:styleId="Listaszerbekezds2szintChar">
    <w:name w:val="Listaszerű bekezdés 2. szint Char"/>
    <w:basedOn w:val="ListaszerbekezdsChar"/>
    <w:link w:val="Listaszerbekezds2szint"/>
    <w:uiPriority w:val="4"/>
    <w:rsid w:val="006F7B90"/>
  </w:style>
  <w:style w:type="character" w:customStyle="1" w:styleId="Listaszerbekezds3szintChar">
    <w:name w:val="Listaszerű bekezdés 3. szint Char"/>
    <w:basedOn w:val="ListaszerbekezdsChar"/>
    <w:link w:val="Listaszerbekezds3szint"/>
    <w:uiPriority w:val="4"/>
    <w:rsid w:val="006F7B90"/>
  </w:style>
  <w:style w:type="paragraph" w:styleId="Alcm">
    <w:name w:val="Subtitle"/>
    <w:basedOn w:val="Norml"/>
    <w:next w:val="Norml"/>
    <w:link w:val="AlcmChar"/>
    <w:uiPriority w:val="11"/>
    <w:rsid w:val="006F7B9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F7B90"/>
    <w:rPr>
      <w:rFonts w:eastAsiaTheme="majorEastAsia" w:cstheme="majorBidi"/>
    </w:rPr>
  </w:style>
  <w:style w:type="paragraph" w:customStyle="1" w:styleId="Listabetvel">
    <w:name w:val="Lista betűvel"/>
    <w:basedOn w:val="Listaszerbekezds"/>
    <w:link w:val="ListabetvelChar"/>
    <w:uiPriority w:val="4"/>
    <w:qFormat/>
    <w:rsid w:val="006F7B90"/>
    <w:pPr>
      <w:numPr>
        <w:numId w:val="6"/>
      </w:numPr>
    </w:pPr>
  </w:style>
  <w:style w:type="character" w:customStyle="1" w:styleId="ListabetvelChar">
    <w:name w:val="Lista betűvel Char"/>
    <w:basedOn w:val="ListaszerbekezdsChar"/>
    <w:link w:val="Listabetvel"/>
    <w:uiPriority w:val="4"/>
    <w:rsid w:val="006F7B90"/>
  </w:style>
  <w:style w:type="paragraph" w:customStyle="1" w:styleId="Erskiemels1">
    <w:name w:val="Erős kiemelés1"/>
    <w:basedOn w:val="Norml"/>
    <w:link w:val="ErskiemelsChar"/>
    <w:uiPriority w:val="5"/>
    <w:qFormat/>
    <w:rsid w:val="006F7B90"/>
    <w:rPr>
      <w:b/>
      <w:i/>
    </w:rPr>
  </w:style>
  <w:style w:type="character" w:customStyle="1" w:styleId="ErskiemelsChar">
    <w:name w:val="Erős kiemelés Char"/>
    <w:basedOn w:val="Bekezdsalapbettpusa"/>
    <w:link w:val="Erskiemels1"/>
    <w:uiPriority w:val="5"/>
    <w:rsid w:val="006F7B90"/>
    <w:rPr>
      <w:b/>
      <w:i/>
    </w:rPr>
  </w:style>
  <w:style w:type="paragraph" w:customStyle="1" w:styleId="Bold">
    <w:name w:val="Bold"/>
    <w:basedOn w:val="Norml"/>
    <w:link w:val="BoldChar"/>
    <w:uiPriority w:val="6"/>
    <w:qFormat/>
    <w:rsid w:val="006F7B90"/>
    <w:rPr>
      <w:b/>
    </w:rPr>
  </w:style>
  <w:style w:type="character" w:customStyle="1" w:styleId="BoldChar">
    <w:name w:val="Bold Char"/>
    <w:basedOn w:val="Bekezdsalapbettpusa"/>
    <w:link w:val="Bold"/>
    <w:uiPriority w:val="6"/>
    <w:rsid w:val="006F7B90"/>
    <w:rPr>
      <w:b/>
    </w:rPr>
  </w:style>
  <w:style w:type="character" w:styleId="Mrltotthiperhivatkozs">
    <w:name w:val="FollowedHyperlink"/>
    <w:basedOn w:val="Bekezdsalapbettpusa"/>
    <w:uiPriority w:val="99"/>
    <w:semiHidden/>
    <w:unhideWhenUsed/>
    <w:rsid w:val="006F7B90"/>
    <w:rPr>
      <w:color w:val="954F72" w:themeColor="followedHyperlink"/>
      <w:u w:val="single"/>
    </w:rPr>
  </w:style>
  <w:style w:type="paragraph" w:styleId="Tartalomjegyzkcmsora">
    <w:name w:val="TOC Heading"/>
    <w:basedOn w:val="Cmsor1"/>
    <w:next w:val="Norml"/>
    <w:uiPriority w:val="39"/>
    <w:unhideWhenUsed/>
    <w:qFormat/>
    <w:rsid w:val="006F7B9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F7B90"/>
    <w:pPr>
      <w:spacing w:after="100"/>
      <w:ind w:left="220"/>
      <w:jc w:val="left"/>
    </w:pPr>
    <w:rPr>
      <w:rFonts w:eastAsiaTheme="minorEastAsia"/>
    </w:rPr>
  </w:style>
  <w:style w:type="paragraph" w:styleId="TJ1">
    <w:name w:val="toc 1"/>
    <w:basedOn w:val="Norml"/>
    <w:next w:val="Norml"/>
    <w:autoRedefine/>
    <w:uiPriority w:val="39"/>
    <w:unhideWhenUsed/>
    <w:qFormat/>
    <w:locked/>
    <w:rsid w:val="006F7B90"/>
    <w:pPr>
      <w:spacing w:after="100"/>
      <w:jc w:val="left"/>
    </w:pPr>
    <w:rPr>
      <w:rFonts w:eastAsiaTheme="minorEastAsia"/>
    </w:rPr>
  </w:style>
  <w:style w:type="paragraph" w:styleId="TJ3">
    <w:name w:val="toc 3"/>
    <w:basedOn w:val="Norml"/>
    <w:next w:val="Norml"/>
    <w:uiPriority w:val="39"/>
    <w:unhideWhenUsed/>
    <w:qFormat/>
    <w:locked/>
    <w:rsid w:val="006F7B90"/>
    <w:pPr>
      <w:spacing w:after="100"/>
      <w:ind w:left="400"/>
    </w:pPr>
  </w:style>
  <w:style w:type="paragraph" w:customStyle="1" w:styleId="StyleTOC2Left015">
    <w:name w:val="Style TOC 2 + Left:  0.15&quot;"/>
    <w:basedOn w:val="TJ2"/>
    <w:rsid w:val="006F7B90"/>
    <w:pPr>
      <w:ind w:left="216"/>
    </w:pPr>
    <w:rPr>
      <w:rFonts w:eastAsia="Times New Roman" w:cs="Times New Roman"/>
    </w:rPr>
  </w:style>
  <w:style w:type="paragraph" w:customStyle="1" w:styleId="StyleTOC3Left031">
    <w:name w:val="Style TOC 3 + Left:  0.31&quot;"/>
    <w:basedOn w:val="TJ3"/>
    <w:rsid w:val="006F7B90"/>
    <w:pPr>
      <w:ind w:left="446"/>
    </w:pPr>
    <w:rPr>
      <w:rFonts w:eastAsia="Times New Roman" w:cs="Times New Roman"/>
    </w:rPr>
  </w:style>
  <w:style w:type="numbering" w:customStyle="1" w:styleId="Hierarchikuslista">
    <w:name w:val="Hierarchikus lista"/>
    <w:uiPriority w:val="99"/>
    <w:rsid w:val="006F7B90"/>
    <w:pPr>
      <w:numPr>
        <w:numId w:val="2"/>
      </w:numPr>
    </w:pPr>
  </w:style>
  <w:style w:type="paragraph" w:customStyle="1" w:styleId="HierarchikusLista0">
    <w:name w:val="Hierarchikus Lista"/>
    <w:basedOn w:val="Listaszerbekezds"/>
    <w:link w:val="HierarchikusListaChar"/>
    <w:qFormat/>
    <w:rsid w:val="006F7B90"/>
    <w:pPr>
      <w:numPr>
        <w:numId w:val="0"/>
      </w:numPr>
    </w:pPr>
  </w:style>
  <w:style w:type="character" w:customStyle="1" w:styleId="HierarchikusListaChar">
    <w:name w:val="Hierarchikus Lista Char"/>
    <w:basedOn w:val="ListaszerbekezdsChar"/>
    <w:link w:val="HierarchikusLista0"/>
    <w:rsid w:val="006F7B90"/>
  </w:style>
  <w:style w:type="character" w:styleId="Kiemels2">
    <w:name w:val="Strong"/>
    <w:basedOn w:val="Bekezdsalapbettpusa"/>
    <w:uiPriority w:val="22"/>
    <w:rsid w:val="006F7B90"/>
    <w:rPr>
      <w:b/>
      <w:bCs/>
    </w:rPr>
  </w:style>
  <w:style w:type="character" w:styleId="Kiemels">
    <w:name w:val="Emphasis"/>
    <w:basedOn w:val="Bekezdsalapbettpusa"/>
    <w:uiPriority w:val="6"/>
    <w:qFormat/>
    <w:rsid w:val="006F7B90"/>
    <w:rPr>
      <w:i/>
      <w:iCs/>
    </w:rPr>
  </w:style>
  <w:style w:type="paragraph" w:styleId="Nincstrkz">
    <w:name w:val="No Spacing"/>
    <w:basedOn w:val="Norml"/>
    <w:uiPriority w:val="1"/>
    <w:rsid w:val="006F7B90"/>
    <w:rPr>
      <w:szCs w:val="32"/>
    </w:rPr>
  </w:style>
  <w:style w:type="paragraph" w:styleId="Idzet">
    <w:name w:val="Quote"/>
    <w:basedOn w:val="Norml"/>
    <w:next w:val="Norml"/>
    <w:link w:val="IdzetChar"/>
    <w:uiPriority w:val="29"/>
    <w:rsid w:val="006F7B90"/>
    <w:rPr>
      <w:i/>
    </w:rPr>
  </w:style>
  <w:style w:type="character" w:customStyle="1" w:styleId="IdzetChar">
    <w:name w:val="Idézet Char"/>
    <w:basedOn w:val="Bekezdsalapbettpusa"/>
    <w:link w:val="Idzet"/>
    <w:uiPriority w:val="29"/>
    <w:rsid w:val="006F7B90"/>
    <w:rPr>
      <w:i/>
    </w:rPr>
  </w:style>
  <w:style w:type="paragraph" w:styleId="Kiemeltidzet">
    <w:name w:val="Intense Quote"/>
    <w:basedOn w:val="Norml"/>
    <w:next w:val="Norml"/>
    <w:link w:val="KiemeltidzetChar"/>
    <w:uiPriority w:val="30"/>
    <w:rsid w:val="006F7B90"/>
    <w:pPr>
      <w:ind w:left="720" w:right="720"/>
    </w:pPr>
    <w:rPr>
      <w:b/>
      <w:i/>
    </w:rPr>
  </w:style>
  <w:style w:type="character" w:customStyle="1" w:styleId="KiemeltidzetChar">
    <w:name w:val="Kiemelt idézet Char"/>
    <w:basedOn w:val="Bekezdsalapbettpusa"/>
    <w:link w:val="Kiemeltidzet"/>
    <w:uiPriority w:val="30"/>
    <w:rsid w:val="006F7B90"/>
    <w:rPr>
      <w:b/>
      <w:i/>
    </w:rPr>
  </w:style>
  <w:style w:type="character" w:styleId="Erskiemels">
    <w:name w:val="Intense Emphasis"/>
    <w:basedOn w:val="Bekezdsalapbettpusa"/>
    <w:uiPriority w:val="21"/>
    <w:rsid w:val="006F7B90"/>
    <w:rPr>
      <w:b/>
      <w:i/>
      <w:sz w:val="24"/>
      <w:szCs w:val="24"/>
      <w:u w:val="single"/>
    </w:rPr>
  </w:style>
  <w:style w:type="character" w:styleId="Knyvcme">
    <w:name w:val="Book Title"/>
    <w:basedOn w:val="Bekezdsalapbettpusa"/>
    <w:uiPriority w:val="33"/>
    <w:rsid w:val="006F7B90"/>
    <w:rPr>
      <w:rFonts w:ascii="Calibri" w:eastAsiaTheme="majorEastAsia" w:hAnsi="Calibri"/>
      <w:b/>
      <w:i/>
      <w:sz w:val="24"/>
      <w:szCs w:val="24"/>
    </w:rPr>
  </w:style>
  <w:style w:type="paragraph" w:customStyle="1" w:styleId="Szvegdobozstlus">
    <w:name w:val="Szövegdoboz stílus"/>
    <w:basedOn w:val="HierarchikusLista0"/>
    <w:qFormat/>
    <w:rsid w:val="006F7B90"/>
    <w:rPr>
      <w:b/>
      <w:i/>
      <w:color w:val="009EE0"/>
    </w:rPr>
  </w:style>
  <w:style w:type="table" w:customStyle="1" w:styleId="Rcsos">
    <w:name w:val="Rácsos"/>
    <w:basedOn w:val="Normltblzat"/>
    <w:uiPriority w:val="99"/>
    <w:rsid w:val="006F7B9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F7B9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F7B90"/>
    <w:pPr>
      <w:keepNext/>
      <w:spacing w:after="40"/>
      <w:jc w:val="center"/>
    </w:pPr>
    <w:rPr>
      <w:b/>
      <w:bCs/>
      <w:color w:val="808080"/>
      <w:szCs w:val="18"/>
    </w:rPr>
  </w:style>
  <w:style w:type="paragraph" w:customStyle="1" w:styleId="ENCaption2Col">
    <w:name w:val="EN_Caption_2Col"/>
    <w:basedOn w:val="Norml"/>
    <w:next w:val="Norml"/>
    <w:uiPriority w:val="1"/>
    <w:qFormat/>
    <w:rsid w:val="006F7B90"/>
    <w:pPr>
      <w:keepNext/>
      <w:spacing w:after="40"/>
      <w:jc w:val="left"/>
    </w:pPr>
    <w:rPr>
      <w:b/>
      <w:bCs/>
      <w:color w:val="808080"/>
      <w:szCs w:val="18"/>
    </w:rPr>
  </w:style>
  <w:style w:type="paragraph" w:customStyle="1" w:styleId="ENCaptionBox">
    <w:name w:val="EN_Caption_Box"/>
    <w:basedOn w:val="Norml"/>
    <w:next w:val="Norml"/>
    <w:uiPriority w:val="1"/>
    <w:qFormat/>
    <w:rsid w:val="006F7B9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F7B9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F7B9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F7B90"/>
    <w:rPr>
      <w:rFonts w:eastAsiaTheme="minorEastAsia"/>
      <w:color w:val="808080"/>
      <w:sz w:val="18"/>
    </w:rPr>
  </w:style>
  <w:style w:type="paragraph" w:customStyle="1" w:styleId="ENNormal">
    <w:name w:val="EN_Normal"/>
    <w:basedOn w:val="Norml"/>
    <w:uiPriority w:val="1"/>
    <w:qFormat/>
    <w:rsid w:val="006F7B90"/>
  </w:style>
  <w:style w:type="paragraph" w:customStyle="1" w:styleId="ENNormalBox">
    <w:name w:val="EN_Normal_Box"/>
    <w:basedOn w:val="Norml"/>
    <w:uiPriority w:val="1"/>
    <w:qFormat/>
    <w:rsid w:val="006F7B9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F7B90"/>
    <w:pPr>
      <w:keepLines/>
      <w:jc w:val="center"/>
    </w:pPr>
    <w:rPr>
      <w:color w:val="808080"/>
      <w:sz w:val="18"/>
    </w:rPr>
  </w:style>
  <w:style w:type="paragraph" w:customStyle="1" w:styleId="ENNote2Col">
    <w:name w:val="EN_Note_2Col"/>
    <w:basedOn w:val="Norml"/>
    <w:next w:val="ENNormal"/>
    <w:uiPriority w:val="1"/>
    <w:qFormat/>
    <w:rsid w:val="006F7B90"/>
    <w:pPr>
      <w:keepLines/>
    </w:pPr>
    <w:rPr>
      <w:color w:val="808080"/>
      <w:sz w:val="18"/>
    </w:rPr>
  </w:style>
  <w:style w:type="paragraph" w:customStyle="1" w:styleId="ENNoteBox">
    <w:name w:val="EN_Note_Box"/>
    <w:basedOn w:val="Norml"/>
    <w:next w:val="ENNormalBox"/>
    <w:uiPriority w:val="1"/>
    <w:qFormat/>
    <w:rsid w:val="006F7B9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F7B9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F7B9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F7B9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F7B90"/>
    <w:pPr>
      <w:keepNext/>
      <w:spacing w:after="40"/>
      <w:jc w:val="center"/>
    </w:pPr>
    <w:rPr>
      <w:sz w:val="20"/>
    </w:rPr>
  </w:style>
  <w:style w:type="paragraph" w:customStyle="1" w:styleId="HUCaption2Col">
    <w:name w:val="HU_Caption_2Col"/>
    <w:basedOn w:val="Kpalrs"/>
    <w:next w:val="Norml"/>
    <w:uiPriority w:val="1"/>
    <w:qFormat/>
    <w:rsid w:val="006F7B90"/>
    <w:pPr>
      <w:keepNext/>
      <w:spacing w:after="40"/>
    </w:pPr>
    <w:rPr>
      <w:sz w:val="20"/>
    </w:rPr>
  </w:style>
  <w:style w:type="paragraph" w:customStyle="1" w:styleId="HUCaptionBox">
    <w:name w:val="HU_Caption_Box"/>
    <w:basedOn w:val="Kpalrs"/>
    <w:next w:val="Norml"/>
    <w:uiPriority w:val="1"/>
    <w:qFormat/>
    <w:rsid w:val="006F7B9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F7B9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F7B9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F7B9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F7B90"/>
    <w:rPr>
      <w:caps/>
      <w:color w:val="0C2148" w:themeColor="text2"/>
    </w:rPr>
  </w:style>
  <w:style w:type="paragraph" w:customStyle="1" w:styleId="HUFootnote">
    <w:name w:val="HU_Footnote"/>
    <w:basedOn w:val="Lbjegyzetszveg"/>
    <w:uiPriority w:val="1"/>
    <w:qFormat/>
    <w:rsid w:val="006F7B90"/>
    <w:rPr>
      <w:color w:val="808080"/>
      <w:sz w:val="18"/>
    </w:rPr>
  </w:style>
  <w:style w:type="paragraph" w:customStyle="1" w:styleId="HUNormalBox">
    <w:name w:val="HU_Normal_Box"/>
    <w:basedOn w:val="Norml"/>
    <w:uiPriority w:val="1"/>
    <w:qFormat/>
    <w:rsid w:val="006F7B9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F7B90"/>
    <w:pPr>
      <w:keepLines/>
      <w:jc w:val="center"/>
    </w:pPr>
    <w:rPr>
      <w:color w:val="808080"/>
      <w:sz w:val="18"/>
    </w:rPr>
  </w:style>
  <w:style w:type="paragraph" w:customStyle="1" w:styleId="HUNote2Col">
    <w:name w:val="HU_Note_2Col"/>
    <w:basedOn w:val="Norml"/>
    <w:next w:val="Norml"/>
    <w:uiPriority w:val="1"/>
    <w:qFormat/>
    <w:rsid w:val="006F7B90"/>
    <w:pPr>
      <w:keepLines/>
    </w:pPr>
    <w:rPr>
      <w:color w:val="808080"/>
      <w:sz w:val="18"/>
    </w:rPr>
  </w:style>
  <w:style w:type="paragraph" w:customStyle="1" w:styleId="HUNoteBox">
    <w:name w:val="HU_Note_Box"/>
    <w:basedOn w:val="Norml"/>
    <w:next w:val="HUNormalBox"/>
    <w:link w:val="HUNoteBoxChar"/>
    <w:uiPriority w:val="1"/>
    <w:qFormat/>
    <w:rsid w:val="006F7B9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F7B90"/>
    <w:rPr>
      <w:color w:val="808080"/>
      <w:sz w:val="18"/>
      <w:shd w:val="clear" w:color="auto" w:fill="C6EEFF"/>
    </w:rPr>
  </w:style>
  <w:style w:type="paragraph" w:customStyle="1" w:styleId="HUSectionTitle">
    <w:name w:val="HU_Section_Title"/>
    <w:basedOn w:val="Cmsor2"/>
    <w:next w:val="Norml"/>
    <w:link w:val="HUSectionTitleChar"/>
    <w:uiPriority w:val="1"/>
    <w:rsid w:val="006F7B90"/>
    <w:pPr>
      <w:keepNext/>
    </w:pPr>
  </w:style>
  <w:style w:type="character" w:customStyle="1" w:styleId="HUSectionTitleChar">
    <w:name w:val="HU_Section_Title Char"/>
    <w:basedOn w:val="Cmsor2Char"/>
    <w:link w:val="HUSectionTitle"/>
    <w:uiPriority w:val="1"/>
    <w:rsid w:val="006F7B90"/>
    <w:rPr>
      <w:b/>
      <w:color w:val="0C2148" w:themeColor="text2"/>
      <w:sz w:val="24"/>
      <w:szCs w:val="38"/>
    </w:rPr>
  </w:style>
  <w:style w:type="paragraph" w:customStyle="1" w:styleId="HUSubsectionTitle">
    <w:name w:val="HU_Subsection_Title"/>
    <w:basedOn w:val="Cmsor3"/>
    <w:next w:val="Norml"/>
    <w:link w:val="HUSubsectionTitleChar"/>
    <w:uiPriority w:val="1"/>
    <w:rsid w:val="006F7B90"/>
    <w:pPr>
      <w:keepNext/>
      <w:ind w:left="595" w:hanging="595"/>
    </w:pPr>
  </w:style>
  <w:style w:type="character" w:customStyle="1" w:styleId="HUSubsectionTitleChar">
    <w:name w:val="HU_Subsection_Title Char"/>
    <w:basedOn w:val="Cmsor3Char"/>
    <w:link w:val="HUSubsectionTitle"/>
    <w:uiPriority w:val="1"/>
    <w:rsid w:val="006F7B90"/>
    <w:rPr>
      <w:bCs/>
      <w:color w:val="0C2148" w:themeColor="text2"/>
      <w:szCs w:val="34"/>
    </w:rPr>
  </w:style>
  <w:style w:type="paragraph" w:customStyle="1" w:styleId="Heading1Kiadvny">
    <w:name w:val="Heading 1 Kiadvány"/>
    <w:basedOn w:val="Cmsor1"/>
    <w:qFormat/>
    <w:rsid w:val="006F7B90"/>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image" Target="media/image3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122</Pages>
  <Words>46844</Words>
  <Characters>334088</Characters>
  <Application>Microsoft Office Word</Application>
  <DocSecurity>0</DocSecurity>
  <Lines>2784</Lines>
  <Paragraphs>760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2025-08-29T08:13:00Z</dcterms:created>
  <dcterms:modified xsi:type="dcterms:W3CDTF">2025-08-29T08:26:00Z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