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iperhivatkozs"/>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iperhivatkozs"/>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iperhivatkozs"/>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iperhivatkozs"/>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iperhivatkozs"/>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iperhivatkozs"/>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iperhivatkozs"/>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iperhivatkozs"/>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iperhivatkozs"/>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iperhivatkozs"/>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iperhivatkozs"/>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iperhivatkozs"/>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iperhivatkozs"/>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iperhivatkozs"/>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iperhivatkozs"/>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iperhivatkozs"/>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iperhivatkozs"/>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iperhivatkozs"/>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iperhivatkozs"/>
                <w:b/>
                <w:noProof/>
              </w:rPr>
              <w:t xml:space="preserve">1.7.1. Instrumentum-ügyfél </w:t>
            </w:r>
            <w:r w:rsidR="002E657C" w:rsidRPr="00DB7C09">
              <w:rPr>
                <w:rStyle w:val="Hiperhivatkozs"/>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iperhivatkozs"/>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iperhivatkozs"/>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iperhivatkozs"/>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iperhivatkozs"/>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iperhivatkozs"/>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iperhivatkozs"/>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iperhivatkozs"/>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iperhivatkozs"/>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iperhivatkozs"/>
                <w:noProof/>
              </w:rPr>
              <w:t>1.9.2.</w:t>
            </w:r>
            <w:r w:rsidR="002E657C" w:rsidRPr="00DB7C09">
              <w:rPr>
                <w:rStyle w:val="Hiperhivatkozs"/>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iperhivatkozs"/>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iperhivatkozs"/>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iperhivatkozs"/>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iperhivatkozs"/>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iperhivatkozs"/>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iperhivatkozs"/>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iperhivatkozs"/>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iperhivatkozs"/>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iperhivatkozs"/>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iperhivatkozs"/>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5F1606">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iperhivatkozs"/>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5F1606">
          <w:pPr>
            <w:pStyle w:val="TJ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iperhivatkozs"/>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5F1606">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iperhivatkozs"/>
                <w:noProof/>
              </w:rPr>
              <w:t>1.</w:t>
            </w:r>
            <w:r w:rsidR="002E657C">
              <w:rPr>
                <w:rFonts w:asciiTheme="minorHAnsi" w:hAnsiTheme="minorHAnsi"/>
                <w:noProof/>
                <w:kern w:val="2"/>
                <w:sz w:val="22"/>
                <w:szCs w:val="22"/>
                <w14:ligatures w14:val="standardContextual"/>
              </w:rPr>
              <w:tab/>
            </w:r>
            <w:r w:rsidR="002E657C" w:rsidRPr="00DB7C09">
              <w:rPr>
                <w:rStyle w:val="Hiperhivatkozs"/>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199E427" w:rsidR="00D83D04" w:rsidRDefault="00D83D04" w:rsidP="00C14714">
      <w:pPr>
        <w:rPr>
          <w:rFonts w:cs="Arial"/>
        </w:rPr>
      </w:pPr>
      <w:bookmarkStart w:id="9" w:name="_Hlk21091143"/>
      <w:r w:rsidRPr="000C2023">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t figyelembe kell venni, azaz a nem kötelező megjelölés az esetek többségében nem azt jelenti, hogy a mező kitöltése opcionális</w:t>
      </w:r>
      <w:r w:rsidR="00BD5D3E" w:rsidRPr="000C2023">
        <w:rPr>
          <w:rFonts w:cs="Arial"/>
        </w:rPr>
        <w:t>, hanem azt, hogy feltételekhez kötött, azaz feltételesen kötelező.</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proofErr w:type="spellStart"/>
      <w:r w:rsidRPr="000C2023">
        <w:rPr>
          <w:b/>
          <w:szCs w:val="22"/>
        </w:rPr>
        <w:t>INSTK-INSTR</w:t>
      </w:r>
      <w:proofErr w:type="spellEnd"/>
      <w:r w:rsidRPr="000C2023">
        <w:rPr>
          <w:b/>
          <w:szCs w:val="22"/>
        </w:rPr>
        <w:t xml:space="preserve">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INSTR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2"/>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Pr="000C2023"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55F3E81C"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Amennyiben a járó kamattámogatást a hitelintézet az ügyfél végtörlesztését követően számolja el a Magyar Államkincstárral, úgy a kamattámogatás pénzügyi rendezéséig fennálló kamatkövetelést az ügyféllel való elszámolással egyidejűleg át kell vezetni a központi kormányzattal szembeni egyéb követelések és aktív elszámolások közé, ebből következően az ügyféllel való elszámolás után a kamattámogatás már nem jelentendő a HITREG-ben.</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3"/>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aszerbekezds"/>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38FAC482" w:rsidR="00CB64F0" w:rsidRDefault="00CB64F0" w:rsidP="00CB64F0">
      <w:pPr>
        <w:autoSpaceDE w:val="0"/>
        <w:autoSpaceDN w:val="0"/>
        <w:spacing w:before="40" w:after="40"/>
        <w:rPr>
          <w:rFonts w:asciiTheme="minorHAnsi" w:hAnsiTheme="minorHAnsi" w:cstheme="minorHAnsi"/>
        </w:rPr>
      </w:pPr>
      <w:bookmarkStart w:id="123" w:name="_Hlk112660612"/>
      <w:r w:rsidRPr="005F1606">
        <w:t xml:space="preserve">A taxonómiára vonatkozó mezők tekintetében az </w:t>
      </w:r>
      <w:r>
        <w:fldChar w:fldCharType="begin"/>
      </w:r>
      <w:r>
        <w:instrText>HYPERLINK "https://eur-lex.europa.eu/legal-content/EN/TXT/?uri=CELEX:32020R0852"</w:instrText>
      </w:r>
      <w:r>
        <w:fldChar w:fldCharType="separate"/>
      </w:r>
      <w:r w:rsidRPr="005F1606">
        <w:rPr>
          <w:rStyle w:val="Hiperhivatkozs"/>
          <w:color w:val="044A91"/>
          <w:vertAlign w:val="baseline"/>
        </w:rPr>
        <w:t>EU 2020/852</w:t>
      </w:r>
      <w:r>
        <w:rPr>
          <w:rStyle w:val="Hiperhivatkozs"/>
          <w:color w:val="044A91"/>
          <w:vertAlign w:val="baseline"/>
          <w:rPrChange w:id="124" w:author="MNB" w:date="2024-10-25T15:06:00Z">
            <w:rPr>
              <w:rStyle w:val="Hiperhivatkozs"/>
              <w:rFonts w:asciiTheme="minorHAnsi" w:hAnsiTheme="minorHAnsi"/>
              <w:vertAlign w:val="baseline"/>
            </w:rPr>
          </w:rPrChange>
        </w:rPr>
        <w:fldChar w:fldCharType="end"/>
      </w:r>
      <w:r w:rsidRPr="005F1606">
        <w:rPr>
          <w:color w:val="548235"/>
        </w:rPr>
        <w:t xml:space="preserve"> </w:t>
      </w:r>
      <w:r w:rsidRPr="005F1606">
        <w:t xml:space="preserve">Taxonómia rendelete </w:t>
      </w:r>
      <w:del w:id="125" w:author="MNB" w:date="2024-10-25T15:06:00Z">
        <w:r w:rsidR="0050799B" w:rsidRPr="0050799B">
          <w:rPr>
            <w:rFonts w:asciiTheme="minorHAnsi" w:hAnsiTheme="minorHAnsi" w:cstheme="minorHAnsi"/>
          </w:rPr>
          <w:delText>és az azt kiegészítő EU 2021/2139 rendelete alapján kell eljárni.</w:delText>
        </w:r>
      </w:del>
      <w:ins w:id="126" w:author="MNB" w:date="2024-10-25T15:06:00Z">
        <w:r>
          <w:t xml:space="preserve">(továbbiakban ’Taxonómia rendelet’) </w:t>
        </w:r>
        <w:r w:rsidRPr="00E71203">
          <w:t xml:space="preserve">és az azt kiegészítő </w:t>
        </w:r>
        <w:r>
          <w:fldChar w:fldCharType="begin"/>
        </w:r>
        <w:r>
          <w:instrText>HYPERLINK "https://eur-lex.europa.eu/legal-content/EN/TXT/?uri=CELEX:32021R2139"</w:instrText>
        </w:r>
        <w:r>
          <w:fldChar w:fldCharType="separate"/>
        </w:r>
        <w:r w:rsidRPr="006E4216">
          <w:rPr>
            <w:rStyle w:val="Hiperhivatkozs"/>
            <w:rFonts w:cstheme="minorHAnsi"/>
            <w:color w:val="044A91"/>
            <w:vertAlign w:val="baseline"/>
          </w:rPr>
          <w:t>EU 2021/2139</w:t>
        </w:r>
        <w:r>
          <w:rPr>
            <w:rStyle w:val="Hiperhivatkozs"/>
            <w:rFonts w:cstheme="minorHAnsi"/>
            <w:color w:val="044A91"/>
            <w:vertAlign w:val="baseline"/>
          </w:rPr>
          <w:fldChar w:fldCharType="end"/>
        </w:r>
        <w:r>
          <w:rPr>
            <w:rStyle w:val="Hiperhivatkozs"/>
            <w:rFonts w:cstheme="minorHAnsi"/>
            <w:color w:val="044A91"/>
            <w:vertAlign w:val="baseline"/>
          </w:rPr>
          <w:t xml:space="preserve">, </w:t>
        </w:r>
        <w:r>
          <w:fldChar w:fldCharType="begin"/>
        </w:r>
        <w:r>
          <w:instrText>HYPERLINK "https://eur-lex.europa.eu/legal-content/EN/TXT/?uri=CELEX:32022R1214"</w:instrText>
        </w:r>
        <w:r>
          <w:fldChar w:fldCharType="separate"/>
        </w:r>
        <w:r w:rsidRPr="00326152">
          <w:rPr>
            <w:rStyle w:val="Hiperhivatkozs"/>
            <w:rFonts w:cstheme="minorHAnsi"/>
            <w:color w:val="044A91"/>
            <w:vertAlign w:val="baseline"/>
          </w:rPr>
          <w:t>EU 2022/1214</w:t>
        </w:r>
        <w:r>
          <w:rPr>
            <w:rStyle w:val="Hiperhivatkozs"/>
            <w:rFonts w:cstheme="minorHAnsi"/>
            <w:color w:val="044A91"/>
            <w:vertAlign w:val="baseline"/>
          </w:rPr>
          <w:fldChar w:fldCharType="end"/>
        </w:r>
        <w:r w:rsidRPr="00326152">
          <w:t xml:space="preserve"> és </w:t>
        </w:r>
        <w:r>
          <w:fldChar w:fldCharType="begin"/>
        </w:r>
        <w:r>
          <w:instrText>HYPERLINK "https://eur-lex.europa.eu/legal-content/HU/TXT/?uri=CELEX:32023R2486"</w:instrText>
        </w:r>
        <w:r>
          <w:fldChar w:fldCharType="separate"/>
        </w:r>
        <w:r w:rsidRPr="00163FE9">
          <w:rPr>
            <w:rStyle w:val="Hiperhivatkozs"/>
            <w:rFonts w:cstheme="minorHAnsi"/>
            <w:color w:val="044A91"/>
            <w:vertAlign w:val="baseline"/>
          </w:rPr>
          <w:t>EU 2023/2486</w:t>
        </w:r>
        <w:r>
          <w:rPr>
            <w:rStyle w:val="Hiperhivatkozs"/>
            <w:rFonts w:cstheme="minorHAnsi"/>
            <w:color w:val="044A91"/>
            <w:vertAlign w:val="baseline"/>
          </w:rPr>
          <w:fldChar w:fldCharType="end"/>
        </w:r>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ins>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5F1606">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5E3500A6" w:rsidR="00CB64F0" w:rsidRDefault="00CB64F0" w:rsidP="005F1606">
      <w:pPr>
        <w:pStyle w:val="Listaszerbekezds"/>
        <w:numPr>
          <w:ilvl w:val="0"/>
          <w:numId w:val="73"/>
        </w:numPr>
        <w:spacing w:after="160"/>
      </w:pPr>
      <w:r>
        <w:t>’</w:t>
      </w:r>
      <w:proofErr w:type="spellStart"/>
      <w:r>
        <w:t>TAX_IGAZODO</w:t>
      </w:r>
      <w:proofErr w:type="spellEnd"/>
      <w:r>
        <w:t xml:space="preserve">’ kódérték alkalmazandó, amennyiben </w:t>
      </w:r>
      <w:del w:id="127" w:author="MNB" w:date="2024-10-25T15:06:00Z">
        <w:r w:rsidR="0050799B">
          <w:delText>az (EU) 2020/852</w:delText>
        </w:r>
      </w:del>
      <w:ins w:id="128" w:author="MNB" w:date="2024-10-25T15:06:00Z">
        <w:r>
          <w:t>a Taxonómia</w:t>
        </w:r>
      </w:ins>
      <w:r>
        <w:t xml:space="preserve"> rendelet</w:t>
      </w:r>
      <w:del w:id="129" w:author="MNB" w:date="2024-10-25T15:06:00Z">
        <w:r w:rsidR="0050799B">
          <w:delText> </w:delText>
        </w:r>
      </w:del>
      <w:ins w:id="130" w:author="MNB" w:date="2024-10-25T15:06:00Z">
        <w:r>
          <w:t xml:space="preserve"> </w:t>
        </w:r>
      </w:ins>
      <w:r>
        <w:t>3. cikkében meghatározott követelményeknek megfelelő gazdasági tevékenységet finanszíroz, tehát</w:t>
      </w:r>
    </w:p>
    <w:p w14:paraId="00A182A1" w14:textId="3266C05D" w:rsidR="00CB64F0" w:rsidRDefault="00CB64F0" w:rsidP="005F1606">
      <w:pPr>
        <w:pStyle w:val="Listaszerbekezds"/>
        <w:numPr>
          <w:ilvl w:val="1"/>
          <w:numId w:val="73"/>
        </w:numPr>
        <w:spacing w:after="160"/>
      </w:pPr>
      <w:r>
        <w:t xml:space="preserve">ezen gazdasági tevékenység a </w:t>
      </w:r>
      <w:ins w:id="131" w:author="MNB" w:date="2024-10-25T15:06:00Z">
        <w:r>
          <w:t xml:space="preserve">Taxonómia rendelet </w:t>
        </w:r>
      </w:ins>
      <w:r>
        <w:t xml:space="preserve">10–16. cikknek megfelelően lényegesen hozzájárul </w:t>
      </w:r>
      <w:del w:id="132" w:author="MNB" w:date="2024-10-25T15:06:00Z">
        <w:r w:rsidR="0050799B">
          <w:delText>az</w:delText>
        </w:r>
      </w:del>
      <w:ins w:id="133" w:author="MNB" w:date="2024-10-25T15:06:00Z">
        <w:r>
          <w:t>a Taxonómia rendelet</w:t>
        </w:r>
      </w:ins>
      <w:r>
        <w:t xml:space="preserve"> 9. cikkben meghatározott egy vagy több környezeti célkitűzéshez;</w:t>
      </w:r>
    </w:p>
    <w:p w14:paraId="4F1CF7EF" w14:textId="2AEE8461" w:rsidR="00CB64F0" w:rsidRDefault="00CB64F0" w:rsidP="005F1606">
      <w:pPr>
        <w:pStyle w:val="Listaszerbekezds"/>
        <w:numPr>
          <w:ilvl w:val="1"/>
          <w:numId w:val="73"/>
        </w:numPr>
        <w:spacing w:after="160"/>
      </w:pPr>
      <w:r>
        <w:t xml:space="preserve">ezen gazdasági tevékenység a </w:t>
      </w:r>
      <w:ins w:id="134" w:author="MNB" w:date="2024-10-25T15:06:00Z">
        <w:r>
          <w:t xml:space="preserve">Taxonómia rendelet </w:t>
        </w:r>
      </w:ins>
      <w:r>
        <w:t xml:space="preserve">17. cikknek megfelelően nem sérti jelentősen </w:t>
      </w:r>
      <w:del w:id="135" w:author="MNB" w:date="2024-10-25T15:06:00Z">
        <w:r w:rsidR="0050799B">
          <w:delText>az</w:delText>
        </w:r>
      </w:del>
      <w:ins w:id="136" w:author="MNB" w:date="2024-10-25T15:06:00Z">
        <w:r>
          <w:t>a Taxonómia rendelet</w:t>
        </w:r>
      </w:ins>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5F1606">
      <w:pPr>
        <w:pStyle w:val="Listaszerbekezds"/>
        <w:numPr>
          <w:ilvl w:val="1"/>
          <w:numId w:val="73"/>
        </w:numPr>
        <w:spacing w:after="160"/>
      </w:pPr>
      <w:r>
        <w:t xml:space="preserve">ezen gazdasági tevékenységet a </w:t>
      </w:r>
      <w:ins w:id="137" w:author="MNB" w:date="2024-10-25T15:06:00Z">
        <w:r>
          <w:t xml:space="preserve">Taxonómia rendelet </w:t>
        </w:r>
      </w:ins>
      <w:r>
        <w:t>18. cikkben megállapított minimális biztosítékokkal összhangban végzik; és</w:t>
      </w:r>
    </w:p>
    <w:p w14:paraId="005F4E6C" w14:textId="77777777" w:rsidR="00CB64F0" w:rsidRDefault="00CB64F0" w:rsidP="005F1606">
      <w:pPr>
        <w:pStyle w:val="Listaszerbekezds"/>
        <w:numPr>
          <w:ilvl w:val="1"/>
          <w:numId w:val="73"/>
        </w:numPr>
        <w:spacing w:after="160"/>
      </w:pPr>
      <w:r>
        <w:t xml:space="preserve">ezen gazdasági tevékenység megfelel a Bizottság által a </w:t>
      </w:r>
      <w:ins w:id="138" w:author="MNB" w:date="2024-10-25T15:06:00Z">
        <w:r>
          <w:t xml:space="preserve">Taxonómia rendelet </w:t>
        </w:r>
      </w:ins>
      <w:r>
        <w:t>10. cikk (3) bekezdésével, a 11. cikk (3) bekezdésével, a 12. cikk (2) bekezdésével, a 13. cikk (2) bekezdésével, a 14. cikk (2) bekezdésével vagy a 15. cikk (2) bekezdésével összhangban megállapított technikai vizsgálati kritériumoknak;</w:t>
      </w:r>
    </w:p>
    <w:p w14:paraId="63502A06" w14:textId="5A77267E" w:rsidR="00CB64F0" w:rsidRDefault="00CB64F0" w:rsidP="005F1606">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w:t>
      </w:r>
      <w:del w:id="139" w:author="MNB" w:date="2024-10-25T15:06:00Z">
        <w:r w:rsidR="007537C3">
          <w:delText>finanszírozás olyan tevékenységre irányul, amely az (EU) 2020/852 rendelet 3. cikk a) pontja szerinti finanszírozás, tehát az (EU) 2020/852</w:delText>
        </w:r>
      </w:del>
      <w:ins w:id="140" w:author="MNB" w:date="2024-10-25T15:06:00Z">
        <w:r>
          <w:t>Taxonómia</w:t>
        </w:r>
      </w:ins>
      <w:r>
        <w:t xml:space="preserve"> rendelet 10</w:t>
      </w:r>
      <w:del w:id="141" w:author="MNB" w:date="2024-10-25T15:06:00Z">
        <w:r w:rsidR="007537C3">
          <w:delText>–16. cikknek megfelelően lényegesen hozzájárul a 9. cikkben</w:delText>
        </w:r>
      </w:del>
      <w:ins w:id="142" w:author="MNB" w:date="2024-10-25T15:06:00Z">
        <w:r>
          <w:t>.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w:t>
        </w:r>
      </w:ins>
      <w:r>
        <w:t xml:space="preserve"> meghatározott </w:t>
      </w:r>
      <w:del w:id="143" w:author="MNB" w:date="2024-10-25T15:06:00Z">
        <w:r w:rsidR="007537C3">
          <w:delText>egy vagy több környezeti célkitűzéshez. Ez alapján a kitettség zöld, azonban nem tesz eleget az (EU) 2020/852 rendelet 3. cikk b) (DNSH kritérium), c) (minimális biztosítékok) és d) (</w:delText>
        </w:r>
      </w:del>
      <w:ins w:id="144" w:author="MNB" w:date="2024-10-25T15:06:00Z">
        <w:r>
          <w:t xml:space="preserve">valamennyi </w:t>
        </w:r>
      </w:ins>
      <w:r>
        <w:t xml:space="preserve">technikai vizsgálati </w:t>
      </w:r>
      <w:del w:id="145" w:author="MNB" w:date="2024-10-25T15:06:00Z">
        <w:r w:rsidR="007537C3">
          <w:delText>kritériumok) pontjainak (azonban nem jelentendő ’TAX_IGAZITHATO’ kódérték, amennyiben pusztán a terméktípus alapján feltételezhető a taxonómiához való igazíthatóság)</w:delText>
        </w:r>
        <w:r w:rsidR="0050799B">
          <w:delText>;</w:delText>
        </w:r>
      </w:del>
      <w:ins w:id="146" w:author="MNB" w:date="2024-10-25T15:06:00Z">
        <w:r>
          <w:t>kritériumnak;</w:t>
        </w:r>
      </w:ins>
    </w:p>
    <w:p w14:paraId="15690924" w14:textId="108765B4" w:rsidR="00CB64F0" w:rsidRDefault="00CB64F0" w:rsidP="005F1606">
      <w:pPr>
        <w:pStyle w:val="Listaszerbekezds"/>
        <w:numPr>
          <w:ilvl w:val="0"/>
          <w:numId w:val="73"/>
        </w:numPr>
        <w:spacing w:after="160"/>
      </w:pPr>
      <w:r>
        <w:t>’</w:t>
      </w:r>
      <w:proofErr w:type="spellStart"/>
      <w:r>
        <w:t>NEMTAX</w:t>
      </w:r>
      <w:proofErr w:type="spellEnd"/>
      <w:r>
        <w:t xml:space="preserve">’ kódérték alkalmazandó, amennyiben </w:t>
      </w:r>
      <w:del w:id="147" w:author="MNB" w:date="2024-10-25T15:06:00Z">
        <w:r w:rsidR="0050799B">
          <w:delText>az (EU) 2020/852</w:delText>
        </w:r>
      </w:del>
      <w:ins w:id="148" w:author="MNB" w:date="2024-10-25T15:06:00Z">
        <w:r>
          <w:t>a Taxonómia</w:t>
        </w:r>
      </w:ins>
      <w:r>
        <w:t xml:space="preserve"> rendelet</w:t>
      </w:r>
      <w:del w:id="149" w:author="MNB" w:date="2024-10-25T15:06:00Z">
        <w:r w:rsidR="0050799B">
          <w:delText> </w:delText>
        </w:r>
      </w:del>
      <w:ins w:id="150" w:author="MNB" w:date="2024-10-25T15:06:00Z">
        <w:r>
          <w:t xml:space="preserve"> </w:t>
        </w:r>
      </w:ins>
      <w:r>
        <w:t>10. cikkének</w:t>
      </w:r>
      <w:del w:id="151" w:author="MNB" w:date="2024-10-25T15:06:00Z">
        <w:r w:rsidR="0050799B">
          <w:delText> </w:delText>
        </w:r>
      </w:del>
      <w:ins w:id="152" w:author="MNB" w:date="2024-10-25T15:06:00Z">
        <w:r>
          <w:t xml:space="preserve"> </w:t>
        </w:r>
      </w:ins>
      <w:r>
        <w:t>(3) bekezdése, 11. cikkének</w:t>
      </w:r>
      <w:del w:id="153" w:author="MNB" w:date="2024-10-25T15:06:00Z">
        <w:r w:rsidR="0050799B">
          <w:delText> </w:delText>
        </w:r>
      </w:del>
      <w:ins w:id="154" w:author="MNB" w:date="2024-10-25T15:06:00Z">
        <w:r>
          <w:t xml:space="preserve"> </w:t>
        </w:r>
      </w:ins>
      <w:r>
        <w:t>(3) bekezdése, 12. cikkének</w:t>
      </w:r>
      <w:del w:id="155" w:author="MNB" w:date="2024-10-25T15:06:00Z">
        <w:r w:rsidR="0050799B">
          <w:delText> </w:delText>
        </w:r>
      </w:del>
      <w:ins w:id="156" w:author="MNB" w:date="2024-10-25T15:06:00Z">
        <w:r>
          <w:t xml:space="preserve"> </w:t>
        </w:r>
      </w:ins>
      <w:r>
        <w:t>(2) bekezdése, 13. cikkének</w:t>
      </w:r>
      <w:del w:id="157" w:author="MNB" w:date="2024-10-25T15:06:00Z">
        <w:r w:rsidR="0050799B">
          <w:delText> </w:delText>
        </w:r>
      </w:del>
      <w:ins w:id="158" w:author="MNB" w:date="2024-10-25T15:06:00Z">
        <w:r>
          <w:t xml:space="preserve"> </w:t>
        </w:r>
      </w:ins>
      <w:r>
        <w:t>(2) bekezdése, 14. cikkének</w:t>
      </w:r>
      <w:del w:id="159" w:author="MNB" w:date="2024-10-25T15:06:00Z">
        <w:r w:rsidR="0050799B">
          <w:delText> </w:delText>
        </w:r>
      </w:del>
      <w:ins w:id="160" w:author="MNB" w:date="2024-10-25T15:06:00Z">
        <w:r>
          <w:t xml:space="preserve"> </w:t>
        </w:r>
      </w:ins>
      <w:r>
        <w:t>(2) bekezdése és</w:t>
      </w:r>
      <w:del w:id="161" w:author="MNB" w:date="2024-10-25T15:06:00Z">
        <w:r w:rsidR="0050799B">
          <w:delText> </w:delText>
        </w:r>
      </w:del>
      <w:ins w:id="162" w:author="MNB" w:date="2024-10-25T15:06:00Z">
        <w:r>
          <w:t xml:space="preserve"> </w:t>
        </w:r>
      </w:ins>
      <w:r>
        <w:t>15. cikkének</w:t>
      </w:r>
      <w:del w:id="163" w:author="MNB" w:date="2024-10-25T15:06:00Z">
        <w:r w:rsidR="0050799B">
          <w:delText> </w:delText>
        </w:r>
      </w:del>
      <w:ins w:id="164" w:author="MNB" w:date="2024-10-25T15:06:00Z">
        <w:r>
          <w:t xml:space="preserve"> </w:t>
        </w:r>
      </w:ins>
      <w:r>
        <w:t>(2)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5F1606">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27E4D4FA" w:rsidR="00CB64F0" w:rsidRPr="00E71203" w:rsidRDefault="00CB64F0" w:rsidP="005F1606">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w:t>
      </w:r>
      <w:del w:id="165" w:author="MNB" w:date="2024-10-25T15:06:00Z">
        <w:r w:rsidR="0050799B" w:rsidRPr="0050799B">
          <w:rPr>
            <w:rFonts w:asciiTheme="minorHAnsi" w:hAnsiTheme="minorHAnsi" w:cstheme="minorHAnsi"/>
          </w:rPr>
          <w:delText>kiegészítő rendelete</w:delText>
        </w:r>
      </w:del>
      <w:ins w:id="166" w:author="MNB" w:date="2024-10-25T15:06:00Z">
        <w:r>
          <w:rPr>
            <w:rFonts w:asciiTheme="minorHAnsi" w:hAnsiTheme="minorHAnsi" w:cstheme="minorHAnsi"/>
          </w:rPr>
          <w:t>a Kiegészítő rendeletek</w:t>
        </w:r>
      </w:ins>
      <w:r>
        <w:rPr>
          <w:rFonts w:asciiTheme="minorHAnsi" w:hAnsiTheme="minorHAnsi" w:cstheme="minorHAnsi"/>
        </w:rPr>
        <w:t xml:space="preserve"> nem </w:t>
      </w:r>
      <w:del w:id="167" w:author="MNB" w:date="2024-10-25T15:06:00Z">
        <w:r w:rsidR="0050799B" w:rsidRPr="0050799B">
          <w:rPr>
            <w:rFonts w:asciiTheme="minorHAnsi" w:hAnsiTheme="minorHAnsi" w:cstheme="minorHAnsi"/>
          </w:rPr>
          <w:delText>terjed</w:delText>
        </w:r>
      </w:del>
      <w:ins w:id="168" w:author="MNB" w:date="2024-10-25T15:06:00Z">
        <w:r>
          <w:rPr>
            <w:rFonts w:asciiTheme="minorHAnsi" w:hAnsiTheme="minorHAnsi" w:cstheme="minorHAnsi"/>
          </w:rPr>
          <w:t>terjednek</w:t>
        </w:r>
      </w:ins>
      <w:r>
        <w:rPr>
          <w:rFonts w:asciiTheme="minorHAnsi" w:hAnsiTheme="minorHAnsi" w:cstheme="minorHAnsi"/>
        </w:rPr>
        <w:t xml:space="preserve">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0"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09E8A25B"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69" w:name="_Toc106619737"/>
      <w:bookmarkStart w:id="170" w:name="_Toc149904383"/>
      <w:r w:rsidRPr="000C2023">
        <w:rPr>
          <w:b/>
          <w:szCs w:val="22"/>
        </w:rPr>
        <w:t>Instrumentum megszűnése</w:t>
      </w:r>
      <w:bookmarkEnd w:id="169"/>
      <w:r w:rsidR="00545F0D">
        <w:rPr>
          <w:b/>
          <w:szCs w:val="22"/>
        </w:rPr>
        <w:t xml:space="preserve"> (</w:t>
      </w:r>
      <w:proofErr w:type="spellStart"/>
      <w:r w:rsidR="00545F0D">
        <w:rPr>
          <w:b/>
          <w:szCs w:val="22"/>
        </w:rPr>
        <w:t>INSTM</w:t>
      </w:r>
      <w:proofErr w:type="spellEnd"/>
      <w:r w:rsidR="00545F0D">
        <w:rPr>
          <w:b/>
          <w:szCs w:val="22"/>
        </w:rPr>
        <w:t>)</w:t>
      </w:r>
      <w:bookmarkEnd w:id="170"/>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71"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71"/>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Cmsor2"/>
        <w:jc w:val="both"/>
      </w:pPr>
      <w:bookmarkStart w:id="172" w:name="_Toc106619738"/>
      <w:bookmarkStart w:id="173" w:name="_Toc149904384"/>
      <w:r w:rsidRPr="000C2023">
        <w:t>Instrumentum – felügyeleti adatok (</w:t>
      </w:r>
      <w:proofErr w:type="spellStart"/>
      <w:r w:rsidRPr="000C2023">
        <w:t>INSTN</w:t>
      </w:r>
      <w:proofErr w:type="spellEnd"/>
      <w:r w:rsidRPr="000C2023">
        <w:t>)</w:t>
      </w:r>
      <w:bookmarkEnd w:id="172"/>
      <w:bookmarkEnd w:id="173"/>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74"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74"/>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75"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75"/>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76" w:name="_Toc106619739"/>
      <w:bookmarkStart w:id="177" w:name="_Toc149904385"/>
      <w:bookmarkEnd w:id="99"/>
      <w:r w:rsidRPr="000C2023">
        <w:rPr>
          <w:sz w:val="22"/>
          <w:szCs w:val="22"/>
        </w:rPr>
        <w:t xml:space="preserve">FEDEZETEKRE vonatkozó </w:t>
      </w:r>
      <w:r w:rsidR="00E60D85" w:rsidRPr="000C2023">
        <w:rPr>
          <w:sz w:val="22"/>
          <w:szCs w:val="22"/>
        </w:rPr>
        <w:t>táblák</w:t>
      </w:r>
      <w:bookmarkEnd w:id="176"/>
      <w:bookmarkEnd w:id="177"/>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Pr="006C72EB"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78" w:name="_Hlk74695231"/>
      <w:r w:rsidR="0014658D" w:rsidRPr="000C2023">
        <w:t>Ingatlan fedezet hitelbírálatkori piaci érték meghatározási módszere</w:t>
      </w:r>
      <w:bookmarkEnd w:id="178"/>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5"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Cmsor3"/>
        <w:keepNext/>
        <w:jc w:val="both"/>
        <w:rPr>
          <w:b/>
          <w:szCs w:val="22"/>
        </w:rPr>
      </w:pPr>
      <w:bookmarkStart w:id="179" w:name="_Toc106619740"/>
      <w:bookmarkStart w:id="180" w:name="_Toc149904386"/>
      <w:r w:rsidRPr="000C2023">
        <w:rPr>
          <w:b/>
          <w:szCs w:val="22"/>
        </w:rPr>
        <w:t>Fedezet-értékek elkülönítése</w:t>
      </w:r>
      <w:bookmarkEnd w:id="179"/>
      <w:bookmarkEnd w:id="180"/>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4"/>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81"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81"/>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82" w:name="_Toc106619741"/>
      <w:bookmarkStart w:id="183" w:name="_Toc149904387"/>
      <w:r w:rsidRPr="000C2023">
        <w:rPr>
          <w:b/>
          <w:szCs w:val="22"/>
        </w:rPr>
        <w:t>A fedezetek megszűnése</w:t>
      </w:r>
      <w:bookmarkEnd w:id="182"/>
      <w:bookmarkEnd w:id="183"/>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84" w:name="_Toc106619742"/>
      <w:bookmarkStart w:id="185" w:name="_Toc149904388"/>
      <w:r w:rsidRPr="000C2023">
        <w:rPr>
          <w:sz w:val="22"/>
          <w:szCs w:val="22"/>
        </w:rPr>
        <w:t xml:space="preserve">ÜGYFELEKRE vonatkozó </w:t>
      </w:r>
      <w:r w:rsidR="00E60D85" w:rsidRPr="000C2023">
        <w:rPr>
          <w:sz w:val="22"/>
          <w:szCs w:val="22"/>
        </w:rPr>
        <w:t>táblák</w:t>
      </w:r>
      <w:bookmarkEnd w:id="184"/>
      <w:bookmarkEnd w:id="185"/>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86" w:name="_Toc106619743"/>
      <w:bookmarkStart w:id="187" w:name="_Toc149904389"/>
      <w:r w:rsidRPr="000C2023">
        <w:rPr>
          <w:b/>
          <w:szCs w:val="22"/>
        </w:rPr>
        <w:t>Általános tudnivalók</w:t>
      </w:r>
      <w:bookmarkEnd w:id="186"/>
      <w:bookmarkEnd w:id="187"/>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88"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88"/>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89" w:name="_Toc106619744"/>
      <w:bookmarkStart w:id="190"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89"/>
      <w:bookmarkEnd w:id="190"/>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91"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91"/>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0684887A" w:rsidR="009C2589" w:rsidRPr="000C2023" w:rsidRDefault="009C2589" w:rsidP="00C14714">
      <w:r w:rsidRPr="000C2023">
        <w:t xml:space="preserve">Az ágazat információ </w:t>
      </w:r>
      <w:proofErr w:type="spellStart"/>
      <w:r w:rsidRPr="000C2023">
        <w:t>KK</w:t>
      </w:r>
      <w:proofErr w:type="spellEnd"/>
      <w:r w:rsidRPr="000C2023">
        <w:t xml:space="preserve"> tevékenység esetén nem jelentendő attribútum.</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92" w:name="_Toc106619745"/>
      <w:bookmarkStart w:id="193" w:name="_Toc149904391"/>
      <w:r w:rsidRPr="000C2023">
        <w:rPr>
          <w:b/>
          <w:szCs w:val="22"/>
        </w:rPr>
        <w:t>Vállalkozások</w:t>
      </w:r>
      <w:bookmarkEnd w:id="192"/>
      <w:bookmarkEnd w:id="193"/>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5F2CFC09"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p>
    <w:p w14:paraId="408AB7A3" w14:textId="1C3BDCA9"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24D62191" w:rsidR="00C76D8F" w:rsidRPr="000C2023" w:rsidRDefault="00C76D8F" w:rsidP="00C14714">
      <w:pPr>
        <w:rPr>
          <w:rFonts w:cs="Arial"/>
        </w:rPr>
      </w:pP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1"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Pr="000C2023"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8165360" w14:textId="1CE63FBD" w:rsidR="0041388B" w:rsidRPr="000C2023" w:rsidRDefault="0041388B" w:rsidP="0041388B">
      <w:pPr>
        <w:rPr>
          <w:rFonts w:asciiTheme="minorHAnsi" w:hAnsiTheme="minorHAnsi" w:cstheme="minorHAnsi"/>
        </w:rPr>
      </w:pP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94" w:name="_Toc106619746"/>
      <w:bookmarkStart w:id="195" w:name="_Toc149904392"/>
      <w:r w:rsidRPr="000C2023">
        <w:rPr>
          <w:b/>
          <w:szCs w:val="22"/>
        </w:rPr>
        <w:t>Ügyfélminősítésre vonatkozó tábla</w:t>
      </w:r>
      <w:bookmarkEnd w:id="194"/>
      <w:r w:rsidR="00857F39">
        <w:rPr>
          <w:b/>
          <w:szCs w:val="22"/>
        </w:rPr>
        <w:t xml:space="preserve"> (</w:t>
      </w:r>
      <w:proofErr w:type="spellStart"/>
      <w:r w:rsidR="00857F39">
        <w:rPr>
          <w:b/>
          <w:szCs w:val="22"/>
        </w:rPr>
        <w:t>UGYFM</w:t>
      </w:r>
      <w:proofErr w:type="spellEnd"/>
      <w:r w:rsidR="00857F39">
        <w:rPr>
          <w:b/>
          <w:szCs w:val="22"/>
        </w:rPr>
        <w:t>)</w:t>
      </w:r>
      <w:bookmarkEnd w:id="195"/>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96" w:name="_Toc106619747"/>
      <w:bookmarkStart w:id="197" w:name="_Toc149904393"/>
      <w:r w:rsidRPr="000C2023">
        <w:rPr>
          <w:b/>
          <w:szCs w:val="22"/>
        </w:rPr>
        <w:t>Hitelbírálati adatok</w:t>
      </w:r>
      <w:bookmarkEnd w:id="196"/>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97"/>
    </w:p>
    <w:p w14:paraId="0B139049" w14:textId="77777777" w:rsidR="00857F39" w:rsidRPr="00857F39" w:rsidRDefault="00857F39" w:rsidP="00857F39"/>
    <w:p w14:paraId="76E9E3C9" w14:textId="3ABC39CC" w:rsidR="00D427D2" w:rsidRPr="000C2023" w:rsidRDefault="00D427D2" w:rsidP="00C14714">
      <w:pPr>
        <w:rPr>
          <w:rFonts w:cs="Arial"/>
        </w:rPr>
      </w:pPr>
      <w:bookmarkStart w:id="198"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98"/>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99"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99"/>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200" w:name="_Toc106619748"/>
      <w:bookmarkStart w:id="201" w:name="_Toc149904394"/>
      <w:r w:rsidRPr="000C2023">
        <w:rPr>
          <w:sz w:val="22"/>
          <w:szCs w:val="22"/>
        </w:rPr>
        <w:t xml:space="preserve">KAPCSOLATOKRA vonatkozó </w:t>
      </w:r>
      <w:r w:rsidR="006654F1" w:rsidRPr="000C2023">
        <w:rPr>
          <w:sz w:val="22"/>
          <w:szCs w:val="22"/>
        </w:rPr>
        <w:t>táblák</w:t>
      </w:r>
      <w:bookmarkEnd w:id="200"/>
      <w:bookmarkEnd w:id="201"/>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202" w:name="_Toc106619749"/>
      <w:bookmarkStart w:id="203" w:name="_Toc149904395"/>
      <w:r w:rsidRPr="000C2023">
        <w:rPr>
          <w:b/>
          <w:szCs w:val="22"/>
        </w:rPr>
        <w:t>Instrumentum-ügyfél</w:t>
      </w:r>
      <w:bookmarkEnd w:id="202"/>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203"/>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204"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204"/>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205" w:name="_Toc106619750"/>
      <w:bookmarkStart w:id="206" w:name="_Toc149904396"/>
      <w:r w:rsidRPr="000C2023">
        <w:rPr>
          <w:b/>
          <w:szCs w:val="22"/>
        </w:rPr>
        <w:t>Instrumentum-fedezet</w:t>
      </w:r>
      <w:bookmarkEnd w:id="205"/>
      <w:r w:rsidR="00857F39">
        <w:rPr>
          <w:b/>
          <w:szCs w:val="22"/>
        </w:rPr>
        <w:t xml:space="preserve"> (</w:t>
      </w:r>
      <w:proofErr w:type="spellStart"/>
      <w:r w:rsidR="00857F39">
        <w:rPr>
          <w:b/>
          <w:szCs w:val="22"/>
        </w:rPr>
        <w:t>INST_FED</w:t>
      </w:r>
      <w:proofErr w:type="spellEnd"/>
      <w:r w:rsidR="00857F39">
        <w:rPr>
          <w:b/>
          <w:szCs w:val="22"/>
        </w:rPr>
        <w:t>)</w:t>
      </w:r>
      <w:bookmarkEnd w:id="206"/>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207"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207"/>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208" w:name="_Hlk63939677"/>
      <w:proofErr w:type="spellStart"/>
      <w:r w:rsidRPr="000C2023">
        <w:t>INST_FED.ING</w:t>
      </w:r>
      <w:proofErr w:type="gramEnd"/>
      <w:r w:rsidRPr="000C2023">
        <w:t>_RHELY_KIKOT_ERTEK</w:t>
      </w:r>
      <w:proofErr w:type="spellEnd"/>
      <w:r w:rsidRPr="000C2023">
        <w:t xml:space="preserve"> </w:t>
      </w:r>
      <w:bookmarkEnd w:id="208"/>
      <w:r w:rsidRPr="000C2023">
        <w:t>mezőben az adat pro-</w:t>
      </w:r>
      <w:proofErr w:type="spellStart"/>
      <w:r w:rsidRPr="000C2023">
        <w:t>rata</w:t>
      </w:r>
      <w:proofErr w:type="spellEnd"/>
      <w:r w:rsidRPr="000C2023">
        <w:t xml:space="preserve"> alapon jelentendő. </w:t>
      </w:r>
      <w:bookmarkStart w:id="209" w:name="_Hlk63939633"/>
      <w:r w:rsidRPr="000C2023">
        <w:t>Amennyiben a ranghelykikötés értéke egy konkrét összeg és járulékai, akkor jelenthető a konkrét összeg a mezőben, ha a járulékok pontosan nem számszerűsíthetők.</w:t>
      </w:r>
      <w:bookmarkEnd w:id="209"/>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210" w:name="_Toc106619751"/>
      <w:bookmarkStart w:id="211" w:name="_Toc149904397"/>
      <w:r w:rsidRPr="000C2023">
        <w:rPr>
          <w:b/>
          <w:szCs w:val="22"/>
        </w:rPr>
        <w:t>Fedezet-ügyfél</w:t>
      </w:r>
      <w:bookmarkEnd w:id="210"/>
      <w:r w:rsidR="00857F39">
        <w:rPr>
          <w:b/>
          <w:szCs w:val="22"/>
        </w:rPr>
        <w:t xml:space="preserve"> (</w:t>
      </w:r>
      <w:proofErr w:type="spellStart"/>
      <w:r w:rsidR="00857F39">
        <w:rPr>
          <w:b/>
          <w:szCs w:val="22"/>
        </w:rPr>
        <w:t>FED_UGYF</w:t>
      </w:r>
      <w:proofErr w:type="spellEnd"/>
      <w:r w:rsidR="00857F39">
        <w:rPr>
          <w:b/>
          <w:szCs w:val="22"/>
        </w:rPr>
        <w:t>)</w:t>
      </w:r>
      <w:bookmarkEnd w:id="211"/>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212" w:name="_Toc106619752"/>
      <w:bookmarkStart w:id="213"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212"/>
      <w:bookmarkEnd w:id="213"/>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214" w:name="_Toc106619753"/>
      <w:bookmarkStart w:id="215" w:name="_Toc149904399"/>
      <w:r w:rsidRPr="000C2023">
        <w:rPr>
          <w:b/>
          <w:szCs w:val="22"/>
        </w:rPr>
        <w:t>Folyósítás / Törlesztés / Előtörlesztés</w:t>
      </w:r>
      <w:bookmarkEnd w:id="214"/>
      <w:bookmarkEnd w:id="215"/>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7BC9F10E"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216" w:name="_Toc106619754"/>
      <w:bookmarkStart w:id="217" w:name="_Toc149904400"/>
      <w:r w:rsidRPr="000C2023">
        <w:rPr>
          <w:b/>
          <w:szCs w:val="22"/>
        </w:rPr>
        <w:t>Késedelem</w:t>
      </w:r>
      <w:bookmarkEnd w:id="216"/>
      <w:r w:rsidR="00857F39">
        <w:rPr>
          <w:b/>
          <w:szCs w:val="22"/>
        </w:rPr>
        <w:t xml:space="preserve"> (</w:t>
      </w:r>
      <w:proofErr w:type="spellStart"/>
      <w:r w:rsidR="00857F39">
        <w:rPr>
          <w:b/>
          <w:szCs w:val="22"/>
        </w:rPr>
        <w:t>KESD</w:t>
      </w:r>
      <w:proofErr w:type="spellEnd"/>
      <w:r w:rsidR="00857F39">
        <w:rPr>
          <w:b/>
          <w:szCs w:val="22"/>
        </w:rPr>
        <w:t>)</w:t>
      </w:r>
      <w:bookmarkEnd w:id="217"/>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218"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218"/>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219" w:name="_Toc106619755"/>
      <w:bookmarkStart w:id="220" w:name="_Toc149904401"/>
      <w:r w:rsidRPr="000C2023">
        <w:rPr>
          <w:b/>
          <w:szCs w:val="22"/>
        </w:rPr>
        <w:t>Hitelkiváltás</w:t>
      </w:r>
      <w:bookmarkEnd w:id="219"/>
      <w:r w:rsidR="00857F39">
        <w:rPr>
          <w:b/>
          <w:szCs w:val="22"/>
        </w:rPr>
        <w:t xml:space="preserve"> (</w:t>
      </w:r>
      <w:proofErr w:type="spellStart"/>
      <w:r w:rsidR="00857F39">
        <w:rPr>
          <w:b/>
          <w:szCs w:val="22"/>
        </w:rPr>
        <w:t>HKIV</w:t>
      </w:r>
      <w:proofErr w:type="spellEnd"/>
      <w:r w:rsidR="00857F39">
        <w:rPr>
          <w:b/>
          <w:szCs w:val="22"/>
        </w:rPr>
        <w:t>)</w:t>
      </w:r>
      <w:bookmarkEnd w:id="220"/>
    </w:p>
    <w:p w14:paraId="50CA633E" w14:textId="74C41633" w:rsidR="0028729A" w:rsidRPr="000C2023" w:rsidRDefault="0028729A" w:rsidP="00C14714">
      <w:pPr>
        <w:rPr>
          <w:rFonts w:cs="Arial"/>
        </w:rPr>
      </w:pPr>
      <w:bookmarkStart w:id="221"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221"/>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222" w:name="_Toc106619756"/>
      <w:bookmarkStart w:id="223"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222"/>
      <w:bookmarkEnd w:id="223"/>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224" w:name="_Toc106619757"/>
      <w:bookmarkStart w:id="225" w:name="_Toc149904403"/>
      <w:r w:rsidRPr="000C2023">
        <w:rPr>
          <w:b/>
          <w:szCs w:val="22"/>
        </w:rPr>
        <w:t>Faktoring ügyletek</w:t>
      </w:r>
      <w:bookmarkEnd w:id="224"/>
      <w:bookmarkEnd w:id="225"/>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226"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227" w:name="_Hlk69994365"/>
            <w:r w:rsidRPr="000C2023">
              <w:rPr>
                <w:rFonts w:cs="Arial"/>
              </w:rPr>
              <w:t>azonos devizanemben és eredeti lejárattal fennálló számlacsomag követelés</w:t>
            </w:r>
            <w:bookmarkEnd w:id="227"/>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5"/>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228"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229" w:name="_Hlk139440418"/>
            <w:r>
              <w:rPr>
                <w:rFonts w:asciiTheme="minorHAnsi" w:hAnsiTheme="minorHAnsi" w:cstheme="minorHAnsi"/>
              </w:rPr>
              <w:t xml:space="preserve">a faktoring szerződés megkötésének időpontja </w:t>
            </w:r>
            <w:bookmarkEnd w:id="229"/>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228"/>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230" w:name="_Toc106619758"/>
      <w:bookmarkStart w:id="231" w:name="_Toc149904404"/>
      <w:r w:rsidRPr="000C2023">
        <w:rPr>
          <w:b/>
          <w:szCs w:val="22"/>
        </w:rPr>
        <w:t>S</w:t>
      </w:r>
      <w:r w:rsidR="006B1FBE" w:rsidRPr="000C2023">
        <w:rPr>
          <w:rStyle w:val="Cmsor3Char"/>
          <w:b/>
          <w:szCs w:val="22"/>
        </w:rPr>
        <w:t>zerződés átruházás</w:t>
      </w:r>
      <w:bookmarkEnd w:id="230"/>
      <w:bookmarkEnd w:id="231"/>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232" w:name="_Toc106619759"/>
      <w:bookmarkStart w:id="233" w:name="_Toc149904405"/>
      <w:r w:rsidRPr="000C2023">
        <w:rPr>
          <w:b/>
          <w:szCs w:val="22"/>
        </w:rPr>
        <w:t>Váltóleszámítolás</w:t>
      </w:r>
      <w:bookmarkEnd w:id="232"/>
      <w:bookmarkEnd w:id="233"/>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234" w:name="_Toc106619760"/>
      <w:bookmarkStart w:id="235" w:name="_Toc149904406"/>
      <w:r w:rsidRPr="000C2023">
        <w:rPr>
          <w:b/>
          <w:szCs w:val="22"/>
        </w:rPr>
        <w:t>Lízing</w:t>
      </w:r>
      <w:bookmarkEnd w:id="234"/>
      <w:bookmarkEnd w:id="235"/>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r w:rsidRPr="000C2023">
        <w:t>INSTR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226"/>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236" w:name="_Toc106619761"/>
      <w:bookmarkStart w:id="237" w:name="_Toc149904407"/>
      <w:r w:rsidRPr="000C2023">
        <w:rPr>
          <w:b/>
          <w:szCs w:val="22"/>
        </w:rPr>
        <w:t>Gyűjtőszámla</w:t>
      </w:r>
      <w:r w:rsidR="001060CB" w:rsidRPr="000C2023">
        <w:rPr>
          <w:b/>
          <w:szCs w:val="22"/>
        </w:rPr>
        <w:t>hitelek</w:t>
      </w:r>
      <w:bookmarkEnd w:id="236"/>
      <w:bookmarkEnd w:id="237"/>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238" w:name="_Toc106619762"/>
      <w:bookmarkStart w:id="239"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238"/>
      <w:bookmarkEnd w:id="239"/>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240" w:name="_Toc106619763"/>
      <w:bookmarkStart w:id="241" w:name="_Toc149904409"/>
      <w:r w:rsidRPr="000C2023">
        <w:rPr>
          <w:b/>
          <w:szCs w:val="22"/>
        </w:rPr>
        <w:t>Eljárás elhunyt ügyfelek esetén</w:t>
      </w:r>
      <w:bookmarkEnd w:id="240"/>
      <w:bookmarkEnd w:id="241"/>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242" w:name="_Toc106619764"/>
      <w:bookmarkStart w:id="243" w:name="_Toc149904410"/>
      <w:r w:rsidRPr="000C2023">
        <w:rPr>
          <w:b/>
          <w:szCs w:val="22"/>
        </w:rPr>
        <w:t>Rulírozó hitelek</w:t>
      </w:r>
      <w:r w:rsidR="003C6A1E">
        <w:rPr>
          <w:b/>
          <w:szCs w:val="22"/>
        </w:rPr>
        <w:t xml:space="preserve"> és hitelkártya követelések</w:t>
      </w:r>
      <w:bookmarkEnd w:id="242"/>
      <w:bookmarkEnd w:id="243"/>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244" w:name="_Toc106619765"/>
      <w:bookmarkStart w:id="245" w:name="_Toc149904411"/>
      <w:r w:rsidRPr="000C2023">
        <w:rPr>
          <w:b/>
          <w:szCs w:val="22"/>
        </w:rPr>
        <w:t>Tilos mezők az adatmodellben</w:t>
      </w:r>
      <w:bookmarkEnd w:id="244"/>
      <w:bookmarkEnd w:id="245"/>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46" w:name="_Toc106619766"/>
      <w:bookmarkStart w:id="247" w:name="_Toc149904412"/>
      <w:r w:rsidRPr="000C2023">
        <w:rPr>
          <w:b/>
        </w:rPr>
        <w:t>Magáncsőd jelentésének módja</w:t>
      </w:r>
      <w:bookmarkEnd w:id="246"/>
      <w:bookmarkEnd w:id="247"/>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48" w:name="_Toc149904413"/>
      <w:r w:rsidRPr="00312C37">
        <w:rPr>
          <w:b/>
        </w:rPr>
        <w:t>Cash-</w:t>
      </w:r>
      <w:proofErr w:type="spellStart"/>
      <w:r w:rsidRPr="00312C37">
        <w:rPr>
          <w:b/>
        </w:rPr>
        <w:t>pool</w:t>
      </w:r>
      <w:proofErr w:type="spellEnd"/>
      <w:r w:rsidRPr="00312C37">
        <w:rPr>
          <w:b/>
        </w:rPr>
        <w:t xml:space="preserve"> konstrukciók jelentésének módja</w:t>
      </w:r>
      <w:bookmarkEnd w:id="248"/>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49" w:name="_Toc149904414"/>
      <w:r>
        <w:rPr>
          <w:rFonts w:asciiTheme="minorHAnsi" w:hAnsiTheme="minorHAnsi" w:cstheme="minorHAnsi"/>
          <w:b/>
          <w:szCs w:val="20"/>
        </w:rPr>
        <w:t>Projekthitelek jelentési módja</w:t>
      </w:r>
      <w:bookmarkEnd w:id="249"/>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50" w:name="_Hlk132795285"/>
      <w:r w:rsidRPr="00C0603E">
        <w:rPr>
          <w:rFonts w:asciiTheme="minorHAnsi" w:hAnsiTheme="minorHAnsi" w:cstheme="minorHAnsi"/>
        </w:rPr>
        <w:t>Projekttel kapcsolatos egyéb hitelintézeti mérlegen kívüli kötelezettségvállalás nyilvántartási értéke</w:t>
      </w:r>
    </w:p>
    <w:bookmarkEnd w:id="250"/>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2FC84063" w14:textId="51B1EC46"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51"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51"/>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52" w:name="_Toc130912739"/>
      <w:bookmarkStart w:id="253" w:name="_Toc149904415"/>
      <w:r>
        <w:rPr>
          <w:b/>
          <w:bCs w:val="0"/>
        </w:rPr>
        <w:t>Babaváró hitelek jelentési módja</w:t>
      </w:r>
      <w:bookmarkEnd w:id="252"/>
      <w:bookmarkEnd w:id="253"/>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54" w:name="_Toc137118051"/>
      <w:bookmarkStart w:id="255"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54"/>
      <w:bookmarkEnd w:id="255"/>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6"/>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56" w:name="_Toc149904417"/>
      <w:r w:rsidRPr="000A44C0">
        <w:t>számú melléklet - k</w:t>
      </w:r>
      <w:r w:rsidRPr="00DD20B0">
        <w:t>izárólag az összevont felügyelet alá tartozó pénzügyi vállalkozások által jelentendő mezők listája</w:t>
      </w:r>
      <w:bookmarkEnd w:id="256"/>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31C3F411" w:rsidR="007F335A" w:rsidRPr="00AB5044" w:rsidRDefault="007F335A" w:rsidP="00C14714"/>
    <w:sectPr w:rsidR="007F335A" w:rsidRPr="00AB5044" w:rsidSect="00CD6E8D">
      <w:headerReference w:type="default" r:id="rId33"/>
      <w:footerReference w:type="default" r:id="rId34"/>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2969B" w14:textId="77777777" w:rsidR="00A05E8F" w:rsidRDefault="00A05E8F">
      <w:r>
        <w:separator/>
      </w:r>
    </w:p>
  </w:endnote>
  <w:endnote w:type="continuationSeparator" w:id="0">
    <w:p w14:paraId="55280BDE" w14:textId="77777777" w:rsidR="00A05E8F" w:rsidRDefault="00A05E8F">
      <w:r>
        <w:continuationSeparator/>
      </w:r>
    </w:p>
  </w:endnote>
  <w:endnote w:type="continuationNotice" w:id="1">
    <w:p w14:paraId="763A26B0" w14:textId="77777777" w:rsidR="00A05E8F" w:rsidRDefault="00A05E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9E7D6" w14:textId="77777777" w:rsidR="00A05E8F" w:rsidRDefault="00A05E8F">
      <w:r>
        <w:separator/>
      </w:r>
    </w:p>
  </w:footnote>
  <w:footnote w:type="continuationSeparator" w:id="0">
    <w:p w14:paraId="579AD87A" w14:textId="77777777" w:rsidR="00A05E8F" w:rsidRDefault="00A05E8F">
      <w:r>
        <w:continuationSeparator/>
      </w:r>
    </w:p>
  </w:footnote>
  <w:footnote w:type="continuationNotice" w:id="1">
    <w:p w14:paraId="567CC870" w14:textId="77777777" w:rsidR="00A05E8F" w:rsidRDefault="00A05E8F">
      <w:pPr>
        <w:spacing w:after="0" w:line="240" w:lineRule="auto"/>
      </w:pPr>
    </w:p>
  </w:footnote>
  <w:footnote w:id="2">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4">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5">
    <w:p w14:paraId="04B24EAB" w14:textId="72ADB3F8" w:rsidR="00217114" w:rsidRDefault="00217114">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6">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83pt;height:14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8"/>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7"/>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455D"/>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0311"/>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1606"/>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5E8F"/>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6BCD"/>
    <w:rsid w:val="00A57D44"/>
    <w:rsid w:val="00A60012"/>
    <w:rsid w:val="00A60276"/>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785"/>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7F1"/>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F069B"/>
    <w:pPr>
      <w:spacing w:after="150" w:line="276" w:lineRule="auto"/>
      <w:jc w:val="both"/>
    </w:pPr>
  </w:style>
  <w:style w:type="paragraph" w:styleId="Cmsor1">
    <w:name w:val="heading 1"/>
    <w:basedOn w:val="Norml"/>
    <w:next w:val="Norml"/>
    <w:link w:val="Cmsor1Char"/>
    <w:qFormat/>
    <w:rsid w:val="008F069B"/>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8F069B"/>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8F069B"/>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8F069B"/>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8F069B"/>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8F069B"/>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8F069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F069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F069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F069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F069B"/>
  </w:style>
  <w:style w:type="table" w:customStyle="1" w:styleId="tblzat-mtrix">
    <w:name w:val="táblázat - mátrix"/>
    <w:basedOn w:val="Normltblzat"/>
    <w:uiPriority w:val="2"/>
    <w:qFormat/>
    <w:rsid w:val="008F069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F069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8F069B"/>
    <w:pPr>
      <w:numPr>
        <w:numId w:val="8"/>
      </w:numPr>
      <w:contextualSpacing/>
    </w:pPr>
  </w:style>
  <w:style w:type="character" w:styleId="Hiperhivatkozs">
    <w:name w:val="Hyperlink"/>
    <w:basedOn w:val="Vgjegyzet-hivatkozs"/>
    <w:uiPriority w:val="99"/>
    <w:rsid w:val="008F069B"/>
    <w:rPr>
      <w:rFonts w:ascii="Calibri" w:hAnsi="Calibri"/>
      <w:color w:val="0000FF"/>
      <w:sz w:val="20"/>
      <w:u w:val="single"/>
      <w:vertAlign w:val="superscript"/>
    </w:rPr>
  </w:style>
  <w:style w:type="table" w:customStyle="1" w:styleId="tblzat-oldallces">
    <w:name w:val="táblázat - oldalléces"/>
    <w:basedOn w:val="Normltblzat"/>
    <w:uiPriority w:val="3"/>
    <w:qFormat/>
    <w:rsid w:val="008F069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F069B"/>
    <w:rPr>
      <w:vertAlign w:val="superscript"/>
    </w:rPr>
  </w:style>
  <w:style w:type="paragraph" w:styleId="Buborkszveg">
    <w:name w:val="Balloon Text"/>
    <w:basedOn w:val="Norml"/>
    <w:link w:val="BuborkszvegChar"/>
    <w:uiPriority w:val="99"/>
    <w:semiHidden/>
    <w:unhideWhenUsed/>
    <w:rsid w:val="008F069B"/>
    <w:rPr>
      <w:rFonts w:ascii="Tahoma" w:hAnsi="Tahoma" w:cs="Tahoma"/>
      <w:sz w:val="16"/>
      <w:szCs w:val="16"/>
    </w:rPr>
  </w:style>
  <w:style w:type="paragraph" w:customStyle="1" w:styleId="Magyarzszveg">
    <w:name w:val="Magyarázó szöveg"/>
    <w:basedOn w:val="Norml"/>
    <w:next w:val="Norml"/>
    <w:uiPriority w:val="7"/>
    <w:rsid w:val="008F069B"/>
    <w:rPr>
      <w:color w:val="F6A800" w:themeColor="accent5"/>
      <w:sz w:val="18"/>
    </w:rPr>
  </w:style>
  <w:style w:type="character" w:customStyle="1" w:styleId="BuborkszvegChar">
    <w:name w:val="Buborékszöveg Char"/>
    <w:basedOn w:val="Bekezdsalapbettpusa"/>
    <w:link w:val="Buborkszveg"/>
    <w:uiPriority w:val="99"/>
    <w:semiHidden/>
    <w:rsid w:val="008F069B"/>
    <w:rPr>
      <w:rFonts w:ascii="Tahoma" w:hAnsi="Tahoma" w:cs="Tahoma"/>
      <w:sz w:val="16"/>
      <w:szCs w:val="16"/>
    </w:rPr>
  </w:style>
  <w:style w:type="paragraph" w:styleId="lfej">
    <w:name w:val="header"/>
    <w:basedOn w:val="Norml"/>
    <w:link w:val="lfejChar"/>
    <w:uiPriority w:val="99"/>
    <w:unhideWhenUsed/>
    <w:rsid w:val="008F069B"/>
    <w:pPr>
      <w:tabs>
        <w:tab w:val="center" w:pos="4536"/>
        <w:tab w:val="right" w:pos="9072"/>
      </w:tabs>
    </w:pPr>
  </w:style>
  <w:style w:type="character" w:customStyle="1" w:styleId="lfejChar">
    <w:name w:val="Élőfej Char"/>
    <w:basedOn w:val="Bekezdsalapbettpusa"/>
    <w:link w:val="lfej"/>
    <w:uiPriority w:val="99"/>
    <w:rsid w:val="008F069B"/>
  </w:style>
  <w:style w:type="paragraph" w:styleId="llb">
    <w:name w:val="footer"/>
    <w:basedOn w:val="Norml"/>
    <w:link w:val="llbChar"/>
    <w:uiPriority w:val="99"/>
    <w:unhideWhenUsed/>
    <w:rsid w:val="008F069B"/>
    <w:pPr>
      <w:tabs>
        <w:tab w:val="center" w:pos="4536"/>
        <w:tab w:val="right" w:pos="9072"/>
      </w:tabs>
    </w:pPr>
  </w:style>
  <w:style w:type="character" w:customStyle="1" w:styleId="llbChar">
    <w:name w:val="Élőláb Char"/>
    <w:basedOn w:val="Bekezdsalapbettpusa"/>
    <w:link w:val="llb"/>
    <w:uiPriority w:val="99"/>
    <w:rsid w:val="008F069B"/>
  </w:style>
  <w:style w:type="paragraph" w:customStyle="1" w:styleId="Szmozs">
    <w:name w:val="Számozás"/>
    <w:basedOn w:val="Norml"/>
    <w:uiPriority w:val="4"/>
    <w:qFormat/>
    <w:rsid w:val="008F069B"/>
    <w:pPr>
      <w:numPr>
        <w:numId w:val="4"/>
      </w:numPr>
      <w:spacing w:before="120"/>
      <w:contextualSpacing/>
    </w:pPr>
  </w:style>
  <w:style w:type="table" w:styleId="Rcsostblzat">
    <w:name w:val="Table Grid"/>
    <w:aliases w:val="Szegély nélküli"/>
    <w:basedOn w:val="Normltblzat"/>
    <w:uiPriority w:val="59"/>
    <w:rsid w:val="008F069B"/>
    <w:pPr>
      <w:contextualSpacing/>
    </w:pPr>
    <w:tblPr/>
    <w:tcPr>
      <w:vAlign w:val="center"/>
    </w:tcPr>
  </w:style>
  <w:style w:type="character" w:customStyle="1" w:styleId="Cmsor4Char">
    <w:name w:val="Címsor 4 Char"/>
    <w:basedOn w:val="Bekezdsalapbettpusa"/>
    <w:link w:val="Cmsor4"/>
    <w:rsid w:val="008F069B"/>
    <w:rPr>
      <w:iCs/>
      <w:color w:val="0C2148" w:themeColor="text2"/>
      <w:szCs w:val="30"/>
    </w:rPr>
  </w:style>
  <w:style w:type="character" w:customStyle="1" w:styleId="Cmsor5Char">
    <w:name w:val="Címsor 5 Char"/>
    <w:basedOn w:val="Bekezdsalapbettpusa"/>
    <w:link w:val="Cmsor5"/>
    <w:rsid w:val="008F069B"/>
    <w:rPr>
      <w:color w:val="0C2148" w:themeColor="text2"/>
      <w:szCs w:val="26"/>
    </w:rPr>
  </w:style>
  <w:style w:type="character" w:customStyle="1" w:styleId="Cmsor6Char">
    <w:name w:val="Címsor 6 Char"/>
    <w:basedOn w:val="Bekezdsalapbettpusa"/>
    <w:link w:val="Cmsor6"/>
    <w:rsid w:val="008F069B"/>
    <w:rPr>
      <w:color w:val="0C2148" w:themeColor="text2"/>
    </w:rPr>
  </w:style>
  <w:style w:type="character" w:customStyle="1" w:styleId="Cmsor1Char">
    <w:name w:val="Címsor 1 Char"/>
    <w:basedOn w:val="Bekezdsalapbettpusa"/>
    <w:link w:val="Cmsor1"/>
    <w:rsid w:val="008F069B"/>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8F069B"/>
    <w:rPr>
      <w:b/>
      <w:color w:val="0C2148" w:themeColor="text2"/>
      <w:sz w:val="24"/>
      <w:szCs w:val="38"/>
    </w:rPr>
  </w:style>
  <w:style w:type="character" w:customStyle="1" w:styleId="Cmsor3Char">
    <w:name w:val="Címsor 3 Char"/>
    <w:basedOn w:val="Bekezdsalapbettpusa"/>
    <w:link w:val="Cmsor3"/>
    <w:rsid w:val="008F069B"/>
    <w:rPr>
      <w:bCs/>
      <w:color w:val="0C2148" w:themeColor="text2"/>
      <w:szCs w:val="34"/>
    </w:rPr>
  </w:style>
  <w:style w:type="paragraph" w:styleId="Cm">
    <w:name w:val="Title"/>
    <w:basedOn w:val="Norml"/>
    <w:next w:val="Norml"/>
    <w:link w:val="CmChar"/>
    <w:uiPriority w:val="3"/>
    <w:qFormat/>
    <w:rsid w:val="008F069B"/>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8F069B"/>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8F069B"/>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8F069B"/>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8F069B"/>
    <w:rPr>
      <w:rFonts w:eastAsiaTheme="majorEastAsia" w:cstheme="majorBidi"/>
      <w:i/>
      <w:iCs/>
      <w:color w:val="404040" w:themeColor="text1" w:themeTint="BF"/>
    </w:rPr>
  </w:style>
  <w:style w:type="numbering" w:customStyle="1" w:styleId="Style1">
    <w:name w:val="Style1"/>
    <w:uiPriority w:val="99"/>
    <w:rsid w:val="008F069B"/>
    <w:pPr>
      <w:numPr>
        <w:numId w:val="1"/>
      </w:numPr>
    </w:pPr>
  </w:style>
  <w:style w:type="paragraph" w:styleId="TJ7">
    <w:name w:val="toc 7"/>
    <w:basedOn w:val="Norml"/>
    <w:next w:val="Norml"/>
    <w:autoRedefine/>
    <w:uiPriority w:val="99"/>
    <w:semiHidden/>
    <w:locked/>
    <w:rsid w:val="008F069B"/>
    <w:pPr>
      <w:spacing w:after="100"/>
      <w:ind w:left="1200"/>
    </w:pPr>
    <w:rPr>
      <w:color w:val="385623" w:themeColor="accent6" w:themeShade="80"/>
    </w:rPr>
  </w:style>
  <w:style w:type="paragraph" w:styleId="TJ8">
    <w:name w:val="toc 8"/>
    <w:basedOn w:val="Norml"/>
    <w:next w:val="Norml"/>
    <w:autoRedefine/>
    <w:uiPriority w:val="99"/>
    <w:semiHidden/>
    <w:locked/>
    <w:rsid w:val="008F069B"/>
    <w:pPr>
      <w:spacing w:after="100"/>
      <w:ind w:left="1400"/>
    </w:pPr>
    <w:rPr>
      <w:color w:val="385623" w:themeColor="accent6" w:themeShade="80"/>
    </w:rPr>
  </w:style>
  <w:style w:type="paragraph" w:styleId="TJ9">
    <w:name w:val="toc 9"/>
    <w:basedOn w:val="Norml"/>
    <w:next w:val="Norml"/>
    <w:autoRedefine/>
    <w:uiPriority w:val="99"/>
    <w:semiHidden/>
    <w:locked/>
    <w:rsid w:val="008F069B"/>
    <w:pPr>
      <w:spacing w:after="100"/>
      <w:ind w:left="1600"/>
    </w:pPr>
    <w:rPr>
      <w:color w:val="385623" w:themeColor="accent6" w:themeShade="80"/>
    </w:rPr>
  </w:style>
  <w:style w:type="table" w:customStyle="1" w:styleId="Calendar2">
    <w:name w:val="Calendar 2"/>
    <w:basedOn w:val="Normltblzat"/>
    <w:uiPriority w:val="99"/>
    <w:qFormat/>
    <w:rsid w:val="008F069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F069B"/>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8F069B"/>
    <w:rPr>
      <w:rFonts w:eastAsiaTheme="minorEastAsia"/>
      <w:color w:val="0C2148" w:themeColor="text2"/>
      <w:sz w:val="16"/>
    </w:rPr>
  </w:style>
  <w:style w:type="character" w:styleId="Finomkiemels">
    <w:name w:val="Subtle Emphasis"/>
    <w:basedOn w:val="Bekezdsalapbettpusa"/>
    <w:uiPriority w:val="19"/>
    <w:qFormat/>
    <w:rsid w:val="008F069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F069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8F069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F069B"/>
    <w:rPr>
      <w:color w:val="385623" w:themeColor="accent6" w:themeShade="80"/>
    </w:rPr>
  </w:style>
  <w:style w:type="character" w:customStyle="1" w:styleId="VgjegyzetszvegeChar">
    <w:name w:val="Végjegyzet szövege Char"/>
    <w:basedOn w:val="Bekezdsalapbettpusa"/>
    <w:link w:val="Vgjegyzetszvege"/>
    <w:uiPriority w:val="99"/>
    <w:semiHidden/>
    <w:rsid w:val="008F069B"/>
    <w:rPr>
      <w:color w:val="385623" w:themeColor="accent6" w:themeShade="80"/>
    </w:rPr>
  </w:style>
  <w:style w:type="table" w:customStyle="1" w:styleId="Vilgosrnykols1jellszn1">
    <w:name w:val="Világos árnyékolás – 1. jelölőszín1"/>
    <w:basedOn w:val="Normltblzat"/>
    <w:uiPriority w:val="60"/>
    <w:rsid w:val="008F069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8F069B"/>
    <w:pPr>
      <w:numPr>
        <w:numId w:val="5"/>
      </w:numPr>
    </w:pPr>
  </w:style>
  <w:style w:type="paragraph" w:customStyle="1" w:styleId="Tblaszvegstlus">
    <w:name w:val="Tábla szöveg stílus"/>
    <w:basedOn w:val="Norml"/>
    <w:link w:val="TblaszvegstlusChar"/>
    <w:uiPriority w:val="8"/>
    <w:qFormat/>
    <w:rsid w:val="008F069B"/>
  </w:style>
  <w:style w:type="character" w:customStyle="1" w:styleId="ListaszerbekezdsChar">
    <w:name w:val="Listaszerű bekezdés Char"/>
    <w:aliases w:val="Lista_1 Char,lista_2 Char"/>
    <w:basedOn w:val="Bekezdsalapbettpusa"/>
    <w:link w:val="Listaszerbekezds"/>
    <w:uiPriority w:val="4"/>
    <w:rsid w:val="008F069B"/>
  </w:style>
  <w:style w:type="character" w:customStyle="1" w:styleId="Listaszerbekezds2Char">
    <w:name w:val="Listaszerű bekezdés 2 Char"/>
    <w:basedOn w:val="ListaszerbekezdsChar"/>
    <w:link w:val="Listaszerbekezds2"/>
    <w:uiPriority w:val="4"/>
    <w:rsid w:val="008F069B"/>
  </w:style>
  <w:style w:type="character" w:customStyle="1" w:styleId="TblaszvegstlusChar">
    <w:name w:val="Tábla szöveg stílus Char"/>
    <w:basedOn w:val="Bekezdsalapbettpusa"/>
    <w:link w:val="Tblaszvegstlus"/>
    <w:uiPriority w:val="8"/>
    <w:rsid w:val="008F069B"/>
  </w:style>
  <w:style w:type="character" w:styleId="Finomhivatkozs">
    <w:name w:val="Subtle Reference"/>
    <w:basedOn w:val="Bekezdsalapbettpusa"/>
    <w:uiPriority w:val="31"/>
    <w:rsid w:val="008F069B"/>
    <w:rPr>
      <w:sz w:val="24"/>
      <w:szCs w:val="24"/>
      <w:u w:val="single"/>
    </w:rPr>
  </w:style>
  <w:style w:type="character" w:styleId="Ershivatkozs">
    <w:name w:val="Intense Reference"/>
    <w:basedOn w:val="Bekezdsalapbettpusa"/>
    <w:uiPriority w:val="32"/>
    <w:rsid w:val="008F069B"/>
    <w:rPr>
      <w:b/>
      <w:sz w:val="24"/>
      <w:u w:val="single"/>
    </w:rPr>
  </w:style>
  <w:style w:type="paragraph" w:customStyle="1" w:styleId="Listaszerbekezds2szint">
    <w:name w:val="Listaszerű bekezdés 2. szint"/>
    <w:basedOn w:val="Listaszerbekezds"/>
    <w:link w:val="Listaszerbekezds2szintChar"/>
    <w:uiPriority w:val="4"/>
    <w:qFormat/>
    <w:rsid w:val="008F069B"/>
    <w:pPr>
      <w:numPr>
        <w:numId w:val="7"/>
      </w:numPr>
    </w:pPr>
  </w:style>
  <w:style w:type="paragraph" w:customStyle="1" w:styleId="Listaszerbekezds3szint">
    <w:name w:val="Listaszerű bekezdés 3. szint"/>
    <w:basedOn w:val="Listaszerbekezds"/>
    <w:link w:val="Listaszerbekezds3szintChar"/>
    <w:uiPriority w:val="4"/>
    <w:qFormat/>
    <w:rsid w:val="008F069B"/>
    <w:pPr>
      <w:numPr>
        <w:ilvl w:val="2"/>
        <w:numId w:val="9"/>
      </w:numPr>
    </w:pPr>
  </w:style>
  <w:style w:type="character" w:customStyle="1" w:styleId="Listaszerbekezds2szintChar">
    <w:name w:val="Listaszerű bekezdés 2. szint Char"/>
    <w:basedOn w:val="ListaszerbekezdsChar"/>
    <w:link w:val="Listaszerbekezds2szint"/>
    <w:uiPriority w:val="4"/>
    <w:rsid w:val="008F069B"/>
  </w:style>
  <w:style w:type="character" w:customStyle="1" w:styleId="Listaszerbekezds3szintChar">
    <w:name w:val="Listaszerű bekezdés 3. szint Char"/>
    <w:basedOn w:val="ListaszerbekezdsChar"/>
    <w:link w:val="Listaszerbekezds3szint"/>
    <w:uiPriority w:val="4"/>
    <w:rsid w:val="008F069B"/>
  </w:style>
  <w:style w:type="paragraph" w:styleId="Alcm">
    <w:name w:val="Subtitle"/>
    <w:basedOn w:val="Norml"/>
    <w:next w:val="Norml"/>
    <w:link w:val="AlcmChar"/>
    <w:uiPriority w:val="11"/>
    <w:rsid w:val="008F069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F069B"/>
    <w:rPr>
      <w:rFonts w:eastAsiaTheme="majorEastAsia" w:cstheme="majorBidi"/>
    </w:rPr>
  </w:style>
  <w:style w:type="paragraph" w:customStyle="1" w:styleId="Listabetvel">
    <w:name w:val="Lista betűvel"/>
    <w:basedOn w:val="Listaszerbekezds"/>
    <w:link w:val="ListabetvelChar"/>
    <w:uiPriority w:val="4"/>
    <w:qFormat/>
    <w:rsid w:val="008F069B"/>
    <w:pPr>
      <w:numPr>
        <w:numId w:val="6"/>
      </w:numPr>
    </w:pPr>
  </w:style>
  <w:style w:type="character" w:customStyle="1" w:styleId="ListabetvelChar">
    <w:name w:val="Lista betűvel Char"/>
    <w:basedOn w:val="ListaszerbekezdsChar"/>
    <w:link w:val="Listabetvel"/>
    <w:uiPriority w:val="4"/>
    <w:rsid w:val="008F069B"/>
  </w:style>
  <w:style w:type="paragraph" w:customStyle="1" w:styleId="Erskiemels1">
    <w:name w:val="Erős kiemelés1"/>
    <w:basedOn w:val="Norml"/>
    <w:link w:val="ErskiemelsChar"/>
    <w:uiPriority w:val="5"/>
    <w:qFormat/>
    <w:rsid w:val="008F069B"/>
    <w:rPr>
      <w:b/>
      <w:i/>
    </w:rPr>
  </w:style>
  <w:style w:type="character" w:customStyle="1" w:styleId="ErskiemelsChar">
    <w:name w:val="Erős kiemelés Char"/>
    <w:basedOn w:val="Bekezdsalapbettpusa"/>
    <w:link w:val="Erskiemels1"/>
    <w:uiPriority w:val="5"/>
    <w:rsid w:val="008F069B"/>
    <w:rPr>
      <w:b/>
      <w:i/>
    </w:rPr>
  </w:style>
  <w:style w:type="paragraph" w:customStyle="1" w:styleId="Bold">
    <w:name w:val="Bold"/>
    <w:basedOn w:val="Norml"/>
    <w:link w:val="BoldChar"/>
    <w:uiPriority w:val="6"/>
    <w:qFormat/>
    <w:rsid w:val="008F069B"/>
    <w:rPr>
      <w:b/>
    </w:rPr>
  </w:style>
  <w:style w:type="character" w:customStyle="1" w:styleId="BoldChar">
    <w:name w:val="Bold Char"/>
    <w:basedOn w:val="Bekezdsalapbettpusa"/>
    <w:link w:val="Bold"/>
    <w:uiPriority w:val="6"/>
    <w:rsid w:val="008F069B"/>
    <w:rPr>
      <w:b/>
    </w:rPr>
  </w:style>
  <w:style w:type="character" w:styleId="Mrltotthiperhivatkozs">
    <w:name w:val="FollowedHyperlink"/>
    <w:basedOn w:val="Bekezdsalapbettpusa"/>
    <w:uiPriority w:val="99"/>
    <w:semiHidden/>
    <w:unhideWhenUsed/>
    <w:rsid w:val="008F069B"/>
    <w:rPr>
      <w:color w:val="954F72" w:themeColor="followedHyperlink"/>
      <w:u w:val="single"/>
    </w:rPr>
  </w:style>
  <w:style w:type="paragraph" w:styleId="Tartalomjegyzkcmsora">
    <w:name w:val="TOC Heading"/>
    <w:basedOn w:val="Cmsor1"/>
    <w:next w:val="Norml"/>
    <w:uiPriority w:val="39"/>
    <w:unhideWhenUsed/>
    <w:qFormat/>
    <w:rsid w:val="008F069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F069B"/>
    <w:pPr>
      <w:spacing w:after="100"/>
      <w:ind w:left="220"/>
      <w:jc w:val="left"/>
    </w:pPr>
    <w:rPr>
      <w:rFonts w:eastAsiaTheme="minorEastAsia"/>
    </w:rPr>
  </w:style>
  <w:style w:type="paragraph" w:styleId="TJ1">
    <w:name w:val="toc 1"/>
    <w:basedOn w:val="Norml"/>
    <w:next w:val="Norml"/>
    <w:autoRedefine/>
    <w:uiPriority w:val="39"/>
    <w:unhideWhenUsed/>
    <w:qFormat/>
    <w:locked/>
    <w:rsid w:val="008F069B"/>
    <w:pPr>
      <w:spacing w:after="100"/>
      <w:jc w:val="left"/>
    </w:pPr>
    <w:rPr>
      <w:rFonts w:eastAsiaTheme="minorEastAsia"/>
    </w:rPr>
  </w:style>
  <w:style w:type="paragraph" w:styleId="TJ3">
    <w:name w:val="toc 3"/>
    <w:basedOn w:val="Norml"/>
    <w:next w:val="Norml"/>
    <w:uiPriority w:val="39"/>
    <w:unhideWhenUsed/>
    <w:qFormat/>
    <w:locked/>
    <w:rsid w:val="008F069B"/>
    <w:pPr>
      <w:spacing w:after="100"/>
      <w:ind w:left="400"/>
    </w:pPr>
  </w:style>
  <w:style w:type="paragraph" w:customStyle="1" w:styleId="StyleTOC2Left015">
    <w:name w:val="Style TOC 2 + Left:  0.15&quot;"/>
    <w:basedOn w:val="TJ2"/>
    <w:rsid w:val="008F069B"/>
    <w:pPr>
      <w:ind w:left="216"/>
    </w:pPr>
    <w:rPr>
      <w:rFonts w:eastAsia="Times New Roman" w:cs="Times New Roman"/>
    </w:rPr>
  </w:style>
  <w:style w:type="paragraph" w:customStyle="1" w:styleId="StyleTOC3Left031">
    <w:name w:val="Style TOC 3 + Left:  0.31&quot;"/>
    <w:basedOn w:val="TJ3"/>
    <w:rsid w:val="008F069B"/>
    <w:pPr>
      <w:ind w:left="446"/>
    </w:pPr>
    <w:rPr>
      <w:rFonts w:eastAsia="Times New Roman" w:cs="Times New Roman"/>
    </w:rPr>
  </w:style>
  <w:style w:type="numbering" w:customStyle="1" w:styleId="Hierarchikuslista">
    <w:name w:val="Hierarchikus lista"/>
    <w:uiPriority w:val="99"/>
    <w:rsid w:val="008F069B"/>
    <w:pPr>
      <w:numPr>
        <w:numId w:val="2"/>
      </w:numPr>
    </w:pPr>
  </w:style>
  <w:style w:type="paragraph" w:customStyle="1" w:styleId="HierarchikusLista0">
    <w:name w:val="Hierarchikus Lista"/>
    <w:basedOn w:val="Listaszerbekezds"/>
    <w:link w:val="HierarchikusListaChar"/>
    <w:qFormat/>
    <w:rsid w:val="008F069B"/>
    <w:pPr>
      <w:numPr>
        <w:numId w:val="0"/>
      </w:numPr>
    </w:pPr>
  </w:style>
  <w:style w:type="character" w:customStyle="1" w:styleId="HierarchikusListaChar">
    <w:name w:val="Hierarchikus Lista Char"/>
    <w:basedOn w:val="ListaszerbekezdsChar"/>
    <w:link w:val="HierarchikusLista0"/>
    <w:rsid w:val="008F069B"/>
  </w:style>
  <w:style w:type="character" w:styleId="Kiemels2">
    <w:name w:val="Strong"/>
    <w:basedOn w:val="Bekezdsalapbettpusa"/>
    <w:uiPriority w:val="22"/>
    <w:rsid w:val="008F069B"/>
    <w:rPr>
      <w:b/>
      <w:bCs/>
    </w:rPr>
  </w:style>
  <w:style w:type="character" w:styleId="Kiemels">
    <w:name w:val="Emphasis"/>
    <w:basedOn w:val="Bekezdsalapbettpusa"/>
    <w:uiPriority w:val="6"/>
    <w:qFormat/>
    <w:rsid w:val="008F069B"/>
    <w:rPr>
      <w:i/>
      <w:iCs/>
    </w:rPr>
  </w:style>
  <w:style w:type="paragraph" w:styleId="Nincstrkz">
    <w:name w:val="No Spacing"/>
    <w:basedOn w:val="Norml"/>
    <w:uiPriority w:val="1"/>
    <w:rsid w:val="008F069B"/>
    <w:rPr>
      <w:szCs w:val="32"/>
    </w:rPr>
  </w:style>
  <w:style w:type="paragraph" w:styleId="Idzet">
    <w:name w:val="Quote"/>
    <w:basedOn w:val="Norml"/>
    <w:next w:val="Norml"/>
    <w:link w:val="IdzetChar"/>
    <w:uiPriority w:val="29"/>
    <w:rsid w:val="008F069B"/>
    <w:rPr>
      <w:i/>
    </w:rPr>
  </w:style>
  <w:style w:type="character" w:customStyle="1" w:styleId="IdzetChar">
    <w:name w:val="Idézet Char"/>
    <w:basedOn w:val="Bekezdsalapbettpusa"/>
    <w:link w:val="Idzet"/>
    <w:uiPriority w:val="29"/>
    <w:rsid w:val="008F069B"/>
    <w:rPr>
      <w:i/>
    </w:rPr>
  </w:style>
  <w:style w:type="paragraph" w:styleId="Kiemeltidzet">
    <w:name w:val="Intense Quote"/>
    <w:basedOn w:val="Norml"/>
    <w:next w:val="Norml"/>
    <w:link w:val="KiemeltidzetChar"/>
    <w:uiPriority w:val="30"/>
    <w:rsid w:val="008F069B"/>
    <w:pPr>
      <w:ind w:left="720" w:right="720"/>
    </w:pPr>
    <w:rPr>
      <w:b/>
      <w:i/>
    </w:rPr>
  </w:style>
  <w:style w:type="character" w:customStyle="1" w:styleId="KiemeltidzetChar">
    <w:name w:val="Kiemelt idézet Char"/>
    <w:basedOn w:val="Bekezdsalapbettpusa"/>
    <w:link w:val="Kiemeltidzet"/>
    <w:uiPriority w:val="30"/>
    <w:rsid w:val="008F069B"/>
    <w:rPr>
      <w:b/>
      <w:i/>
    </w:rPr>
  </w:style>
  <w:style w:type="character" w:styleId="Erskiemels">
    <w:name w:val="Intense Emphasis"/>
    <w:basedOn w:val="Bekezdsalapbettpusa"/>
    <w:uiPriority w:val="21"/>
    <w:rsid w:val="008F069B"/>
    <w:rPr>
      <w:b/>
      <w:i/>
      <w:sz w:val="24"/>
      <w:szCs w:val="24"/>
      <w:u w:val="single"/>
    </w:rPr>
  </w:style>
  <w:style w:type="character" w:styleId="Knyvcme">
    <w:name w:val="Book Title"/>
    <w:basedOn w:val="Bekezdsalapbettpusa"/>
    <w:uiPriority w:val="33"/>
    <w:rsid w:val="008F069B"/>
    <w:rPr>
      <w:rFonts w:ascii="Calibri" w:eastAsiaTheme="majorEastAsia" w:hAnsi="Calibri"/>
      <w:b/>
      <w:i/>
      <w:sz w:val="24"/>
      <w:szCs w:val="24"/>
    </w:rPr>
  </w:style>
  <w:style w:type="paragraph" w:customStyle="1" w:styleId="Szvegdobozstlus">
    <w:name w:val="Szövegdoboz stílus"/>
    <w:basedOn w:val="HierarchikusLista0"/>
    <w:qFormat/>
    <w:rsid w:val="008F069B"/>
    <w:rPr>
      <w:b/>
      <w:i/>
      <w:color w:val="009EE0"/>
    </w:rPr>
  </w:style>
  <w:style w:type="table" w:customStyle="1" w:styleId="Rcsos">
    <w:name w:val="Rácsos"/>
    <w:basedOn w:val="Normltblzat"/>
    <w:uiPriority w:val="99"/>
    <w:rsid w:val="008F069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8F069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F069B"/>
    <w:pPr>
      <w:keepNext/>
      <w:spacing w:after="40"/>
      <w:jc w:val="center"/>
    </w:pPr>
    <w:rPr>
      <w:b/>
      <w:bCs/>
      <w:color w:val="808080"/>
      <w:szCs w:val="18"/>
    </w:rPr>
  </w:style>
  <w:style w:type="paragraph" w:customStyle="1" w:styleId="ENCaption2Col">
    <w:name w:val="EN_Caption_2Col"/>
    <w:basedOn w:val="Norml"/>
    <w:next w:val="Norml"/>
    <w:uiPriority w:val="1"/>
    <w:qFormat/>
    <w:rsid w:val="008F069B"/>
    <w:pPr>
      <w:keepNext/>
      <w:spacing w:after="40"/>
      <w:jc w:val="left"/>
    </w:pPr>
    <w:rPr>
      <w:b/>
      <w:bCs/>
      <w:color w:val="808080"/>
      <w:szCs w:val="18"/>
    </w:rPr>
  </w:style>
  <w:style w:type="paragraph" w:customStyle="1" w:styleId="ENCaptionBox">
    <w:name w:val="EN_Caption_Box"/>
    <w:basedOn w:val="Norml"/>
    <w:next w:val="Norml"/>
    <w:uiPriority w:val="1"/>
    <w:qFormat/>
    <w:rsid w:val="008F069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F069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F069B"/>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8F069B"/>
    <w:rPr>
      <w:rFonts w:eastAsiaTheme="minorEastAsia"/>
      <w:color w:val="808080"/>
      <w:sz w:val="18"/>
    </w:rPr>
  </w:style>
  <w:style w:type="paragraph" w:customStyle="1" w:styleId="ENNormal">
    <w:name w:val="EN_Normal"/>
    <w:basedOn w:val="Norml"/>
    <w:uiPriority w:val="1"/>
    <w:qFormat/>
    <w:rsid w:val="008F069B"/>
  </w:style>
  <w:style w:type="paragraph" w:customStyle="1" w:styleId="ENNormalBox">
    <w:name w:val="EN_Normal_Box"/>
    <w:basedOn w:val="Norml"/>
    <w:uiPriority w:val="1"/>
    <w:qFormat/>
    <w:rsid w:val="008F069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8F069B"/>
    <w:pPr>
      <w:keepLines/>
      <w:jc w:val="center"/>
    </w:pPr>
    <w:rPr>
      <w:color w:val="808080"/>
      <w:sz w:val="18"/>
    </w:rPr>
  </w:style>
  <w:style w:type="paragraph" w:customStyle="1" w:styleId="ENNote2Col">
    <w:name w:val="EN_Note_2Col"/>
    <w:basedOn w:val="Norml"/>
    <w:next w:val="ENNormal"/>
    <w:uiPriority w:val="1"/>
    <w:qFormat/>
    <w:rsid w:val="008F069B"/>
    <w:pPr>
      <w:keepLines/>
    </w:pPr>
    <w:rPr>
      <w:color w:val="808080"/>
      <w:sz w:val="18"/>
    </w:rPr>
  </w:style>
  <w:style w:type="paragraph" w:customStyle="1" w:styleId="ENNoteBox">
    <w:name w:val="EN_Note_Box"/>
    <w:basedOn w:val="Norml"/>
    <w:next w:val="ENNormalBox"/>
    <w:uiPriority w:val="1"/>
    <w:qFormat/>
    <w:rsid w:val="008F069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F069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8F069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8F069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F069B"/>
    <w:pPr>
      <w:keepNext/>
      <w:spacing w:after="40"/>
      <w:jc w:val="center"/>
    </w:pPr>
    <w:rPr>
      <w:sz w:val="20"/>
    </w:rPr>
  </w:style>
  <w:style w:type="paragraph" w:customStyle="1" w:styleId="HUCaption2Col">
    <w:name w:val="HU_Caption_2Col"/>
    <w:basedOn w:val="Kpalrs"/>
    <w:next w:val="Norml"/>
    <w:uiPriority w:val="1"/>
    <w:qFormat/>
    <w:rsid w:val="008F069B"/>
    <w:pPr>
      <w:keepNext/>
      <w:spacing w:after="40"/>
    </w:pPr>
    <w:rPr>
      <w:sz w:val="20"/>
    </w:rPr>
  </w:style>
  <w:style w:type="paragraph" w:customStyle="1" w:styleId="HUCaptionBox">
    <w:name w:val="HU_Caption_Box"/>
    <w:basedOn w:val="Kpalrs"/>
    <w:next w:val="Norml"/>
    <w:uiPriority w:val="1"/>
    <w:qFormat/>
    <w:rsid w:val="008F069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F069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F069B"/>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F069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8F069B"/>
    <w:rPr>
      <w:caps/>
      <w:color w:val="0C2148" w:themeColor="text2"/>
    </w:rPr>
  </w:style>
  <w:style w:type="paragraph" w:customStyle="1" w:styleId="HUFootnote">
    <w:name w:val="HU_Footnote"/>
    <w:basedOn w:val="Lbjegyzetszveg"/>
    <w:uiPriority w:val="1"/>
    <w:qFormat/>
    <w:rsid w:val="008F069B"/>
    <w:rPr>
      <w:color w:val="808080"/>
      <w:sz w:val="18"/>
    </w:rPr>
  </w:style>
  <w:style w:type="paragraph" w:customStyle="1" w:styleId="HUNormalBox">
    <w:name w:val="HU_Normal_Box"/>
    <w:basedOn w:val="Norml"/>
    <w:uiPriority w:val="1"/>
    <w:qFormat/>
    <w:rsid w:val="008F069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8F069B"/>
    <w:pPr>
      <w:keepLines/>
      <w:jc w:val="center"/>
    </w:pPr>
    <w:rPr>
      <w:color w:val="808080"/>
      <w:sz w:val="18"/>
    </w:rPr>
  </w:style>
  <w:style w:type="paragraph" w:customStyle="1" w:styleId="HUNote2Col">
    <w:name w:val="HU_Note_2Col"/>
    <w:basedOn w:val="Norml"/>
    <w:next w:val="Norml"/>
    <w:uiPriority w:val="1"/>
    <w:qFormat/>
    <w:rsid w:val="008F069B"/>
    <w:pPr>
      <w:keepLines/>
    </w:pPr>
    <w:rPr>
      <w:color w:val="808080"/>
      <w:sz w:val="18"/>
    </w:rPr>
  </w:style>
  <w:style w:type="paragraph" w:customStyle="1" w:styleId="HUNoteBox">
    <w:name w:val="HU_Note_Box"/>
    <w:basedOn w:val="Norml"/>
    <w:next w:val="HUNormalBox"/>
    <w:link w:val="HUNoteBoxChar"/>
    <w:uiPriority w:val="1"/>
    <w:qFormat/>
    <w:rsid w:val="008F069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F069B"/>
    <w:rPr>
      <w:color w:val="808080"/>
      <w:sz w:val="18"/>
      <w:shd w:val="clear" w:color="auto" w:fill="C6EEFF"/>
    </w:rPr>
  </w:style>
  <w:style w:type="paragraph" w:customStyle="1" w:styleId="HUSectionTitle">
    <w:name w:val="HU_Section_Title"/>
    <w:basedOn w:val="Cmsor2"/>
    <w:next w:val="Norml"/>
    <w:link w:val="HUSectionTitleChar"/>
    <w:uiPriority w:val="1"/>
    <w:rsid w:val="008F069B"/>
    <w:pPr>
      <w:keepNext/>
    </w:pPr>
  </w:style>
  <w:style w:type="character" w:customStyle="1" w:styleId="HUSectionTitleChar">
    <w:name w:val="HU_Section_Title Char"/>
    <w:basedOn w:val="Cmsor2Char"/>
    <w:link w:val="HUSectionTitle"/>
    <w:uiPriority w:val="1"/>
    <w:rsid w:val="008F069B"/>
    <w:rPr>
      <w:b/>
      <w:color w:val="0C2148" w:themeColor="text2"/>
      <w:sz w:val="24"/>
      <w:szCs w:val="38"/>
    </w:rPr>
  </w:style>
  <w:style w:type="paragraph" w:customStyle="1" w:styleId="HUSubsectionTitle">
    <w:name w:val="HU_Subsection_Title"/>
    <w:basedOn w:val="Cmsor3"/>
    <w:next w:val="Norml"/>
    <w:link w:val="HUSubsectionTitleChar"/>
    <w:uiPriority w:val="1"/>
    <w:rsid w:val="008F069B"/>
    <w:pPr>
      <w:keepNext/>
      <w:ind w:left="595" w:hanging="595"/>
    </w:pPr>
  </w:style>
  <w:style w:type="character" w:customStyle="1" w:styleId="HUSubsectionTitleChar">
    <w:name w:val="HU_Subsection_Title Char"/>
    <w:basedOn w:val="Cmsor3Char"/>
    <w:link w:val="HUSubsectionTitle"/>
    <w:uiPriority w:val="1"/>
    <w:rsid w:val="008F069B"/>
    <w:rPr>
      <w:bCs/>
      <w:color w:val="0C2148" w:themeColor="text2"/>
      <w:szCs w:val="34"/>
    </w:rPr>
  </w:style>
  <w:style w:type="paragraph" w:customStyle="1" w:styleId="Heading1Kiadvny">
    <w:name w:val="Heading 1 Kiadvány"/>
    <w:basedOn w:val="Cmsor1"/>
    <w:qFormat/>
    <w:rsid w:val="008F069B"/>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3.emf"/><Relationship Id="rId3" Type="http://schemas.openxmlformats.org/officeDocument/2006/relationships/customXml" Target="../customXml/item3.xml"/><Relationship Id="rId21" Type="http://schemas.openxmlformats.org/officeDocument/2006/relationships/image" Target="media/image10.emf"/><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yperlink" Target="https://entan.e-epites.hu/?potlap"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c.europa.eu/sustainable-finance-taxonomy/taxonomy-compass" TargetMode="External"/><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image" Target="cid:image001.png@01D6F0BA.02BD44F0" TargetMode="External"/><Relationship Id="rId32" Type="http://schemas.openxmlformats.org/officeDocument/2006/relationships/image" Target="media/image18.em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image" Target="media/image15.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hyperlink" Target="https://www.ecb.europa.eu/stats/money/aggregates/anacredit/shared/pdf/List_of_national_identifiers.xls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1.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78</Pages>
  <Words>29127</Words>
  <Characters>208590</Characters>
  <Application>Microsoft Office Word</Application>
  <DocSecurity>0</DocSecurity>
  <Lines>1738</Lines>
  <Paragraphs>474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2023-04-18T05:55:00Z</cp:lastPrinted>
  <dcterms:created xsi:type="dcterms:W3CDTF">2024-10-25T13:04:00Z</dcterms:created>
  <dcterms:modified xsi:type="dcterms:W3CDTF">2024-10-25T13:08:00Z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