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B6D45" w14:textId="32370BFB" w:rsidR="00DC7E85" w:rsidRPr="000C2023" w:rsidRDefault="00DC7E85" w:rsidP="008608CB">
      <w:pPr>
        <w:jc w:val="center"/>
        <w:rPr>
          <w:rFonts w:cs="Arial"/>
          <w:b/>
        </w:rPr>
      </w:pPr>
      <w:r w:rsidRPr="000C2023">
        <w:rPr>
          <w:rFonts w:cs="Arial"/>
          <w:b/>
        </w:rPr>
        <w:t>Módszertani segédlet</w:t>
      </w:r>
      <w:r w:rsidR="00942150" w:rsidRPr="000C2023">
        <w:rPr>
          <w:rFonts w:cs="Arial"/>
          <w:b/>
        </w:rPr>
        <w:t xml:space="preserve"> – HITREG – pénzügyi vállalkozások</w:t>
      </w:r>
    </w:p>
    <w:p w14:paraId="29DBDF1F" w14:textId="77777777" w:rsidR="00DC7E85" w:rsidRPr="000C2023" w:rsidRDefault="00DC7E85" w:rsidP="00C14714">
      <w:pPr>
        <w:pStyle w:val="Listaszerbekezds"/>
        <w:numPr>
          <w:ilvl w:val="0"/>
          <w:numId w:val="0"/>
        </w:numPr>
        <w:spacing w:after="0"/>
        <w:rPr>
          <w:rFonts w:cs="Arial"/>
          <w:b/>
        </w:rPr>
      </w:pPr>
    </w:p>
    <w:p w14:paraId="3556EB50" w14:textId="29472825" w:rsidR="00A9478C" w:rsidRPr="000C2023" w:rsidRDefault="00A9478C" w:rsidP="00C14714">
      <w:pPr>
        <w:pStyle w:val="Listaszerbekezds"/>
        <w:numPr>
          <w:ilvl w:val="0"/>
          <w:numId w:val="0"/>
        </w:numPr>
        <w:spacing w:after="0"/>
        <w:rPr>
          <w:rFonts w:cs="Arial"/>
          <w:b/>
        </w:rPr>
      </w:pPr>
      <w:r w:rsidRPr="000C2023">
        <w:rPr>
          <w:rFonts w:cs="Arial"/>
          <w:b/>
        </w:rPr>
        <w:t>Tartalomjegyzék</w:t>
      </w:r>
    </w:p>
    <w:sdt>
      <w:sdtPr>
        <w:rPr>
          <w:rFonts w:eastAsiaTheme="minorHAnsi" w:cstheme="minorBidi"/>
          <w:bCs w:val="0"/>
          <w:color w:val="auto"/>
          <w:sz w:val="22"/>
          <w:szCs w:val="22"/>
        </w:rPr>
        <w:id w:val="1163437320"/>
        <w:docPartObj>
          <w:docPartGallery w:val="Table of Contents"/>
          <w:docPartUnique/>
        </w:docPartObj>
      </w:sdtPr>
      <w:sdtEndPr>
        <w:rPr>
          <w:b/>
          <w:sz w:val="20"/>
          <w:szCs w:val="20"/>
        </w:rPr>
      </w:sdtEndPr>
      <w:sdtContent>
        <w:p w14:paraId="52BAC6BF" w14:textId="77777777" w:rsidR="00A9478C" w:rsidRPr="000C2023" w:rsidRDefault="00A9478C" w:rsidP="00C14714">
          <w:pPr>
            <w:pStyle w:val="Tartalomjegyzkcmsora"/>
            <w:jc w:val="both"/>
            <w:rPr>
              <w:sz w:val="22"/>
              <w:szCs w:val="22"/>
            </w:rPr>
          </w:pPr>
        </w:p>
        <w:p w14:paraId="75A9F175" w14:textId="6275F3DA" w:rsidR="002E657C" w:rsidRDefault="00A9478C">
          <w:pPr>
            <w:pStyle w:val="TJ1"/>
            <w:tabs>
              <w:tab w:val="right" w:leader="dot" w:pos="9514"/>
            </w:tabs>
            <w:rPr>
              <w:rFonts w:asciiTheme="minorHAnsi" w:hAnsiTheme="minorHAnsi"/>
              <w:noProof/>
              <w:kern w:val="2"/>
              <w:sz w:val="22"/>
              <w:szCs w:val="22"/>
              <w14:ligatures w14:val="standardContextual"/>
            </w:rPr>
          </w:pPr>
          <w:r w:rsidRPr="000C2023">
            <w:fldChar w:fldCharType="begin"/>
          </w:r>
          <w:r w:rsidRPr="000C2023">
            <w:instrText xml:space="preserve"> TOC \o "1-3" \h \z \u </w:instrText>
          </w:r>
          <w:r w:rsidRPr="000C2023">
            <w:fldChar w:fldCharType="separate"/>
          </w:r>
          <w:hyperlink w:anchor="_Toc149904376" w:history="1">
            <w:r w:rsidR="002E657C" w:rsidRPr="00DB7C09">
              <w:rPr>
                <w:rStyle w:val="Hiperhivatkozs"/>
                <w:noProof/>
              </w:rPr>
              <w:t>1. Az egyes táblák kitöltésével kapcsolatos részletes előírások</w:t>
            </w:r>
            <w:r w:rsidR="002E657C">
              <w:rPr>
                <w:noProof/>
                <w:webHidden/>
              </w:rPr>
              <w:tab/>
            </w:r>
            <w:r w:rsidR="002E657C">
              <w:rPr>
                <w:noProof/>
                <w:webHidden/>
              </w:rPr>
              <w:fldChar w:fldCharType="begin"/>
            </w:r>
            <w:r w:rsidR="002E657C">
              <w:rPr>
                <w:noProof/>
                <w:webHidden/>
              </w:rPr>
              <w:instrText xml:space="preserve"> PAGEREF _Toc149904376 \h </w:instrText>
            </w:r>
            <w:r w:rsidR="002E657C">
              <w:rPr>
                <w:noProof/>
                <w:webHidden/>
              </w:rPr>
            </w:r>
            <w:r w:rsidR="002E657C">
              <w:rPr>
                <w:noProof/>
                <w:webHidden/>
              </w:rPr>
              <w:fldChar w:fldCharType="separate"/>
            </w:r>
            <w:r w:rsidR="002E657C">
              <w:rPr>
                <w:noProof/>
                <w:webHidden/>
              </w:rPr>
              <w:t>3</w:t>
            </w:r>
            <w:r w:rsidR="002E657C">
              <w:rPr>
                <w:noProof/>
                <w:webHidden/>
              </w:rPr>
              <w:fldChar w:fldCharType="end"/>
            </w:r>
          </w:hyperlink>
        </w:p>
        <w:p w14:paraId="13A11B67" w14:textId="7D4B3C1F" w:rsidR="002E657C" w:rsidRDefault="008E08F1">
          <w:pPr>
            <w:pStyle w:val="TJ2"/>
            <w:tabs>
              <w:tab w:val="right" w:leader="dot" w:pos="9514"/>
            </w:tabs>
            <w:rPr>
              <w:rFonts w:asciiTheme="minorHAnsi" w:hAnsiTheme="minorHAnsi"/>
              <w:noProof/>
              <w:kern w:val="2"/>
              <w:sz w:val="22"/>
              <w:szCs w:val="22"/>
              <w14:ligatures w14:val="standardContextual"/>
            </w:rPr>
          </w:pPr>
          <w:hyperlink w:anchor="_Toc149904377" w:history="1">
            <w:r w:rsidR="002E657C" w:rsidRPr="00DB7C09">
              <w:rPr>
                <w:rStyle w:val="Hiperhivatkozs"/>
                <w:noProof/>
              </w:rPr>
              <w:t>1.1. Az adatok számbavétele</w:t>
            </w:r>
            <w:r w:rsidR="002E657C">
              <w:rPr>
                <w:noProof/>
                <w:webHidden/>
              </w:rPr>
              <w:tab/>
            </w:r>
            <w:r w:rsidR="002E657C">
              <w:rPr>
                <w:noProof/>
                <w:webHidden/>
              </w:rPr>
              <w:fldChar w:fldCharType="begin"/>
            </w:r>
            <w:r w:rsidR="002E657C">
              <w:rPr>
                <w:noProof/>
                <w:webHidden/>
              </w:rPr>
              <w:instrText xml:space="preserve"> PAGEREF _Toc149904377 \h </w:instrText>
            </w:r>
            <w:r w:rsidR="002E657C">
              <w:rPr>
                <w:noProof/>
                <w:webHidden/>
              </w:rPr>
            </w:r>
            <w:r w:rsidR="002E657C">
              <w:rPr>
                <w:noProof/>
                <w:webHidden/>
              </w:rPr>
              <w:fldChar w:fldCharType="separate"/>
            </w:r>
            <w:r w:rsidR="002E657C">
              <w:rPr>
                <w:noProof/>
                <w:webHidden/>
              </w:rPr>
              <w:t>4</w:t>
            </w:r>
            <w:r w:rsidR="002E657C">
              <w:rPr>
                <w:noProof/>
                <w:webHidden/>
              </w:rPr>
              <w:fldChar w:fldCharType="end"/>
            </w:r>
          </w:hyperlink>
        </w:p>
        <w:p w14:paraId="26A508AC" w14:textId="41171CFE" w:rsidR="002E657C" w:rsidRDefault="008E08F1">
          <w:pPr>
            <w:pStyle w:val="TJ2"/>
            <w:tabs>
              <w:tab w:val="right" w:leader="dot" w:pos="9514"/>
            </w:tabs>
            <w:rPr>
              <w:rFonts w:asciiTheme="minorHAnsi" w:hAnsiTheme="minorHAnsi"/>
              <w:noProof/>
              <w:kern w:val="2"/>
              <w:sz w:val="22"/>
              <w:szCs w:val="22"/>
              <w14:ligatures w14:val="standardContextual"/>
            </w:rPr>
          </w:pPr>
          <w:hyperlink w:anchor="_Toc149904378" w:history="1">
            <w:r w:rsidR="002E657C" w:rsidRPr="00DB7C09">
              <w:rPr>
                <w:rStyle w:val="Hiperhivatkozs"/>
                <w:noProof/>
              </w:rPr>
              <w:t>1.2. A MEGF kódú tábla kitöltésével kapcsolatos előírások</w:t>
            </w:r>
            <w:r w:rsidR="002E657C">
              <w:rPr>
                <w:noProof/>
                <w:webHidden/>
              </w:rPr>
              <w:tab/>
            </w:r>
            <w:r w:rsidR="002E657C">
              <w:rPr>
                <w:noProof/>
                <w:webHidden/>
              </w:rPr>
              <w:fldChar w:fldCharType="begin"/>
            </w:r>
            <w:r w:rsidR="002E657C">
              <w:rPr>
                <w:noProof/>
                <w:webHidden/>
              </w:rPr>
              <w:instrText xml:space="preserve"> PAGEREF _Toc149904378 \h </w:instrText>
            </w:r>
            <w:r w:rsidR="002E657C">
              <w:rPr>
                <w:noProof/>
                <w:webHidden/>
              </w:rPr>
            </w:r>
            <w:r w:rsidR="002E657C">
              <w:rPr>
                <w:noProof/>
                <w:webHidden/>
              </w:rPr>
              <w:fldChar w:fldCharType="separate"/>
            </w:r>
            <w:r w:rsidR="002E657C">
              <w:rPr>
                <w:noProof/>
                <w:webHidden/>
              </w:rPr>
              <w:t>4</w:t>
            </w:r>
            <w:r w:rsidR="002E657C">
              <w:rPr>
                <w:noProof/>
                <w:webHidden/>
              </w:rPr>
              <w:fldChar w:fldCharType="end"/>
            </w:r>
          </w:hyperlink>
        </w:p>
        <w:p w14:paraId="244A888D" w14:textId="615F2FAE" w:rsidR="002E657C" w:rsidRDefault="008E08F1">
          <w:pPr>
            <w:pStyle w:val="TJ2"/>
            <w:tabs>
              <w:tab w:val="right" w:leader="dot" w:pos="9514"/>
            </w:tabs>
            <w:rPr>
              <w:rFonts w:asciiTheme="minorHAnsi" w:hAnsiTheme="minorHAnsi"/>
              <w:noProof/>
              <w:kern w:val="2"/>
              <w:sz w:val="22"/>
              <w:szCs w:val="22"/>
              <w14:ligatures w14:val="standardContextual"/>
            </w:rPr>
          </w:pPr>
          <w:hyperlink w:anchor="_Toc149904379" w:history="1">
            <w:r w:rsidR="002E657C" w:rsidRPr="00DB7C09">
              <w:rPr>
                <w:rStyle w:val="Hiperhivatkozs"/>
                <w:noProof/>
              </w:rPr>
              <w:t>1.3. A speciális keretjellegű és a nem speciális keret jellegű, valamint nem keretjellegű instrumentumok jelentése az instrumentumokra vonatkozó táblákban (INSTK, INSTR)</w:t>
            </w:r>
            <w:r w:rsidR="002E657C">
              <w:rPr>
                <w:noProof/>
                <w:webHidden/>
              </w:rPr>
              <w:tab/>
            </w:r>
            <w:r w:rsidR="002E657C">
              <w:rPr>
                <w:noProof/>
                <w:webHidden/>
              </w:rPr>
              <w:fldChar w:fldCharType="begin"/>
            </w:r>
            <w:r w:rsidR="002E657C">
              <w:rPr>
                <w:noProof/>
                <w:webHidden/>
              </w:rPr>
              <w:instrText xml:space="preserve"> PAGEREF _Toc149904379 \h </w:instrText>
            </w:r>
            <w:r w:rsidR="002E657C">
              <w:rPr>
                <w:noProof/>
                <w:webHidden/>
              </w:rPr>
            </w:r>
            <w:r w:rsidR="002E657C">
              <w:rPr>
                <w:noProof/>
                <w:webHidden/>
              </w:rPr>
              <w:fldChar w:fldCharType="separate"/>
            </w:r>
            <w:r w:rsidR="002E657C">
              <w:rPr>
                <w:noProof/>
                <w:webHidden/>
              </w:rPr>
              <w:t>4</w:t>
            </w:r>
            <w:r w:rsidR="002E657C">
              <w:rPr>
                <w:noProof/>
                <w:webHidden/>
              </w:rPr>
              <w:fldChar w:fldCharType="end"/>
            </w:r>
          </w:hyperlink>
        </w:p>
        <w:p w14:paraId="5A65496F" w14:textId="7E069C34" w:rsidR="002E657C" w:rsidRDefault="008E08F1">
          <w:pPr>
            <w:pStyle w:val="TJ3"/>
            <w:tabs>
              <w:tab w:val="right" w:leader="dot" w:pos="9514"/>
            </w:tabs>
            <w:rPr>
              <w:rFonts w:asciiTheme="minorHAnsi" w:eastAsiaTheme="minorEastAsia" w:hAnsiTheme="minorHAnsi"/>
              <w:noProof/>
              <w:kern w:val="2"/>
              <w:sz w:val="22"/>
              <w:szCs w:val="22"/>
              <w14:ligatures w14:val="standardContextual"/>
            </w:rPr>
          </w:pPr>
          <w:hyperlink w:anchor="_Toc149904380" w:history="1">
            <w:r w:rsidR="002E657C" w:rsidRPr="00DB7C09">
              <w:rPr>
                <w:rStyle w:val="Hiperhivatkozs"/>
                <w:b/>
                <w:noProof/>
              </w:rPr>
              <w:t>1.3.1. INSTK-INSTR kapcsolat</w:t>
            </w:r>
            <w:r w:rsidR="002E657C">
              <w:rPr>
                <w:noProof/>
                <w:webHidden/>
              </w:rPr>
              <w:tab/>
            </w:r>
            <w:r w:rsidR="002E657C">
              <w:rPr>
                <w:noProof/>
                <w:webHidden/>
              </w:rPr>
              <w:fldChar w:fldCharType="begin"/>
            </w:r>
            <w:r w:rsidR="002E657C">
              <w:rPr>
                <w:noProof/>
                <w:webHidden/>
              </w:rPr>
              <w:instrText xml:space="preserve"> PAGEREF _Toc149904380 \h </w:instrText>
            </w:r>
            <w:r w:rsidR="002E657C">
              <w:rPr>
                <w:noProof/>
                <w:webHidden/>
              </w:rPr>
            </w:r>
            <w:r w:rsidR="002E657C">
              <w:rPr>
                <w:noProof/>
                <w:webHidden/>
              </w:rPr>
              <w:fldChar w:fldCharType="separate"/>
            </w:r>
            <w:r w:rsidR="002E657C">
              <w:rPr>
                <w:noProof/>
                <w:webHidden/>
              </w:rPr>
              <w:t>4</w:t>
            </w:r>
            <w:r w:rsidR="002E657C">
              <w:rPr>
                <w:noProof/>
                <w:webHidden/>
              </w:rPr>
              <w:fldChar w:fldCharType="end"/>
            </w:r>
          </w:hyperlink>
        </w:p>
        <w:p w14:paraId="7ABF1AB6" w14:textId="16CD8615" w:rsidR="002E657C" w:rsidRDefault="008E08F1">
          <w:pPr>
            <w:pStyle w:val="TJ3"/>
            <w:tabs>
              <w:tab w:val="right" w:leader="dot" w:pos="9514"/>
            </w:tabs>
            <w:rPr>
              <w:rFonts w:asciiTheme="minorHAnsi" w:eastAsiaTheme="minorEastAsia" w:hAnsiTheme="minorHAnsi"/>
              <w:noProof/>
              <w:kern w:val="2"/>
              <w:sz w:val="22"/>
              <w:szCs w:val="22"/>
              <w14:ligatures w14:val="standardContextual"/>
            </w:rPr>
          </w:pPr>
          <w:hyperlink w:anchor="_Toc149904381" w:history="1">
            <w:r w:rsidR="002E657C" w:rsidRPr="00DB7C09">
              <w:rPr>
                <w:rStyle w:val="Hiperhivatkozs"/>
                <w:b/>
                <w:noProof/>
              </w:rPr>
              <w:t>1.3.2. Az INSTK táblában jelentendő adatkörök</w:t>
            </w:r>
            <w:r w:rsidR="002E657C">
              <w:rPr>
                <w:noProof/>
                <w:webHidden/>
              </w:rPr>
              <w:tab/>
            </w:r>
            <w:r w:rsidR="002E657C">
              <w:rPr>
                <w:noProof/>
                <w:webHidden/>
              </w:rPr>
              <w:fldChar w:fldCharType="begin"/>
            </w:r>
            <w:r w:rsidR="002E657C">
              <w:rPr>
                <w:noProof/>
                <w:webHidden/>
              </w:rPr>
              <w:instrText xml:space="preserve"> PAGEREF _Toc149904381 \h </w:instrText>
            </w:r>
            <w:r w:rsidR="002E657C">
              <w:rPr>
                <w:noProof/>
                <w:webHidden/>
              </w:rPr>
            </w:r>
            <w:r w:rsidR="002E657C">
              <w:rPr>
                <w:noProof/>
                <w:webHidden/>
              </w:rPr>
              <w:fldChar w:fldCharType="separate"/>
            </w:r>
            <w:r w:rsidR="002E657C">
              <w:rPr>
                <w:noProof/>
                <w:webHidden/>
              </w:rPr>
              <w:t>5</w:t>
            </w:r>
            <w:r w:rsidR="002E657C">
              <w:rPr>
                <w:noProof/>
                <w:webHidden/>
              </w:rPr>
              <w:fldChar w:fldCharType="end"/>
            </w:r>
          </w:hyperlink>
        </w:p>
        <w:p w14:paraId="1070ADD5" w14:textId="240C688A" w:rsidR="002E657C" w:rsidRDefault="008E08F1">
          <w:pPr>
            <w:pStyle w:val="TJ3"/>
            <w:tabs>
              <w:tab w:val="right" w:leader="dot" w:pos="9514"/>
            </w:tabs>
            <w:rPr>
              <w:rFonts w:asciiTheme="minorHAnsi" w:eastAsiaTheme="minorEastAsia" w:hAnsiTheme="minorHAnsi"/>
              <w:noProof/>
              <w:kern w:val="2"/>
              <w:sz w:val="22"/>
              <w:szCs w:val="22"/>
              <w14:ligatures w14:val="standardContextual"/>
            </w:rPr>
          </w:pPr>
          <w:hyperlink w:anchor="_Toc149904382" w:history="1">
            <w:r w:rsidR="002E657C" w:rsidRPr="00DB7C09">
              <w:rPr>
                <w:rStyle w:val="Hiperhivatkozs"/>
                <w:b/>
                <w:noProof/>
              </w:rPr>
              <w:t>1.3.3. Az INSTR táblában jelentendő adatkörök</w:t>
            </w:r>
            <w:r w:rsidR="002E657C">
              <w:rPr>
                <w:noProof/>
                <w:webHidden/>
              </w:rPr>
              <w:tab/>
            </w:r>
            <w:r w:rsidR="002E657C">
              <w:rPr>
                <w:noProof/>
                <w:webHidden/>
              </w:rPr>
              <w:fldChar w:fldCharType="begin"/>
            </w:r>
            <w:r w:rsidR="002E657C">
              <w:rPr>
                <w:noProof/>
                <w:webHidden/>
              </w:rPr>
              <w:instrText xml:space="preserve"> PAGEREF _Toc149904382 \h </w:instrText>
            </w:r>
            <w:r w:rsidR="002E657C">
              <w:rPr>
                <w:noProof/>
                <w:webHidden/>
              </w:rPr>
            </w:r>
            <w:r w:rsidR="002E657C">
              <w:rPr>
                <w:noProof/>
                <w:webHidden/>
              </w:rPr>
              <w:fldChar w:fldCharType="separate"/>
            </w:r>
            <w:r w:rsidR="002E657C">
              <w:rPr>
                <w:noProof/>
                <w:webHidden/>
              </w:rPr>
              <w:t>7</w:t>
            </w:r>
            <w:r w:rsidR="002E657C">
              <w:rPr>
                <w:noProof/>
                <w:webHidden/>
              </w:rPr>
              <w:fldChar w:fldCharType="end"/>
            </w:r>
          </w:hyperlink>
        </w:p>
        <w:p w14:paraId="4DC985A4" w14:textId="113A11AB" w:rsidR="002E657C" w:rsidRDefault="008E08F1">
          <w:pPr>
            <w:pStyle w:val="TJ3"/>
            <w:tabs>
              <w:tab w:val="right" w:leader="dot" w:pos="9514"/>
            </w:tabs>
            <w:rPr>
              <w:rFonts w:asciiTheme="minorHAnsi" w:eastAsiaTheme="minorEastAsia" w:hAnsiTheme="minorHAnsi"/>
              <w:noProof/>
              <w:kern w:val="2"/>
              <w:sz w:val="22"/>
              <w:szCs w:val="22"/>
              <w14:ligatures w14:val="standardContextual"/>
            </w:rPr>
          </w:pPr>
          <w:hyperlink w:anchor="_Toc149904383" w:history="1">
            <w:r w:rsidR="002E657C" w:rsidRPr="00DB7C09">
              <w:rPr>
                <w:rStyle w:val="Hiperhivatkozs"/>
                <w:b/>
                <w:noProof/>
              </w:rPr>
              <w:t>1.3.4. Instrumentum megszűnése (INSTM)</w:t>
            </w:r>
            <w:r w:rsidR="002E657C">
              <w:rPr>
                <w:noProof/>
                <w:webHidden/>
              </w:rPr>
              <w:tab/>
            </w:r>
            <w:r w:rsidR="002E657C">
              <w:rPr>
                <w:noProof/>
                <w:webHidden/>
              </w:rPr>
              <w:fldChar w:fldCharType="begin"/>
            </w:r>
            <w:r w:rsidR="002E657C">
              <w:rPr>
                <w:noProof/>
                <w:webHidden/>
              </w:rPr>
              <w:instrText xml:space="preserve"> PAGEREF _Toc149904383 \h </w:instrText>
            </w:r>
            <w:r w:rsidR="002E657C">
              <w:rPr>
                <w:noProof/>
                <w:webHidden/>
              </w:rPr>
            </w:r>
            <w:r w:rsidR="002E657C">
              <w:rPr>
                <w:noProof/>
                <w:webHidden/>
              </w:rPr>
              <w:fldChar w:fldCharType="separate"/>
            </w:r>
            <w:r w:rsidR="002E657C">
              <w:rPr>
                <w:noProof/>
                <w:webHidden/>
              </w:rPr>
              <w:t>31</w:t>
            </w:r>
            <w:r w:rsidR="002E657C">
              <w:rPr>
                <w:noProof/>
                <w:webHidden/>
              </w:rPr>
              <w:fldChar w:fldCharType="end"/>
            </w:r>
          </w:hyperlink>
        </w:p>
        <w:p w14:paraId="4718C66F" w14:textId="24202F9B" w:rsidR="002E657C" w:rsidRDefault="008E08F1">
          <w:pPr>
            <w:pStyle w:val="TJ2"/>
            <w:tabs>
              <w:tab w:val="right" w:leader="dot" w:pos="9514"/>
            </w:tabs>
            <w:rPr>
              <w:rFonts w:asciiTheme="minorHAnsi" w:hAnsiTheme="minorHAnsi"/>
              <w:noProof/>
              <w:kern w:val="2"/>
              <w:sz w:val="22"/>
              <w:szCs w:val="22"/>
              <w14:ligatures w14:val="standardContextual"/>
            </w:rPr>
          </w:pPr>
          <w:hyperlink w:anchor="_Toc149904384" w:history="1">
            <w:r w:rsidR="002E657C" w:rsidRPr="00DB7C09">
              <w:rPr>
                <w:rStyle w:val="Hiperhivatkozs"/>
                <w:noProof/>
              </w:rPr>
              <w:t>1.4. Instrumentum – felügyeleti adatok (INSTN)</w:t>
            </w:r>
            <w:r w:rsidR="002E657C">
              <w:rPr>
                <w:noProof/>
                <w:webHidden/>
              </w:rPr>
              <w:tab/>
            </w:r>
            <w:r w:rsidR="002E657C">
              <w:rPr>
                <w:noProof/>
                <w:webHidden/>
              </w:rPr>
              <w:fldChar w:fldCharType="begin"/>
            </w:r>
            <w:r w:rsidR="002E657C">
              <w:rPr>
                <w:noProof/>
                <w:webHidden/>
              </w:rPr>
              <w:instrText xml:space="preserve"> PAGEREF _Toc149904384 \h </w:instrText>
            </w:r>
            <w:r w:rsidR="002E657C">
              <w:rPr>
                <w:noProof/>
                <w:webHidden/>
              </w:rPr>
            </w:r>
            <w:r w:rsidR="002E657C">
              <w:rPr>
                <w:noProof/>
                <w:webHidden/>
              </w:rPr>
              <w:fldChar w:fldCharType="separate"/>
            </w:r>
            <w:r w:rsidR="002E657C">
              <w:rPr>
                <w:noProof/>
                <w:webHidden/>
              </w:rPr>
              <w:t>33</w:t>
            </w:r>
            <w:r w:rsidR="002E657C">
              <w:rPr>
                <w:noProof/>
                <w:webHidden/>
              </w:rPr>
              <w:fldChar w:fldCharType="end"/>
            </w:r>
          </w:hyperlink>
        </w:p>
        <w:p w14:paraId="1C8172B5" w14:textId="6688957E" w:rsidR="002E657C" w:rsidRDefault="008E08F1">
          <w:pPr>
            <w:pStyle w:val="TJ2"/>
            <w:tabs>
              <w:tab w:val="right" w:leader="dot" w:pos="9514"/>
            </w:tabs>
            <w:rPr>
              <w:rFonts w:asciiTheme="minorHAnsi" w:hAnsiTheme="minorHAnsi"/>
              <w:noProof/>
              <w:kern w:val="2"/>
              <w:sz w:val="22"/>
              <w:szCs w:val="22"/>
              <w14:ligatures w14:val="standardContextual"/>
            </w:rPr>
          </w:pPr>
          <w:hyperlink w:anchor="_Toc149904385" w:history="1">
            <w:r w:rsidR="002E657C" w:rsidRPr="00DB7C09">
              <w:rPr>
                <w:rStyle w:val="Hiperhivatkozs"/>
                <w:noProof/>
              </w:rPr>
              <w:t>1.5. FEDEZETEKRE vonatkozó táblák</w:t>
            </w:r>
            <w:r w:rsidR="002E657C">
              <w:rPr>
                <w:noProof/>
                <w:webHidden/>
              </w:rPr>
              <w:tab/>
            </w:r>
            <w:r w:rsidR="002E657C">
              <w:rPr>
                <w:noProof/>
                <w:webHidden/>
              </w:rPr>
              <w:fldChar w:fldCharType="begin"/>
            </w:r>
            <w:r w:rsidR="002E657C">
              <w:rPr>
                <w:noProof/>
                <w:webHidden/>
              </w:rPr>
              <w:instrText xml:space="preserve"> PAGEREF _Toc149904385 \h </w:instrText>
            </w:r>
            <w:r w:rsidR="002E657C">
              <w:rPr>
                <w:noProof/>
                <w:webHidden/>
              </w:rPr>
            </w:r>
            <w:r w:rsidR="002E657C">
              <w:rPr>
                <w:noProof/>
                <w:webHidden/>
              </w:rPr>
              <w:fldChar w:fldCharType="separate"/>
            </w:r>
            <w:r w:rsidR="002E657C">
              <w:rPr>
                <w:noProof/>
                <w:webHidden/>
              </w:rPr>
              <w:t>35</w:t>
            </w:r>
            <w:r w:rsidR="002E657C">
              <w:rPr>
                <w:noProof/>
                <w:webHidden/>
              </w:rPr>
              <w:fldChar w:fldCharType="end"/>
            </w:r>
          </w:hyperlink>
        </w:p>
        <w:p w14:paraId="2D1A5030" w14:textId="02DE4B66" w:rsidR="002E657C" w:rsidRDefault="008E08F1">
          <w:pPr>
            <w:pStyle w:val="TJ3"/>
            <w:tabs>
              <w:tab w:val="right" w:leader="dot" w:pos="9514"/>
            </w:tabs>
            <w:rPr>
              <w:rFonts w:asciiTheme="minorHAnsi" w:eastAsiaTheme="minorEastAsia" w:hAnsiTheme="minorHAnsi"/>
              <w:noProof/>
              <w:kern w:val="2"/>
              <w:sz w:val="22"/>
              <w:szCs w:val="22"/>
              <w14:ligatures w14:val="standardContextual"/>
            </w:rPr>
          </w:pPr>
          <w:hyperlink w:anchor="_Toc149904386" w:history="1">
            <w:r w:rsidR="002E657C" w:rsidRPr="00DB7C09">
              <w:rPr>
                <w:rStyle w:val="Hiperhivatkozs"/>
                <w:b/>
                <w:noProof/>
              </w:rPr>
              <w:t>1.5.1. Fedezet-értékek elkülönítése</w:t>
            </w:r>
            <w:r w:rsidR="002E657C">
              <w:rPr>
                <w:noProof/>
                <w:webHidden/>
              </w:rPr>
              <w:tab/>
            </w:r>
            <w:r w:rsidR="002E657C">
              <w:rPr>
                <w:noProof/>
                <w:webHidden/>
              </w:rPr>
              <w:fldChar w:fldCharType="begin"/>
            </w:r>
            <w:r w:rsidR="002E657C">
              <w:rPr>
                <w:noProof/>
                <w:webHidden/>
              </w:rPr>
              <w:instrText xml:space="preserve"> PAGEREF _Toc149904386 \h </w:instrText>
            </w:r>
            <w:r w:rsidR="002E657C">
              <w:rPr>
                <w:noProof/>
                <w:webHidden/>
              </w:rPr>
            </w:r>
            <w:r w:rsidR="002E657C">
              <w:rPr>
                <w:noProof/>
                <w:webHidden/>
              </w:rPr>
              <w:fldChar w:fldCharType="separate"/>
            </w:r>
            <w:r w:rsidR="002E657C">
              <w:rPr>
                <w:noProof/>
                <w:webHidden/>
              </w:rPr>
              <w:t>39</w:t>
            </w:r>
            <w:r w:rsidR="002E657C">
              <w:rPr>
                <w:noProof/>
                <w:webHidden/>
              </w:rPr>
              <w:fldChar w:fldCharType="end"/>
            </w:r>
          </w:hyperlink>
        </w:p>
        <w:p w14:paraId="65831162" w14:textId="1504C3DC" w:rsidR="002E657C" w:rsidRDefault="008E08F1">
          <w:pPr>
            <w:pStyle w:val="TJ3"/>
            <w:tabs>
              <w:tab w:val="right" w:leader="dot" w:pos="9514"/>
            </w:tabs>
            <w:rPr>
              <w:rFonts w:asciiTheme="minorHAnsi" w:eastAsiaTheme="minorEastAsia" w:hAnsiTheme="minorHAnsi"/>
              <w:noProof/>
              <w:kern w:val="2"/>
              <w:sz w:val="22"/>
              <w:szCs w:val="22"/>
              <w14:ligatures w14:val="standardContextual"/>
            </w:rPr>
          </w:pPr>
          <w:hyperlink w:anchor="_Toc149904387" w:history="1">
            <w:r w:rsidR="002E657C" w:rsidRPr="00DB7C09">
              <w:rPr>
                <w:rStyle w:val="Hiperhivatkozs"/>
                <w:b/>
                <w:noProof/>
              </w:rPr>
              <w:t>1.5.2. A fedezetek megszűnése</w:t>
            </w:r>
            <w:r w:rsidR="002E657C">
              <w:rPr>
                <w:noProof/>
                <w:webHidden/>
              </w:rPr>
              <w:tab/>
            </w:r>
            <w:r w:rsidR="002E657C">
              <w:rPr>
                <w:noProof/>
                <w:webHidden/>
              </w:rPr>
              <w:fldChar w:fldCharType="begin"/>
            </w:r>
            <w:r w:rsidR="002E657C">
              <w:rPr>
                <w:noProof/>
                <w:webHidden/>
              </w:rPr>
              <w:instrText xml:space="preserve"> PAGEREF _Toc149904387 \h </w:instrText>
            </w:r>
            <w:r w:rsidR="002E657C">
              <w:rPr>
                <w:noProof/>
                <w:webHidden/>
              </w:rPr>
            </w:r>
            <w:r w:rsidR="002E657C">
              <w:rPr>
                <w:noProof/>
                <w:webHidden/>
              </w:rPr>
              <w:fldChar w:fldCharType="separate"/>
            </w:r>
            <w:r w:rsidR="002E657C">
              <w:rPr>
                <w:noProof/>
                <w:webHidden/>
              </w:rPr>
              <w:t>41</w:t>
            </w:r>
            <w:r w:rsidR="002E657C">
              <w:rPr>
                <w:noProof/>
                <w:webHidden/>
              </w:rPr>
              <w:fldChar w:fldCharType="end"/>
            </w:r>
          </w:hyperlink>
        </w:p>
        <w:p w14:paraId="703ED589" w14:textId="38A2F012" w:rsidR="002E657C" w:rsidRDefault="008E08F1">
          <w:pPr>
            <w:pStyle w:val="TJ2"/>
            <w:tabs>
              <w:tab w:val="right" w:leader="dot" w:pos="9514"/>
            </w:tabs>
            <w:rPr>
              <w:rFonts w:asciiTheme="minorHAnsi" w:hAnsiTheme="minorHAnsi"/>
              <w:noProof/>
              <w:kern w:val="2"/>
              <w:sz w:val="22"/>
              <w:szCs w:val="22"/>
              <w14:ligatures w14:val="standardContextual"/>
            </w:rPr>
          </w:pPr>
          <w:hyperlink w:anchor="_Toc149904388" w:history="1">
            <w:r w:rsidR="002E657C" w:rsidRPr="00DB7C09">
              <w:rPr>
                <w:rStyle w:val="Hiperhivatkozs"/>
                <w:noProof/>
              </w:rPr>
              <w:t>1.6. ÜGYFELEKRE vonatkozó táblák</w:t>
            </w:r>
            <w:r w:rsidR="002E657C">
              <w:rPr>
                <w:noProof/>
                <w:webHidden/>
              </w:rPr>
              <w:tab/>
            </w:r>
            <w:r w:rsidR="002E657C">
              <w:rPr>
                <w:noProof/>
                <w:webHidden/>
              </w:rPr>
              <w:fldChar w:fldCharType="begin"/>
            </w:r>
            <w:r w:rsidR="002E657C">
              <w:rPr>
                <w:noProof/>
                <w:webHidden/>
              </w:rPr>
              <w:instrText xml:space="preserve"> PAGEREF _Toc149904388 \h </w:instrText>
            </w:r>
            <w:r w:rsidR="002E657C">
              <w:rPr>
                <w:noProof/>
                <w:webHidden/>
              </w:rPr>
            </w:r>
            <w:r w:rsidR="002E657C">
              <w:rPr>
                <w:noProof/>
                <w:webHidden/>
              </w:rPr>
              <w:fldChar w:fldCharType="separate"/>
            </w:r>
            <w:r w:rsidR="002E657C">
              <w:rPr>
                <w:noProof/>
                <w:webHidden/>
              </w:rPr>
              <w:t>41</w:t>
            </w:r>
            <w:r w:rsidR="002E657C">
              <w:rPr>
                <w:noProof/>
                <w:webHidden/>
              </w:rPr>
              <w:fldChar w:fldCharType="end"/>
            </w:r>
          </w:hyperlink>
        </w:p>
        <w:p w14:paraId="3592C90E" w14:textId="76235471" w:rsidR="002E657C" w:rsidRDefault="008E08F1">
          <w:pPr>
            <w:pStyle w:val="TJ3"/>
            <w:tabs>
              <w:tab w:val="right" w:leader="dot" w:pos="9514"/>
            </w:tabs>
            <w:rPr>
              <w:rFonts w:asciiTheme="minorHAnsi" w:eastAsiaTheme="minorEastAsia" w:hAnsiTheme="minorHAnsi"/>
              <w:noProof/>
              <w:kern w:val="2"/>
              <w:sz w:val="22"/>
              <w:szCs w:val="22"/>
              <w14:ligatures w14:val="standardContextual"/>
            </w:rPr>
          </w:pPr>
          <w:hyperlink w:anchor="_Toc149904389" w:history="1">
            <w:r w:rsidR="002E657C" w:rsidRPr="00DB7C09">
              <w:rPr>
                <w:rStyle w:val="Hiperhivatkozs"/>
                <w:b/>
                <w:noProof/>
              </w:rPr>
              <w:t>1.6.1. Általános tudnivalók</w:t>
            </w:r>
            <w:r w:rsidR="002E657C">
              <w:rPr>
                <w:noProof/>
                <w:webHidden/>
              </w:rPr>
              <w:tab/>
            </w:r>
            <w:r w:rsidR="002E657C">
              <w:rPr>
                <w:noProof/>
                <w:webHidden/>
              </w:rPr>
              <w:fldChar w:fldCharType="begin"/>
            </w:r>
            <w:r w:rsidR="002E657C">
              <w:rPr>
                <w:noProof/>
                <w:webHidden/>
              </w:rPr>
              <w:instrText xml:space="preserve"> PAGEREF _Toc149904389 \h </w:instrText>
            </w:r>
            <w:r w:rsidR="002E657C">
              <w:rPr>
                <w:noProof/>
                <w:webHidden/>
              </w:rPr>
            </w:r>
            <w:r w:rsidR="002E657C">
              <w:rPr>
                <w:noProof/>
                <w:webHidden/>
              </w:rPr>
              <w:fldChar w:fldCharType="separate"/>
            </w:r>
            <w:r w:rsidR="002E657C">
              <w:rPr>
                <w:noProof/>
                <w:webHidden/>
              </w:rPr>
              <w:t>41</w:t>
            </w:r>
            <w:r w:rsidR="002E657C">
              <w:rPr>
                <w:noProof/>
                <w:webHidden/>
              </w:rPr>
              <w:fldChar w:fldCharType="end"/>
            </w:r>
          </w:hyperlink>
        </w:p>
        <w:p w14:paraId="5B37E14C" w14:textId="4EAD6ED5" w:rsidR="002E657C" w:rsidRDefault="008E08F1">
          <w:pPr>
            <w:pStyle w:val="TJ3"/>
            <w:tabs>
              <w:tab w:val="right" w:leader="dot" w:pos="9514"/>
            </w:tabs>
            <w:rPr>
              <w:rFonts w:asciiTheme="minorHAnsi" w:eastAsiaTheme="minorEastAsia" w:hAnsiTheme="minorHAnsi"/>
              <w:noProof/>
              <w:kern w:val="2"/>
              <w:sz w:val="22"/>
              <w:szCs w:val="22"/>
              <w14:ligatures w14:val="standardContextual"/>
            </w:rPr>
          </w:pPr>
          <w:hyperlink w:anchor="_Toc149904390" w:history="1">
            <w:r w:rsidR="002E657C" w:rsidRPr="00DB7C09">
              <w:rPr>
                <w:rStyle w:val="Hiperhivatkozs"/>
                <w:b/>
                <w:noProof/>
              </w:rPr>
              <w:t>1.6.2. A háztartási ügyfelekre vonatkozó tábla (UGYFL)</w:t>
            </w:r>
            <w:r w:rsidR="002E657C">
              <w:rPr>
                <w:noProof/>
                <w:webHidden/>
              </w:rPr>
              <w:tab/>
            </w:r>
            <w:r w:rsidR="002E657C">
              <w:rPr>
                <w:noProof/>
                <w:webHidden/>
              </w:rPr>
              <w:fldChar w:fldCharType="begin"/>
            </w:r>
            <w:r w:rsidR="002E657C">
              <w:rPr>
                <w:noProof/>
                <w:webHidden/>
              </w:rPr>
              <w:instrText xml:space="preserve"> PAGEREF _Toc149904390 \h </w:instrText>
            </w:r>
            <w:r w:rsidR="002E657C">
              <w:rPr>
                <w:noProof/>
                <w:webHidden/>
              </w:rPr>
            </w:r>
            <w:r w:rsidR="002E657C">
              <w:rPr>
                <w:noProof/>
                <w:webHidden/>
              </w:rPr>
              <w:fldChar w:fldCharType="separate"/>
            </w:r>
            <w:r w:rsidR="002E657C">
              <w:rPr>
                <w:noProof/>
                <w:webHidden/>
              </w:rPr>
              <w:t>43</w:t>
            </w:r>
            <w:r w:rsidR="002E657C">
              <w:rPr>
                <w:noProof/>
                <w:webHidden/>
              </w:rPr>
              <w:fldChar w:fldCharType="end"/>
            </w:r>
          </w:hyperlink>
        </w:p>
        <w:p w14:paraId="09CAF7D4" w14:textId="29D6021F" w:rsidR="002E657C" w:rsidRDefault="008E08F1">
          <w:pPr>
            <w:pStyle w:val="TJ3"/>
            <w:tabs>
              <w:tab w:val="right" w:leader="dot" w:pos="9514"/>
            </w:tabs>
            <w:rPr>
              <w:rFonts w:asciiTheme="minorHAnsi" w:eastAsiaTheme="minorEastAsia" w:hAnsiTheme="minorHAnsi"/>
              <w:noProof/>
              <w:kern w:val="2"/>
              <w:sz w:val="22"/>
              <w:szCs w:val="22"/>
              <w14:ligatures w14:val="standardContextual"/>
            </w:rPr>
          </w:pPr>
          <w:hyperlink w:anchor="_Toc149904391" w:history="1">
            <w:r w:rsidR="002E657C" w:rsidRPr="00DB7C09">
              <w:rPr>
                <w:rStyle w:val="Hiperhivatkozs"/>
                <w:b/>
                <w:noProof/>
              </w:rPr>
              <w:t>1.6.3. Vállalkozások</w:t>
            </w:r>
            <w:r w:rsidR="002E657C">
              <w:rPr>
                <w:noProof/>
                <w:webHidden/>
              </w:rPr>
              <w:tab/>
            </w:r>
            <w:r w:rsidR="002E657C">
              <w:rPr>
                <w:noProof/>
                <w:webHidden/>
              </w:rPr>
              <w:fldChar w:fldCharType="begin"/>
            </w:r>
            <w:r w:rsidR="002E657C">
              <w:rPr>
                <w:noProof/>
                <w:webHidden/>
              </w:rPr>
              <w:instrText xml:space="preserve"> PAGEREF _Toc149904391 \h </w:instrText>
            </w:r>
            <w:r w:rsidR="002E657C">
              <w:rPr>
                <w:noProof/>
                <w:webHidden/>
              </w:rPr>
            </w:r>
            <w:r w:rsidR="002E657C">
              <w:rPr>
                <w:noProof/>
                <w:webHidden/>
              </w:rPr>
              <w:fldChar w:fldCharType="separate"/>
            </w:r>
            <w:r w:rsidR="002E657C">
              <w:rPr>
                <w:noProof/>
                <w:webHidden/>
              </w:rPr>
              <w:t>45</w:t>
            </w:r>
            <w:r w:rsidR="002E657C">
              <w:rPr>
                <w:noProof/>
                <w:webHidden/>
              </w:rPr>
              <w:fldChar w:fldCharType="end"/>
            </w:r>
          </w:hyperlink>
        </w:p>
        <w:p w14:paraId="4A9243FA" w14:textId="553012CA" w:rsidR="002E657C" w:rsidRDefault="008E08F1">
          <w:pPr>
            <w:pStyle w:val="TJ3"/>
            <w:tabs>
              <w:tab w:val="right" w:leader="dot" w:pos="9514"/>
            </w:tabs>
            <w:rPr>
              <w:rFonts w:asciiTheme="minorHAnsi" w:eastAsiaTheme="minorEastAsia" w:hAnsiTheme="minorHAnsi"/>
              <w:noProof/>
              <w:kern w:val="2"/>
              <w:sz w:val="22"/>
              <w:szCs w:val="22"/>
              <w14:ligatures w14:val="standardContextual"/>
            </w:rPr>
          </w:pPr>
          <w:hyperlink w:anchor="_Toc149904392" w:history="1">
            <w:r w:rsidR="002E657C" w:rsidRPr="00DB7C09">
              <w:rPr>
                <w:rStyle w:val="Hiperhivatkozs"/>
                <w:b/>
                <w:noProof/>
              </w:rPr>
              <w:t>1.6.4. Ügyfélminősítésre vonatkozó tábla (UGYFM)</w:t>
            </w:r>
            <w:r w:rsidR="002E657C">
              <w:rPr>
                <w:noProof/>
                <w:webHidden/>
              </w:rPr>
              <w:tab/>
            </w:r>
            <w:r w:rsidR="002E657C">
              <w:rPr>
                <w:noProof/>
                <w:webHidden/>
              </w:rPr>
              <w:fldChar w:fldCharType="begin"/>
            </w:r>
            <w:r w:rsidR="002E657C">
              <w:rPr>
                <w:noProof/>
                <w:webHidden/>
              </w:rPr>
              <w:instrText xml:space="preserve"> PAGEREF _Toc149904392 \h </w:instrText>
            </w:r>
            <w:r w:rsidR="002E657C">
              <w:rPr>
                <w:noProof/>
                <w:webHidden/>
              </w:rPr>
            </w:r>
            <w:r w:rsidR="002E657C">
              <w:rPr>
                <w:noProof/>
                <w:webHidden/>
              </w:rPr>
              <w:fldChar w:fldCharType="separate"/>
            </w:r>
            <w:r w:rsidR="002E657C">
              <w:rPr>
                <w:noProof/>
                <w:webHidden/>
              </w:rPr>
              <w:t>51</w:t>
            </w:r>
            <w:r w:rsidR="002E657C">
              <w:rPr>
                <w:noProof/>
                <w:webHidden/>
              </w:rPr>
              <w:fldChar w:fldCharType="end"/>
            </w:r>
          </w:hyperlink>
        </w:p>
        <w:p w14:paraId="68469DFE" w14:textId="12424FD9" w:rsidR="002E657C" w:rsidRDefault="008E08F1">
          <w:pPr>
            <w:pStyle w:val="TJ3"/>
            <w:tabs>
              <w:tab w:val="right" w:leader="dot" w:pos="9514"/>
            </w:tabs>
            <w:rPr>
              <w:rFonts w:asciiTheme="minorHAnsi" w:eastAsiaTheme="minorEastAsia" w:hAnsiTheme="minorHAnsi"/>
              <w:noProof/>
              <w:kern w:val="2"/>
              <w:sz w:val="22"/>
              <w:szCs w:val="22"/>
              <w14:ligatures w14:val="standardContextual"/>
            </w:rPr>
          </w:pPr>
          <w:hyperlink w:anchor="_Toc149904393" w:history="1">
            <w:r w:rsidR="002E657C" w:rsidRPr="00DB7C09">
              <w:rPr>
                <w:rStyle w:val="Hiperhivatkozs"/>
                <w:b/>
                <w:noProof/>
              </w:rPr>
              <w:t>1.6.5. Hitelbírálati adatok (HBIR)</w:t>
            </w:r>
            <w:r w:rsidR="002E657C">
              <w:rPr>
                <w:noProof/>
                <w:webHidden/>
              </w:rPr>
              <w:tab/>
            </w:r>
            <w:r w:rsidR="002E657C">
              <w:rPr>
                <w:noProof/>
                <w:webHidden/>
              </w:rPr>
              <w:fldChar w:fldCharType="begin"/>
            </w:r>
            <w:r w:rsidR="002E657C">
              <w:rPr>
                <w:noProof/>
                <w:webHidden/>
              </w:rPr>
              <w:instrText xml:space="preserve"> PAGEREF _Toc149904393 \h </w:instrText>
            </w:r>
            <w:r w:rsidR="002E657C">
              <w:rPr>
                <w:noProof/>
                <w:webHidden/>
              </w:rPr>
            </w:r>
            <w:r w:rsidR="002E657C">
              <w:rPr>
                <w:noProof/>
                <w:webHidden/>
              </w:rPr>
              <w:fldChar w:fldCharType="separate"/>
            </w:r>
            <w:r w:rsidR="002E657C">
              <w:rPr>
                <w:noProof/>
                <w:webHidden/>
              </w:rPr>
              <w:t>51</w:t>
            </w:r>
            <w:r w:rsidR="002E657C">
              <w:rPr>
                <w:noProof/>
                <w:webHidden/>
              </w:rPr>
              <w:fldChar w:fldCharType="end"/>
            </w:r>
          </w:hyperlink>
        </w:p>
        <w:p w14:paraId="782800BF" w14:textId="7EB43CDC" w:rsidR="002E657C" w:rsidRDefault="008E08F1">
          <w:pPr>
            <w:pStyle w:val="TJ2"/>
            <w:tabs>
              <w:tab w:val="right" w:leader="dot" w:pos="9514"/>
            </w:tabs>
            <w:rPr>
              <w:rFonts w:asciiTheme="minorHAnsi" w:hAnsiTheme="minorHAnsi"/>
              <w:noProof/>
              <w:kern w:val="2"/>
              <w:sz w:val="22"/>
              <w:szCs w:val="22"/>
              <w14:ligatures w14:val="standardContextual"/>
            </w:rPr>
          </w:pPr>
          <w:hyperlink w:anchor="_Toc149904394" w:history="1">
            <w:r w:rsidR="002E657C" w:rsidRPr="00DB7C09">
              <w:rPr>
                <w:rStyle w:val="Hiperhivatkozs"/>
                <w:noProof/>
              </w:rPr>
              <w:t>1.7. KAPCSOLATOKRA vonatkozó táblák</w:t>
            </w:r>
            <w:r w:rsidR="002E657C">
              <w:rPr>
                <w:noProof/>
                <w:webHidden/>
              </w:rPr>
              <w:tab/>
            </w:r>
            <w:r w:rsidR="002E657C">
              <w:rPr>
                <w:noProof/>
                <w:webHidden/>
              </w:rPr>
              <w:fldChar w:fldCharType="begin"/>
            </w:r>
            <w:r w:rsidR="002E657C">
              <w:rPr>
                <w:noProof/>
                <w:webHidden/>
              </w:rPr>
              <w:instrText xml:space="preserve"> PAGEREF _Toc149904394 \h </w:instrText>
            </w:r>
            <w:r w:rsidR="002E657C">
              <w:rPr>
                <w:noProof/>
                <w:webHidden/>
              </w:rPr>
            </w:r>
            <w:r w:rsidR="002E657C">
              <w:rPr>
                <w:noProof/>
                <w:webHidden/>
              </w:rPr>
              <w:fldChar w:fldCharType="separate"/>
            </w:r>
            <w:r w:rsidR="002E657C">
              <w:rPr>
                <w:noProof/>
                <w:webHidden/>
              </w:rPr>
              <w:t>52</w:t>
            </w:r>
            <w:r w:rsidR="002E657C">
              <w:rPr>
                <w:noProof/>
                <w:webHidden/>
              </w:rPr>
              <w:fldChar w:fldCharType="end"/>
            </w:r>
          </w:hyperlink>
        </w:p>
        <w:p w14:paraId="31B199AC" w14:textId="79A2688A" w:rsidR="002E657C" w:rsidRDefault="008E08F1">
          <w:pPr>
            <w:pStyle w:val="TJ3"/>
            <w:tabs>
              <w:tab w:val="right" w:leader="dot" w:pos="9514"/>
            </w:tabs>
            <w:rPr>
              <w:rFonts w:asciiTheme="minorHAnsi" w:eastAsiaTheme="minorEastAsia" w:hAnsiTheme="minorHAnsi"/>
              <w:noProof/>
              <w:kern w:val="2"/>
              <w:sz w:val="22"/>
              <w:szCs w:val="22"/>
              <w14:ligatures w14:val="standardContextual"/>
            </w:rPr>
          </w:pPr>
          <w:hyperlink w:anchor="_Toc149904395" w:history="1">
            <w:r w:rsidR="002E657C" w:rsidRPr="00DB7C09">
              <w:rPr>
                <w:rStyle w:val="Hiperhivatkozs"/>
                <w:b/>
                <w:noProof/>
              </w:rPr>
              <w:t xml:space="preserve">1.7.1. Instrumentum-ügyfél </w:t>
            </w:r>
            <w:r w:rsidR="002E657C" w:rsidRPr="00DB7C09">
              <w:rPr>
                <w:rStyle w:val="Hiperhivatkozs"/>
                <w:rFonts w:cstheme="minorHAnsi"/>
                <w:b/>
                <w:noProof/>
              </w:rPr>
              <w:t>(INST_UGYF)</w:t>
            </w:r>
            <w:r w:rsidR="002E657C">
              <w:rPr>
                <w:noProof/>
                <w:webHidden/>
              </w:rPr>
              <w:tab/>
            </w:r>
            <w:r w:rsidR="002E657C">
              <w:rPr>
                <w:noProof/>
                <w:webHidden/>
              </w:rPr>
              <w:fldChar w:fldCharType="begin"/>
            </w:r>
            <w:r w:rsidR="002E657C">
              <w:rPr>
                <w:noProof/>
                <w:webHidden/>
              </w:rPr>
              <w:instrText xml:space="preserve"> PAGEREF _Toc149904395 \h </w:instrText>
            </w:r>
            <w:r w:rsidR="002E657C">
              <w:rPr>
                <w:noProof/>
                <w:webHidden/>
              </w:rPr>
            </w:r>
            <w:r w:rsidR="002E657C">
              <w:rPr>
                <w:noProof/>
                <w:webHidden/>
              </w:rPr>
              <w:fldChar w:fldCharType="separate"/>
            </w:r>
            <w:r w:rsidR="002E657C">
              <w:rPr>
                <w:noProof/>
                <w:webHidden/>
              </w:rPr>
              <w:t>53</w:t>
            </w:r>
            <w:r w:rsidR="002E657C">
              <w:rPr>
                <w:noProof/>
                <w:webHidden/>
              </w:rPr>
              <w:fldChar w:fldCharType="end"/>
            </w:r>
          </w:hyperlink>
        </w:p>
        <w:p w14:paraId="05611FBF" w14:textId="6806E93B" w:rsidR="002E657C" w:rsidRDefault="008E08F1">
          <w:pPr>
            <w:pStyle w:val="TJ3"/>
            <w:tabs>
              <w:tab w:val="right" w:leader="dot" w:pos="9514"/>
            </w:tabs>
            <w:rPr>
              <w:rFonts w:asciiTheme="minorHAnsi" w:eastAsiaTheme="minorEastAsia" w:hAnsiTheme="minorHAnsi"/>
              <w:noProof/>
              <w:kern w:val="2"/>
              <w:sz w:val="22"/>
              <w:szCs w:val="22"/>
              <w14:ligatures w14:val="standardContextual"/>
            </w:rPr>
          </w:pPr>
          <w:hyperlink w:anchor="_Toc149904396" w:history="1">
            <w:r w:rsidR="002E657C" w:rsidRPr="00DB7C09">
              <w:rPr>
                <w:rStyle w:val="Hiperhivatkozs"/>
                <w:b/>
                <w:noProof/>
              </w:rPr>
              <w:t>1.7.2. Instrumentum-fedezet (INST_FED)</w:t>
            </w:r>
            <w:r w:rsidR="002E657C">
              <w:rPr>
                <w:noProof/>
                <w:webHidden/>
              </w:rPr>
              <w:tab/>
            </w:r>
            <w:r w:rsidR="002E657C">
              <w:rPr>
                <w:noProof/>
                <w:webHidden/>
              </w:rPr>
              <w:fldChar w:fldCharType="begin"/>
            </w:r>
            <w:r w:rsidR="002E657C">
              <w:rPr>
                <w:noProof/>
                <w:webHidden/>
              </w:rPr>
              <w:instrText xml:space="preserve"> PAGEREF _Toc149904396 \h </w:instrText>
            </w:r>
            <w:r w:rsidR="002E657C">
              <w:rPr>
                <w:noProof/>
                <w:webHidden/>
              </w:rPr>
            </w:r>
            <w:r w:rsidR="002E657C">
              <w:rPr>
                <w:noProof/>
                <w:webHidden/>
              </w:rPr>
              <w:fldChar w:fldCharType="separate"/>
            </w:r>
            <w:r w:rsidR="002E657C">
              <w:rPr>
                <w:noProof/>
                <w:webHidden/>
              </w:rPr>
              <w:t>54</w:t>
            </w:r>
            <w:r w:rsidR="002E657C">
              <w:rPr>
                <w:noProof/>
                <w:webHidden/>
              </w:rPr>
              <w:fldChar w:fldCharType="end"/>
            </w:r>
          </w:hyperlink>
        </w:p>
        <w:p w14:paraId="7A0BA811" w14:textId="3F4113D0" w:rsidR="002E657C" w:rsidRDefault="008E08F1">
          <w:pPr>
            <w:pStyle w:val="TJ3"/>
            <w:tabs>
              <w:tab w:val="right" w:leader="dot" w:pos="9514"/>
            </w:tabs>
            <w:rPr>
              <w:rFonts w:asciiTheme="minorHAnsi" w:eastAsiaTheme="minorEastAsia" w:hAnsiTheme="minorHAnsi"/>
              <w:noProof/>
              <w:kern w:val="2"/>
              <w:sz w:val="22"/>
              <w:szCs w:val="22"/>
              <w14:ligatures w14:val="standardContextual"/>
            </w:rPr>
          </w:pPr>
          <w:hyperlink w:anchor="_Toc149904397" w:history="1">
            <w:r w:rsidR="002E657C" w:rsidRPr="00DB7C09">
              <w:rPr>
                <w:rStyle w:val="Hiperhivatkozs"/>
                <w:b/>
                <w:noProof/>
              </w:rPr>
              <w:t>1.7.3. Fedezet-ügyfél (FED_UGYF)</w:t>
            </w:r>
            <w:r w:rsidR="002E657C">
              <w:rPr>
                <w:noProof/>
                <w:webHidden/>
              </w:rPr>
              <w:tab/>
            </w:r>
            <w:r w:rsidR="002E657C">
              <w:rPr>
                <w:noProof/>
                <w:webHidden/>
              </w:rPr>
              <w:fldChar w:fldCharType="begin"/>
            </w:r>
            <w:r w:rsidR="002E657C">
              <w:rPr>
                <w:noProof/>
                <w:webHidden/>
              </w:rPr>
              <w:instrText xml:space="preserve"> PAGEREF _Toc149904397 \h </w:instrText>
            </w:r>
            <w:r w:rsidR="002E657C">
              <w:rPr>
                <w:noProof/>
                <w:webHidden/>
              </w:rPr>
            </w:r>
            <w:r w:rsidR="002E657C">
              <w:rPr>
                <w:noProof/>
                <w:webHidden/>
              </w:rPr>
              <w:fldChar w:fldCharType="separate"/>
            </w:r>
            <w:r w:rsidR="002E657C">
              <w:rPr>
                <w:noProof/>
                <w:webHidden/>
              </w:rPr>
              <w:t>56</w:t>
            </w:r>
            <w:r w:rsidR="002E657C">
              <w:rPr>
                <w:noProof/>
                <w:webHidden/>
              </w:rPr>
              <w:fldChar w:fldCharType="end"/>
            </w:r>
          </w:hyperlink>
        </w:p>
        <w:p w14:paraId="2C3B9188" w14:textId="3D2B726B" w:rsidR="002E657C" w:rsidRDefault="008E08F1">
          <w:pPr>
            <w:pStyle w:val="TJ2"/>
            <w:tabs>
              <w:tab w:val="right" w:leader="dot" w:pos="9514"/>
            </w:tabs>
            <w:rPr>
              <w:rFonts w:asciiTheme="minorHAnsi" w:hAnsiTheme="minorHAnsi"/>
              <w:noProof/>
              <w:kern w:val="2"/>
              <w:sz w:val="22"/>
              <w:szCs w:val="22"/>
              <w14:ligatures w14:val="standardContextual"/>
            </w:rPr>
          </w:pPr>
          <w:hyperlink w:anchor="_Toc149904398" w:history="1">
            <w:r w:rsidR="002E657C" w:rsidRPr="00DB7C09">
              <w:rPr>
                <w:rStyle w:val="Hiperhivatkozs"/>
                <w:noProof/>
              </w:rPr>
              <w:t>1.8. TRANZAKCIÓKRA vonatkozó táblák</w:t>
            </w:r>
            <w:r w:rsidR="002E657C">
              <w:rPr>
                <w:noProof/>
                <w:webHidden/>
              </w:rPr>
              <w:tab/>
            </w:r>
            <w:r w:rsidR="002E657C">
              <w:rPr>
                <w:noProof/>
                <w:webHidden/>
              </w:rPr>
              <w:fldChar w:fldCharType="begin"/>
            </w:r>
            <w:r w:rsidR="002E657C">
              <w:rPr>
                <w:noProof/>
                <w:webHidden/>
              </w:rPr>
              <w:instrText xml:space="preserve"> PAGEREF _Toc149904398 \h </w:instrText>
            </w:r>
            <w:r w:rsidR="002E657C">
              <w:rPr>
                <w:noProof/>
                <w:webHidden/>
              </w:rPr>
            </w:r>
            <w:r w:rsidR="002E657C">
              <w:rPr>
                <w:noProof/>
                <w:webHidden/>
              </w:rPr>
              <w:fldChar w:fldCharType="separate"/>
            </w:r>
            <w:r w:rsidR="002E657C">
              <w:rPr>
                <w:noProof/>
                <w:webHidden/>
              </w:rPr>
              <w:t>56</w:t>
            </w:r>
            <w:r w:rsidR="002E657C">
              <w:rPr>
                <w:noProof/>
                <w:webHidden/>
              </w:rPr>
              <w:fldChar w:fldCharType="end"/>
            </w:r>
          </w:hyperlink>
        </w:p>
        <w:p w14:paraId="044AE3E7" w14:textId="71143D14" w:rsidR="002E657C" w:rsidRDefault="008E08F1">
          <w:pPr>
            <w:pStyle w:val="TJ3"/>
            <w:tabs>
              <w:tab w:val="right" w:leader="dot" w:pos="9514"/>
            </w:tabs>
            <w:rPr>
              <w:rFonts w:asciiTheme="minorHAnsi" w:eastAsiaTheme="minorEastAsia" w:hAnsiTheme="minorHAnsi"/>
              <w:noProof/>
              <w:kern w:val="2"/>
              <w:sz w:val="22"/>
              <w:szCs w:val="22"/>
              <w14:ligatures w14:val="standardContextual"/>
            </w:rPr>
          </w:pPr>
          <w:hyperlink w:anchor="_Toc149904399" w:history="1">
            <w:r w:rsidR="002E657C" w:rsidRPr="00DB7C09">
              <w:rPr>
                <w:rStyle w:val="Hiperhivatkozs"/>
                <w:b/>
                <w:noProof/>
              </w:rPr>
              <w:t>1.8.1. Folyósítás / Törlesztés / Előtörlesztés</w:t>
            </w:r>
            <w:r w:rsidR="002E657C">
              <w:rPr>
                <w:noProof/>
                <w:webHidden/>
              </w:rPr>
              <w:tab/>
            </w:r>
            <w:r w:rsidR="002E657C">
              <w:rPr>
                <w:noProof/>
                <w:webHidden/>
              </w:rPr>
              <w:fldChar w:fldCharType="begin"/>
            </w:r>
            <w:r w:rsidR="002E657C">
              <w:rPr>
                <w:noProof/>
                <w:webHidden/>
              </w:rPr>
              <w:instrText xml:space="preserve"> PAGEREF _Toc149904399 \h </w:instrText>
            </w:r>
            <w:r w:rsidR="002E657C">
              <w:rPr>
                <w:noProof/>
                <w:webHidden/>
              </w:rPr>
            </w:r>
            <w:r w:rsidR="002E657C">
              <w:rPr>
                <w:noProof/>
                <w:webHidden/>
              </w:rPr>
              <w:fldChar w:fldCharType="separate"/>
            </w:r>
            <w:r w:rsidR="002E657C">
              <w:rPr>
                <w:noProof/>
                <w:webHidden/>
              </w:rPr>
              <w:t>56</w:t>
            </w:r>
            <w:r w:rsidR="002E657C">
              <w:rPr>
                <w:noProof/>
                <w:webHidden/>
              </w:rPr>
              <w:fldChar w:fldCharType="end"/>
            </w:r>
          </w:hyperlink>
        </w:p>
        <w:p w14:paraId="4815D20F" w14:textId="633D0A98" w:rsidR="002E657C" w:rsidRDefault="008E08F1">
          <w:pPr>
            <w:pStyle w:val="TJ3"/>
            <w:tabs>
              <w:tab w:val="right" w:leader="dot" w:pos="9514"/>
            </w:tabs>
            <w:rPr>
              <w:rFonts w:asciiTheme="minorHAnsi" w:eastAsiaTheme="minorEastAsia" w:hAnsiTheme="minorHAnsi"/>
              <w:noProof/>
              <w:kern w:val="2"/>
              <w:sz w:val="22"/>
              <w:szCs w:val="22"/>
              <w14:ligatures w14:val="standardContextual"/>
            </w:rPr>
          </w:pPr>
          <w:hyperlink w:anchor="_Toc149904400" w:history="1">
            <w:r w:rsidR="002E657C" w:rsidRPr="00DB7C09">
              <w:rPr>
                <w:rStyle w:val="Hiperhivatkozs"/>
                <w:b/>
                <w:noProof/>
              </w:rPr>
              <w:t>1.8.2. Késedelem (KESD)</w:t>
            </w:r>
            <w:r w:rsidR="002E657C">
              <w:rPr>
                <w:noProof/>
                <w:webHidden/>
              </w:rPr>
              <w:tab/>
            </w:r>
            <w:r w:rsidR="002E657C">
              <w:rPr>
                <w:noProof/>
                <w:webHidden/>
              </w:rPr>
              <w:fldChar w:fldCharType="begin"/>
            </w:r>
            <w:r w:rsidR="002E657C">
              <w:rPr>
                <w:noProof/>
                <w:webHidden/>
              </w:rPr>
              <w:instrText xml:space="preserve"> PAGEREF _Toc149904400 \h </w:instrText>
            </w:r>
            <w:r w:rsidR="002E657C">
              <w:rPr>
                <w:noProof/>
                <w:webHidden/>
              </w:rPr>
            </w:r>
            <w:r w:rsidR="002E657C">
              <w:rPr>
                <w:noProof/>
                <w:webHidden/>
              </w:rPr>
              <w:fldChar w:fldCharType="separate"/>
            </w:r>
            <w:r w:rsidR="002E657C">
              <w:rPr>
                <w:noProof/>
                <w:webHidden/>
              </w:rPr>
              <w:t>58</w:t>
            </w:r>
            <w:r w:rsidR="002E657C">
              <w:rPr>
                <w:noProof/>
                <w:webHidden/>
              </w:rPr>
              <w:fldChar w:fldCharType="end"/>
            </w:r>
          </w:hyperlink>
        </w:p>
        <w:p w14:paraId="08286BAF" w14:textId="72DDE730" w:rsidR="002E657C" w:rsidRDefault="008E08F1">
          <w:pPr>
            <w:pStyle w:val="TJ3"/>
            <w:tabs>
              <w:tab w:val="right" w:leader="dot" w:pos="9514"/>
            </w:tabs>
            <w:rPr>
              <w:rFonts w:asciiTheme="minorHAnsi" w:eastAsiaTheme="minorEastAsia" w:hAnsiTheme="minorHAnsi"/>
              <w:noProof/>
              <w:kern w:val="2"/>
              <w:sz w:val="22"/>
              <w:szCs w:val="22"/>
              <w14:ligatures w14:val="standardContextual"/>
            </w:rPr>
          </w:pPr>
          <w:hyperlink w:anchor="_Toc149904401" w:history="1">
            <w:r w:rsidR="002E657C" w:rsidRPr="00DB7C09">
              <w:rPr>
                <w:rStyle w:val="Hiperhivatkozs"/>
                <w:b/>
                <w:noProof/>
              </w:rPr>
              <w:t>1.8.3. Hitelkiváltás (HKIV)</w:t>
            </w:r>
            <w:r w:rsidR="002E657C">
              <w:rPr>
                <w:noProof/>
                <w:webHidden/>
              </w:rPr>
              <w:tab/>
            </w:r>
            <w:r w:rsidR="002E657C">
              <w:rPr>
                <w:noProof/>
                <w:webHidden/>
              </w:rPr>
              <w:fldChar w:fldCharType="begin"/>
            </w:r>
            <w:r w:rsidR="002E657C">
              <w:rPr>
                <w:noProof/>
                <w:webHidden/>
              </w:rPr>
              <w:instrText xml:space="preserve"> PAGEREF _Toc149904401 \h </w:instrText>
            </w:r>
            <w:r w:rsidR="002E657C">
              <w:rPr>
                <w:noProof/>
                <w:webHidden/>
              </w:rPr>
            </w:r>
            <w:r w:rsidR="002E657C">
              <w:rPr>
                <w:noProof/>
                <w:webHidden/>
              </w:rPr>
              <w:fldChar w:fldCharType="separate"/>
            </w:r>
            <w:r w:rsidR="002E657C">
              <w:rPr>
                <w:noProof/>
                <w:webHidden/>
              </w:rPr>
              <w:t>59</w:t>
            </w:r>
            <w:r w:rsidR="002E657C">
              <w:rPr>
                <w:noProof/>
                <w:webHidden/>
              </w:rPr>
              <w:fldChar w:fldCharType="end"/>
            </w:r>
          </w:hyperlink>
        </w:p>
        <w:p w14:paraId="11B7D113" w14:textId="410752FB" w:rsidR="002E657C" w:rsidRDefault="008E08F1">
          <w:pPr>
            <w:pStyle w:val="TJ2"/>
            <w:tabs>
              <w:tab w:val="right" w:leader="dot" w:pos="9514"/>
            </w:tabs>
            <w:rPr>
              <w:rFonts w:asciiTheme="minorHAnsi" w:hAnsiTheme="minorHAnsi"/>
              <w:noProof/>
              <w:kern w:val="2"/>
              <w:sz w:val="22"/>
              <w:szCs w:val="22"/>
              <w14:ligatures w14:val="standardContextual"/>
            </w:rPr>
          </w:pPr>
          <w:hyperlink w:anchor="_Toc149904402" w:history="1">
            <w:r w:rsidR="002E657C" w:rsidRPr="00DB7C09">
              <w:rPr>
                <w:rStyle w:val="Hiperhivatkozs"/>
                <w:noProof/>
              </w:rPr>
              <w:t>1.9. Speciális instrumentumokra és egyéb speciális esetekre vonatkozó jelentési kötelezettség</w:t>
            </w:r>
            <w:r w:rsidR="002E657C">
              <w:rPr>
                <w:noProof/>
                <w:webHidden/>
              </w:rPr>
              <w:tab/>
            </w:r>
            <w:r w:rsidR="002E657C">
              <w:rPr>
                <w:noProof/>
                <w:webHidden/>
              </w:rPr>
              <w:fldChar w:fldCharType="begin"/>
            </w:r>
            <w:r w:rsidR="002E657C">
              <w:rPr>
                <w:noProof/>
                <w:webHidden/>
              </w:rPr>
              <w:instrText xml:space="preserve"> PAGEREF _Toc149904402 \h </w:instrText>
            </w:r>
            <w:r w:rsidR="002E657C">
              <w:rPr>
                <w:noProof/>
                <w:webHidden/>
              </w:rPr>
            </w:r>
            <w:r w:rsidR="002E657C">
              <w:rPr>
                <w:noProof/>
                <w:webHidden/>
              </w:rPr>
              <w:fldChar w:fldCharType="separate"/>
            </w:r>
            <w:r w:rsidR="002E657C">
              <w:rPr>
                <w:noProof/>
                <w:webHidden/>
              </w:rPr>
              <w:t>60</w:t>
            </w:r>
            <w:r w:rsidR="002E657C">
              <w:rPr>
                <w:noProof/>
                <w:webHidden/>
              </w:rPr>
              <w:fldChar w:fldCharType="end"/>
            </w:r>
          </w:hyperlink>
        </w:p>
        <w:p w14:paraId="53DC77BB" w14:textId="7D260F9B" w:rsidR="002E657C" w:rsidRDefault="008E08F1">
          <w:pPr>
            <w:pStyle w:val="TJ3"/>
            <w:tabs>
              <w:tab w:val="right" w:leader="dot" w:pos="9514"/>
            </w:tabs>
            <w:rPr>
              <w:rFonts w:asciiTheme="minorHAnsi" w:eastAsiaTheme="minorEastAsia" w:hAnsiTheme="minorHAnsi"/>
              <w:noProof/>
              <w:kern w:val="2"/>
              <w:sz w:val="22"/>
              <w:szCs w:val="22"/>
              <w14:ligatures w14:val="standardContextual"/>
            </w:rPr>
          </w:pPr>
          <w:hyperlink w:anchor="_Toc149904403" w:history="1">
            <w:r w:rsidR="002E657C" w:rsidRPr="00DB7C09">
              <w:rPr>
                <w:rStyle w:val="Hiperhivatkozs"/>
                <w:b/>
                <w:noProof/>
              </w:rPr>
              <w:t>1.9.1. Faktoring ügyletek</w:t>
            </w:r>
            <w:r w:rsidR="002E657C">
              <w:rPr>
                <w:noProof/>
                <w:webHidden/>
              </w:rPr>
              <w:tab/>
            </w:r>
            <w:r w:rsidR="002E657C">
              <w:rPr>
                <w:noProof/>
                <w:webHidden/>
              </w:rPr>
              <w:fldChar w:fldCharType="begin"/>
            </w:r>
            <w:r w:rsidR="002E657C">
              <w:rPr>
                <w:noProof/>
                <w:webHidden/>
              </w:rPr>
              <w:instrText xml:space="preserve"> PAGEREF _Toc149904403 \h </w:instrText>
            </w:r>
            <w:r w:rsidR="002E657C">
              <w:rPr>
                <w:noProof/>
                <w:webHidden/>
              </w:rPr>
            </w:r>
            <w:r w:rsidR="002E657C">
              <w:rPr>
                <w:noProof/>
                <w:webHidden/>
              </w:rPr>
              <w:fldChar w:fldCharType="separate"/>
            </w:r>
            <w:r w:rsidR="002E657C">
              <w:rPr>
                <w:noProof/>
                <w:webHidden/>
              </w:rPr>
              <w:t>60</w:t>
            </w:r>
            <w:r w:rsidR="002E657C">
              <w:rPr>
                <w:noProof/>
                <w:webHidden/>
              </w:rPr>
              <w:fldChar w:fldCharType="end"/>
            </w:r>
          </w:hyperlink>
        </w:p>
        <w:p w14:paraId="4BEA12C1" w14:textId="376BD595" w:rsidR="002E657C" w:rsidRDefault="008E08F1">
          <w:pPr>
            <w:pStyle w:val="TJ3"/>
            <w:tabs>
              <w:tab w:val="right" w:leader="dot" w:pos="9514"/>
            </w:tabs>
            <w:rPr>
              <w:rFonts w:asciiTheme="minorHAnsi" w:eastAsiaTheme="minorEastAsia" w:hAnsiTheme="minorHAnsi"/>
              <w:noProof/>
              <w:kern w:val="2"/>
              <w:sz w:val="22"/>
              <w:szCs w:val="22"/>
              <w14:ligatures w14:val="standardContextual"/>
            </w:rPr>
          </w:pPr>
          <w:hyperlink w:anchor="_Toc149904404" w:history="1">
            <w:r w:rsidR="002E657C" w:rsidRPr="00DB7C09">
              <w:rPr>
                <w:rStyle w:val="Hiperhivatkozs"/>
                <w:noProof/>
              </w:rPr>
              <w:t>1.9.2.</w:t>
            </w:r>
            <w:r w:rsidR="002E657C" w:rsidRPr="00DB7C09">
              <w:rPr>
                <w:rStyle w:val="Hiperhivatkozs"/>
                <w:b/>
                <w:noProof/>
              </w:rPr>
              <w:t xml:space="preserve"> Szerződés átruházás</w:t>
            </w:r>
            <w:r w:rsidR="002E657C">
              <w:rPr>
                <w:noProof/>
                <w:webHidden/>
              </w:rPr>
              <w:tab/>
            </w:r>
            <w:r w:rsidR="002E657C">
              <w:rPr>
                <w:noProof/>
                <w:webHidden/>
              </w:rPr>
              <w:fldChar w:fldCharType="begin"/>
            </w:r>
            <w:r w:rsidR="002E657C">
              <w:rPr>
                <w:noProof/>
                <w:webHidden/>
              </w:rPr>
              <w:instrText xml:space="preserve"> PAGEREF _Toc149904404 \h </w:instrText>
            </w:r>
            <w:r w:rsidR="002E657C">
              <w:rPr>
                <w:noProof/>
                <w:webHidden/>
              </w:rPr>
            </w:r>
            <w:r w:rsidR="002E657C">
              <w:rPr>
                <w:noProof/>
                <w:webHidden/>
              </w:rPr>
              <w:fldChar w:fldCharType="separate"/>
            </w:r>
            <w:r w:rsidR="002E657C">
              <w:rPr>
                <w:noProof/>
                <w:webHidden/>
              </w:rPr>
              <w:t>62</w:t>
            </w:r>
            <w:r w:rsidR="002E657C">
              <w:rPr>
                <w:noProof/>
                <w:webHidden/>
              </w:rPr>
              <w:fldChar w:fldCharType="end"/>
            </w:r>
          </w:hyperlink>
        </w:p>
        <w:p w14:paraId="6DDE5D70" w14:textId="55AB371D" w:rsidR="002E657C" w:rsidRDefault="008E08F1">
          <w:pPr>
            <w:pStyle w:val="TJ3"/>
            <w:tabs>
              <w:tab w:val="right" w:leader="dot" w:pos="9514"/>
            </w:tabs>
            <w:rPr>
              <w:rFonts w:asciiTheme="minorHAnsi" w:eastAsiaTheme="minorEastAsia" w:hAnsiTheme="minorHAnsi"/>
              <w:noProof/>
              <w:kern w:val="2"/>
              <w:sz w:val="22"/>
              <w:szCs w:val="22"/>
              <w14:ligatures w14:val="standardContextual"/>
            </w:rPr>
          </w:pPr>
          <w:hyperlink w:anchor="_Toc149904405" w:history="1">
            <w:r w:rsidR="002E657C" w:rsidRPr="00DB7C09">
              <w:rPr>
                <w:rStyle w:val="Hiperhivatkozs"/>
                <w:b/>
                <w:noProof/>
              </w:rPr>
              <w:t>1.9.3. Váltóleszámítolás</w:t>
            </w:r>
            <w:r w:rsidR="002E657C">
              <w:rPr>
                <w:noProof/>
                <w:webHidden/>
              </w:rPr>
              <w:tab/>
            </w:r>
            <w:r w:rsidR="002E657C">
              <w:rPr>
                <w:noProof/>
                <w:webHidden/>
              </w:rPr>
              <w:fldChar w:fldCharType="begin"/>
            </w:r>
            <w:r w:rsidR="002E657C">
              <w:rPr>
                <w:noProof/>
                <w:webHidden/>
              </w:rPr>
              <w:instrText xml:space="preserve"> PAGEREF _Toc149904405 \h </w:instrText>
            </w:r>
            <w:r w:rsidR="002E657C">
              <w:rPr>
                <w:noProof/>
                <w:webHidden/>
              </w:rPr>
            </w:r>
            <w:r w:rsidR="002E657C">
              <w:rPr>
                <w:noProof/>
                <w:webHidden/>
              </w:rPr>
              <w:fldChar w:fldCharType="separate"/>
            </w:r>
            <w:r w:rsidR="002E657C">
              <w:rPr>
                <w:noProof/>
                <w:webHidden/>
              </w:rPr>
              <w:t>63</w:t>
            </w:r>
            <w:r w:rsidR="002E657C">
              <w:rPr>
                <w:noProof/>
                <w:webHidden/>
              </w:rPr>
              <w:fldChar w:fldCharType="end"/>
            </w:r>
          </w:hyperlink>
        </w:p>
        <w:p w14:paraId="06B37E0A" w14:textId="5CFCDFDC" w:rsidR="002E657C" w:rsidRDefault="008E08F1">
          <w:pPr>
            <w:pStyle w:val="TJ3"/>
            <w:tabs>
              <w:tab w:val="right" w:leader="dot" w:pos="9514"/>
            </w:tabs>
            <w:rPr>
              <w:rFonts w:asciiTheme="minorHAnsi" w:eastAsiaTheme="minorEastAsia" w:hAnsiTheme="minorHAnsi"/>
              <w:noProof/>
              <w:kern w:val="2"/>
              <w:sz w:val="22"/>
              <w:szCs w:val="22"/>
              <w14:ligatures w14:val="standardContextual"/>
            </w:rPr>
          </w:pPr>
          <w:hyperlink w:anchor="_Toc149904406" w:history="1">
            <w:r w:rsidR="002E657C" w:rsidRPr="00DB7C09">
              <w:rPr>
                <w:rStyle w:val="Hiperhivatkozs"/>
                <w:b/>
                <w:noProof/>
              </w:rPr>
              <w:t>1.9.4. Lízing</w:t>
            </w:r>
            <w:r w:rsidR="002E657C">
              <w:rPr>
                <w:noProof/>
                <w:webHidden/>
              </w:rPr>
              <w:tab/>
            </w:r>
            <w:r w:rsidR="002E657C">
              <w:rPr>
                <w:noProof/>
                <w:webHidden/>
              </w:rPr>
              <w:fldChar w:fldCharType="begin"/>
            </w:r>
            <w:r w:rsidR="002E657C">
              <w:rPr>
                <w:noProof/>
                <w:webHidden/>
              </w:rPr>
              <w:instrText xml:space="preserve"> PAGEREF _Toc149904406 \h </w:instrText>
            </w:r>
            <w:r w:rsidR="002E657C">
              <w:rPr>
                <w:noProof/>
                <w:webHidden/>
              </w:rPr>
            </w:r>
            <w:r w:rsidR="002E657C">
              <w:rPr>
                <w:noProof/>
                <w:webHidden/>
              </w:rPr>
              <w:fldChar w:fldCharType="separate"/>
            </w:r>
            <w:r w:rsidR="002E657C">
              <w:rPr>
                <w:noProof/>
                <w:webHidden/>
              </w:rPr>
              <w:t>63</w:t>
            </w:r>
            <w:r w:rsidR="002E657C">
              <w:rPr>
                <w:noProof/>
                <w:webHidden/>
              </w:rPr>
              <w:fldChar w:fldCharType="end"/>
            </w:r>
          </w:hyperlink>
        </w:p>
        <w:p w14:paraId="2EF6EBEC" w14:textId="7C509120" w:rsidR="002E657C" w:rsidRDefault="008E08F1">
          <w:pPr>
            <w:pStyle w:val="TJ3"/>
            <w:tabs>
              <w:tab w:val="right" w:leader="dot" w:pos="9514"/>
            </w:tabs>
            <w:rPr>
              <w:rFonts w:asciiTheme="minorHAnsi" w:eastAsiaTheme="minorEastAsia" w:hAnsiTheme="minorHAnsi"/>
              <w:noProof/>
              <w:kern w:val="2"/>
              <w:sz w:val="22"/>
              <w:szCs w:val="22"/>
              <w14:ligatures w14:val="standardContextual"/>
            </w:rPr>
          </w:pPr>
          <w:hyperlink w:anchor="_Toc149904407" w:history="1">
            <w:r w:rsidR="002E657C" w:rsidRPr="00DB7C09">
              <w:rPr>
                <w:rStyle w:val="Hiperhivatkozs"/>
                <w:b/>
                <w:noProof/>
              </w:rPr>
              <w:t>1.9.5. Gyűjtőszámlahitelek</w:t>
            </w:r>
            <w:r w:rsidR="002E657C">
              <w:rPr>
                <w:noProof/>
                <w:webHidden/>
              </w:rPr>
              <w:tab/>
            </w:r>
            <w:r w:rsidR="002E657C">
              <w:rPr>
                <w:noProof/>
                <w:webHidden/>
              </w:rPr>
              <w:fldChar w:fldCharType="begin"/>
            </w:r>
            <w:r w:rsidR="002E657C">
              <w:rPr>
                <w:noProof/>
                <w:webHidden/>
              </w:rPr>
              <w:instrText xml:space="preserve"> PAGEREF _Toc149904407 \h </w:instrText>
            </w:r>
            <w:r w:rsidR="002E657C">
              <w:rPr>
                <w:noProof/>
                <w:webHidden/>
              </w:rPr>
            </w:r>
            <w:r w:rsidR="002E657C">
              <w:rPr>
                <w:noProof/>
                <w:webHidden/>
              </w:rPr>
              <w:fldChar w:fldCharType="separate"/>
            </w:r>
            <w:r w:rsidR="002E657C">
              <w:rPr>
                <w:noProof/>
                <w:webHidden/>
              </w:rPr>
              <w:t>64</w:t>
            </w:r>
            <w:r w:rsidR="002E657C">
              <w:rPr>
                <w:noProof/>
                <w:webHidden/>
              </w:rPr>
              <w:fldChar w:fldCharType="end"/>
            </w:r>
          </w:hyperlink>
        </w:p>
        <w:p w14:paraId="51C58F9B" w14:textId="2DDC81AE" w:rsidR="002E657C" w:rsidRDefault="008E08F1">
          <w:pPr>
            <w:pStyle w:val="TJ3"/>
            <w:tabs>
              <w:tab w:val="right" w:leader="dot" w:pos="9514"/>
            </w:tabs>
            <w:rPr>
              <w:rFonts w:asciiTheme="minorHAnsi" w:eastAsiaTheme="minorEastAsia" w:hAnsiTheme="minorHAnsi"/>
              <w:noProof/>
              <w:kern w:val="2"/>
              <w:sz w:val="22"/>
              <w:szCs w:val="22"/>
              <w14:ligatures w14:val="standardContextual"/>
            </w:rPr>
          </w:pPr>
          <w:hyperlink w:anchor="_Toc149904408" w:history="1">
            <w:r w:rsidR="002E657C" w:rsidRPr="00DB7C09">
              <w:rPr>
                <w:rStyle w:val="Hiperhivatkozs"/>
                <w:b/>
                <w:noProof/>
              </w:rPr>
              <w:t>1.9.6. Installment lehetőséget tartalmazó kártya- és folyószámlahitelek</w:t>
            </w:r>
            <w:r w:rsidR="002E657C">
              <w:rPr>
                <w:noProof/>
                <w:webHidden/>
              </w:rPr>
              <w:tab/>
            </w:r>
            <w:r w:rsidR="002E657C">
              <w:rPr>
                <w:noProof/>
                <w:webHidden/>
              </w:rPr>
              <w:fldChar w:fldCharType="begin"/>
            </w:r>
            <w:r w:rsidR="002E657C">
              <w:rPr>
                <w:noProof/>
                <w:webHidden/>
              </w:rPr>
              <w:instrText xml:space="preserve"> PAGEREF _Toc149904408 \h </w:instrText>
            </w:r>
            <w:r w:rsidR="002E657C">
              <w:rPr>
                <w:noProof/>
                <w:webHidden/>
              </w:rPr>
            </w:r>
            <w:r w:rsidR="002E657C">
              <w:rPr>
                <w:noProof/>
                <w:webHidden/>
              </w:rPr>
              <w:fldChar w:fldCharType="separate"/>
            </w:r>
            <w:r w:rsidR="002E657C">
              <w:rPr>
                <w:noProof/>
                <w:webHidden/>
              </w:rPr>
              <w:t>64</w:t>
            </w:r>
            <w:r w:rsidR="002E657C">
              <w:rPr>
                <w:noProof/>
                <w:webHidden/>
              </w:rPr>
              <w:fldChar w:fldCharType="end"/>
            </w:r>
          </w:hyperlink>
        </w:p>
        <w:p w14:paraId="2323031B" w14:textId="1CEF4A1C" w:rsidR="002E657C" w:rsidRDefault="008E08F1">
          <w:pPr>
            <w:pStyle w:val="TJ3"/>
            <w:tabs>
              <w:tab w:val="right" w:leader="dot" w:pos="9514"/>
            </w:tabs>
            <w:rPr>
              <w:rFonts w:asciiTheme="minorHAnsi" w:eastAsiaTheme="minorEastAsia" w:hAnsiTheme="minorHAnsi"/>
              <w:noProof/>
              <w:kern w:val="2"/>
              <w:sz w:val="22"/>
              <w:szCs w:val="22"/>
              <w14:ligatures w14:val="standardContextual"/>
            </w:rPr>
          </w:pPr>
          <w:hyperlink w:anchor="_Toc149904409" w:history="1">
            <w:r w:rsidR="002E657C" w:rsidRPr="00DB7C09">
              <w:rPr>
                <w:rStyle w:val="Hiperhivatkozs"/>
                <w:b/>
                <w:noProof/>
              </w:rPr>
              <w:t>1.9.7. Eljárás elhunyt ügyfelek esetén</w:t>
            </w:r>
            <w:r w:rsidR="002E657C">
              <w:rPr>
                <w:noProof/>
                <w:webHidden/>
              </w:rPr>
              <w:tab/>
            </w:r>
            <w:r w:rsidR="002E657C">
              <w:rPr>
                <w:noProof/>
                <w:webHidden/>
              </w:rPr>
              <w:fldChar w:fldCharType="begin"/>
            </w:r>
            <w:r w:rsidR="002E657C">
              <w:rPr>
                <w:noProof/>
                <w:webHidden/>
              </w:rPr>
              <w:instrText xml:space="preserve"> PAGEREF _Toc149904409 \h </w:instrText>
            </w:r>
            <w:r w:rsidR="002E657C">
              <w:rPr>
                <w:noProof/>
                <w:webHidden/>
              </w:rPr>
            </w:r>
            <w:r w:rsidR="002E657C">
              <w:rPr>
                <w:noProof/>
                <w:webHidden/>
              </w:rPr>
              <w:fldChar w:fldCharType="separate"/>
            </w:r>
            <w:r w:rsidR="002E657C">
              <w:rPr>
                <w:noProof/>
                <w:webHidden/>
              </w:rPr>
              <w:t>64</w:t>
            </w:r>
            <w:r w:rsidR="002E657C">
              <w:rPr>
                <w:noProof/>
                <w:webHidden/>
              </w:rPr>
              <w:fldChar w:fldCharType="end"/>
            </w:r>
          </w:hyperlink>
        </w:p>
        <w:p w14:paraId="113AD577" w14:textId="0EB8CF56" w:rsidR="002E657C" w:rsidRDefault="008E08F1">
          <w:pPr>
            <w:pStyle w:val="TJ3"/>
            <w:tabs>
              <w:tab w:val="right" w:leader="dot" w:pos="9514"/>
            </w:tabs>
            <w:rPr>
              <w:rFonts w:asciiTheme="minorHAnsi" w:eastAsiaTheme="minorEastAsia" w:hAnsiTheme="minorHAnsi"/>
              <w:noProof/>
              <w:kern w:val="2"/>
              <w:sz w:val="22"/>
              <w:szCs w:val="22"/>
              <w14:ligatures w14:val="standardContextual"/>
            </w:rPr>
          </w:pPr>
          <w:hyperlink w:anchor="_Toc149904410" w:history="1">
            <w:r w:rsidR="002E657C" w:rsidRPr="00DB7C09">
              <w:rPr>
                <w:rStyle w:val="Hiperhivatkozs"/>
                <w:b/>
                <w:noProof/>
              </w:rPr>
              <w:t>1.9.8. Rulírozó hitelek és hitelkártya követelések</w:t>
            </w:r>
            <w:r w:rsidR="002E657C">
              <w:rPr>
                <w:noProof/>
                <w:webHidden/>
              </w:rPr>
              <w:tab/>
            </w:r>
            <w:r w:rsidR="002E657C">
              <w:rPr>
                <w:noProof/>
                <w:webHidden/>
              </w:rPr>
              <w:fldChar w:fldCharType="begin"/>
            </w:r>
            <w:r w:rsidR="002E657C">
              <w:rPr>
                <w:noProof/>
                <w:webHidden/>
              </w:rPr>
              <w:instrText xml:space="preserve"> PAGEREF _Toc149904410 \h </w:instrText>
            </w:r>
            <w:r w:rsidR="002E657C">
              <w:rPr>
                <w:noProof/>
                <w:webHidden/>
              </w:rPr>
            </w:r>
            <w:r w:rsidR="002E657C">
              <w:rPr>
                <w:noProof/>
                <w:webHidden/>
              </w:rPr>
              <w:fldChar w:fldCharType="separate"/>
            </w:r>
            <w:r w:rsidR="002E657C">
              <w:rPr>
                <w:noProof/>
                <w:webHidden/>
              </w:rPr>
              <w:t>65</w:t>
            </w:r>
            <w:r w:rsidR="002E657C">
              <w:rPr>
                <w:noProof/>
                <w:webHidden/>
              </w:rPr>
              <w:fldChar w:fldCharType="end"/>
            </w:r>
          </w:hyperlink>
        </w:p>
        <w:p w14:paraId="191BE19E" w14:textId="7A6610D6" w:rsidR="002E657C" w:rsidRDefault="008E08F1">
          <w:pPr>
            <w:pStyle w:val="TJ3"/>
            <w:tabs>
              <w:tab w:val="right" w:leader="dot" w:pos="9514"/>
            </w:tabs>
            <w:rPr>
              <w:rFonts w:asciiTheme="minorHAnsi" w:eastAsiaTheme="minorEastAsia" w:hAnsiTheme="minorHAnsi"/>
              <w:noProof/>
              <w:kern w:val="2"/>
              <w:sz w:val="22"/>
              <w:szCs w:val="22"/>
              <w14:ligatures w14:val="standardContextual"/>
            </w:rPr>
          </w:pPr>
          <w:hyperlink w:anchor="_Toc149904411" w:history="1">
            <w:r w:rsidR="002E657C" w:rsidRPr="00DB7C09">
              <w:rPr>
                <w:rStyle w:val="Hiperhivatkozs"/>
                <w:b/>
                <w:noProof/>
              </w:rPr>
              <w:t>1.9.9. Tilos mezők az adatmodellben</w:t>
            </w:r>
            <w:r w:rsidR="002E657C">
              <w:rPr>
                <w:noProof/>
                <w:webHidden/>
              </w:rPr>
              <w:tab/>
            </w:r>
            <w:r w:rsidR="002E657C">
              <w:rPr>
                <w:noProof/>
                <w:webHidden/>
              </w:rPr>
              <w:fldChar w:fldCharType="begin"/>
            </w:r>
            <w:r w:rsidR="002E657C">
              <w:rPr>
                <w:noProof/>
                <w:webHidden/>
              </w:rPr>
              <w:instrText xml:space="preserve"> PAGEREF _Toc149904411 \h </w:instrText>
            </w:r>
            <w:r w:rsidR="002E657C">
              <w:rPr>
                <w:noProof/>
                <w:webHidden/>
              </w:rPr>
            </w:r>
            <w:r w:rsidR="002E657C">
              <w:rPr>
                <w:noProof/>
                <w:webHidden/>
              </w:rPr>
              <w:fldChar w:fldCharType="separate"/>
            </w:r>
            <w:r w:rsidR="002E657C">
              <w:rPr>
                <w:noProof/>
                <w:webHidden/>
              </w:rPr>
              <w:t>65</w:t>
            </w:r>
            <w:r w:rsidR="002E657C">
              <w:rPr>
                <w:noProof/>
                <w:webHidden/>
              </w:rPr>
              <w:fldChar w:fldCharType="end"/>
            </w:r>
          </w:hyperlink>
        </w:p>
        <w:p w14:paraId="5DAB2464" w14:textId="64AEBD54" w:rsidR="002E657C" w:rsidRDefault="008E08F1">
          <w:pPr>
            <w:pStyle w:val="TJ3"/>
            <w:tabs>
              <w:tab w:val="right" w:leader="dot" w:pos="9514"/>
            </w:tabs>
            <w:rPr>
              <w:rFonts w:asciiTheme="minorHAnsi" w:eastAsiaTheme="minorEastAsia" w:hAnsiTheme="minorHAnsi"/>
              <w:noProof/>
              <w:kern w:val="2"/>
              <w:sz w:val="22"/>
              <w:szCs w:val="22"/>
              <w14:ligatures w14:val="standardContextual"/>
            </w:rPr>
          </w:pPr>
          <w:hyperlink w:anchor="_Toc149904412" w:history="1">
            <w:r w:rsidR="002E657C" w:rsidRPr="00DB7C09">
              <w:rPr>
                <w:rStyle w:val="Hiperhivatkozs"/>
                <w:b/>
                <w:noProof/>
              </w:rPr>
              <w:t>1.9.10. Magáncsőd jelentésének módja</w:t>
            </w:r>
            <w:r w:rsidR="002E657C">
              <w:rPr>
                <w:noProof/>
                <w:webHidden/>
              </w:rPr>
              <w:tab/>
            </w:r>
            <w:r w:rsidR="002E657C">
              <w:rPr>
                <w:noProof/>
                <w:webHidden/>
              </w:rPr>
              <w:fldChar w:fldCharType="begin"/>
            </w:r>
            <w:r w:rsidR="002E657C">
              <w:rPr>
                <w:noProof/>
                <w:webHidden/>
              </w:rPr>
              <w:instrText xml:space="preserve"> PAGEREF _Toc149904412 \h </w:instrText>
            </w:r>
            <w:r w:rsidR="002E657C">
              <w:rPr>
                <w:noProof/>
                <w:webHidden/>
              </w:rPr>
            </w:r>
            <w:r w:rsidR="002E657C">
              <w:rPr>
                <w:noProof/>
                <w:webHidden/>
              </w:rPr>
              <w:fldChar w:fldCharType="separate"/>
            </w:r>
            <w:r w:rsidR="002E657C">
              <w:rPr>
                <w:noProof/>
                <w:webHidden/>
              </w:rPr>
              <w:t>65</w:t>
            </w:r>
            <w:r w:rsidR="002E657C">
              <w:rPr>
                <w:noProof/>
                <w:webHidden/>
              </w:rPr>
              <w:fldChar w:fldCharType="end"/>
            </w:r>
          </w:hyperlink>
        </w:p>
        <w:p w14:paraId="09A000CD" w14:textId="2B94B48E" w:rsidR="002E657C" w:rsidRDefault="008E08F1">
          <w:pPr>
            <w:pStyle w:val="TJ3"/>
            <w:tabs>
              <w:tab w:val="right" w:leader="dot" w:pos="9514"/>
            </w:tabs>
            <w:rPr>
              <w:rFonts w:asciiTheme="minorHAnsi" w:eastAsiaTheme="minorEastAsia" w:hAnsiTheme="minorHAnsi"/>
              <w:noProof/>
              <w:kern w:val="2"/>
              <w:sz w:val="22"/>
              <w:szCs w:val="22"/>
              <w14:ligatures w14:val="standardContextual"/>
            </w:rPr>
          </w:pPr>
          <w:hyperlink w:anchor="_Toc149904413" w:history="1">
            <w:r w:rsidR="002E657C" w:rsidRPr="00DB7C09">
              <w:rPr>
                <w:rStyle w:val="Hiperhivatkozs"/>
                <w:b/>
                <w:noProof/>
              </w:rPr>
              <w:t>1.9.11. Cash-pool konstrukciók jelentésének módja</w:t>
            </w:r>
            <w:r w:rsidR="002E657C">
              <w:rPr>
                <w:noProof/>
                <w:webHidden/>
              </w:rPr>
              <w:tab/>
            </w:r>
            <w:r w:rsidR="002E657C">
              <w:rPr>
                <w:noProof/>
                <w:webHidden/>
              </w:rPr>
              <w:fldChar w:fldCharType="begin"/>
            </w:r>
            <w:r w:rsidR="002E657C">
              <w:rPr>
                <w:noProof/>
                <w:webHidden/>
              </w:rPr>
              <w:instrText xml:space="preserve"> PAGEREF _Toc149904413 \h </w:instrText>
            </w:r>
            <w:r w:rsidR="002E657C">
              <w:rPr>
                <w:noProof/>
                <w:webHidden/>
              </w:rPr>
            </w:r>
            <w:r w:rsidR="002E657C">
              <w:rPr>
                <w:noProof/>
                <w:webHidden/>
              </w:rPr>
              <w:fldChar w:fldCharType="separate"/>
            </w:r>
            <w:r w:rsidR="002E657C">
              <w:rPr>
                <w:noProof/>
                <w:webHidden/>
              </w:rPr>
              <w:t>66</w:t>
            </w:r>
            <w:r w:rsidR="002E657C">
              <w:rPr>
                <w:noProof/>
                <w:webHidden/>
              </w:rPr>
              <w:fldChar w:fldCharType="end"/>
            </w:r>
          </w:hyperlink>
        </w:p>
        <w:p w14:paraId="5A4B5E3C" w14:textId="705CA47D" w:rsidR="002E657C" w:rsidRDefault="008E08F1">
          <w:pPr>
            <w:pStyle w:val="TJ3"/>
            <w:tabs>
              <w:tab w:val="right" w:leader="dot" w:pos="9514"/>
            </w:tabs>
            <w:rPr>
              <w:rFonts w:asciiTheme="minorHAnsi" w:eastAsiaTheme="minorEastAsia" w:hAnsiTheme="minorHAnsi"/>
              <w:noProof/>
              <w:kern w:val="2"/>
              <w:sz w:val="22"/>
              <w:szCs w:val="22"/>
              <w14:ligatures w14:val="standardContextual"/>
            </w:rPr>
          </w:pPr>
          <w:hyperlink w:anchor="_Toc149904414" w:history="1">
            <w:r w:rsidR="002E657C" w:rsidRPr="00DB7C09">
              <w:rPr>
                <w:rStyle w:val="Hiperhivatkozs"/>
                <w:rFonts w:cstheme="minorHAnsi"/>
                <w:b/>
                <w:noProof/>
              </w:rPr>
              <w:t>1.9.12. Projekthitelek jelentési módja</w:t>
            </w:r>
            <w:r w:rsidR="002E657C">
              <w:rPr>
                <w:noProof/>
                <w:webHidden/>
              </w:rPr>
              <w:tab/>
            </w:r>
            <w:r w:rsidR="002E657C">
              <w:rPr>
                <w:noProof/>
                <w:webHidden/>
              </w:rPr>
              <w:fldChar w:fldCharType="begin"/>
            </w:r>
            <w:r w:rsidR="002E657C">
              <w:rPr>
                <w:noProof/>
                <w:webHidden/>
              </w:rPr>
              <w:instrText xml:space="preserve"> PAGEREF _Toc149904414 \h </w:instrText>
            </w:r>
            <w:r w:rsidR="002E657C">
              <w:rPr>
                <w:noProof/>
                <w:webHidden/>
              </w:rPr>
            </w:r>
            <w:r w:rsidR="002E657C">
              <w:rPr>
                <w:noProof/>
                <w:webHidden/>
              </w:rPr>
              <w:fldChar w:fldCharType="separate"/>
            </w:r>
            <w:r w:rsidR="002E657C">
              <w:rPr>
                <w:noProof/>
                <w:webHidden/>
              </w:rPr>
              <w:t>67</w:t>
            </w:r>
            <w:r w:rsidR="002E657C">
              <w:rPr>
                <w:noProof/>
                <w:webHidden/>
              </w:rPr>
              <w:fldChar w:fldCharType="end"/>
            </w:r>
          </w:hyperlink>
        </w:p>
        <w:p w14:paraId="186B129E" w14:textId="37A73B7B" w:rsidR="002E657C" w:rsidRDefault="008E08F1">
          <w:pPr>
            <w:pStyle w:val="TJ3"/>
            <w:tabs>
              <w:tab w:val="right" w:leader="dot" w:pos="9514"/>
            </w:tabs>
            <w:rPr>
              <w:rFonts w:asciiTheme="minorHAnsi" w:eastAsiaTheme="minorEastAsia" w:hAnsiTheme="minorHAnsi"/>
              <w:noProof/>
              <w:kern w:val="2"/>
              <w:sz w:val="22"/>
              <w:szCs w:val="22"/>
              <w14:ligatures w14:val="standardContextual"/>
            </w:rPr>
          </w:pPr>
          <w:hyperlink w:anchor="_Toc149904415" w:history="1">
            <w:r w:rsidR="002E657C" w:rsidRPr="00DB7C09">
              <w:rPr>
                <w:rStyle w:val="Hiperhivatkozs"/>
                <w:b/>
                <w:noProof/>
              </w:rPr>
              <w:t>1.9.13. Babaváró hitelek jelentési módja</w:t>
            </w:r>
            <w:r w:rsidR="002E657C">
              <w:rPr>
                <w:noProof/>
                <w:webHidden/>
              </w:rPr>
              <w:tab/>
            </w:r>
            <w:r w:rsidR="002E657C">
              <w:rPr>
                <w:noProof/>
                <w:webHidden/>
              </w:rPr>
              <w:fldChar w:fldCharType="begin"/>
            </w:r>
            <w:r w:rsidR="002E657C">
              <w:rPr>
                <w:noProof/>
                <w:webHidden/>
              </w:rPr>
              <w:instrText xml:space="preserve"> PAGEREF _Toc149904415 \h </w:instrText>
            </w:r>
            <w:r w:rsidR="002E657C">
              <w:rPr>
                <w:noProof/>
                <w:webHidden/>
              </w:rPr>
            </w:r>
            <w:r w:rsidR="002E657C">
              <w:rPr>
                <w:noProof/>
                <w:webHidden/>
              </w:rPr>
              <w:fldChar w:fldCharType="separate"/>
            </w:r>
            <w:r w:rsidR="002E657C">
              <w:rPr>
                <w:noProof/>
                <w:webHidden/>
              </w:rPr>
              <w:t>70</w:t>
            </w:r>
            <w:r w:rsidR="002E657C">
              <w:rPr>
                <w:noProof/>
                <w:webHidden/>
              </w:rPr>
              <w:fldChar w:fldCharType="end"/>
            </w:r>
          </w:hyperlink>
        </w:p>
        <w:p w14:paraId="5EB603AD" w14:textId="3A34A81B" w:rsidR="002E657C" w:rsidRDefault="008E08F1">
          <w:pPr>
            <w:pStyle w:val="TJ2"/>
            <w:tabs>
              <w:tab w:val="right" w:leader="dot" w:pos="9514"/>
            </w:tabs>
            <w:rPr>
              <w:rFonts w:asciiTheme="minorHAnsi" w:hAnsiTheme="minorHAnsi"/>
              <w:noProof/>
              <w:kern w:val="2"/>
              <w:sz w:val="22"/>
              <w:szCs w:val="22"/>
              <w14:ligatures w14:val="standardContextual"/>
            </w:rPr>
          </w:pPr>
          <w:hyperlink w:anchor="_Toc149904416" w:history="1">
            <w:r w:rsidR="002E657C" w:rsidRPr="00DB7C09">
              <w:rPr>
                <w:rStyle w:val="Hiperhivatkozs"/>
                <w:noProof/>
              </w:rPr>
              <w:t>1.10. A Taxonómia – ügyfél táblára vonatkozó kitöltési előírások (TAX_UGYF)</w:t>
            </w:r>
            <w:r w:rsidR="002E657C">
              <w:rPr>
                <w:noProof/>
                <w:webHidden/>
              </w:rPr>
              <w:tab/>
            </w:r>
            <w:r w:rsidR="002E657C">
              <w:rPr>
                <w:noProof/>
                <w:webHidden/>
              </w:rPr>
              <w:fldChar w:fldCharType="begin"/>
            </w:r>
            <w:r w:rsidR="002E657C">
              <w:rPr>
                <w:noProof/>
                <w:webHidden/>
              </w:rPr>
              <w:instrText xml:space="preserve"> PAGEREF _Toc149904416 \h </w:instrText>
            </w:r>
            <w:r w:rsidR="002E657C">
              <w:rPr>
                <w:noProof/>
                <w:webHidden/>
              </w:rPr>
            </w:r>
            <w:r w:rsidR="002E657C">
              <w:rPr>
                <w:noProof/>
                <w:webHidden/>
              </w:rPr>
              <w:fldChar w:fldCharType="separate"/>
            </w:r>
            <w:r w:rsidR="002E657C">
              <w:rPr>
                <w:noProof/>
                <w:webHidden/>
              </w:rPr>
              <w:t>71</w:t>
            </w:r>
            <w:r w:rsidR="002E657C">
              <w:rPr>
                <w:noProof/>
                <w:webHidden/>
              </w:rPr>
              <w:fldChar w:fldCharType="end"/>
            </w:r>
          </w:hyperlink>
        </w:p>
        <w:p w14:paraId="07B7DA3E" w14:textId="514A5650" w:rsidR="002E657C" w:rsidRDefault="008E08F1">
          <w:pPr>
            <w:pStyle w:val="TJ2"/>
            <w:tabs>
              <w:tab w:val="left" w:pos="660"/>
              <w:tab w:val="right" w:leader="dot" w:pos="9514"/>
            </w:tabs>
            <w:rPr>
              <w:rFonts w:asciiTheme="minorHAnsi" w:hAnsiTheme="minorHAnsi"/>
              <w:noProof/>
              <w:kern w:val="2"/>
              <w:sz w:val="22"/>
              <w:szCs w:val="22"/>
              <w14:ligatures w14:val="standardContextual"/>
            </w:rPr>
          </w:pPr>
          <w:hyperlink w:anchor="_Toc149904417" w:history="1">
            <w:r w:rsidR="002E657C" w:rsidRPr="00DB7C09">
              <w:rPr>
                <w:rStyle w:val="Hiperhivatkozs"/>
                <w:noProof/>
              </w:rPr>
              <w:t>1.</w:t>
            </w:r>
            <w:r w:rsidR="002E657C">
              <w:rPr>
                <w:rFonts w:asciiTheme="minorHAnsi" w:hAnsiTheme="minorHAnsi"/>
                <w:noProof/>
                <w:kern w:val="2"/>
                <w:sz w:val="22"/>
                <w:szCs w:val="22"/>
                <w14:ligatures w14:val="standardContextual"/>
              </w:rPr>
              <w:tab/>
            </w:r>
            <w:r w:rsidR="002E657C" w:rsidRPr="00DB7C09">
              <w:rPr>
                <w:rStyle w:val="Hiperhivatkozs"/>
                <w:noProof/>
              </w:rPr>
              <w:t>számú melléklet - kizárólag az összevont felügyelet alá tartozó pénzügyi vállalkozások által jelentendő mezők listája</w:t>
            </w:r>
            <w:r w:rsidR="002E657C">
              <w:rPr>
                <w:noProof/>
                <w:webHidden/>
              </w:rPr>
              <w:tab/>
            </w:r>
            <w:r w:rsidR="002E657C">
              <w:rPr>
                <w:noProof/>
                <w:webHidden/>
              </w:rPr>
              <w:fldChar w:fldCharType="begin"/>
            </w:r>
            <w:r w:rsidR="002E657C">
              <w:rPr>
                <w:noProof/>
                <w:webHidden/>
              </w:rPr>
              <w:instrText xml:space="preserve"> PAGEREF _Toc149904417 \h </w:instrText>
            </w:r>
            <w:r w:rsidR="002E657C">
              <w:rPr>
                <w:noProof/>
                <w:webHidden/>
              </w:rPr>
            </w:r>
            <w:r w:rsidR="002E657C">
              <w:rPr>
                <w:noProof/>
                <w:webHidden/>
              </w:rPr>
              <w:fldChar w:fldCharType="separate"/>
            </w:r>
            <w:r w:rsidR="002E657C">
              <w:rPr>
                <w:noProof/>
                <w:webHidden/>
              </w:rPr>
              <w:t>72</w:t>
            </w:r>
            <w:r w:rsidR="002E657C">
              <w:rPr>
                <w:noProof/>
                <w:webHidden/>
              </w:rPr>
              <w:fldChar w:fldCharType="end"/>
            </w:r>
          </w:hyperlink>
        </w:p>
        <w:p w14:paraId="626763C7" w14:textId="333C408F" w:rsidR="00A9478C" w:rsidRPr="000C2023" w:rsidRDefault="00A9478C" w:rsidP="00C14714">
          <w:r w:rsidRPr="000C2023">
            <w:rPr>
              <w:b/>
              <w:bCs/>
            </w:rPr>
            <w:fldChar w:fldCharType="end"/>
          </w:r>
        </w:p>
      </w:sdtContent>
    </w:sdt>
    <w:p w14:paraId="7242160F" w14:textId="77777777" w:rsidR="00E930DA" w:rsidRPr="000C2023" w:rsidRDefault="00E930DA" w:rsidP="00C14714">
      <w:pPr>
        <w:spacing w:after="0"/>
        <w:rPr>
          <w:rFonts w:cs="Arial"/>
          <w:b/>
        </w:rPr>
      </w:pPr>
    </w:p>
    <w:p w14:paraId="4057AB15" w14:textId="7B920998" w:rsidR="00E930DA" w:rsidRPr="000C2023" w:rsidRDefault="00E930DA" w:rsidP="00C14714">
      <w:pPr>
        <w:spacing w:after="0"/>
        <w:rPr>
          <w:rFonts w:cs="Arial"/>
          <w:b/>
        </w:rPr>
      </w:pPr>
      <w:r w:rsidRPr="000C2023">
        <w:rPr>
          <w:rFonts w:cs="Arial"/>
          <w:b/>
        </w:rPr>
        <w:br w:type="page"/>
      </w:r>
    </w:p>
    <w:p w14:paraId="11A7C6C2" w14:textId="77777777" w:rsidR="0072598E" w:rsidRPr="000C2023" w:rsidRDefault="0072598E" w:rsidP="00C14714">
      <w:pPr>
        <w:rPr>
          <w:rFonts w:cs="Arial"/>
          <w:b/>
        </w:rPr>
      </w:pPr>
    </w:p>
    <w:p w14:paraId="73361E76" w14:textId="31ECECBA" w:rsidR="0072598E" w:rsidRPr="000C2023" w:rsidRDefault="0072598E" w:rsidP="00C14714">
      <w:pPr>
        <w:rPr>
          <w:rFonts w:cs="Arial"/>
        </w:rPr>
      </w:pPr>
    </w:p>
    <w:p w14:paraId="0EF56642" w14:textId="0ED6537A" w:rsidR="006C1FB5" w:rsidRPr="000C2023" w:rsidRDefault="006C1FB5" w:rsidP="00C14714">
      <w:pPr>
        <w:pStyle w:val="Cmsor1"/>
        <w:jc w:val="both"/>
      </w:pPr>
      <w:bookmarkStart w:id="0" w:name="_Toc106619730"/>
      <w:bookmarkStart w:id="1" w:name="_Toc149904376"/>
      <w:r w:rsidRPr="000C2023">
        <w:t>A</w:t>
      </w:r>
      <w:r w:rsidR="002156BD" w:rsidRPr="000C2023">
        <w:t xml:space="preserve">z egyes </w:t>
      </w:r>
      <w:r w:rsidR="009D7BC5" w:rsidRPr="000C2023">
        <w:t xml:space="preserve">táblák </w:t>
      </w:r>
      <w:r w:rsidRPr="000C2023">
        <w:t>kitöltésével kapcsolatos részletes előírások</w:t>
      </w:r>
      <w:bookmarkEnd w:id="0"/>
      <w:bookmarkEnd w:id="1"/>
    </w:p>
    <w:p w14:paraId="45F80215" w14:textId="7D3BCE52" w:rsidR="00264100" w:rsidRPr="000C2023" w:rsidRDefault="00264100" w:rsidP="00C14714">
      <w:pPr>
        <w:pStyle w:val="Jegyzetszveg"/>
        <w:spacing w:line="276" w:lineRule="auto"/>
      </w:pPr>
      <w:bookmarkStart w:id="2" w:name="_Toc520987546"/>
      <w:bookmarkStart w:id="3" w:name="_Toc526428454"/>
      <w:bookmarkStart w:id="4" w:name="_Toc526428504"/>
      <w:bookmarkStart w:id="5" w:name="_Toc526428533"/>
      <w:bookmarkStart w:id="6" w:name="_Toc526510053"/>
      <w:bookmarkStart w:id="7" w:name="_Toc529486516"/>
      <w:bookmarkStart w:id="8" w:name="_Toc529973892"/>
      <w:bookmarkEnd w:id="2"/>
      <w:bookmarkEnd w:id="3"/>
      <w:bookmarkEnd w:id="4"/>
      <w:bookmarkEnd w:id="5"/>
      <w:bookmarkEnd w:id="6"/>
      <w:bookmarkEnd w:id="7"/>
      <w:bookmarkEnd w:id="8"/>
      <w:r w:rsidRPr="000C2023">
        <w:t xml:space="preserve">A HITREG jelentés alapegysége az instrumentum, a hozzá kapcsolódó fedezetek, és az adott ügylethez kapcsolódó ügyfél. A modellben az instrumentumokra, az ezekhez kapcsolódó tranzakciókra, illetve a hozzájuk köthető fedezetekre és az adósokra, adóstársakra és fedezetnyújtókra vonatkozóan szükséges adatot szolgáltatni. </w:t>
      </w:r>
    </w:p>
    <w:p w14:paraId="344F459E" w14:textId="70F42FA5" w:rsidR="00AA266F" w:rsidRPr="000C2023" w:rsidRDefault="00AA266F" w:rsidP="00C14714">
      <w:r w:rsidRPr="000C2023">
        <w:t xml:space="preserve">Jelen módszertani </w:t>
      </w:r>
      <w:r w:rsidR="00980DE2" w:rsidRPr="000C2023">
        <w:t xml:space="preserve">segédletet kiegészítik </w:t>
      </w:r>
      <w:r w:rsidR="00515DAC" w:rsidRPr="000C2023">
        <w:rPr>
          <w:b/>
        </w:rPr>
        <w:t xml:space="preserve">a táblaképes adatmodellben </w:t>
      </w:r>
      <w:r w:rsidR="00980DE2" w:rsidRPr="000C2023">
        <w:t>az egyes mezőkhöz köz</w:t>
      </w:r>
      <w:r w:rsidR="003943C7" w:rsidRPr="000C2023">
        <w:t>z</w:t>
      </w:r>
      <w:r w:rsidR="00980DE2" w:rsidRPr="000C2023">
        <w:t xml:space="preserve">étett definíciók, </w:t>
      </w:r>
      <w:r w:rsidR="00167B5E" w:rsidRPr="000C2023">
        <w:t xml:space="preserve">valamint az ugyanebben a dokumentumban található </w:t>
      </w:r>
      <w:r w:rsidR="00980DE2" w:rsidRPr="000C2023">
        <w:t xml:space="preserve">vállalati/lakossági </w:t>
      </w:r>
      <w:proofErr w:type="spellStart"/>
      <w:r w:rsidR="00980DE2" w:rsidRPr="000C2023">
        <w:t>flag</w:t>
      </w:r>
      <w:r w:rsidR="000B4D9F" w:rsidRPr="000C2023">
        <w:t>ek</w:t>
      </w:r>
      <w:proofErr w:type="spellEnd"/>
      <w:r w:rsidR="00C720E3">
        <w:rPr>
          <w:rFonts w:asciiTheme="minorHAnsi" w:hAnsiTheme="minorHAnsi" w:cstheme="minorHAnsi"/>
        </w:rPr>
        <w:t>.</w:t>
      </w:r>
      <w:r w:rsidR="00C720E3" w:rsidRPr="006C72EB">
        <w:rPr>
          <w:rFonts w:asciiTheme="minorHAnsi" w:hAnsiTheme="minorHAnsi" w:cstheme="minorHAnsi"/>
        </w:rPr>
        <w:t xml:space="preserve"> </w:t>
      </w:r>
      <w:r w:rsidR="00C720E3">
        <w:rPr>
          <w:rFonts w:asciiTheme="minorHAnsi" w:hAnsiTheme="minorHAnsi" w:cstheme="minorHAnsi"/>
        </w:rPr>
        <w:t xml:space="preserve"> </w:t>
      </w:r>
      <w:r w:rsidR="00C720E3" w:rsidRPr="000C2023">
        <w:rPr>
          <w:rFonts w:cs="Arial"/>
        </w:rPr>
        <w:t>Az adatmodell „</w:t>
      </w:r>
      <w:proofErr w:type="spellStart"/>
      <w:r w:rsidR="00C720E3" w:rsidRPr="000C2023">
        <w:rPr>
          <w:rFonts w:cs="Arial"/>
        </w:rPr>
        <w:t>LV_flag</w:t>
      </w:r>
      <w:proofErr w:type="spellEnd"/>
      <w:r w:rsidR="00C720E3" w:rsidRPr="000C2023">
        <w:rPr>
          <w:rFonts w:cs="Arial"/>
        </w:rPr>
        <w:t xml:space="preserve">” oszlopában jelzettek szerint jelentendők az egyes attribútumok háztartási és vállalati szektor esetén: L </w:t>
      </w:r>
      <w:proofErr w:type="spellStart"/>
      <w:r w:rsidR="00C720E3" w:rsidRPr="000C2023">
        <w:rPr>
          <w:rFonts w:cs="Arial"/>
        </w:rPr>
        <w:t>flag</w:t>
      </w:r>
      <w:proofErr w:type="spellEnd"/>
      <w:r w:rsidR="00C720E3" w:rsidRPr="000C2023">
        <w:rPr>
          <w:rFonts w:cs="Arial"/>
        </w:rPr>
        <w:t xml:space="preserve"> esetén </w:t>
      </w:r>
      <w:r w:rsidR="00C720E3">
        <w:rPr>
          <w:rFonts w:cs="Arial"/>
        </w:rPr>
        <w:t xml:space="preserve">lakosság, </w:t>
      </w:r>
      <w:proofErr w:type="spellStart"/>
      <w:r w:rsidR="00C720E3">
        <w:rPr>
          <w:rFonts w:cs="Arial"/>
        </w:rPr>
        <w:t>L_ÖV</w:t>
      </w:r>
      <w:proofErr w:type="spellEnd"/>
      <w:r w:rsidR="00C720E3">
        <w:rPr>
          <w:rFonts w:cs="Arial"/>
        </w:rPr>
        <w:t xml:space="preserve"> </w:t>
      </w:r>
      <w:proofErr w:type="spellStart"/>
      <w:r w:rsidR="00C720E3">
        <w:rPr>
          <w:rFonts w:cs="Arial"/>
        </w:rPr>
        <w:t>flag</w:t>
      </w:r>
      <w:proofErr w:type="spellEnd"/>
      <w:r w:rsidR="00C720E3">
        <w:rPr>
          <w:rFonts w:cs="Arial"/>
        </w:rPr>
        <w:t xml:space="preserve"> esetén</w:t>
      </w:r>
      <w:r w:rsidR="00C720E3" w:rsidRPr="000C2023">
        <w:rPr>
          <w:rFonts w:cs="Arial"/>
        </w:rPr>
        <w:t xml:space="preserve"> lakosság és önálló vállalkozók, V </w:t>
      </w:r>
      <w:proofErr w:type="spellStart"/>
      <w:r w:rsidR="00C720E3" w:rsidRPr="000C2023">
        <w:rPr>
          <w:rFonts w:cs="Arial"/>
        </w:rPr>
        <w:t>flag</w:t>
      </w:r>
      <w:proofErr w:type="spellEnd"/>
      <w:r w:rsidR="00C720E3" w:rsidRPr="000C2023">
        <w:rPr>
          <w:rFonts w:cs="Arial"/>
        </w:rPr>
        <w:t xml:space="preserve"> esetén vállalat, </w:t>
      </w:r>
      <w:proofErr w:type="spellStart"/>
      <w:r w:rsidR="00C720E3" w:rsidRPr="000C2023">
        <w:rPr>
          <w:rFonts w:cs="Arial"/>
        </w:rPr>
        <w:t>V_ÖV</w:t>
      </w:r>
      <w:proofErr w:type="spellEnd"/>
      <w:r w:rsidR="00C720E3" w:rsidRPr="000C2023">
        <w:rPr>
          <w:rFonts w:cs="Arial"/>
        </w:rPr>
        <w:t xml:space="preserve"> </w:t>
      </w:r>
      <w:proofErr w:type="spellStart"/>
      <w:r w:rsidR="00C720E3" w:rsidRPr="000C2023">
        <w:rPr>
          <w:rFonts w:cs="Arial"/>
        </w:rPr>
        <w:t>flag</w:t>
      </w:r>
      <w:proofErr w:type="spellEnd"/>
      <w:r w:rsidR="00C720E3" w:rsidRPr="000C2023">
        <w:rPr>
          <w:rFonts w:cs="Arial"/>
        </w:rPr>
        <w:t xml:space="preserve"> esetén vállalatok és önálló vállalkozók, </w:t>
      </w:r>
      <w:proofErr w:type="spellStart"/>
      <w:r w:rsidR="00C720E3" w:rsidRPr="000C2023">
        <w:rPr>
          <w:rFonts w:cs="Arial"/>
        </w:rPr>
        <w:t>L</w:t>
      </w:r>
      <w:r w:rsidR="00C720E3">
        <w:rPr>
          <w:rFonts w:cs="Arial"/>
        </w:rPr>
        <w:t>_ÖV_</w:t>
      </w:r>
      <w:r w:rsidR="00C720E3" w:rsidRPr="000C2023">
        <w:rPr>
          <w:rFonts w:cs="Arial"/>
        </w:rPr>
        <w:t>V</w:t>
      </w:r>
      <w:proofErr w:type="spellEnd"/>
      <w:r w:rsidR="00C720E3" w:rsidRPr="000C2023">
        <w:rPr>
          <w:rFonts w:cs="Arial"/>
        </w:rPr>
        <w:t xml:space="preserve"> </w:t>
      </w:r>
      <w:proofErr w:type="spellStart"/>
      <w:r w:rsidR="00C720E3" w:rsidRPr="000C2023">
        <w:rPr>
          <w:rFonts w:cs="Arial"/>
        </w:rPr>
        <w:t>flag</w:t>
      </w:r>
      <w:proofErr w:type="spellEnd"/>
      <w:r w:rsidR="00C720E3" w:rsidRPr="000C2023">
        <w:rPr>
          <w:rFonts w:cs="Arial"/>
        </w:rPr>
        <w:t xml:space="preserve"> esetén minden szektor esetén töltendő az adott mező.</w:t>
      </w:r>
      <w:r w:rsidR="00C720E3">
        <w:rPr>
          <w:rFonts w:cs="Arial"/>
        </w:rPr>
        <w:t xml:space="preserve"> Ez vált</w:t>
      </w:r>
      <w:r w:rsidR="002F3832">
        <w:rPr>
          <w:rFonts w:cs="Arial"/>
        </w:rPr>
        <w:t>o</w:t>
      </w:r>
      <w:r w:rsidR="00C720E3">
        <w:rPr>
          <w:rFonts w:cs="Arial"/>
        </w:rPr>
        <w:t xml:space="preserve">zást jelent a korábbi gyakorlathoz képest, ahol az ’L’ </w:t>
      </w:r>
      <w:proofErr w:type="spellStart"/>
      <w:r w:rsidR="00C720E3">
        <w:rPr>
          <w:rFonts w:cs="Arial"/>
        </w:rPr>
        <w:t>flag</w:t>
      </w:r>
      <w:proofErr w:type="spellEnd"/>
      <w:r w:rsidR="00C720E3">
        <w:rPr>
          <w:rFonts w:cs="Arial"/>
        </w:rPr>
        <w:t xml:space="preserve"> a háztartást jelentette.</w:t>
      </w:r>
    </w:p>
    <w:p w14:paraId="40A7ED31" w14:textId="18613392" w:rsidR="00167B5E" w:rsidRPr="000C2023" w:rsidRDefault="00167B5E" w:rsidP="00C14714">
      <w:r w:rsidRPr="000C2023">
        <w:t>A módszertani segédle</w:t>
      </w:r>
      <w:r w:rsidR="00F10F5E" w:rsidRPr="000C2023">
        <w:t>t</w:t>
      </w:r>
      <w:r w:rsidRPr="000C2023">
        <w:t xml:space="preserve"> kiegészíti a közreadott kódlistákat, valamint a Rendeletben található definíciókat és az általános, valamint részletes kitöltési előírásokat. </w:t>
      </w:r>
    </w:p>
    <w:p w14:paraId="202AEEC3" w14:textId="11259193" w:rsidR="0061010F" w:rsidRPr="000C2023" w:rsidRDefault="0061010F" w:rsidP="00C14714">
      <w:pPr>
        <w:spacing w:after="0"/>
      </w:pPr>
      <w:r w:rsidRPr="000C2023">
        <w:t xml:space="preserve">A </w:t>
      </w:r>
      <w:r w:rsidR="00CA3742" w:rsidRPr="000C2023">
        <w:t>46</w:t>
      </w:r>
      <w:r w:rsidRPr="000C2023">
        <w:t>/</w:t>
      </w:r>
      <w:r w:rsidR="00CA3742" w:rsidRPr="000C2023">
        <w:t xml:space="preserve">2020. </w:t>
      </w:r>
      <w:r w:rsidRPr="000C2023">
        <w:t xml:space="preserve">(XI. </w:t>
      </w:r>
      <w:r w:rsidR="00CA3742" w:rsidRPr="000C2023">
        <w:t>20</w:t>
      </w:r>
      <w:r w:rsidRPr="000C2023">
        <w:t xml:space="preserve">.) MNB rendelet </w:t>
      </w:r>
      <w:r w:rsidR="00A81CBD" w:rsidRPr="000C2023">
        <w:t xml:space="preserve">2. melléklet II. részének </w:t>
      </w:r>
      <w:r w:rsidRPr="000C2023">
        <w:t xml:space="preserve">„12. Az adatszolgáltatás során </w:t>
      </w:r>
      <w:r w:rsidR="00CA3742" w:rsidRPr="000C2023">
        <w:t xml:space="preserve">nemlegesen töltendő, illetve </w:t>
      </w:r>
      <w:r w:rsidRPr="000C2023">
        <w:t>nem töltendő (tilos) mezők listája” bekezdésében szereplő mezők listáját a technikai segédletben szereplő adatmodell</w:t>
      </w:r>
      <w:r w:rsidR="00CA3742" w:rsidRPr="000C2023">
        <w:t xml:space="preserve"> „O” oszlopa „IGEN” értékre szűrve</w:t>
      </w:r>
      <w:r w:rsidRPr="000C2023">
        <w:t xml:space="preserve"> </w:t>
      </w:r>
      <w:r w:rsidR="00CA3742" w:rsidRPr="000C2023">
        <w:t>tartalmazza</w:t>
      </w:r>
      <w:r w:rsidRPr="000C2023">
        <w:t xml:space="preserve">. </w:t>
      </w:r>
      <w:r w:rsidR="00CA3742" w:rsidRPr="000C2023">
        <w:t>Ezen</w:t>
      </w:r>
      <w:r w:rsidRPr="000C2023">
        <w:t xml:space="preserve"> mezők esetében a mezők töltése nem megengedett. </w:t>
      </w:r>
    </w:p>
    <w:p w14:paraId="2A167A85" w14:textId="5093B031" w:rsidR="0061010F" w:rsidRPr="000C2023" w:rsidRDefault="0061010F" w:rsidP="00C14714"/>
    <w:p w14:paraId="4CDB34AC" w14:textId="504005C1" w:rsidR="000B7A75" w:rsidRPr="000C2023" w:rsidRDefault="000B7A75" w:rsidP="00C14714">
      <w:pPr>
        <w:rPr>
          <w:rFonts w:cs="Arial"/>
        </w:rPr>
      </w:pPr>
      <w:r w:rsidRPr="000C2023">
        <w:t xml:space="preserve">A </w:t>
      </w:r>
      <w:r w:rsidR="00CE33C0" w:rsidRPr="000C2023">
        <w:t>negyedév</w:t>
      </w:r>
      <w:r w:rsidRPr="000C2023">
        <w:t xml:space="preserve"> végére vonatkozó állományi adatok számbavétele tekintetében a </w:t>
      </w:r>
      <w:r w:rsidRPr="000C2023">
        <w:rPr>
          <w:rFonts w:cs="Arial"/>
        </w:rPr>
        <w:t xml:space="preserve">Számv. tv. 114/H. § (1) és (2) bekezdésében foglaltak figyelembevételével kell eljárni. A főkönyv zárásának a </w:t>
      </w:r>
      <w:r w:rsidR="00CE33C0" w:rsidRPr="000C2023">
        <w:rPr>
          <w:rFonts w:cs="Arial"/>
        </w:rPr>
        <w:t>negyedév</w:t>
      </w:r>
      <w:r w:rsidRPr="000C2023">
        <w:rPr>
          <w:rFonts w:cs="Arial"/>
        </w:rPr>
        <w:t xml:space="preserve"> utolsó napjára vonatkozó helyesbítések elvégzésével kell történnie, azaz figyelembe kell venni a tárgy</w:t>
      </w:r>
      <w:r w:rsidR="00CE33C0" w:rsidRPr="000C2023">
        <w:rPr>
          <w:rFonts w:cs="Arial"/>
        </w:rPr>
        <w:t>negyedéve</w:t>
      </w:r>
      <w:r w:rsidRPr="000C2023">
        <w:rPr>
          <w:rFonts w:cs="Arial"/>
        </w:rPr>
        <w:t>t érintő, de a tárgy</w:t>
      </w:r>
      <w:r w:rsidR="00CE33C0" w:rsidRPr="000C2023">
        <w:rPr>
          <w:rFonts w:cs="Arial"/>
        </w:rPr>
        <w:t>negyedév</w:t>
      </w:r>
      <w:r w:rsidRPr="000C2023">
        <w:rPr>
          <w:rFonts w:cs="Arial"/>
        </w:rPr>
        <w:t xml:space="preserve"> végéig még nem könyvelt, a </w:t>
      </w:r>
      <w:r w:rsidR="00CE33C0" w:rsidRPr="000C2023">
        <w:rPr>
          <w:rFonts w:cs="Arial"/>
        </w:rPr>
        <w:t>negyedév</w:t>
      </w:r>
      <w:r w:rsidRPr="000C2023">
        <w:rPr>
          <w:rFonts w:cs="Arial"/>
        </w:rPr>
        <w:t xml:space="preserve"> vége utáni legalább harmadik munkanapig ismertté vált tételeket.</w:t>
      </w:r>
    </w:p>
    <w:p w14:paraId="073E4C20" w14:textId="5199E427" w:rsidR="00D83D04" w:rsidRDefault="00D83D04" w:rsidP="00C14714">
      <w:pPr>
        <w:rPr>
          <w:rFonts w:cs="Arial"/>
        </w:rPr>
      </w:pPr>
      <w:bookmarkStart w:id="9" w:name="_Hlk21091143"/>
      <w:r w:rsidRPr="000C2023">
        <w:rPr>
          <w:rFonts w:cs="Arial"/>
        </w:rPr>
        <w:t>Az adatmodellben kötelező mezőként értelmezett mezők minden esetben töltendők, míg a nem kötelező mezők töltési kötelezettsége függhet valamely feltételek fennállásától. Így az egyes nem kötelező mezők töltési kötelezettségének megállapításához az adatmodell definíciós előírásait, a jelen anyagban foglalt előírásokat és a beküldés során történő ellenőrzés céljából kialakított szabályrendszert egyará</w:t>
      </w:r>
      <w:r w:rsidR="008069CB" w:rsidRPr="000C2023">
        <w:rPr>
          <w:rFonts w:cs="Arial"/>
        </w:rPr>
        <w:t>n</w:t>
      </w:r>
      <w:r w:rsidRPr="000C2023">
        <w:rPr>
          <w:rFonts w:cs="Arial"/>
        </w:rPr>
        <w:t>t figyelembe kell venni, azaz a nem kötelező megjelölés az esetek többségében nem azt jelenti, hogy a mező kitöltése opcionális</w:t>
      </w:r>
      <w:r w:rsidR="00BD5D3E" w:rsidRPr="000C2023">
        <w:rPr>
          <w:rFonts w:cs="Arial"/>
        </w:rPr>
        <w:t>, hanem azt, hogy feltételekhez kötött, azaz feltételesen kötelező.</w:t>
      </w:r>
    </w:p>
    <w:p w14:paraId="7BAC5841" w14:textId="77777777" w:rsidR="002958E2" w:rsidRPr="006C72EB" w:rsidRDefault="002958E2" w:rsidP="00C14714">
      <w:pPr>
        <w:rPr>
          <w:rFonts w:asciiTheme="minorHAnsi" w:hAnsiTheme="minorHAnsi" w:cstheme="minorHAnsi"/>
        </w:rPr>
      </w:pPr>
      <w:r>
        <w:rPr>
          <w:rFonts w:asciiTheme="minorHAnsi" w:hAnsiTheme="minorHAnsi" w:cstheme="minorHAnsi"/>
        </w:rPr>
        <w:t xml:space="preserve">A befogadás során ezeket a feltételes kötelezőségeket szabályokkal ellenőrizzük, melyek lehetnek a befogadást akadályozó (ún. blokkoló), illetve nem akadályozó (ún. </w:t>
      </w:r>
      <w:proofErr w:type="spellStart"/>
      <w:r>
        <w:rPr>
          <w:rFonts w:asciiTheme="minorHAnsi" w:hAnsiTheme="minorHAnsi" w:cstheme="minorHAnsi"/>
        </w:rPr>
        <w:t>warning</w:t>
      </w:r>
      <w:proofErr w:type="spellEnd"/>
      <w:r>
        <w:rPr>
          <w:rFonts w:asciiTheme="minorHAnsi" w:hAnsiTheme="minorHAnsi" w:cstheme="minorHAnsi"/>
        </w:rPr>
        <w:t xml:space="preserve">) jelzéseket adó szabályok. A </w:t>
      </w:r>
      <w:proofErr w:type="spellStart"/>
      <w:r>
        <w:rPr>
          <w:rFonts w:asciiTheme="minorHAnsi" w:hAnsiTheme="minorHAnsi" w:cstheme="minorHAnsi"/>
        </w:rPr>
        <w:t>warning</w:t>
      </w:r>
      <w:proofErr w:type="spellEnd"/>
      <w:r>
        <w:rPr>
          <w:rFonts w:asciiTheme="minorHAnsi" w:hAnsiTheme="minorHAnsi" w:cstheme="minorHAnsi"/>
        </w:rPr>
        <w:t xml:space="preserve"> szabályoknak való megfelelőség biztosítása ugyanúgy kötelező, mint a blokkoló szabályoknak való megfelelőség, kivéve, ha valamely üzleti folyamat miatt indokolható a </w:t>
      </w:r>
      <w:proofErr w:type="spellStart"/>
      <w:r>
        <w:rPr>
          <w:rFonts w:asciiTheme="minorHAnsi" w:hAnsiTheme="minorHAnsi" w:cstheme="minorHAnsi"/>
        </w:rPr>
        <w:t>warning</w:t>
      </w:r>
      <w:proofErr w:type="spellEnd"/>
      <w:r>
        <w:rPr>
          <w:rFonts w:asciiTheme="minorHAnsi" w:hAnsiTheme="minorHAnsi" w:cstheme="minorHAnsi"/>
        </w:rPr>
        <w:t xml:space="preserve"> szabálynak való meg nem felelés. Ez esetben az üzleti indoklásról tájékoztatni szükséges a felhasználókat a </w:t>
      </w:r>
      <w:hyperlink r:id="rId11" w:history="1">
        <w:r w:rsidRPr="001D4846">
          <w:rPr>
            <w:rStyle w:val="Hiperhivatkozs"/>
            <w:rFonts w:asciiTheme="minorHAnsi" w:hAnsiTheme="minorHAnsi" w:cstheme="minorHAnsi"/>
            <w:vertAlign w:val="baseline"/>
          </w:rPr>
          <w:t>HITREG@mnb.hu</w:t>
        </w:r>
      </w:hyperlink>
      <w:r>
        <w:rPr>
          <w:rFonts w:asciiTheme="minorHAnsi" w:hAnsiTheme="minorHAnsi" w:cstheme="minorHAnsi"/>
        </w:rPr>
        <w:t xml:space="preserve"> címen keresztül vagy valamely STEFI feladatra adott válasz keretében, csak ebben az esetben kerül az indoklás figyelembevételre az adatminőség biztosítási folyamatban.</w:t>
      </w:r>
    </w:p>
    <w:p w14:paraId="7700B6D2" w14:textId="77777777" w:rsidR="00B81AA0" w:rsidRPr="000C2023" w:rsidRDefault="008069CB" w:rsidP="00C14714">
      <w:pPr>
        <w:rPr>
          <w:rFonts w:cs="Arial"/>
        </w:rPr>
      </w:pPr>
      <w:r w:rsidRPr="000C2023">
        <w:rPr>
          <w:rFonts w:cs="Arial"/>
        </w:rPr>
        <w:t xml:space="preserve">Jelen anyagban a következő rövidítéseket alkalmazzuk a pénzügyi vállalkozások egyes tevékenységi köreinek megkülönböztetése érdekében: </w:t>
      </w:r>
    </w:p>
    <w:p w14:paraId="0C39A491" w14:textId="77777777" w:rsidR="00B81AA0" w:rsidRPr="000C2023" w:rsidRDefault="008069CB" w:rsidP="00C14714">
      <w:pPr>
        <w:pStyle w:val="Listaszerbekezds"/>
        <w:numPr>
          <w:ilvl w:val="0"/>
          <w:numId w:val="53"/>
        </w:numPr>
        <w:rPr>
          <w:rFonts w:cs="Arial"/>
        </w:rPr>
      </w:pPr>
      <w:proofErr w:type="spellStart"/>
      <w:r w:rsidRPr="000C2023">
        <w:rPr>
          <w:rFonts w:cs="Arial"/>
          <w:b/>
        </w:rPr>
        <w:t>KK</w:t>
      </w:r>
      <w:proofErr w:type="spellEnd"/>
      <w:r w:rsidRPr="000C2023">
        <w:rPr>
          <w:rFonts w:cs="Arial"/>
        </w:rPr>
        <w:t xml:space="preserve"> (követeléskezelés/</w:t>
      </w:r>
      <w:proofErr w:type="spellStart"/>
      <w:r w:rsidRPr="000C2023">
        <w:rPr>
          <w:rFonts w:cs="Arial"/>
        </w:rPr>
        <w:t>work</w:t>
      </w:r>
      <w:proofErr w:type="spellEnd"/>
      <w:r w:rsidRPr="000C2023">
        <w:rPr>
          <w:rFonts w:cs="Arial"/>
        </w:rPr>
        <w:t xml:space="preserve">-out faktoring), </w:t>
      </w:r>
    </w:p>
    <w:p w14:paraId="14EB331A" w14:textId="77777777" w:rsidR="00B81AA0" w:rsidRPr="000C2023" w:rsidRDefault="008069CB" w:rsidP="00C14714">
      <w:pPr>
        <w:pStyle w:val="Listaszerbekezds"/>
        <w:numPr>
          <w:ilvl w:val="0"/>
          <w:numId w:val="53"/>
        </w:numPr>
        <w:rPr>
          <w:rFonts w:cs="Arial"/>
        </w:rPr>
      </w:pPr>
      <w:proofErr w:type="spellStart"/>
      <w:r w:rsidRPr="000C2023">
        <w:rPr>
          <w:rFonts w:cs="Arial"/>
          <w:b/>
        </w:rPr>
        <w:t>LIZ</w:t>
      </w:r>
      <w:proofErr w:type="spellEnd"/>
      <w:r w:rsidRPr="000C2023">
        <w:rPr>
          <w:rFonts w:cs="Arial"/>
        </w:rPr>
        <w:t xml:space="preserve"> (lízing), </w:t>
      </w:r>
    </w:p>
    <w:p w14:paraId="08EAC670" w14:textId="77777777" w:rsidR="00B81AA0" w:rsidRPr="000C2023" w:rsidRDefault="008069CB" w:rsidP="00C14714">
      <w:pPr>
        <w:pStyle w:val="Listaszerbekezds"/>
        <w:numPr>
          <w:ilvl w:val="0"/>
          <w:numId w:val="53"/>
        </w:numPr>
        <w:rPr>
          <w:rFonts w:cs="Arial"/>
        </w:rPr>
      </w:pPr>
      <w:proofErr w:type="spellStart"/>
      <w:r w:rsidRPr="000C2023">
        <w:rPr>
          <w:rFonts w:cs="Arial"/>
          <w:b/>
        </w:rPr>
        <w:t>FF</w:t>
      </w:r>
      <w:proofErr w:type="spellEnd"/>
      <w:r w:rsidRPr="000C2023">
        <w:rPr>
          <w:rFonts w:cs="Arial"/>
        </w:rPr>
        <w:t xml:space="preserve"> (folyó faktoring), </w:t>
      </w:r>
    </w:p>
    <w:p w14:paraId="6660C026" w14:textId="77777777" w:rsidR="00B81AA0" w:rsidRPr="000C2023" w:rsidRDefault="008069CB" w:rsidP="00C14714">
      <w:pPr>
        <w:pStyle w:val="Listaszerbekezds"/>
        <w:numPr>
          <w:ilvl w:val="0"/>
          <w:numId w:val="53"/>
        </w:numPr>
        <w:rPr>
          <w:rFonts w:cs="Arial"/>
        </w:rPr>
      </w:pPr>
      <w:proofErr w:type="spellStart"/>
      <w:r w:rsidRPr="000C2023">
        <w:rPr>
          <w:rFonts w:cs="Arial"/>
          <w:b/>
        </w:rPr>
        <w:t>HNY</w:t>
      </w:r>
      <w:proofErr w:type="spellEnd"/>
      <w:r w:rsidRPr="000C2023">
        <w:rPr>
          <w:rFonts w:cs="Arial"/>
        </w:rPr>
        <w:t xml:space="preserve"> (hitelnyújtás/eszközalapú kölcsön nyújtása).</w:t>
      </w:r>
      <w:r w:rsidR="00E32348" w:rsidRPr="000C2023">
        <w:rPr>
          <w:rFonts w:cs="Arial"/>
        </w:rPr>
        <w:t xml:space="preserve"> </w:t>
      </w:r>
    </w:p>
    <w:p w14:paraId="6BAF8AC2" w14:textId="31CB7BFF" w:rsidR="008069CB" w:rsidRPr="000C2023" w:rsidRDefault="00E32348" w:rsidP="00C14714">
      <w:pPr>
        <w:rPr>
          <w:rFonts w:cs="Arial"/>
        </w:rPr>
      </w:pPr>
      <w:r w:rsidRPr="000C2023">
        <w:rPr>
          <w:rFonts w:cs="Arial"/>
        </w:rPr>
        <w:t xml:space="preserve">A pénzügyi vállalkozások tekintetében a </w:t>
      </w:r>
      <w:proofErr w:type="spellStart"/>
      <w:r w:rsidRPr="000C2023">
        <w:rPr>
          <w:rFonts w:cs="Arial"/>
        </w:rPr>
        <w:t>PV</w:t>
      </w:r>
      <w:proofErr w:type="spellEnd"/>
      <w:r w:rsidRPr="000C2023">
        <w:rPr>
          <w:rFonts w:cs="Arial"/>
        </w:rPr>
        <w:t xml:space="preserve"> rövidítést használjuk.</w:t>
      </w:r>
      <w:r w:rsidR="008E765F" w:rsidRPr="000C2023">
        <w:rPr>
          <w:rFonts w:cs="Arial"/>
        </w:rPr>
        <w:t xml:space="preserve"> </w:t>
      </w:r>
    </w:p>
    <w:p w14:paraId="676BFDD1" w14:textId="6161EEEA" w:rsidR="008E765F" w:rsidRPr="000C2023" w:rsidRDefault="008E765F" w:rsidP="00C14714">
      <w:pPr>
        <w:rPr>
          <w:rFonts w:cs="Arial"/>
        </w:rPr>
      </w:pPr>
      <w:r w:rsidRPr="000C2023">
        <w:rPr>
          <w:rFonts w:cs="Arial"/>
        </w:rPr>
        <w:t>Jelen anyagban a hitelek kifejezés alatt minden, a pénzügyi vállalkozásoknál előforduló instrumentum értendő, kivéve ahol külön szűkítést adunk.</w:t>
      </w:r>
    </w:p>
    <w:p w14:paraId="051762E0" w14:textId="341411EE" w:rsidR="008E765F" w:rsidRPr="000C2023" w:rsidRDefault="008E765F" w:rsidP="00C14714">
      <w:pPr>
        <w:rPr>
          <w:rFonts w:cs="Arial"/>
        </w:rPr>
      </w:pPr>
      <w:r w:rsidRPr="000C2023">
        <w:rPr>
          <w:rFonts w:cs="Arial"/>
        </w:rPr>
        <w:t>Az adatmodell „</w:t>
      </w:r>
      <w:proofErr w:type="spellStart"/>
      <w:r w:rsidRPr="000C2023">
        <w:rPr>
          <w:rFonts w:cs="Arial"/>
        </w:rPr>
        <w:t>LV_flag</w:t>
      </w:r>
      <w:proofErr w:type="spellEnd"/>
      <w:r w:rsidRPr="000C2023">
        <w:rPr>
          <w:rFonts w:cs="Arial"/>
        </w:rPr>
        <w:t xml:space="preserve">” oszlopában jelzettek szerint jelentendők az egyes attribútumok háztartási és vállalati szektor esetén: L </w:t>
      </w:r>
      <w:proofErr w:type="spellStart"/>
      <w:r w:rsidRPr="000C2023">
        <w:rPr>
          <w:rFonts w:cs="Arial"/>
        </w:rPr>
        <w:t>flag</w:t>
      </w:r>
      <w:proofErr w:type="spellEnd"/>
      <w:r w:rsidRPr="000C2023">
        <w:rPr>
          <w:rFonts w:cs="Arial"/>
        </w:rPr>
        <w:t xml:space="preserve"> esetén </w:t>
      </w:r>
      <w:r w:rsidR="007F4F06" w:rsidRPr="000C2023">
        <w:rPr>
          <w:rFonts w:cs="Arial"/>
        </w:rPr>
        <w:t>háztartás</w:t>
      </w:r>
      <w:r w:rsidR="00831C0C" w:rsidRPr="000C2023">
        <w:rPr>
          <w:rFonts w:cs="Arial"/>
        </w:rPr>
        <w:t xml:space="preserve"> (lakosság és önálló vállalkozók)</w:t>
      </w:r>
      <w:r w:rsidRPr="000C2023">
        <w:rPr>
          <w:rFonts w:cs="Arial"/>
        </w:rPr>
        <w:t xml:space="preserve">, V </w:t>
      </w:r>
      <w:proofErr w:type="spellStart"/>
      <w:r w:rsidRPr="000C2023">
        <w:rPr>
          <w:rFonts w:cs="Arial"/>
        </w:rPr>
        <w:t>flag</w:t>
      </w:r>
      <w:proofErr w:type="spellEnd"/>
      <w:r w:rsidRPr="000C2023">
        <w:rPr>
          <w:rFonts w:cs="Arial"/>
        </w:rPr>
        <w:t xml:space="preserve"> esetén vállalat, </w:t>
      </w:r>
      <w:proofErr w:type="spellStart"/>
      <w:r w:rsidRPr="000C2023">
        <w:rPr>
          <w:rFonts w:cs="Arial"/>
        </w:rPr>
        <w:t>V_ÖV</w:t>
      </w:r>
      <w:proofErr w:type="spellEnd"/>
      <w:r w:rsidRPr="000C2023">
        <w:rPr>
          <w:rFonts w:cs="Arial"/>
        </w:rPr>
        <w:t xml:space="preserve"> </w:t>
      </w:r>
      <w:proofErr w:type="spellStart"/>
      <w:r w:rsidRPr="000C2023">
        <w:rPr>
          <w:rFonts w:cs="Arial"/>
        </w:rPr>
        <w:t>flag</w:t>
      </w:r>
      <w:proofErr w:type="spellEnd"/>
      <w:r w:rsidRPr="000C2023">
        <w:rPr>
          <w:rFonts w:cs="Arial"/>
        </w:rPr>
        <w:t xml:space="preserve"> esetén vállalatok és önálló vállalkozók, LV </w:t>
      </w:r>
      <w:proofErr w:type="spellStart"/>
      <w:r w:rsidRPr="000C2023">
        <w:rPr>
          <w:rFonts w:cs="Arial"/>
        </w:rPr>
        <w:t>flag</w:t>
      </w:r>
      <w:proofErr w:type="spellEnd"/>
      <w:r w:rsidRPr="000C2023">
        <w:rPr>
          <w:rFonts w:cs="Arial"/>
        </w:rPr>
        <w:t xml:space="preserve"> esetén minden szektor esetén töltendő az adott mező.</w:t>
      </w:r>
    </w:p>
    <w:p w14:paraId="3C0F4182" w14:textId="77777777" w:rsidR="001C102E" w:rsidRPr="000C2023" w:rsidRDefault="001C102E" w:rsidP="00C14714">
      <w:pPr>
        <w:spacing w:after="0"/>
      </w:pPr>
      <w:r w:rsidRPr="000C2023">
        <w:t xml:space="preserve">Amennyiben az – akár rezidens, akár nem rezidens – ügyfél </w:t>
      </w:r>
      <w:proofErr w:type="spellStart"/>
      <w:r w:rsidRPr="000C2023">
        <w:t>adósi</w:t>
      </w:r>
      <w:proofErr w:type="spellEnd"/>
      <w:r w:rsidRPr="000C2023">
        <w:t xml:space="preserve">, adóstársi szerepkörben vesz részt az adott hitelügyletben, az adatszolgáltatásban </w:t>
      </w:r>
      <w:r w:rsidRPr="000C2023">
        <w:rPr>
          <w:rFonts w:asciiTheme="minorHAnsi" w:hAnsiTheme="minorHAnsi" w:cs="Arial"/>
        </w:rPr>
        <w:t xml:space="preserve">az alapvető feladatokhoz kapcsolódó adatszolgáltatási MNB rendelet 2. melléklet I. A. 2. pontjában felsorolt </w:t>
      </w:r>
      <w:r w:rsidRPr="000C2023">
        <w:t xml:space="preserve">szektorokba tartozó ügyfelekre vonatkozó adatokat kell jelenteni azzal, hogy a B) Központi bank szektorába sorolt Magyar Nemzeti Bankra vonatkozó adatok nem jelentendők, a C) Egyéb monetáris pénzügyi intézmények szektorába sorolt ügyfelek közül pedig csak </w:t>
      </w:r>
      <w:r w:rsidRPr="000C2023">
        <w:rPr>
          <w:rFonts w:asciiTheme="minorHAnsi" w:hAnsiTheme="minorHAnsi" w:cs="Arial"/>
        </w:rPr>
        <w:t>az alapvető feladatokhoz kapcsolódó adatszolgáltatási MNB rendelet 2. melléklet I. A. 4. pontjában</w:t>
      </w:r>
      <w:r w:rsidRPr="000C2023">
        <w:t xml:space="preserve"> hivatkozott C6 alcsoportkód alá tartozó ügyfelekre vonatkozó adatok szerepeltetendők. </w:t>
      </w:r>
    </w:p>
    <w:p w14:paraId="28D71E17" w14:textId="0AB83FBB" w:rsidR="001C102E" w:rsidRPr="001E1A0A" w:rsidRDefault="001C102E" w:rsidP="00C14714">
      <w:pPr>
        <w:spacing w:after="0"/>
        <w:rPr>
          <w:rFonts w:asciiTheme="minorHAnsi" w:hAnsiTheme="minorHAnsi"/>
        </w:rPr>
      </w:pPr>
      <w:r w:rsidRPr="000C2023">
        <w:rPr>
          <w:rFonts w:asciiTheme="minorHAnsi" w:hAnsiTheme="minorHAnsi" w:cs="Arial"/>
        </w:rPr>
        <w:t>Amennyiben az adatszolgáltatásban jelentendő hitelhez tartozó ügyfelek között van az előző bekezdés szerinti szektorba tartozó adós, adóstárs, akkor a hitelhez tartozó valamennyi adós, adóstárs jelentendő, függetlenül azok szektorától.</w:t>
      </w:r>
    </w:p>
    <w:p w14:paraId="5971A879" w14:textId="3EB4FFF6" w:rsidR="00DD20B0" w:rsidRPr="000C2023" w:rsidRDefault="00DD20B0" w:rsidP="00C14714">
      <w:pPr>
        <w:spacing w:after="0"/>
      </w:pPr>
      <w:r>
        <w:rPr>
          <w:rFonts w:asciiTheme="minorHAnsi" w:hAnsiTheme="minorHAnsi" w:cs="Arial"/>
        </w:rPr>
        <w:t xml:space="preserve">2023. I. negyedév vonatkozási időtől kezdődően a pénzügyi vállalkozások HITREG adatmodellje megbontásra kerül aszerint, hogy a teljes adatszolgáltatói kör által jelentendő mezőről van-e </w:t>
      </w:r>
      <w:proofErr w:type="gramStart"/>
      <w:r>
        <w:rPr>
          <w:rFonts w:asciiTheme="minorHAnsi" w:hAnsiTheme="minorHAnsi" w:cs="Arial"/>
        </w:rPr>
        <w:t>szó</w:t>
      </w:r>
      <w:proofErr w:type="gramEnd"/>
      <w:r>
        <w:rPr>
          <w:rFonts w:asciiTheme="minorHAnsi" w:hAnsiTheme="minorHAnsi" w:cs="Arial"/>
        </w:rPr>
        <w:t xml:space="preserve"> vagy csak az összevont </w:t>
      </w:r>
      <w:r w:rsidR="00E45338">
        <w:rPr>
          <w:rFonts w:asciiTheme="minorHAnsi" w:hAnsiTheme="minorHAnsi" w:cs="Arial"/>
        </w:rPr>
        <w:t xml:space="preserve">alapú </w:t>
      </w:r>
      <w:r>
        <w:rPr>
          <w:rFonts w:asciiTheme="minorHAnsi" w:hAnsiTheme="minorHAnsi" w:cs="Arial"/>
        </w:rPr>
        <w:t xml:space="preserve">felügyelet alá tartozó pénzügyi vállalkozások </w:t>
      </w:r>
      <w:r w:rsidR="00E15C72">
        <w:rPr>
          <w:rFonts w:asciiTheme="minorHAnsi" w:hAnsiTheme="minorHAnsi" w:cs="Arial"/>
        </w:rPr>
        <w:t xml:space="preserve">(a továbbiakban: </w:t>
      </w:r>
      <w:proofErr w:type="spellStart"/>
      <w:r w:rsidR="00E15C72">
        <w:rPr>
          <w:rFonts w:asciiTheme="minorHAnsi" w:hAnsiTheme="minorHAnsi" w:cs="Arial"/>
        </w:rPr>
        <w:t>PVOV</w:t>
      </w:r>
      <w:proofErr w:type="spellEnd"/>
      <w:r w:rsidR="00E15C72">
        <w:rPr>
          <w:rFonts w:asciiTheme="minorHAnsi" w:hAnsiTheme="minorHAnsi" w:cs="Arial"/>
        </w:rPr>
        <w:t>)</w:t>
      </w:r>
      <w:r>
        <w:rPr>
          <w:rFonts w:asciiTheme="minorHAnsi" w:hAnsiTheme="minorHAnsi" w:cs="Arial"/>
        </w:rPr>
        <w:t xml:space="preserve"> által jelentendő mezőről. A módszertani segédlet egyes mezőknél kitér erre a szempontra, azonban a kizárólag a</w:t>
      </w:r>
      <w:r w:rsidR="00E15C72">
        <w:rPr>
          <w:rFonts w:asciiTheme="minorHAnsi" w:hAnsiTheme="minorHAnsi" w:cs="Arial"/>
        </w:rPr>
        <w:t xml:space="preserve"> </w:t>
      </w:r>
      <w:proofErr w:type="spellStart"/>
      <w:r w:rsidR="00E15C72">
        <w:rPr>
          <w:rFonts w:asciiTheme="minorHAnsi" w:hAnsiTheme="minorHAnsi" w:cs="Arial"/>
        </w:rPr>
        <w:t>PVOV</w:t>
      </w:r>
      <w:proofErr w:type="spellEnd"/>
      <w:r w:rsidR="00E15C72">
        <w:rPr>
          <w:rFonts w:asciiTheme="minorHAnsi" w:hAnsiTheme="minorHAnsi" w:cs="Arial"/>
        </w:rPr>
        <w:t xml:space="preserve"> </w:t>
      </w:r>
      <w:r>
        <w:rPr>
          <w:rFonts w:asciiTheme="minorHAnsi" w:hAnsiTheme="minorHAnsi" w:cs="Arial"/>
        </w:rPr>
        <w:t>által jelentendő mezők listáját külön is kiemeljük az 1. számú mellékletben.</w:t>
      </w:r>
    </w:p>
    <w:p w14:paraId="010094D5" w14:textId="77777777" w:rsidR="00B81AA0" w:rsidRPr="000C2023" w:rsidRDefault="00B81AA0" w:rsidP="00C14714">
      <w:pPr>
        <w:rPr>
          <w:rFonts w:cs="Arial"/>
        </w:rPr>
      </w:pPr>
    </w:p>
    <w:p w14:paraId="01B6131D" w14:textId="31F09858" w:rsidR="00D93245" w:rsidRPr="000C2023" w:rsidRDefault="00D93245" w:rsidP="00C14714">
      <w:pPr>
        <w:pStyle w:val="Cmsor2"/>
        <w:jc w:val="both"/>
      </w:pPr>
      <w:bookmarkStart w:id="10" w:name="_Toc106619731"/>
      <w:bookmarkStart w:id="11" w:name="_Toc149904377"/>
      <w:bookmarkStart w:id="12" w:name="_Hlk19024490"/>
      <w:bookmarkEnd w:id="9"/>
      <w:r w:rsidRPr="000C2023">
        <w:t>Az adatok számbavétele</w:t>
      </w:r>
      <w:bookmarkEnd w:id="10"/>
      <w:bookmarkEnd w:id="11"/>
    </w:p>
    <w:p w14:paraId="76112448" w14:textId="65F91D33" w:rsidR="00D93245" w:rsidRPr="000C2023" w:rsidRDefault="00D93245" w:rsidP="00C14714">
      <w:r w:rsidRPr="000C2023">
        <w:t>Az érték</w:t>
      </w:r>
      <w:r w:rsidR="00BE55CF" w:rsidRPr="000C2023">
        <w:t>-</w:t>
      </w:r>
      <w:r w:rsidRPr="000C2023">
        <w:t xml:space="preserve">adatokat – jelen módszertani segédlet eltérő rendelkezésének hiányában – </w:t>
      </w:r>
      <w:r w:rsidRPr="000C2023">
        <w:rPr>
          <w:color w:val="000000" w:themeColor="text1"/>
        </w:rPr>
        <w:t xml:space="preserve">eredeti (a kapcsolódó devizanem mezőben megadott) devizanemben kell jelenteni az adatszolgáltatásban, azaz a külföldi devizanemben rögzített adatokat a rögzített devizanemben, nem pedig </w:t>
      </w:r>
      <w:proofErr w:type="spellStart"/>
      <w:r w:rsidRPr="000C2023">
        <w:rPr>
          <w:color w:val="000000" w:themeColor="text1"/>
        </w:rPr>
        <w:t>forintosítva</w:t>
      </w:r>
      <w:proofErr w:type="spellEnd"/>
      <w:r w:rsidRPr="000C2023">
        <w:rPr>
          <w:color w:val="000000" w:themeColor="text1"/>
        </w:rPr>
        <w:t xml:space="preserve"> kell s</w:t>
      </w:r>
      <w:r w:rsidRPr="000C2023">
        <w:t>zerepeltetni.</w:t>
      </w:r>
    </w:p>
    <w:p w14:paraId="05867C99" w14:textId="77777777" w:rsidR="00B81AA0" w:rsidRPr="000C2023" w:rsidRDefault="00B81AA0" w:rsidP="00C14714"/>
    <w:p w14:paraId="60A8A5F8" w14:textId="6FF7EFBD" w:rsidR="00167B5E" w:rsidRPr="000C2023" w:rsidRDefault="004F577C" w:rsidP="00C14714">
      <w:pPr>
        <w:pStyle w:val="Cmsor2"/>
        <w:jc w:val="both"/>
      </w:pPr>
      <w:bookmarkStart w:id="13" w:name="_Toc530744477"/>
      <w:bookmarkStart w:id="14" w:name="_Toc530744552"/>
      <w:bookmarkStart w:id="15" w:name="_Toc535315381"/>
      <w:bookmarkStart w:id="16" w:name="_Toc536621808"/>
      <w:bookmarkStart w:id="17" w:name="_Toc536622842"/>
      <w:bookmarkStart w:id="18" w:name="_Toc361998"/>
      <w:bookmarkStart w:id="19" w:name="_Toc425056"/>
      <w:bookmarkStart w:id="20" w:name="_Toc425101"/>
      <w:bookmarkStart w:id="21" w:name="_Toc2945713"/>
      <w:bookmarkStart w:id="22" w:name="_Toc3288749"/>
      <w:bookmarkStart w:id="23" w:name="_Toc8380448"/>
      <w:bookmarkStart w:id="24" w:name="_Toc14448752"/>
      <w:bookmarkStart w:id="25" w:name="_Toc14683527"/>
      <w:bookmarkStart w:id="26" w:name="_Toc15483063"/>
      <w:bookmarkStart w:id="27" w:name="_Toc15483194"/>
      <w:bookmarkStart w:id="28" w:name="_Toc106619732"/>
      <w:bookmarkStart w:id="29" w:name="_Toc149904378"/>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0C2023">
        <w:t xml:space="preserve">A </w:t>
      </w:r>
      <w:proofErr w:type="spellStart"/>
      <w:r w:rsidRPr="000C2023">
        <w:t>MEGF</w:t>
      </w:r>
      <w:proofErr w:type="spellEnd"/>
      <w:r w:rsidRPr="000C2023">
        <w:t xml:space="preserve"> kódú tábla kitöltésével kapcsolatos előírások</w:t>
      </w:r>
      <w:bookmarkEnd w:id="28"/>
      <w:bookmarkEnd w:id="29"/>
    </w:p>
    <w:p w14:paraId="6B3C5C04" w14:textId="46C6F276" w:rsidR="00486446" w:rsidRPr="000C2023" w:rsidRDefault="00486446" w:rsidP="00C14714">
      <w:r w:rsidRPr="000C2023">
        <w:t xml:space="preserve">A </w:t>
      </w:r>
      <w:proofErr w:type="spellStart"/>
      <w:r w:rsidRPr="000C2023">
        <w:t>MEGF</w:t>
      </w:r>
      <w:proofErr w:type="spellEnd"/>
      <w:r w:rsidRPr="000C2023">
        <w:t xml:space="preserve"> táblában azt kell jelenteni, hogy az adatszolgáltatásban az adatszolgáltató kire vonatkozóan teljesíti a jelentést</w:t>
      </w:r>
      <w:r w:rsidR="00E32348" w:rsidRPr="000C2023">
        <w:t xml:space="preserve">, azaz </w:t>
      </w:r>
      <w:r w:rsidRPr="000C2023">
        <w:t>a Megfigyelt szervezet azonosító mezőben is az adatszolgáltató törzsszáma jelentendő</w:t>
      </w:r>
      <w:r w:rsidR="00AF3C93" w:rsidRPr="000C2023">
        <w:t xml:space="preserve"> (vagyis egy rekord jelentendő a </w:t>
      </w:r>
      <w:proofErr w:type="spellStart"/>
      <w:r w:rsidR="00AF3C93" w:rsidRPr="000C2023">
        <w:t>MEGF</w:t>
      </w:r>
      <w:proofErr w:type="spellEnd"/>
      <w:r w:rsidR="00AF3C93" w:rsidRPr="000C2023">
        <w:t xml:space="preserve"> táblában</w:t>
      </w:r>
      <w:r w:rsidR="00A97187" w:rsidRPr="000C2023">
        <w:t>)</w:t>
      </w:r>
      <w:r w:rsidR="00AF3C93" w:rsidRPr="000C2023">
        <w:t>.</w:t>
      </w:r>
      <w:r w:rsidRPr="000C2023">
        <w:t xml:space="preserve"> </w:t>
      </w:r>
    </w:p>
    <w:p w14:paraId="58A440A5" w14:textId="5650CF20" w:rsidR="00486446" w:rsidRPr="000C2023" w:rsidRDefault="00AF3C93" w:rsidP="00C14714">
      <w:r w:rsidRPr="000C2023">
        <w:t xml:space="preserve">A megfigyelt szervezet azonosító az összes többi táblában kulcsazonosító, minden további táblában szerepeltetni kell. </w:t>
      </w:r>
    </w:p>
    <w:p w14:paraId="1BA822BB" w14:textId="595BBE2E" w:rsidR="00DD1817" w:rsidRPr="000C2023" w:rsidRDefault="004F577C" w:rsidP="00C14714">
      <w:r w:rsidRPr="000C2023">
        <w:t>A további táblákban a megfigyelt szervezet azonosítója kulcsmezőként fog szerepelni.</w:t>
      </w:r>
    </w:p>
    <w:p w14:paraId="2F9BD124" w14:textId="77777777" w:rsidR="000A708D" w:rsidRPr="000C2023" w:rsidRDefault="000A708D" w:rsidP="00C14714"/>
    <w:p w14:paraId="75D43F05" w14:textId="0E0836CD" w:rsidR="0091743A" w:rsidRPr="000C2023" w:rsidRDefault="00F6579E" w:rsidP="00C14714">
      <w:pPr>
        <w:pStyle w:val="Cmsor2"/>
        <w:jc w:val="both"/>
      </w:pPr>
      <w:bookmarkStart w:id="30" w:name="_Toc106619733"/>
      <w:bookmarkStart w:id="31" w:name="_Toc149904379"/>
      <w:r w:rsidRPr="000C2023">
        <w:t>A speciális k</w:t>
      </w:r>
      <w:r w:rsidR="000F63AA" w:rsidRPr="000C2023">
        <w:t>eret</w:t>
      </w:r>
      <w:r w:rsidRPr="000C2023">
        <w:t>jellegű</w:t>
      </w:r>
      <w:r w:rsidR="000F63AA" w:rsidRPr="000C2023">
        <w:t xml:space="preserve"> és </w:t>
      </w:r>
      <w:r w:rsidRPr="000C2023">
        <w:t xml:space="preserve">a </w:t>
      </w:r>
      <w:r w:rsidR="000F63AA" w:rsidRPr="000C2023">
        <w:t xml:space="preserve">nem </w:t>
      </w:r>
      <w:r w:rsidRPr="000C2023">
        <w:t xml:space="preserve">speciális </w:t>
      </w:r>
      <w:r w:rsidR="000F63AA" w:rsidRPr="000C2023">
        <w:t>keret jellegű</w:t>
      </w:r>
      <w:r w:rsidRPr="000C2023">
        <w:t>, valamint nem keretjellegű</w:t>
      </w:r>
      <w:r w:rsidR="000F63AA" w:rsidRPr="000C2023">
        <w:t xml:space="preserve"> in</w:t>
      </w:r>
      <w:r w:rsidR="001543E9" w:rsidRPr="000C2023">
        <w:t>s</w:t>
      </w:r>
      <w:r w:rsidR="000F63AA" w:rsidRPr="000C2023">
        <w:t>t</w:t>
      </w:r>
      <w:r w:rsidR="001543E9" w:rsidRPr="000C2023">
        <w:t>r</w:t>
      </w:r>
      <w:r w:rsidR="000F63AA" w:rsidRPr="000C2023">
        <w:t>umentumok jelentése az i</w:t>
      </w:r>
      <w:r w:rsidR="0091743A" w:rsidRPr="000C2023">
        <w:t xml:space="preserve">nstrumentumokra vonatkozó </w:t>
      </w:r>
      <w:r w:rsidR="00D1089D" w:rsidRPr="000C2023">
        <w:t>táblák</w:t>
      </w:r>
      <w:r w:rsidR="000F63AA" w:rsidRPr="000C2023">
        <w:t>ban</w:t>
      </w:r>
      <w:r w:rsidR="00B116D7" w:rsidRPr="000C2023">
        <w:t xml:space="preserve"> (</w:t>
      </w:r>
      <w:proofErr w:type="spellStart"/>
      <w:r w:rsidR="00B116D7" w:rsidRPr="000C2023">
        <w:t>INSTK</w:t>
      </w:r>
      <w:proofErr w:type="spellEnd"/>
      <w:r w:rsidR="00B116D7" w:rsidRPr="000C2023">
        <w:t xml:space="preserve">, </w:t>
      </w:r>
      <w:proofErr w:type="spellStart"/>
      <w:r w:rsidR="00B116D7" w:rsidRPr="000C2023">
        <w:t>INSTR</w:t>
      </w:r>
      <w:proofErr w:type="spellEnd"/>
      <w:r w:rsidR="00B116D7" w:rsidRPr="000C2023">
        <w:t>)</w:t>
      </w:r>
      <w:bookmarkEnd w:id="30"/>
      <w:bookmarkEnd w:id="31"/>
    </w:p>
    <w:p w14:paraId="63FC41C2" w14:textId="018BA7D9" w:rsidR="00515DAC" w:rsidRPr="000C2023" w:rsidRDefault="00B94827" w:rsidP="00C14714">
      <w:pPr>
        <w:pStyle w:val="Cmsor3"/>
        <w:jc w:val="both"/>
        <w:rPr>
          <w:b/>
          <w:szCs w:val="22"/>
        </w:rPr>
      </w:pPr>
      <w:r w:rsidRPr="000C2023">
        <w:rPr>
          <w:b/>
          <w:szCs w:val="22"/>
        </w:rPr>
        <w:t xml:space="preserve"> </w:t>
      </w:r>
      <w:bookmarkStart w:id="32" w:name="_Toc106619734"/>
      <w:bookmarkStart w:id="33" w:name="_Toc149904380"/>
      <w:proofErr w:type="spellStart"/>
      <w:r w:rsidRPr="000C2023">
        <w:rPr>
          <w:b/>
          <w:szCs w:val="22"/>
        </w:rPr>
        <w:t>INSTK-INSTR</w:t>
      </w:r>
      <w:proofErr w:type="spellEnd"/>
      <w:r w:rsidRPr="000C2023">
        <w:rPr>
          <w:b/>
          <w:szCs w:val="22"/>
        </w:rPr>
        <w:t xml:space="preserve"> kapcsolat</w:t>
      </w:r>
      <w:bookmarkEnd w:id="32"/>
      <w:bookmarkEnd w:id="33"/>
    </w:p>
    <w:p w14:paraId="2A0B86F5" w14:textId="4572BDAC" w:rsidR="00A9478C" w:rsidRPr="000C2023" w:rsidRDefault="00A9478C" w:rsidP="00C14714">
      <w:pPr>
        <w:rPr>
          <w:rFonts w:cs="Arial"/>
        </w:rPr>
      </w:pPr>
      <w:r w:rsidRPr="000C2023">
        <w:rPr>
          <w:rFonts w:cs="Arial"/>
        </w:rPr>
        <w:t>A jelentés alapegysége az instrumentum</w:t>
      </w:r>
      <w:r w:rsidR="00765DF6" w:rsidRPr="000C2023">
        <w:rPr>
          <w:rFonts w:cs="Arial"/>
        </w:rPr>
        <w:t xml:space="preserve">, amelyet/amelyeket két vagy több fél között létrejövő, jogilag kötelező </w:t>
      </w:r>
      <w:proofErr w:type="spellStart"/>
      <w:r w:rsidR="00765DF6" w:rsidRPr="000C2023">
        <w:rPr>
          <w:rFonts w:cs="Arial"/>
        </w:rPr>
        <w:t>erejű</w:t>
      </w:r>
      <w:proofErr w:type="spellEnd"/>
      <w:r w:rsidR="00765DF6" w:rsidRPr="000C2023">
        <w:rPr>
          <w:rFonts w:cs="Arial"/>
        </w:rPr>
        <w:t xml:space="preserve"> megállapodás (szerződés) hoz létre</w:t>
      </w:r>
      <w:r w:rsidRPr="000C2023">
        <w:rPr>
          <w:rFonts w:cs="Arial"/>
        </w:rPr>
        <w:t xml:space="preserve">. </w:t>
      </w:r>
      <w:r w:rsidR="00D572FA" w:rsidRPr="000C2023">
        <w:rPr>
          <w:rFonts w:cs="Arial"/>
        </w:rPr>
        <w:t>Egy szerződéshez több instrumentum is tartozhat, a</w:t>
      </w:r>
      <w:r w:rsidR="001712B1" w:rsidRPr="000C2023">
        <w:rPr>
          <w:rFonts w:cs="Arial"/>
        </w:rPr>
        <w:t>z egyazon szerződéshez tartozó instrumentumok a következő módokon köthetők össze:</w:t>
      </w:r>
    </w:p>
    <w:p w14:paraId="1DBB1F31" w14:textId="17D8E01F" w:rsidR="001712B1" w:rsidRPr="000C2023" w:rsidRDefault="001712B1" w:rsidP="00C14714">
      <w:pPr>
        <w:pStyle w:val="Listaszerbekezds"/>
        <w:numPr>
          <w:ilvl w:val="0"/>
          <w:numId w:val="51"/>
        </w:numPr>
        <w:rPr>
          <w:rFonts w:cs="Arial"/>
        </w:rPr>
      </w:pPr>
      <w:r w:rsidRPr="000C2023">
        <w:rPr>
          <w:rFonts w:cs="Arial"/>
        </w:rPr>
        <w:t>a</w:t>
      </w:r>
      <w:r w:rsidR="00D572FA" w:rsidRPr="000C2023">
        <w:rPr>
          <w:rFonts w:cs="Arial"/>
        </w:rPr>
        <w:t xml:space="preserve">z </w:t>
      </w:r>
      <w:proofErr w:type="spellStart"/>
      <w:r w:rsidR="00D572FA" w:rsidRPr="000C2023">
        <w:rPr>
          <w:rFonts w:cs="Arial"/>
        </w:rPr>
        <w:t>INSTK</w:t>
      </w:r>
      <w:proofErr w:type="spellEnd"/>
      <w:r w:rsidR="00D572FA" w:rsidRPr="000C2023">
        <w:rPr>
          <w:rFonts w:cs="Arial"/>
        </w:rPr>
        <w:t xml:space="preserve"> táblában nyitott instrumentum alá az INSTR táblában nyílik instrumentum, amely az </w:t>
      </w:r>
      <w:proofErr w:type="spellStart"/>
      <w:r w:rsidR="00D572FA" w:rsidRPr="000C2023">
        <w:rPr>
          <w:rFonts w:cs="Arial"/>
        </w:rPr>
        <w:t>INSTR</w:t>
      </w:r>
      <w:proofErr w:type="spellEnd"/>
      <w:r w:rsidR="00D572FA" w:rsidRPr="000C2023">
        <w:rPr>
          <w:rFonts w:cs="Arial"/>
        </w:rPr>
        <w:t xml:space="preserve"> tábla </w:t>
      </w:r>
      <w:proofErr w:type="spellStart"/>
      <w:r w:rsidR="00D572FA" w:rsidRPr="000C2023">
        <w:rPr>
          <w:rFonts w:cs="Arial"/>
        </w:rPr>
        <w:t>INSTK_AZON</w:t>
      </w:r>
      <w:proofErr w:type="spellEnd"/>
      <w:r w:rsidR="00D572FA" w:rsidRPr="000C2023">
        <w:rPr>
          <w:rFonts w:cs="Arial"/>
        </w:rPr>
        <w:t xml:space="preserve"> mezőjén keresztül kötendő össze (ott jelölve az </w:t>
      </w:r>
      <w:proofErr w:type="spellStart"/>
      <w:r w:rsidR="00D572FA" w:rsidRPr="000C2023">
        <w:rPr>
          <w:rFonts w:cs="Arial"/>
        </w:rPr>
        <w:t>INSTK</w:t>
      </w:r>
      <w:proofErr w:type="spellEnd"/>
      <w:r w:rsidR="00D572FA" w:rsidRPr="000C2023">
        <w:rPr>
          <w:rFonts w:cs="Arial"/>
        </w:rPr>
        <w:t xml:space="preserve"> táblában nyitott instrumentum azonosítóját). Mivel a keretek a pénzügyi vállalkozások tekintetében nem tartoznak a HITREG megfigyelési körébe, kizárólag </w:t>
      </w:r>
      <w:proofErr w:type="spellStart"/>
      <w:r w:rsidR="00D572FA" w:rsidRPr="000C2023">
        <w:rPr>
          <w:rFonts w:cs="Arial"/>
        </w:rPr>
        <w:t>FF</w:t>
      </w:r>
      <w:proofErr w:type="spellEnd"/>
      <w:r w:rsidR="00D572FA" w:rsidRPr="000C2023">
        <w:rPr>
          <w:rFonts w:cs="Arial"/>
        </w:rPr>
        <w:t xml:space="preserve"> tevékenység esetén, annak érdekében, hogy a bankcsoportokhoz tartozó </w:t>
      </w:r>
      <w:proofErr w:type="spellStart"/>
      <w:r w:rsidR="00D572FA" w:rsidRPr="000C2023">
        <w:rPr>
          <w:rFonts w:cs="Arial"/>
        </w:rPr>
        <w:t>PV</w:t>
      </w:r>
      <w:proofErr w:type="spellEnd"/>
      <w:r w:rsidR="00D572FA" w:rsidRPr="000C2023">
        <w:rPr>
          <w:rFonts w:cs="Arial"/>
        </w:rPr>
        <w:t xml:space="preserve">-k ugyanazt az adatmodellt tudják használni, mint az anyabank, alkalmazható az </w:t>
      </w:r>
      <w:proofErr w:type="spellStart"/>
      <w:r w:rsidR="00D572FA" w:rsidRPr="000C2023">
        <w:rPr>
          <w:rFonts w:cs="Arial"/>
        </w:rPr>
        <w:t>INSTK</w:t>
      </w:r>
      <w:proofErr w:type="spellEnd"/>
      <w:r w:rsidR="00D572FA" w:rsidRPr="000C2023">
        <w:rPr>
          <w:rFonts w:cs="Arial"/>
        </w:rPr>
        <w:t xml:space="preserve"> tábla, amelyben a faktoring ügyféllel megkötött szerződésben szereplő teljes keretösszeg szerepeltetendő. Ebben az esetben az INSTR táblában kell megnyitni az adott szerződéshez tartozó, ténylegesen lehívott számlacsomagok értékének megfelelő instrumentumokat (a későbbiekben ismertetettek szerint). Ezek az instrumentumok kötendők össze fent leírtak szerint.</w:t>
      </w:r>
    </w:p>
    <w:p w14:paraId="3C4FE441" w14:textId="19FFAC3F" w:rsidR="00D572FA" w:rsidRPr="000C2023" w:rsidRDefault="00D572FA" w:rsidP="00C14714">
      <w:pPr>
        <w:pStyle w:val="Listaszerbekezds"/>
        <w:numPr>
          <w:ilvl w:val="0"/>
          <w:numId w:val="51"/>
        </w:numPr>
        <w:spacing w:after="0"/>
        <w:rPr>
          <w:rFonts w:eastAsia="Times New Roman"/>
        </w:rPr>
      </w:pPr>
      <w:r w:rsidRPr="000C2023">
        <w:rPr>
          <w:rFonts w:eastAsia="Times New Roman"/>
        </w:rPr>
        <w:t xml:space="preserve">az INSTR táblán belül nyitott instrumentumhoz tartozó másik instrumentum az </w:t>
      </w:r>
      <w:proofErr w:type="spellStart"/>
      <w:r w:rsidRPr="000C2023">
        <w:rPr>
          <w:rFonts w:eastAsia="Times New Roman"/>
        </w:rPr>
        <w:t>INSTR</w:t>
      </w:r>
      <w:proofErr w:type="spellEnd"/>
      <w:r w:rsidRPr="000C2023">
        <w:rPr>
          <w:rFonts w:eastAsia="Times New Roman"/>
        </w:rPr>
        <w:t xml:space="preserve"> tábla </w:t>
      </w:r>
      <w:proofErr w:type="spellStart"/>
      <w:r w:rsidRPr="000C2023">
        <w:rPr>
          <w:rFonts w:eastAsia="Times New Roman"/>
        </w:rPr>
        <w:t>SZULO_AZON</w:t>
      </w:r>
      <w:proofErr w:type="spellEnd"/>
      <w:r w:rsidRPr="000C2023">
        <w:rPr>
          <w:rFonts w:eastAsia="Times New Roman"/>
        </w:rPr>
        <w:t xml:space="preserve"> mezőjén keresztül kötendők össze (az </w:t>
      </w:r>
      <w:proofErr w:type="spellStart"/>
      <w:r w:rsidRPr="000C2023">
        <w:rPr>
          <w:rFonts w:eastAsia="Times New Roman"/>
        </w:rPr>
        <w:t>INSTK</w:t>
      </w:r>
      <w:proofErr w:type="spellEnd"/>
      <w:r w:rsidRPr="000C2023">
        <w:rPr>
          <w:rFonts w:eastAsia="Times New Roman"/>
        </w:rPr>
        <w:t xml:space="preserve"> tábla nem alkalmazható). Ilyen típusú ügyletek a következők:</w:t>
      </w:r>
    </w:p>
    <w:p w14:paraId="5FF46588" w14:textId="77777777" w:rsidR="00D572FA" w:rsidRPr="000C2023" w:rsidRDefault="00D572FA" w:rsidP="00C14714">
      <w:pPr>
        <w:numPr>
          <w:ilvl w:val="1"/>
          <w:numId w:val="51"/>
        </w:numPr>
        <w:spacing w:after="0"/>
        <w:rPr>
          <w:rFonts w:eastAsia="Times New Roman"/>
        </w:rPr>
      </w:pPr>
      <w:r w:rsidRPr="000C2023">
        <w:rPr>
          <w:rFonts w:eastAsia="Times New Roman"/>
        </w:rPr>
        <w:t xml:space="preserve">lakossági, </w:t>
      </w:r>
      <w:proofErr w:type="spellStart"/>
      <w:r w:rsidRPr="000C2023">
        <w:rPr>
          <w:rFonts w:eastAsia="Times New Roman"/>
        </w:rPr>
        <w:t>installment</w:t>
      </w:r>
      <w:proofErr w:type="spellEnd"/>
      <w:r w:rsidRPr="000C2023">
        <w:rPr>
          <w:rFonts w:eastAsia="Times New Roman"/>
        </w:rPr>
        <w:t xml:space="preserve"> lehetőséget tartalmazó kártyahitelek (a kártyahitel és a kapcsolódó </w:t>
      </w:r>
      <w:proofErr w:type="spellStart"/>
      <w:r w:rsidRPr="000C2023">
        <w:rPr>
          <w:rFonts w:eastAsia="Times New Roman"/>
        </w:rPr>
        <w:t>installment</w:t>
      </w:r>
      <w:proofErr w:type="spellEnd"/>
      <w:r w:rsidRPr="000C2023">
        <w:rPr>
          <w:rFonts w:eastAsia="Times New Roman"/>
        </w:rPr>
        <w:t xml:space="preserve"> az </w:t>
      </w:r>
      <w:proofErr w:type="spellStart"/>
      <w:r w:rsidRPr="000C2023">
        <w:rPr>
          <w:rFonts w:eastAsia="Times New Roman"/>
        </w:rPr>
        <w:t>INSTR</w:t>
      </w:r>
      <w:proofErr w:type="spellEnd"/>
      <w:r w:rsidRPr="000C2023">
        <w:rPr>
          <w:rFonts w:eastAsia="Times New Roman"/>
        </w:rPr>
        <w:t xml:space="preserve"> táblában jelentendő két külön instrumentumként, ahol az </w:t>
      </w:r>
      <w:proofErr w:type="spellStart"/>
      <w:r w:rsidRPr="000C2023">
        <w:rPr>
          <w:rFonts w:eastAsia="Times New Roman"/>
        </w:rPr>
        <w:t>installment</w:t>
      </w:r>
      <w:proofErr w:type="spellEnd"/>
      <w:r w:rsidRPr="000C2023">
        <w:rPr>
          <w:rFonts w:eastAsia="Times New Roman"/>
        </w:rPr>
        <w:t xml:space="preserve"> hitel „szülője” a kártyahitel),</w:t>
      </w:r>
    </w:p>
    <w:p w14:paraId="3DE7FD08" w14:textId="77777777" w:rsidR="00D572FA" w:rsidRPr="000C2023" w:rsidRDefault="00D572FA" w:rsidP="00C14714">
      <w:pPr>
        <w:numPr>
          <w:ilvl w:val="1"/>
          <w:numId w:val="51"/>
        </w:numPr>
        <w:spacing w:after="0"/>
        <w:rPr>
          <w:rFonts w:eastAsia="Times New Roman"/>
        </w:rPr>
      </w:pPr>
      <w:r w:rsidRPr="000C2023">
        <w:rPr>
          <w:rFonts w:eastAsia="Times New Roman"/>
        </w:rPr>
        <w:t>a szabadfelhasználású jelzálog, illetve lakáshitelekhez kapcsolódó gyűjtőszámlahitelek (az alaphitel képez egy instrumentumot, a gyűjtőszámlahitel egy másik instrumentumot és az alaphitel azonosítója képezi a gyűjtőszámlahitel szülőazonosítóját).</w:t>
      </w:r>
    </w:p>
    <w:p w14:paraId="398E1ACF" w14:textId="23E4BB1F" w:rsidR="00A17870" w:rsidRPr="000C2023" w:rsidRDefault="00A17870" w:rsidP="00C14714">
      <w:pPr>
        <w:spacing w:after="0"/>
        <w:rPr>
          <w:rFonts w:cs="Arial"/>
        </w:rPr>
      </w:pPr>
    </w:p>
    <w:p w14:paraId="13FB3BC5" w14:textId="77777777" w:rsidR="00C909EE" w:rsidRPr="000C2023" w:rsidRDefault="00C909EE" w:rsidP="00C14714">
      <w:pPr>
        <w:rPr>
          <w:rFonts w:cs="Arial"/>
          <w:b/>
        </w:rPr>
      </w:pPr>
      <w:r w:rsidRPr="000C2023">
        <w:rPr>
          <w:rFonts w:cs="Arial"/>
          <w:b/>
        </w:rPr>
        <w:t>Azonosító kódok:</w:t>
      </w:r>
    </w:p>
    <w:p w14:paraId="6FDDC7AF" w14:textId="6376F17E" w:rsidR="00C909EE" w:rsidRPr="000C2023" w:rsidRDefault="00160568" w:rsidP="00C14714">
      <w:pPr>
        <w:numPr>
          <w:ilvl w:val="1"/>
          <w:numId w:val="20"/>
        </w:numPr>
        <w:spacing w:after="0"/>
        <w:rPr>
          <w:rFonts w:eastAsia="Times New Roman"/>
          <w:color w:val="000000"/>
        </w:rPr>
      </w:pPr>
      <w:r w:rsidRPr="000C2023">
        <w:rPr>
          <w:rFonts w:eastAsia="Times New Roman"/>
          <w:color w:val="000000"/>
        </w:rPr>
        <w:t>A keret és nem keret instrumentum azonosítójaként az adatszolgáltatónál alkalmazott belső azonosítót kell megadni, és jelezni kell, hogy a megadott instrumentumazonosító az instrumentumot keletkeztető szerződés azonosító, vagy pedig egyéb belső azonosító</w:t>
      </w:r>
      <w:r w:rsidR="00C66E0E" w:rsidRPr="000C2023">
        <w:rPr>
          <w:rFonts w:eastAsia="Times New Roman"/>
          <w:color w:val="000000"/>
        </w:rPr>
        <w:t>. E</w:t>
      </w:r>
      <w:r w:rsidRPr="000C2023">
        <w:rPr>
          <w:rFonts w:eastAsia="Times New Roman"/>
          <w:color w:val="000000"/>
        </w:rPr>
        <w:t xml:space="preserve">z az információ a szerződés szintjének beazonosítása érdekében lényeges. </w:t>
      </w:r>
      <w:r w:rsidR="006F5C36" w:rsidRPr="000C2023">
        <w:rPr>
          <w:rFonts w:eastAsia="Times New Roman"/>
          <w:color w:val="000000"/>
        </w:rPr>
        <w:t>Az az</w:t>
      </w:r>
      <w:r w:rsidR="00FB36A6" w:rsidRPr="000C2023">
        <w:rPr>
          <w:rFonts w:eastAsia="Times New Roman"/>
          <w:color w:val="000000"/>
        </w:rPr>
        <w:t>o</w:t>
      </w:r>
      <w:r w:rsidR="006F5C36" w:rsidRPr="000C2023">
        <w:rPr>
          <w:rFonts w:eastAsia="Times New Roman"/>
          <w:color w:val="000000"/>
        </w:rPr>
        <w:t>nosítónak időben stabilnak kell lennie, az az instrumentum élete során nem változhat.</w:t>
      </w:r>
      <w:r w:rsidR="00BA5664" w:rsidRPr="000C2023">
        <w:rPr>
          <w:rFonts w:eastAsia="Times New Roman"/>
          <w:color w:val="000000"/>
        </w:rPr>
        <w:t xml:space="preserve"> </w:t>
      </w:r>
    </w:p>
    <w:p w14:paraId="7D53F287" w14:textId="661A0E10" w:rsidR="00160568" w:rsidRPr="000C2023" w:rsidRDefault="00160568" w:rsidP="00C14714">
      <w:pPr>
        <w:numPr>
          <w:ilvl w:val="1"/>
          <w:numId w:val="20"/>
        </w:numPr>
        <w:spacing w:after="0"/>
        <w:rPr>
          <w:rFonts w:eastAsia="Times New Roman"/>
          <w:color w:val="000000"/>
        </w:rPr>
      </w:pPr>
      <w:r w:rsidRPr="000C2023">
        <w:rPr>
          <w:rFonts w:eastAsia="Times New Roman"/>
          <w:color w:val="000000"/>
        </w:rPr>
        <w:t>A</w:t>
      </w:r>
      <w:r w:rsidR="00B94827" w:rsidRPr="000C2023">
        <w:rPr>
          <w:rFonts w:eastAsia="Times New Roman"/>
          <w:color w:val="000000"/>
        </w:rPr>
        <w:t>z egyes</w:t>
      </w:r>
      <w:r w:rsidRPr="000C2023">
        <w:rPr>
          <w:rFonts w:eastAsia="Times New Roman"/>
          <w:color w:val="000000"/>
        </w:rPr>
        <w:t xml:space="preserve"> instrumentumoknál mindig kell lenni</w:t>
      </w:r>
      <w:r w:rsidR="005A5109" w:rsidRPr="000C2023">
        <w:rPr>
          <w:rFonts w:eastAsia="Times New Roman"/>
          <w:color w:val="000000"/>
        </w:rPr>
        <w:t>e</w:t>
      </w:r>
      <w:r w:rsidRPr="000C2023">
        <w:rPr>
          <w:rFonts w:eastAsia="Times New Roman"/>
          <w:color w:val="000000"/>
        </w:rPr>
        <w:t xml:space="preserve"> legalább egy tényleges </w:t>
      </w:r>
      <w:r w:rsidR="009507FC" w:rsidRPr="000C2023">
        <w:rPr>
          <w:rFonts w:eastAsia="Times New Roman"/>
          <w:color w:val="000000"/>
        </w:rPr>
        <w:t xml:space="preserve">instrumentum-azonosítónak </w:t>
      </w:r>
    </w:p>
    <w:p w14:paraId="0B0050A1" w14:textId="29136784" w:rsidR="00485C85" w:rsidRDefault="007A0666" w:rsidP="00C14714">
      <w:pPr>
        <w:numPr>
          <w:ilvl w:val="1"/>
          <w:numId w:val="20"/>
        </w:numPr>
        <w:spacing w:after="0"/>
        <w:rPr>
          <w:rFonts w:eastAsia="Times New Roman"/>
          <w:color w:val="000000"/>
        </w:rPr>
      </w:pPr>
      <w:r w:rsidRPr="000C2023">
        <w:rPr>
          <w:rFonts w:eastAsia="Times New Roman"/>
          <w:color w:val="000000"/>
        </w:rPr>
        <w:t>A</w:t>
      </w:r>
      <w:r w:rsidR="00485C85" w:rsidRPr="000C2023">
        <w:rPr>
          <w:rFonts w:eastAsia="Times New Roman"/>
          <w:color w:val="000000"/>
        </w:rPr>
        <w:t>z instrumentum azonosító kódoknak egyedinek</w:t>
      </w:r>
      <w:r w:rsidR="00026D05" w:rsidRPr="000C2023">
        <w:rPr>
          <w:rFonts w:eastAsia="Times New Roman"/>
          <w:color w:val="000000"/>
        </w:rPr>
        <w:t xml:space="preserve"> és időben állandónak</w:t>
      </w:r>
      <w:r w:rsidR="00485C85" w:rsidRPr="000C2023">
        <w:rPr>
          <w:rFonts w:eastAsia="Times New Roman"/>
          <w:color w:val="000000"/>
        </w:rPr>
        <w:t xml:space="preserve"> kell lenniük mind az </w:t>
      </w:r>
      <w:proofErr w:type="spellStart"/>
      <w:r w:rsidR="00485C85" w:rsidRPr="000C2023">
        <w:rPr>
          <w:rFonts w:eastAsia="Times New Roman"/>
          <w:color w:val="000000"/>
        </w:rPr>
        <w:t>INSTK</w:t>
      </w:r>
      <w:proofErr w:type="spellEnd"/>
      <w:r w:rsidR="00485C85" w:rsidRPr="000C2023">
        <w:rPr>
          <w:rFonts w:eastAsia="Times New Roman"/>
          <w:color w:val="000000"/>
        </w:rPr>
        <w:t xml:space="preserve"> mind az </w:t>
      </w:r>
      <w:proofErr w:type="spellStart"/>
      <w:r w:rsidR="00485C85" w:rsidRPr="000C2023">
        <w:rPr>
          <w:rFonts w:eastAsia="Times New Roman"/>
          <w:color w:val="000000"/>
        </w:rPr>
        <w:t>INSTR</w:t>
      </w:r>
      <w:proofErr w:type="spellEnd"/>
      <w:r w:rsidR="00485C85" w:rsidRPr="000C2023">
        <w:rPr>
          <w:rFonts w:eastAsia="Times New Roman"/>
          <w:color w:val="000000"/>
        </w:rPr>
        <w:t xml:space="preserve"> táblában szereplő instrumentumok tekintetében, kivéve, ha </w:t>
      </w:r>
      <w:r w:rsidR="002B7F06" w:rsidRPr="000C2023">
        <w:rPr>
          <w:rFonts w:eastAsia="Times New Roman"/>
          <w:color w:val="000000"/>
        </w:rPr>
        <w:t>újra visszakerül adott követelés a banki könyvekbe.</w:t>
      </w:r>
    </w:p>
    <w:p w14:paraId="116BDF84" w14:textId="74377134" w:rsidR="00BA2A5F" w:rsidRPr="006C72EB" w:rsidRDefault="00BA2A5F" w:rsidP="00C14714">
      <w:pPr>
        <w:numPr>
          <w:ilvl w:val="1"/>
          <w:numId w:val="20"/>
        </w:numPr>
        <w:spacing w:after="0"/>
        <w:rPr>
          <w:rFonts w:asciiTheme="minorHAnsi" w:eastAsia="Times New Roman" w:hAnsiTheme="minorHAnsi" w:cstheme="minorHAnsi"/>
          <w:color w:val="000000"/>
        </w:rPr>
      </w:pPr>
      <w:r>
        <w:rPr>
          <w:rFonts w:asciiTheme="minorHAnsi" w:eastAsia="Times New Roman" w:hAnsiTheme="minorHAnsi" w:cstheme="minorHAnsi"/>
          <w:color w:val="000000"/>
        </w:rPr>
        <w:t xml:space="preserve">Amennyiben az instrumentum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-ben rögzítésre kerül, jelentendő az adatmodellben 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w:t>
      </w:r>
      <w:r w:rsidR="005C2EC2">
        <w:rPr>
          <w:rFonts w:asciiTheme="minorHAnsi" w:eastAsia="Times New Roman" w:hAnsiTheme="minorHAnsi" w:cstheme="minorHAnsi"/>
          <w:color w:val="000000"/>
        </w:rPr>
        <w:t>ja</w:t>
      </w:r>
      <w:r>
        <w:rPr>
          <w:rFonts w:asciiTheme="minorHAnsi" w:eastAsia="Times New Roman" w:hAnsiTheme="minorHAnsi" w:cstheme="minorHAnsi"/>
          <w:color w:val="000000"/>
        </w:rPr>
        <w:t>. Minden instrumentum esetén jelentendő 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amely megjelenik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-ben, ez azt jelenti, hogy például, ha egy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nyíló keret szerepel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-ben, akkor jelentendő 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mind az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mind pedig valamennyi alá nyíló INSTR instrumentum esetén (ebben az esetben ugyanaz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fog szerepelni mindegyik kapcsolódó instrumentumnál). Ugyanígy kell eljárni abban az esetben is, ha az INSTR táblában nyílik szülő instrumentum, ami alá további instrumentumok nyílnak.</w:t>
      </w:r>
      <w:r w:rsidR="005C2EC2">
        <w:rPr>
          <w:rFonts w:asciiTheme="minorHAnsi" w:eastAsia="Times New Roman" w:hAnsiTheme="minorHAnsi" w:cstheme="minorHAnsi"/>
          <w:color w:val="000000"/>
        </w:rPr>
        <w:t xml:space="preserve"> Ügyfél </w:t>
      </w:r>
      <w:proofErr w:type="spellStart"/>
      <w:r w:rsidR="005C2EC2">
        <w:rPr>
          <w:rFonts w:asciiTheme="minorHAnsi" w:eastAsia="Times New Roman" w:hAnsiTheme="minorHAnsi" w:cstheme="minorHAnsi"/>
          <w:color w:val="000000"/>
        </w:rPr>
        <w:t>KHR</w:t>
      </w:r>
      <w:proofErr w:type="spellEnd"/>
      <w:r w:rsidR="005C2EC2">
        <w:rPr>
          <w:rFonts w:asciiTheme="minorHAnsi" w:eastAsia="Times New Roman" w:hAnsiTheme="minorHAnsi" w:cstheme="minorHAnsi"/>
          <w:color w:val="000000"/>
        </w:rPr>
        <w:t xml:space="preserve"> azonosító tekintetében az </w:t>
      </w:r>
      <w:proofErr w:type="spellStart"/>
      <w:r w:rsidR="005C2EC2">
        <w:rPr>
          <w:rFonts w:asciiTheme="minorHAnsi" w:eastAsia="Times New Roman" w:hAnsiTheme="minorHAnsi" w:cstheme="minorHAnsi"/>
          <w:color w:val="000000"/>
        </w:rPr>
        <w:t>INST_ÜGYF</w:t>
      </w:r>
      <w:proofErr w:type="spellEnd"/>
      <w:r w:rsidR="005C2EC2">
        <w:rPr>
          <w:rFonts w:asciiTheme="minorHAnsi" w:eastAsia="Times New Roman" w:hAnsiTheme="minorHAnsi" w:cstheme="minorHAnsi"/>
          <w:color w:val="000000"/>
        </w:rPr>
        <w:t xml:space="preserve"> táblában az a </w:t>
      </w:r>
      <w:proofErr w:type="spellStart"/>
      <w:r w:rsidR="005C2EC2">
        <w:rPr>
          <w:rFonts w:asciiTheme="minorHAnsi" w:eastAsia="Times New Roman" w:hAnsiTheme="minorHAnsi" w:cstheme="minorHAnsi"/>
          <w:color w:val="000000"/>
        </w:rPr>
        <w:t>KHR</w:t>
      </w:r>
      <w:proofErr w:type="spellEnd"/>
      <w:r w:rsidR="005C2EC2">
        <w:rPr>
          <w:rFonts w:asciiTheme="minorHAnsi" w:eastAsia="Times New Roman" w:hAnsiTheme="minorHAnsi" w:cstheme="minorHAnsi"/>
          <w:color w:val="000000"/>
        </w:rPr>
        <w:t xml:space="preserve"> azonosító jelentendő, amely az adott adós/adóstárs ügyfél – adott szerződés kapcsolatát jelöli.</w:t>
      </w:r>
    </w:p>
    <w:p w14:paraId="687700E0" w14:textId="77777777" w:rsidR="00BA2A5F" w:rsidRPr="000C2023" w:rsidRDefault="00BA2A5F" w:rsidP="00C14714">
      <w:pPr>
        <w:spacing w:after="0"/>
        <w:ind w:left="1440"/>
        <w:rPr>
          <w:rFonts w:eastAsia="Times New Roman"/>
          <w:color w:val="000000"/>
        </w:rPr>
      </w:pPr>
    </w:p>
    <w:p w14:paraId="54DB58D1" w14:textId="07057D4A" w:rsidR="00C909EE" w:rsidRPr="000C2023" w:rsidRDefault="00C909EE" w:rsidP="00C14714">
      <w:pPr>
        <w:rPr>
          <w:i/>
        </w:rPr>
      </w:pPr>
    </w:p>
    <w:p w14:paraId="3D2FBF72" w14:textId="0EA34AC1" w:rsidR="00315823" w:rsidRPr="000C2023" w:rsidRDefault="00315823" w:rsidP="00C14714">
      <w:pPr>
        <w:pStyle w:val="Cmsor3"/>
        <w:keepNext/>
        <w:jc w:val="both"/>
        <w:rPr>
          <w:b/>
          <w:szCs w:val="22"/>
        </w:rPr>
      </w:pPr>
      <w:bookmarkStart w:id="34" w:name="_Toc106619735"/>
      <w:bookmarkStart w:id="35" w:name="_Toc149904381"/>
      <w:r w:rsidRPr="000C2023">
        <w:rPr>
          <w:b/>
          <w:szCs w:val="22"/>
        </w:rPr>
        <w:t xml:space="preserve">Az </w:t>
      </w:r>
      <w:proofErr w:type="spellStart"/>
      <w:r w:rsidRPr="000C2023">
        <w:rPr>
          <w:b/>
          <w:szCs w:val="22"/>
        </w:rPr>
        <w:t>INSTK</w:t>
      </w:r>
      <w:proofErr w:type="spellEnd"/>
      <w:r w:rsidRPr="000C2023">
        <w:rPr>
          <w:b/>
          <w:szCs w:val="22"/>
        </w:rPr>
        <w:t xml:space="preserve"> táblában jelentendő adatkörök</w:t>
      </w:r>
      <w:bookmarkEnd w:id="34"/>
      <w:bookmarkEnd w:id="35"/>
    </w:p>
    <w:p w14:paraId="60B25C0C" w14:textId="66B69DEF" w:rsidR="00D46D44" w:rsidRPr="000C2023" w:rsidRDefault="003B3CF3" w:rsidP="00C14714">
      <w:pPr>
        <w:keepNext/>
        <w:rPr>
          <w:rFonts w:cs="Arial"/>
        </w:rPr>
      </w:pPr>
      <w:r w:rsidRPr="000C2023">
        <w:rPr>
          <w:rFonts w:cs="Arial"/>
        </w:rPr>
        <w:t xml:space="preserve">Az </w:t>
      </w:r>
      <w:proofErr w:type="spellStart"/>
      <w:r w:rsidRPr="000C2023">
        <w:rPr>
          <w:rFonts w:cs="Arial"/>
        </w:rPr>
        <w:t>INSTK</w:t>
      </w:r>
      <w:proofErr w:type="spellEnd"/>
      <w:r w:rsidRPr="000C2023">
        <w:rPr>
          <w:rFonts w:cs="Arial"/>
        </w:rPr>
        <w:t xml:space="preserve"> </w:t>
      </w:r>
      <w:r w:rsidR="00D46D44" w:rsidRPr="000C2023">
        <w:rPr>
          <w:rFonts w:cs="Arial"/>
        </w:rPr>
        <w:t>táblában a faktoring szerződés</w:t>
      </w:r>
      <w:r w:rsidRPr="000C2023">
        <w:rPr>
          <w:rFonts w:cs="Arial"/>
        </w:rPr>
        <w:t xml:space="preserve"> alapján létrejövő instrumentum </w:t>
      </w:r>
      <w:r w:rsidR="00AE1ED2">
        <w:rPr>
          <w:rFonts w:cs="Arial"/>
        </w:rPr>
        <w:t xml:space="preserve">főszabály szerint </w:t>
      </w:r>
      <w:r w:rsidRPr="000C2023">
        <w:rPr>
          <w:rFonts w:cs="Arial"/>
        </w:rPr>
        <w:t>attól az időponttól jelentendő, amikor az instrumentumot megkeletkeztető szerződés aláírásra került</w:t>
      </w:r>
      <w:r w:rsidR="00AE1ED2">
        <w:rPr>
          <w:rFonts w:cs="Arial"/>
        </w:rPr>
        <w:t xml:space="preserve">. </w:t>
      </w:r>
      <w:r w:rsidRPr="000C2023">
        <w:rPr>
          <w:rFonts w:cs="Arial"/>
        </w:rPr>
        <w:t xml:space="preserve"> </w:t>
      </w:r>
      <w:r w:rsidR="00D46D44" w:rsidRPr="000C2023">
        <w:rPr>
          <w:rFonts w:cs="Arial"/>
        </w:rPr>
        <w:t xml:space="preserve">Ahogy az az előző pontban már leírásra került, csak abban az esetben kell alkalmazni az </w:t>
      </w:r>
      <w:proofErr w:type="spellStart"/>
      <w:r w:rsidR="00D46D44" w:rsidRPr="000C2023">
        <w:rPr>
          <w:rFonts w:cs="Arial"/>
        </w:rPr>
        <w:t>INSTK</w:t>
      </w:r>
      <w:proofErr w:type="spellEnd"/>
      <w:r w:rsidR="00D46D44" w:rsidRPr="000C2023">
        <w:rPr>
          <w:rFonts w:cs="Arial"/>
        </w:rPr>
        <w:t xml:space="preserve"> táblát és jelenteni a teljes faktoring keretszerződés adatait, ha azok rendszerszinten rendelkezésre állnak (azaz pl. bankcsoporthoz tartozó pénzügyi vállalkozás esetén a banki rendszerrel konzisztensen egyszerűbb leképezni az adatmodellt). </w:t>
      </w:r>
      <w:r w:rsidR="00EA2A17" w:rsidRPr="000C2023">
        <w:rPr>
          <w:rFonts w:cs="Arial"/>
        </w:rPr>
        <w:t xml:space="preserve">Ebben az esetben a faktoring ügyfelet kell adósként az </w:t>
      </w:r>
      <w:proofErr w:type="spellStart"/>
      <w:r w:rsidR="00EA2A17" w:rsidRPr="000C2023">
        <w:rPr>
          <w:rFonts w:cs="Arial"/>
        </w:rPr>
        <w:t>INSTK</w:t>
      </w:r>
      <w:proofErr w:type="spellEnd"/>
      <w:r w:rsidR="00EA2A17" w:rsidRPr="000C2023">
        <w:rPr>
          <w:rFonts w:cs="Arial"/>
        </w:rPr>
        <w:t xml:space="preserve"> táblához kapcsolni mindaddig, amíg nem nyílik az INSTR-ben alá instrumentum (akkor már attól függ az adós, hogy visszkeresetes vagy visszkereset nélküli ügyletről van-e szó).</w:t>
      </w:r>
    </w:p>
    <w:p w14:paraId="4F3E3944" w14:textId="40544C4B" w:rsidR="00D46D44" w:rsidRPr="000C2023" w:rsidRDefault="00D46D44" w:rsidP="00C14714">
      <w:r w:rsidRPr="000C2023">
        <w:t>Az „</w:t>
      </w:r>
      <w:r w:rsidRPr="000C2023">
        <w:rPr>
          <w:b/>
          <w:bCs/>
        </w:rPr>
        <w:t>Instrumentum (speciális keret) szervezeti azonosító</w:t>
      </w:r>
      <w:r w:rsidRPr="000C2023">
        <w:t xml:space="preserve">” szerződésazonosító kell legyen, amennyiben az </w:t>
      </w:r>
      <w:proofErr w:type="spellStart"/>
      <w:r w:rsidRPr="000C2023">
        <w:t>INSTK</w:t>
      </w:r>
      <w:proofErr w:type="spellEnd"/>
      <w:r w:rsidRPr="000C2023">
        <w:t xml:space="preserve"> táblában kerül jelentésre a szerződés szint. Ebben az esetben „</w:t>
      </w:r>
      <w:r w:rsidRPr="000C2023">
        <w:rPr>
          <w:b/>
          <w:bCs/>
        </w:rPr>
        <w:t>Az instrumentum szervezeti azonosító szerződés azonosító-e?”</w:t>
      </w:r>
      <w:r w:rsidRPr="000C2023">
        <w:t xml:space="preserve"> kérdésre „I” a válasz.</w:t>
      </w:r>
    </w:p>
    <w:p w14:paraId="7CFFA6F1" w14:textId="51B52A57" w:rsidR="00FC42D8" w:rsidRPr="000C2023" w:rsidRDefault="00FC42D8" w:rsidP="00C14714">
      <w:r w:rsidRPr="000C2023">
        <w:rPr>
          <w:b/>
          <w:bCs/>
        </w:rPr>
        <w:t>„Szülő (speciális keret) azonosító”</w:t>
      </w:r>
      <w:r w:rsidRPr="000C2023">
        <w:t xml:space="preserve"> csak akkor jelentendő, ha több szintű faktoring keretről van szó, azaz egy főkeret alá több, eltérő alaptulajdonságú (pl. devizanem) alkeret nyílik.</w:t>
      </w:r>
    </w:p>
    <w:p w14:paraId="4351ACFB" w14:textId="05773FEF" w:rsidR="00FC42D8" w:rsidRPr="000C2023" w:rsidRDefault="00FC42D8" w:rsidP="00C14714">
      <w:r w:rsidRPr="000C2023">
        <w:t xml:space="preserve">Az </w:t>
      </w:r>
      <w:r w:rsidRPr="000C2023">
        <w:rPr>
          <w:b/>
          <w:bCs/>
        </w:rPr>
        <w:t xml:space="preserve">„Instrumentum </w:t>
      </w:r>
      <w:proofErr w:type="spellStart"/>
      <w:r w:rsidRPr="000C2023">
        <w:rPr>
          <w:b/>
          <w:bCs/>
        </w:rPr>
        <w:t>KHR</w:t>
      </w:r>
      <w:proofErr w:type="spellEnd"/>
      <w:r w:rsidRPr="000C2023">
        <w:rPr>
          <w:b/>
          <w:bCs/>
        </w:rPr>
        <w:t>–azonosító”</w:t>
      </w:r>
      <w:r w:rsidRPr="000C2023">
        <w:t xml:space="preserve"> mező akkor és csak akkor töltendő, ha </w:t>
      </w:r>
      <w:r w:rsidRPr="000C2023">
        <w:rPr>
          <w:b/>
          <w:bCs/>
        </w:rPr>
        <w:t xml:space="preserve">„Az instrumentum a </w:t>
      </w:r>
      <w:proofErr w:type="spellStart"/>
      <w:r w:rsidRPr="000C2023">
        <w:rPr>
          <w:b/>
          <w:bCs/>
        </w:rPr>
        <w:t>KHR</w:t>
      </w:r>
      <w:proofErr w:type="spellEnd"/>
      <w:r w:rsidRPr="000C2023">
        <w:rPr>
          <w:b/>
          <w:bCs/>
        </w:rPr>
        <w:t xml:space="preserve">-ben rögzítendő?” </w:t>
      </w:r>
      <w:r w:rsidRPr="000C2023">
        <w:t>mezőben igen a válasz.</w:t>
      </w:r>
    </w:p>
    <w:p w14:paraId="3DAC00E5" w14:textId="6D6CCBB5" w:rsidR="00D46D44" w:rsidRPr="000C2023" w:rsidRDefault="00D46D44" w:rsidP="00C14714">
      <w:r w:rsidRPr="000C2023">
        <w:rPr>
          <w:rFonts w:cs="Arial"/>
        </w:rPr>
        <w:t>„</w:t>
      </w:r>
      <w:r w:rsidRPr="000C2023">
        <w:rPr>
          <w:rFonts w:cs="Arial"/>
          <w:b/>
          <w:bCs/>
        </w:rPr>
        <w:t>A</w:t>
      </w:r>
      <w:r w:rsidR="003B3CF3" w:rsidRPr="000C2023">
        <w:rPr>
          <w:rFonts w:cs="Arial"/>
          <w:b/>
          <w:bCs/>
        </w:rPr>
        <w:t xml:space="preserve"> keret létrejöttének időpontja</w:t>
      </w:r>
      <w:r w:rsidRPr="000C2023">
        <w:rPr>
          <w:rFonts w:cs="Arial"/>
          <w:b/>
          <w:bCs/>
        </w:rPr>
        <w:t>”</w:t>
      </w:r>
      <w:r w:rsidR="003B3CF3" w:rsidRPr="000C2023">
        <w:rPr>
          <w:rFonts w:cs="Arial"/>
        </w:rPr>
        <w:t xml:space="preserve"> az a nap, amikor a keretszerződést aláírták</w:t>
      </w:r>
      <w:r w:rsidR="00E3359B" w:rsidRPr="000C2023">
        <w:rPr>
          <w:rFonts w:cs="Arial"/>
        </w:rPr>
        <w:t xml:space="preserve"> (</w:t>
      </w:r>
      <w:r w:rsidR="003B3CF3" w:rsidRPr="000C2023">
        <w:rPr>
          <w:rFonts w:cs="Arial"/>
        </w:rPr>
        <w:t>távollévők közötti szerződés esetén</w:t>
      </w:r>
      <w:r w:rsidR="009818FE" w:rsidRPr="000C2023">
        <w:rPr>
          <w:rFonts w:cs="Arial"/>
        </w:rPr>
        <w:t xml:space="preserve">, amennyiben előfordul ez az eset keretinstrumentumok tekintetében, </w:t>
      </w:r>
      <w:r w:rsidR="003B3CF3" w:rsidRPr="000C2023">
        <w:rPr>
          <w:rFonts w:cs="Arial"/>
        </w:rPr>
        <w:t>a szerződés ügyfél részére történő kiküldésének időpontja</w:t>
      </w:r>
      <w:r w:rsidR="009818FE" w:rsidRPr="000C2023">
        <w:rPr>
          <w:rFonts w:cs="Arial"/>
        </w:rPr>
        <w:t>)</w:t>
      </w:r>
      <w:r w:rsidR="003B3CF3" w:rsidRPr="000C2023">
        <w:rPr>
          <w:rFonts w:cs="Arial"/>
        </w:rPr>
        <w:t>.</w:t>
      </w:r>
      <w:r w:rsidR="006B3416" w:rsidRPr="000C2023">
        <w:rPr>
          <w:rFonts w:cs="Arial"/>
        </w:rPr>
        <w:t xml:space="preserve"> </w:t>
      </w:r>
      <w:r w:rsidRPr="000C2023">
        <w:rPr>
          <w:rFonts w:cs="Arial"/>
          <w:b/>
          <w:bCs/>
        </w:rPr>
        <w:t>„</w:t>
      </w:r>
      <w:r w:rsidR="006B3416" w:rsidRPr="000C2023">
        <w:rPr>
          <w:rFonts w:cs="Arial"/>
          <w:b/>
          <w:bCs/>
        </w:rPr>
        <w:t>A keret indulásának időpontja</w:t>
      </w:r>
      <w:r w:rsidRPr="000C2023">
        <w:rPr>
          <w:rFonts w:cs="Arial"/>
        </w:rPr>
        <w:t>”</w:t>
      </w:r>
      <w:r w:rsidR="006B3416" w:rsidRPr="000C2023">
        <w:rPr>
          <w:rFonts w:cs="Arial"/>
        </w:rPr>
        <w:t xml:space="preserve"> az a nap, amikor a megállapodás valamennyi szerződő fél számára kötelezővé válik. Alapesetben a két időpont megegyezik, csak abban az esetben lehet különbség, ha </w:t>
      </w:r>
      <w:proofErr w:type="spellStart"/>
      <w:r w:rsidR="006B3416" w:rsidRPr="000C2023">
        <w:rPr>
          <w:rFonts w:cs="Arial"/>
        </w:rPr>
        <w:t>hatályosulási</w:t>
      </w:r>
      <w:proofErr w:type="spellEnd"/>
      <w:r w:rsidR="006B3416" w:rsidRPr="000C2023">
        <w:rPr>
          <w:rFonts w:cs="Arial"/>
        </w:rPr>
        <w:t xml:space="preserve"> feltételeket tartalmaz a szerződés.</w:t>
      </w:r>
      <w:r w:rsidR="0093786D" w:rsidRPr="000C2023">
        <w:rPr>
          <w:rFonts w:cs="Arial"/>
        </w:rPr>
        <w:t xml:space="preserve"> </w:t>
      </w:r>
      <w:r w:rsidRPr="000C2023">
        <w:rPr>
          <w:rFonts w:cs="Arial"/>
        </w:rPr>
        <w:t>Jövőbeli időpont nem jelenthető akkor sem, ha rendelkezésre áll a keret indulásának későbbi időpontja.</w:t>
      </w:r>
    </w:p>
    <w:p w14:paraId="60403667" w14:textId="387BCF9C" w:rsidR="00756BF8" w:rsidRPr="000C2023" w:rsidRDefault="00D46D44" w:rsidP="00C14714">
      <w:r w:rsidRPr="000C2023">
        <w:rPr>
          <w:rFonts w:cs="Arial"/>
        </w:rPr>
        <w:t xml:space="preserve"> </w:t>
      </w:r>
      <w:r w:rsidR="00756BF8" w:rsidRPr="000C2023">
        <w:rPr>
          <w:b/>
        </w:rPr>
        <w:t>„A (keret)szerződés lejáratának időpontja”</w:t>
      </w:r>
      <w:r w:rsidR="00756BF8" w:rsidRPr="000C2023">
        <w:t xml:space="preserve"> a rendelkezésre tartási időszak vége. Attól függetlenül, hogy lejárt a rendelkezésre tartási időszak, azaz a mező töltött, az </w:t>
      </w:r>
      <w:proofErr w:type="spellStart"/>
      <w:r w:rsidR="00756BF8" w:rsidRPr="000C2023">
        <w:t>INSTK</w:t>
      </w:r>
      <w:proofErr w:type="spellEnd"/>
      <w:r w:rsidR="00756BF8" w:rsidRPr="000C2023">
        <w:t xml:space="preserve"> táblában a keretet mindaddig bent kell tartani, amíg kapcsolódik hozzá élő instrumentum az INSTR táblában.</w:t>
      </w:r>
    </w:p>
    <w:p w14:paraId="764DC9E9" w14:textId="77777777" w:rsidR="00C17B58" w:rsidRPr="000C2023" w:rsidRDefault="00C17B58" w:rsidP="00C14714">
      <w:pPr>
        <w:rPr>
          <w:rFonts w:cs="Arial"/>
        </w:rPr>
      </w:pPr>
      <w:r w:rsidRPr="000C2023">
        <w:rPr>
          <w:rFonts w:cs="Arial"/>
        </w:rPr>
        <w:t>A „</w:t>
      </w:r>
      <w:r w:rsidRPr="000C2023">
        <w:rPr>
          <w:rFonts w:cs="Arial"/>
          <w:b/>
        </w:rPr>
        <w:t>Keret összege</w:t>
      </w:r>
      <w:r w:rsidRPr="000C2023">
        <w:rPr>
          <w:rFonts w:cs="Arial"/>
        </w:rPr>
        <w:t>” alapvetően a szerződés szerinti összeg, mely időben állandó, csak az alábbi esetekben változhat:</w:t>
      </w:r>
    </w:p>
    <w:p w14:paraId="2147DB8B" w14:textId="77777777" w:rsidR="00C17B58" w:rsidRPr="000C2023" w:rsidRDefault="00C17B58" w:rsidP="00C14714">
      <w:pPr>
        <w:ind w:left="709"/>
        <w:rPr>
          <w:rFonts w:cs="Arial"/>
        </w:rPr>
      </w:pPr>
      <w:r w:rsidRPr="000C2023">
        <w:rPr>
          <w:rFonts w:cs="Arial"/>
        </w:rPr>
        <w:t>- ha a keret összege változik (pl. keretemelés történik).</w:t>
      </w:r>
    </w:p>
    <w:p w14:paraId="5CBE2C8D" w14:textId="23B05C0B" w:rsidR="00C17B58" w:rsidRPr="000C2023" w:rsidRDefault="00C17B58" w:rsidP="00C14714">
      <w:pPr>
        <w:ind w:left="709"/>
        <w:rPr>
          <w:rFonts w:cs="Arial"/>
        </w:rPr>
      </w:pPr>
      <w:r w:rsidRPr="000C2023">
        <w:rPr>
          <w:rFonts w:cs="Arial"/>
        </w:rPr>
        <w:t xml:space="preserve">- ha </w:t>
      </w:r>
      <w:r w:rsidR="001E57AF" w:rsidRPr="000C2023">
        <w:rPr>
          <w:rFonts w:cs="Arial"/>
        </w:rPr>
        <w:t xml:space="preserve">a keret összegét érintő </w:t>
      </w:r>
      <w:r w:rsidRPr="000C2023">
        <w:rPr>
          <w:rFonts w:cs="Arial"/>
        </w:rPr>
        <w:t>átstrukturálás történik, azonban nem keletkezik új keretinstrumentum.</w:t>
      </w:r>
    </w:p>
    <w:p w14:paraId="00D85563" w14:textId="77777777" w:rsidR="00C17B58" w:rsidRPr="000C2023" w:rsidRDefault="00C17B58" w:rsidP="00C14714"/>
    <w:p w14:paraId="0C9F217F" w14:textId="3CC7DCC5" w:rsidR="004E2174" w:rsidRPr="000C2023" w:rsidRDefault="00FC42D8" w:rsidP="00C14714">
      <w:r w:rsidRPr="000C2023">
        <w:rPr>
          <w:b/>
          <w:bCs/>
        </w:rPr>
        <w:t>„A keret összege”</w:t>
      </w:r>
      <w:r w:rsidRPr="000C2023">
        <w:t xml:space="preserve"> mezőben a faktoring keretszerződés teljes összege jelentendő eredeti (szerződés szerinti) devizában, egész számként.  </w:t>
      </w:r>
    </w:p>
    <w:p w14:paraId="26632225" w14:textId="7AAC3BED" w:rsidR="009818FE" w:rsidRPr="000C2023" w:rsidRDefault="00FC42D8" w:rsidP="00C14714">
      <w:r w:rsidRPr="000C2023">
        <w:rPr>
          <w:b/>
          <w:bCs/>
        </w:rPr>
        <w:t>„</w:t>
      </w:r>
      <w:r w:rsidR="0093786D" w:rsidRPr="000C2023">
        <w:rPr>
          <w:b/>
          <w:bCs/>
        </w:rPr>
        <w:t>A keret célj</w:t>
      </w:r>
      <w:r w:rsidRPr="000C2023">
        <w:rPr>
          <w:b/>
          <w:bCs/>
        </w:rPr>
        <w:t>a”</w:t>
      </w:r>
      <w:r w:rsidRPr="000C2023">
        <w:t xml:space="preserve"> </w:t>
      </w:r>
      <w:bookmarkStart w:id="36" w:name="_Hlk160539214"/>
      <w:r w:rsidRPr="000C2023">
        <w:t xml:space="preserve">mezőben csak a </w:t>
      </w:r>
      <w:proofErr w:type="spellStart"/>
      <w:r w:rsidRPr="000C2023">
        <w:t>FAKTOR_K</w:t>
      </w:r>
      <w:proofErr w:type="spellEnd"/>
      <w:r w:rsidRPr="000C2023">
        <w:t xml:space="preserve"> (azaz faktoring keret) kódérték alkalmazható, a mezőt mindenképp tölteni kell, ha faktoring keret miatt alkalmazásra kerül az </w:t>
      </w:r>
      <w:proofErr w:type="spellStart"/>
      <w:r w:rsidRPr="000C2023">
        <w:t>INSTK</w:t>
      </w:r>
      <w:proofErr w:type="spellEnd"/>
      <w:r w:rsidRPr="000C2023">
        <w:t xml:space="preserve"> tábla. </w:t>
      </w:r>
      <w:bookmarkEnd w:id="36"/>
    </w:p>
    <w:p w14:paraId="38D42AC4" w14:textId="3C83FFE3" w:rsidR="0085784E" w:rsidRPr="000C2023" w:rsidRDefault="0093786D" w:rsidP="00C14714">
      <w:r w:rsidRPr="000C2023">
        <w:t>A</w:t>
      </w:r>
      <w:r w:rsidRPr="000C2023">
        <w:rPr>
          <w:b/>
          <w:bCs/>
        </w:rPr>
        <w:t xml:space="preserve"> </w:t>
      </w:r>
      <w:r w:rsidR="0085784E" w:rsidRPr="000C2023">
        <w:rPr>
          <w:b/>
          <w:bCs/>
        </w:rPr>
        <w:t>„</w:t>
      </w:r>
      <w:r w:rsidRPr="000C2023">
        <w:rPr>
          <w:b/>
          <w:bCs/>
        </w:rPr>
        <w:t>még rendelkezésre álló (le nem hívott) hitelkeret</w:t>
      </w:r>
      <w:r w:rsidR="0085784E" w:rsidRPr="000C2023">
        <w:t>”</w:t>
      </w:r>
      <w:r w:rsidRPr="000C2023">
        <w:t xml:space="preserve"> keretszinten értelmezendő az </w:t>
      </w:r>
      <w:proofErr w:type="spellStart"/>
      <w:r w:rsidRPr="000C2023">
        <w:t>INSTK</w:t>
      </w:r>
      <w:proofErr w:type="spellEnd"/>
      <w:r w:rsidRPr="000C2023">
        <w:t xml:space="preserve"> táblában</w:t>
      </w:r>
      <w:r w:rsidR="002A008E" w:rsidRPr="000C2023">
        <w:t>, itt kell jelenteni a teljes szabad faktoringkeretet az időszak végén.</w:t>
      </w:r>
    </w:p>
    <w:p w14:paraId="0FC52E91" w14:textId="321C4EFD" w:rsidR="002914DC" w:rsidRPr="000C2023" w:rsidRDefault="0085784E" w:rsidP="00C14714">
      <w:pPr>
        <w:rPr>
          <w:rFonts w:asciiTheme="minorHAnsi" w:hAnsiTheme="minorHAnsi" w:cstheme="minorHAnsi"/>
        </w:rPr>
      </w:pPr>
      <w:r w:rsidRPr="000C2023">
        <w:rPr>
          <w:b/>
          <w:bCs/>
        </w:rPr>
        <w:t>„A mérlegen kívüli kitettségekhez kapcsolódó céltartalékok”</w:t>
      </w:r>
      <w:r w:rsidRPr="000C2023">
        <w:t xml:space="preserve"> összege abban az esetben jelentendő, ha ez az információ a faktoring tevékenységet folytató</w:t>
      </w:r>
      <w:r w:rsidR="00BC7AFB" w:rsidRPr="000C2023">
        <w:t xml:space="preserve">, összevont felügyelet alá tartozó, </w:t>
      </w:r>
      <w:proofErr w:type="spellStart"/>
      <w:r w:rsidR="00BC7AFB" w:rsidRPr="000C2023">
        <w:t>IFRS</w:t>
      </w:r>
      <w:proofErr w:type="spellEnd"/>
      <w:r w:rsidR="00BC7AFB" w:rsidRPr="000C2023">
        <w:t xml:space="preserve"> könyvvezetést alkalmazó</w:t>
      </w:r>
      <w:r w:rsidRPr="000C2023">
        <w:t xml:space="preserve"> pénzügyi vállalkozás rendszerében rendelkezésre áll.</w:t>
      </w:r>
      <w:r w:rsidR="009818FE" w:rsidRPr="000C2023">
        <w:t xml:space="preserve"> </w:t>
      </w:r>
      <w:r w:rsidR="002914DC" w:rsidRPr="000C2023">
        <w:rPr>
          <w:rFonts w:asciiTheme="minorHAnsi" w:hAnsiTheme="minorHAnsi" w:cstheme="minorHAnsi"/>
        </w:rPr>
        <w:t xml:space="preserve">Ebben az esetben kizárólag az </w:t>
      </w:r>
      <w:proofErr w:type="spellStart"/>
      <w:r w:rsidR="002914DC" w:rsidRPr="000C2023">
        <w:rPr>
          <w:rFonts w:asciiTheme="minorHAnsi" w:hAnsiTheme="minorHAnsi" w:cstheme="minorHAnsi"/>
        </w:rPr>
        <w:t>INSTK.REND_HKERET_OSSZEG</w:t>
      </w:r>
      <w:proofErr w:type="spellEnd"/>
      <w:r w:rsidR="002914DC" w:rsidRPr="000C2023">
        <w:rPr>
          <w:rFonts w:asciiTheme="minorHAnsi" w:hAnsiTheme="minorHAnsi" w:cstheme="minorHAnsi"/>
        </w:rPr>
        <w:t xml:space="preserve"> mezőben jelentett le nem hívott hitelkerethez kapcsolódó céltartalék összege jelentendő. Amennyiben nem az </w:t>
      </w:r>
      <w:proofErr w:type="spellStart"/>
      <w:r w:rsidR="002914DC" w:rsidRPr="000C2023">
        <w:rPr>
          <w:rFonts w:asciiTheme="minorHAnsi" w:hAnsiTheme="minorHAnsi" w:cstheme="minorHAnsi"/>
        </w:rPr>
        <w:t>INSTK</w:t>
      </w:r>
      <w:proofErr w:type="spellEnd"/>
      <w:r w:rsidR="002914DC" w:rsidRPr="000C2023">
        <w:rPr>
          <w:rFonts w:asciiTheme="minorHAnsi" w:hAnsiTheme="minorHAnsi" w:cstheme="minorHAnsi"/>
        </w:rPr>
        <w:t xml:space="preserve"> táblában kerül jelentésre a le nem hívott keret, akkor ebben a mezőben nem szerepeltetendő adat, amennyiben megbontásra kerül a le nem hívott keret </w:t>
      </w:r>
      <w:proofErr w:type="spellStart"/>
      <w:r w:rsidR="002914DC" w:rsidRPr="000C2023">
        <w:rPr>
          <w:rFonts w:asciiTheme="minorHAnsi" w:hAnsiTheme="minorHAnsi" w:cstheme="minorHAnsi"/>
        </w:rPr>
        <w:t>INSTK</w:t>
      </w:r>
      <w:proofErr w:type="spellEnd"/>
      <w:r w:rsidR="002914DC" w:rsidRPr="000C2023">
        <w:rPr>
          <w:rFonts w:asciiTheme="minorHAnsi" w:hAnsiTheme="minorHAnsi" w:cstheme="minorHAnsi"/>
        </w:rPr>
        <w:t xml:space="preserve"> és </w:t>
      </w:r>
      <w:proofErr w:type="spellStart"/>
      <w:r w:rsidR="002914DC" w:rsidRPr="000C2023">
        <w:rPr>
          <w:rFonts w:asciiTheme="minorHAnsi" w:hAnsiTheme="minorHAnsi" w:cstheme="minorHAnsi"/>
        </w:rPr>
        <w:t>INSTR</w:t>
      </w:r>
      <w:proofErr w:type="spellEnd"/>
      <w:r w:rsidR="002914DC" w:rsidRPr="000C2023">
        <w:rPr>
          <w:rFonts w:asciiTheme="minorHAnsi" w:hAnsiTheme="minorHAnsi" w:cstheme="minorHAnsi"/>
        </w:rPr>
        <w:t xml:space="preserve"> között, akkor a céltartalék összegét is meg kell bontani.</w:t>
      </w:r>
      <w:r w:rsidR="00BC7AFB" w:rsidRPr="000C2023">
        <w:rPr>
          <w:rFonts w:asciiTheme="minorHAnsi" w:hAnsiTheme="minorHAnsi" w:cstheme="minorHAnsi"/>
        </w:rPr>
        <w:t xml:space="preserve"> </w:t>
      </w:r>
    </w:p>
    <w:p w14:paraId="785A398A" w14:textId="1A983623" w:rsidR="003C2766" w:rsidRPr="000C2023" w:rsidRDefault="003C2766" w:rsidP="00C14714"/>
    <w:p w14:paraId="31B86E03" w14:textId="5F766277" w:rsidR="00DF42C7" w:rsidRPr="000C2023" w:rsidRDefault="001E775E" w:rsidP="00C14714">
      <w:bookmarkStart w:id="37" w:name="_Hlk534359299"/>
      <w:r w:rsidRPr="000C2023">
        <w:t xml:space="preserve">Az </w:t>
      </w:r>
      <w:r w:rsidRPr="000C2023">
        <w:rPr>
          <w:b/>
        </w:rPr>
        <w:t>„</w:t>
      </w:r>
      <w:r w:rsidR="00F93BD2" w:rsidRPr="000C2023">
        <w:rPr>
          <w:b/>
        </w:rPr>
        <w:t>A kerethez kapcsolódó, annak megnyitása során felmerült mérlegtételek</w:t>
      </w:r>
      <w:r w:rsidRPr="000C2023">
        <w:t xml:space="preserve">” </w:t>
      </w:r>
      <w:r w:rsidR="00751879" w:rsidRPr="000C2023">
        <w:t xml:space="preserve">mezőt </w:t>
      </w:r>
      <w:r w:rsidR="00F93BD2" w:rsidRPr="000C2023">
        <w:t xml:space="preserve">abban az esetben kell kitölteni, ha az adatszolgáltató az </w:t>
      </w:r>
      <w:proofErr w:type="spellStart"/>
      <w:r w:rsidR="00F93BD2" w:rsidRPr="000C2023">
        <w:t>IFRS</w:t>
      </w:r>
      <w:proofErr w:type="spellEnd"/>
      <w:r w:rsidR="00F93BD2" w:rsidRPr="000C2023">
        <w:t xml:space="preserve">-ek alapján vezeti könyveit: </w:t>
      </w:r>
      <w:r w:rsidR="00017AB3" w:rsidRPr="000C2023">
        <w:t>amennyiben rendszerszinten rendelkezésre áll, itt kell jelenteni a kerethez kapcsolódó, a keret nyitása során felmerült</w:t>
      </w:r>
      <w:r w:rsidR="006F6DC1" w:rsidRPr="000C2023">
        <w:t xml:space="preserve"> mérlegtételeket (pl. rendelkezésre tartási jutalék)</w:t>
      </w:r>
      <w:r w:rsidR="00751879" w:rsidRPr="000C2023">
        <w:t xml:space="preserve"> Ft-ban (devizanemet ezért nem kell megadni</w:t>
      </w:r>
      <w:r w:rsidR="00525F5C" w:rsidRPr="000C2023">
        <w:t>)</w:t>
      </w:r>
      <w:r w:rsidR="006F6DC1" w:rsidRPr="000C2023">
        <w:t>.</w:t>
      </w:r>
      <w:r w:rsidR="00E14CAD" w:rsidRPr="000C2023">
        <w:t xml:space="preserve"> </w:t>
      </w:r>
      <w:r w:rsidR="00DF42C7" w:rsidRPr="000C2023">
        <w:t>Csak addig kell itt adatot szerepeltetni, amíg nem nyílik</w:t>
      </w:r>
      <w:r w:rsidR="000A708D" w:rsidRPr="000C2023">
        <w:t xml:space="preserve"> olyan</w:t>
      </w:r>
      <w:r w:rsidR="00DF42C7" w:rsidRPr="000C2023">
        <w:t xml:space="preserve"> INSTR-instrumentum, ahol az amortizált bekerülési érték részét képezik az ilyen jellegű tételek.  </w:t>
      </w:r>
      <w:r w:rsidR="00D817BD" w:rsidRPr="000C2023">
        <w:t xml:space="preserve">A szabad, lehívható kerettel arányos rendelkezésre tartási jutalékot az INSTR-ben nyitott instrumentum indulása után is ki kell mutatni az </w:t>
      </w:r>
      <w:proofErr w:type="spellStart"/>
      <w:r w:rsidR="00D817BD" w:rsidRPr="000C2023">
        <w:t>INSTK</w:t>
      </w:r>
      <w:proofErr w:type="spellEnd"/>
      <w:r w:rsidR="00D817BD" w:rsidRPr="000C2023">
        <w:t xml:space="preserve"> táblában, azaz mindaddig szerepelnie kell itt adatnak, amíg a teljes keret lehívásra nem kerül.</w:t>
      </w:r>
    </w:p>
    <w:p w14:paraId="5BAC4852" w14:textId="7A53837D" w:rsidR="009F2984" w:rsidRPr="000C2023" w:rsidRDefault="009F2984" w:rsidP="00C14714">
      <w:r w:rsidRPr="000C2023">
        <w:t xml:space="preserve">A </w:t>
      </w:r>
      <w:r w:rsidRPr="000C2023">
        <w:rPr>
          <w:b/>
          <w:bCs/>
        </w:rPr>
        <w:t>„Keret egyéb jellemzője”</w:t>
      </w:r>
      <w:r w:rsidRPr="000C2023">
        <w:t xml:space="preserve"> mező tilos mező.</w:t>
      </w:r>
    </w:p>
    <w:p w14:paraId="54FAE4B5" w14:textId="65661341" w:rsidR="006968F5" w:rsidRPr="000C2023" w:rsidRDefault="006968F5" w:rsidP="00C14714">
      <w:pPr>
        <w:rPr>
          <w:rFonts w:asciiTheme="minorHAnsi" w:hAnsiTheme="minorHAnsi" w:cstheme="minorHAnsi"/>
        </w:rPr>
      </w:pPr>
      <w:r w:rsidRPr="000C2023">
        <w:rPr>
          <w:rFonts w:asciiTheme="minorHAnsi" w:hAnsiTheme="minorHAnsi" w:cstheme="minorHAnsi"/>
        </w:rPr>
        <w:t xml:space="preserve">2022. június vonatkozási időtől kezdődően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jelentendők a táblában szereplő le nem hívott keretekre vonatkozó céltartalékképzéshez kapcsolódó attribútumok</w:t>
      </w:r>
      <w:r w:rsidR="00233C03" w:rsidRPr="000C2023">
        <w:rPr>
          <w:rFonts w:asciiTheme="minorHAnsi" w:hAnsiTheme="minorHAnsi" w:cstheme="minorHAnsi"/>
        </w:rPr>
        <w:t xml:space="preserve"> összevont felügyelet alá tartozó, </w:t>
      </w:r>
      <w:proofErr w:type="spellStart"/>
      <w:r w:rsidR="00233C03" w:rsidRPr="000C2023">
        <w:rPr>
          <w:rFonts w:asciiTheme="minorHAnsi" w:hAnsiTheme="minorHAnsi" w:cstheme="minorHAnsi"/>
        </w:rPr>
        <w:t>FF</w:t>
      </w:r>
      <w:proofErr w:type="spellEnd"/>
      <w:r w:rsidR="00233C03" w:rsidRPr="000C2023">
        <w:rPr>
          <w:rFonts w:asciiTheme="minorHAnsi" w:hAnsiTheme="minorHAnsi" w:cstheme="minorHAnsi"/>
        </w:rPr>
        <w:t xml:space="preserve"> tevékenységet folytató, az </w:t>
      </w:r>
      <w:proofErr w:type="spellStart"/>
      <w:r w:rsidR="00233C03" w:rsidRPr="000C2023">
        <w:rPr>
          <w:rFonts w:asciiTheme="minorHAnsi" w:hAnsiTheme="minorHAnsi" w:cstheme="minorHAnsi"/>
        </w:rPr>
        <w:t>INSTK</w:t>
      </w:r>
      <w:proofErr w:type="spellEnd"/>
      <w:r w:rsidR="00233C03" w:rsidRPr="000C2023">
        <w:rPr>
          <w:rFonts w:asciiTheme="minorHAnsi" w:hAnsiTheme="minorHAnsi" w:cstheme="minorHAnsi"/>
        </w:rPr>
        <w:t xml:space="preserve"> táblát alkalmazó pénzügyi vállalkozások esetén</w:t>
      </w:r>
      <w:r w:rsidRPr="000C2023">
        <w:rPr>
          <w:rFonts w:asciiTheme="minorHAnsi" w:hAnsiTheme="minorHAnsi" w:cstheme="minorHAnsi"/>
        </w:rPr>
        <w:t xml:space="preserve">. </w:t>
      </w:r>
      <w:r w:rsidRPr="009C3BD9">
        <w:rPr>
          <w:rFonts w:asciiTheme="minorHAnsi" w:hAnsiTheme="minorHAnsi" w:cstheme="minorHAnsi"/>
          <w:b/>
          <w:bCs/>
        </w:rPr>
        <w:t>„A keret értékvesztésének típusa”</w:t>
      </w:r>
      <w:r w:rsidRPr="000C2023">
        <w:rPr>
          <w:rFonts w:asciiTheme="minorHAnsi" w:hAnsiTheme="minorHAnsi" w:cstheme="minorHAnsi"/>
        </w:rPr>
        <w:t xml:space="preserve"> mező abban az esetben töltendő, amennyiben </w:t>
      </w:r>
      <w:r w:rsidRPr="009C3BD9">
        <w:rPr>
          <w:rFonts w:asciiTheme="minorHAnsi" w:hAnsiTheme="minorHAnsi" w:cstheme="minorHAnsi"/>
          <w:b/>
          <w:bCs/>
        </w:rPr>
        <w:t>„A keret értékvesztése értékelésének módja”</w:t>
      </w:r>
      <w:r w:rsidRPr="000C2023">
        <w:rPr>
          <w:rFonts w:asciiTheme="minorHAnsi" w:hAnsiTheme="minorHAnsi" w:cstheme="minorHAnsi"/>
        </w:rPr>
        <w:t xml:space="preserve"> mezőben </w:t>
      </w:r>
      <w:r w:rsidR="00E839C3">
        <w:rPr>
          <w:rFonts w:asciiTheme="minorHAnsi" w:hAnsiTheme="minorHAnsi" w:cstheme="minorHAnsi"/>
        </w:rPr>
        <w:t>’</w:t>
      </w:r>
      <w:r w:rsidRPr="000C2023">
        <w:rPr>
          <w:rFonts w:asciiTheme="minorHAnsi" w:hAnsiTheme="minorHAnsi" w:cstheme="minorHAnsi"/>
        </w:rPr>
        <w:t>EGYEDI</w:t>
      </w:r>
      <w:r w:rsidR="00E839C3">
        <w:rPr>
          <w:rFonts w:asciiTheme="minorHAnsi" w:hAnsiTheme="minorHAnsi" w:cstheme="minorHAnsi"/>
        </w:rPr>
        <w:t>’</w:t>
      </w:r>
      <w:r w:rsidRPr="000C2023">
        <w:rPr>
          <w:rFonts w:asciiTheme="minorHAnsi" w:hAnsiTheme="minorHAnsi" w:cstheme="minorHAnsi"/>
        </w:rPr>
        <w:t xml:space="preserve"> vagy </w:t>
      </w:r>
      <w:r w:rsidR="00E839C3">
        <w:rPr>
          <w:rFonts w:asciiTheme="minorHAnsi" w:hAnsiTheme="minorHAnsi" w:cstheme="minorHAnsi"/>
        </w:rPr>
        <w:t>’</w:t>
      </w:r>
      <w:r w:rsidRPr="000C2023">
        <w:rPr>
          <w:rFonts w:asciiTheme="minorHAnsi" w:hAnsiTheme="minorHAnsi" w:cstheme="minorHAnsi"/>
        </w:rPr>
        <w:t>CSOPORT</w:t>
      </w:r>
      <w:r w:rsidR="00E839C3">
        <w:rPr>
          <w:rFonts w:asciiTheme="minorHAnsi" w:hAnsiTheme="minorHAnsi" w:cstheme="minorHAnsi"/>
        </w:rPr>
        <w:t>’</w:t>
      </w:r>
      <w:r w:rsidRPr="000C2023">
        <w:rPr>
          <w:rFonts w:asciiTheme="minorHAnsi" w:hAnsiTheme="minorHAnsi" w:cstheme="minorHAnsi"/>
        </w:rPr>
        <w:t xml:space="preserve"> kódérték kerül megadásra (tehát nem </w:t>
      </w:r>
      <w:r w:rsidR="00E839C3">
        <w:rPr>
          <w:rFonts w:asciiTheme="minorHAnsi" w:hAnsiTheme="minorHAnsi" w:cstheme="minorHAnsi"/>
        </w:rPr>
        <w:t>’</w:t>
      </w:r>
      <w:proofErr w:type="spellStart"/>
      <w:r w:rsidRPr="000C2023">
        <w:rPr>
          <w:rFonts w:asciiTheme="minorHAnsi" w:hAnsiTheme="minorHAnsi" w:cstheme="minorHAnsi"/>
        </w:rPr>
        <w:t>NEM_ERT</w:t>
      </w:r>
      <w:proofErr w:type="spellEnd"/>
      <w:r w:rsidR="00E839C3">
        <w:rPr>
          <w:rFonts w:asciiTheme="minorHAnsi" w:hAnsiTheme="minorHAnsi" w:cstheme="minorHAnsi"/>
        </w:rPr>
        <w:t>’</w:t>
      </w:r>
      <w:r w:rsidRPr="000C2023">
        <w:rPr>
          <w:rFonts w:asciiTheme="minorHAnsi" w:hAnsiTheme="minorHAnsi" w:cstheme="minorHAnsi"/>
        </w:rPr>
        <w:t>), ezzel jelölve azt, hogy az instrumentum értékvesztésképzés</w:t>
      </w:r>
      <w:r w:rsidR="005974BC">
        <w:rPr>
          <w:rFonts w:asciiTheme="minorHAnsi" w:hAnsiTheme="minorHAnsi" w:cstheme="minorHAnsi"/>
        </w:rPr>
        <w:t>/céltartalékképzés</w:t>
      </w:r>
      <w:r w:rsidRPr="000C2023">
        <w:rPr>
          <w:rFonts w:asciiTheme="minorHAnsi" w:hAnsiTheme="minorHAnsi" w:cstheme="minorHAnsi"/>
        </w:rPr>
        <w:t xml:space="preserve"> alá tartozik. Tehát a töltési logika megegyezik az INSTR tábla értékvesztésképzésre vonatkozó blokkjának töltésével.</w:t>
      </w:r>
    </w:p>
    <w:p w14:paraId="6E6854E7" w14:textId="77777777" w:rsidR="00E839C3" w:rsidRPr="000C2023" w:rsidRDefault="00E839C3" w:rsidP="00C14714">
      <w:pPr>
        <w:rPr>
          <w:rFonts w:asciiTheme="minorHAnsi" w:hAnsiTheme="minorHAnsi" w:cstheme="minorHAnsi"/>
        </w:rPr>
      </w:pPr>
      <w:bookmarkStart w:id="38" w:name="_Toc520987550"/>
      <w:bookmarkStart w:id="39" w:name="_Toc526428459"/>
      <w:bookmarkStart w:id="40" w:name="_Toc526428509"/>
      <w:bookmarkStart w:id="41" w:name="_Toc526428537"/>
      <w:bookmarkStart w:id="42" w:name="_Toc526510057"/>
      <w:bookmarkStart w:id="43" w:name="_Toc529486523"/>
      <w:bookmarkStart w:id="44" w:name="_Toc529973899"/>
      <w:bookmarkStart w:id="45" w:name="_Toc530744483"/>
      <w:bookmarkStart w:id="46" w:name="_Toc530744557"/>
      <w:bookmarkStart w:id="47" w:name="_Toc535315386"/>
      <w:bookmarkStart w:id="48" w:name="_Toc536621813"/>
      <w:bookmarkStart w:id="49" w:name="_Toc536622847"/>
      <w:bookmarkStart w:id="50" w:name="_Toc362003"/>
      <w:bookmarkStart w:id="51" w:name="_Toc425061"/>
      <w:bookmarkStart w:id="52" w:name="_Toc425106"/>
      <w:bookmarkStart w:id="53" w:name="_Toc530744484"/>
      <w:bookmarkStart w:id="54" w:name="_Toc530744558"/>
      <w:bookmarkStart w:id="55" w:name="_Toc535315387"/>
      <w:bookmarkStart w:id="56" w:name="_Toc536621814"/>
      <w:bookmarkStart w:id="57" w:name="_Toc536622848"/>
      <w:bookmarkStart w:id="58" w:name="_Toc362004"/>
      <w:bookmarkStart w:id="59" w:name="_Toc425062"/>
      <w:bookmarkStart w:id="60" w:name="_Toc425107"/>
      <w:bookmarkStart w:id="61" w:name="_Toc2945718"/>
      <w:bookmarkStart w:id="62" w:name="_Toc3288754"/>
      <w:bookmarkStart w:id="63" w:name="_Toc8380453"/>
      <w:bookmarkStart w:id="64" w:name="_Toc14448757"/>
      <w:bookmarkStart w:id="65" w:name="_Toc14683532"/>
      <w:bookmarkStart w:id="66" w:name="_Toc15483068"/>
      <w:bookmarkStart w:id="67" w:name="_Toc15483199"/>
      <w:bookmarkStart w:id="68" w:name="_Toc19107879"/>
      <w:bookmarkStart w:id="69" w:name="_Toc24468602"/>
      <w:bookmarkStart w:id="70" w:name="_Toc31359944"/>
      <w:bookmarkStart w:id="71" w:name="_Toc31966059"/>
      <w:bookmarkStart w:id="72" w:name="_Toc41058888"/>
      <w:bookmarkStart w:id="73" w:name="_Toc41058929"/>
      <w:bookmarkStart w:id="74" w:name="_Toc68113011"/>
      <w:bookmarkStart w:id="75" w:name="_Toc530744487"/>
      <w:bookmarkStart w:id="76" w:name="_Toc530744561"/>
      <w:bookmarkStart w:id="77" w:name="_Toc535315390"/>
      <w:bookmarkStart w:id="78" w:name="_Toc536621817"/>
      <w:bookmarkStart w:id="79" w:name="_Toc536622851"/>
      <w:bookmarkStart w:id="80" w:name="_Toc362007"/>
      <w:bookmarkStart w:id="81" w:name="_Toc425065"/>
      <w:bookmarkStart w:id="82" w:name="_Toc425110"/>
      <w:bookmarkStart w:id="83" w:name="_Toc2945721"/>
      <w:bookmarkStart w:id="84" w:name="_Toc3288757"/>
      <w:bookmarkStart w:id="85" w:name="_Toc8380456"/>
      <w:bookmarkStart w:id="86" w:name="_Toc14448760"/>
      <w:bookmarkStart w:id="87" w:name="_Toc14683535"/>
      <w:bookmarkStart w:id="88" w:name="_Toc15483071"/>
      <w:bookmarkStart w:id="89" w:name="_Toc15483202"/>
      <w:bookmarkStart w:id="90" w:name="_Toc19107882"/>
      <w:bookmarkStart w:id="91" w:name="_Toc24468605"/>
      <w:bookmarkStart w:id="92" w:name="_Toc31359947"/>
      <w:bookmarkStart w:id="93" w:name="_Toc31966062"/>
      <w:bookmarkStart w:id="94" w:name="_Toc41058891"/>
      <w:bookmarkStart w:id="95" w:name="_Toc41058932"/>
      <w:bookmarkStart w:id="96" w:name="_Toc68113014"/>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14:paraId="414B0ADB" w14:textId="77777777" w:rsidR="00E60D85" w:rsidRPr="009C3BD9" w:rsidRDefault="00E60D85" w:rsidP="00C14714">
      <w:pPr>
        <w:spacing w:before="75" w:after="75"/>
        <w:outlineLvl w:val="2"/>
        <w:rPr>
          <w:bCs/>
          <w:vanish/>
          <w:color w:val="0C2148" w:themeColor="text2"/>
          <w:szCs w:val="34"/>
        </w:rPr>
      </w:pPr>
    </w:p>
    <w:p w14:paraId="32AF1B48" w14:textId="20ADA977" w:rsidR="00315823" w:rsidRPr="000C2023" w:rsidRDefault="00315823" w:rsidP="00C14714">
      <w:pPr>
        <w:pStyle w:val="Cmsor3"/>
        <w:jc w:val="both"/>
        <w:rPr>
          <w:b/>
          <w:szCs w:val="22"/>
        </w:rPr>
      </w:pPr>
      <w:bookmarkStart w:id="97" w:name="_Toc106619736"/>
      <w:bookmarkStart w:id="98" w:name="_Toc149904382"/>
      <w:bookmarkStart w:id="99" w:name="_Hlk535311652"/>
      <w:r w:rsidRPr="000C2023">
        <w:rPr>
          <w:b/>
          <w:szCs w:val="22"/>
        </w:rPr>
        <w:t>Az INSTR táblában jelentendő adatkörök</w:t>
      </w:r>
      <w:bookmarkEnd w:id="97"/>
      <w:bookmarkEnd w:id="98"/>
    </w:p>
    <w:p w14:paraId="0CF3F713" w14:textId="08CAD78F" w:rsidR="004D68F1" w:rsidRPr="000C2023" w:rsidRDefault="00680855" w:rsidP="00C14714">
      <w:pPr>
        <w:rPr>
          <w:rFonts w:cs="Arial"/>
        </w:rPr>
      </w:pPr>
      <w:r w:rsidRPr="000C2023">
        <w:rPr>
          <w:rFonts w:cs="Arial"/>
        </w:rPr>
        <w:t>A megkötött szerződés alapján már létrejött</w:t>
      </w:r>
      <w:r w:rsidR="00F16006" w:rsidRPr="000C2023">
        <w:rPr>
          <w:rFonts w:cs="Arial"/>
        </w:rPr>
        <w:t>/átvett</w:t>
      </w:r>
      <w:r w:rsidRPr="000C2023">
        <w:rPr>
          <w:rFonts w:cs="Arial"/>
        </w:rPr>
        <w:t xml:space="preserve">, az adatszolgáltató rendszereiben nyilvántartott konkrét instrumentumot és a rá vonatkozó adatokat az INSTR kódú </w:t>
      </w:r>
      <w:r w:rsidR="00D1089D" w:rsidRPr="000C2023">
        <w:rPr>
          <w:rFonts w:cs="Arial"/>
        </w:rPr>
        <w:t>táblá</w:t>
      </w:r>
      <w:r w:rsidRPr="000C2023">
        <w:rPr>
          <w:rFonts w:cs="Arial"/>
        </w:rPr>
        <w:t xml:space="preserve">ban kell jelenteni. </w:t>
      </w:r>
    </w:p>
    <w:p w14:paraId="6AD9ACEB" w14:textId="03B0507A" w:rsidR="004D68F1" w:rsidRPr="000C2023" w:rsidRDefault="004D68F1" w:rsidP="00C14714">
      <w:r w:rsidRPr="000C2023">
        <w:t xml:space="preserve">Az </w:t>
      </w:r>
      <w:r w:rsidRPr="000C2023">
        <w:rPr>
          <w:b/>
        </w:rPr>
        <w:t>„Instrumentum (nem speciális keret vagy nem keret) szervezeti azonosító”</w:t>
      </w:r>
      <w:r w:rsidRPr="000C2023">
        <w:t xml:space="preserve"> szerződésazonosító kell legyen, amennyiben az INSTR táblában kerül jelentésre a szerződés szint. Ebben az esetben </w:t>
      </w:r>
      <w:r w:rsidRPr="000C2023">
        <w:rPr>
          <w:b/>
        </w:rPr>
        <w:t>„Az instrumentum szervezeti azonosító szerződés azonosító-e?”</w:t>
      </w:r>
      <w:r w:rsidRPr="000C2023">
        <w:t xml:space="preserve"> kérdésre </w:t>
      </w:r>
      <w:r w:rsidR="008F09C1" w:rsidRPr="000C2023">
        <w:t>’</w:t>
      </w:r>
      <w:r w:rsidRPr="000C2023">
        <w:t>I</w:t>
      </w:r>
      <w:r w:rsidR="008F09C1" w:rsidRPr="000C2023">
        <w:t>’</w:t>
      </w:r>
      <w:r w:rsidRPr="000C2023">
        <w:t xml:space="preserve"> a válasz. </w:t>
      </w:r>
    </w:p>
    <w:p w14:paraId="747E0B0D" w14:textId="065A3DDE" w:rsidR="00BC6B5A" w:rsidRPr="000C2023" w:rsidRDefault="00680855" w:rsidP="00C14714">
      <w:pPr>
        <w:rPr>
          <w:rFonts w:cs="Arial"/>
        </w:rPr>
      </w:pPr>
      <w:r w:rsidRPr="000C2023">
        <w:rPr>
          <w:rFonts w:cs="Arial"/>
        </w:rPr>
        <w:t>Az INSTR kódú</w:t>
      </w:r>
      <w:r w:rsidR="00D1089D" w:rsidRPr="000C2023">
        <w:rPr>
          <w:rFonts w:cs="Arial"/>
        </w:rPr>
        <w:t xml:space="preserve"> táblá</w:t>
      </w:r>
      <w:r w:rsidRPr="000C2023">
        <w:rPr>
          <w:rFonts w:cs="Arial"/>
        </w:rPr>
        <w:t xml:space="preserve">ban az alábbi adatkörökben kell </w:t>
      </w:r>
      <w:r w:rsidR="00101F7C" w:rsidRPr="000C2023">
        <w:rPr>
          <w:rFonts w:cs="Arial"/>
        </w:rPr>
        <w:t>„</w:t>
      </w:r>
      <w:proofErr w:type="spellStart"/>
      <w:proofErr w:type="gramStart"/>
      <w:r w:rsidR="00101F7C" w:rsidRPr="000C2023">
        <w:rPr>
          <w:rFonts w:cs="Arial"/>
        </w:rPr>
        <w:t>snapshot</w:t>
      </w:r>
      <w:proofErr w:type="spellEnd"/>
      <w:r w:rsidR="00101F7C" w:rsidRPr="000C2023">
        <w:rPr>
          <w:rFonts w:cs="Arial"/>
        </w:rPr>
        <w:t>”-</w:t>
      </w:r>
      <w:proofErr w:type="gramEnd"/>
      <w:r w:rsidR="00101F7C" w:rsidRPr="000C2023">
        <w:rPr>
          <w:rFonts w:cs="Arial"/>
        </w:rPr>
        <w:t>jellegű</w:t>
      </w:r>
      <w:r w:rsidRPr="000C2023">
        <w:rPr>
          <w:rFonts w:cs="Arial"/>
        </w:rPr>
        <w:t xml:space="preserve">  információ</w:t>
      </w:r>
      <w:r w:rsidR="00101F7C" w:rsidRPr="000C2023">
        <w:rPr>
          <w:rFonts w:cs="Arial"/>
        </w:rPr>
        <w:t>ka</w:t>
      </w:r>
      <w:r w:rsidRPr="000C2023">
        <w:rPr>
          <w:rFonts w:cs="Arial"/>
        </w:rPr>
        <w:t>t szolgáltatni az egyes instrumentumokra vonatkozóan:</w:t>
      </w:r>
    </w:p>
    <w:p w14:paraId="6F537C81" w14:textId="77777777" w:rsidR="00101F7C" w:rsidRPr="000C2023" w:rsidRDefault="00101F7C" w:rsidP="00C14714">
      <w:pPr>
        <w:pStyle w:val="Listaszerbekezds"/>
        <w:numPr>
          <w:ilvl w:val="0"/>
          <w:numId w:val="14"/>
        </w:numPr>
        <w:rPr>
          <w:rFonts w:cs="Arial"/>
          <w:b/>
        </w:rPr>
      </w:pPr>
      <w:r w:rsidRPr="000C2023">
        <w:rPr>
          <w:rFonts w:cs="Arial"/>
          <w:b/>
        </w:rPr>
        <w:t>Instrumentum keletkezése/megszűnése</w:t>
      </w:r>
    </w:p>
    <w:p w14:paraId="73839A5C" w14:textId="20CAEA75" w:rsidR="00680855" w:rsidRPr="000C2023" w:rsidRDefault="00680855" w:rsidP="00C14714">
      <w:pPr>
        <w:pStyle w:val="Listaszerbekezds"/>
        <w:numPr>
          <w:ilvl w:val="0"/>
          <w:numId w:val="14"/>
        </w:numPr>
        <w:rPr>
          <w:rFonts w:cs="Arial"/>
          <w:b/>
        </w:rPr>
      </w:pPr>
      <w:r w:rsidRPr="000C2023">
        <w:rPr>
          <w:rFonts w:cs="Arial"/>
          <w:b/>
        </w:rPr>
        <w:t>Instrumentum alapjellemzők</w:t>
      </w:r>
    </w:p>
    <w:p w14:paraId="239153A3" w14:textId="136E87D2" w:rsidR="0040664A" w:rsidRPr="000C2023" w:rsidRDefault="0040664A" w:rsidP="00C14714">
      <w:pPr>
        <w:pStyle w:val="Listaszerbekezds"/>
        <w:numPr>
          <w:ilvl w:val="0"/>
          <w:numId w:val="14"/>
        </w:numPr>
        <w:rPr>
          <w:rFonts w:cs="Arial"/>
          <w:b/>
        </w:rPr>
      </w:pPr>
      <w:r w:rsidRPr="000C2023">
        <w:rPr>
          <w:rFonts w:cs="Arial"/>
          <w:b/>
        </w:rPr>
        <w:t>Kamatozás, törlesztés</w:t>
      </w:r>
    </w:p>
    <w:p w14:paraId="125D3E09" w14:textId="101F9CFA" w:rsidR="0040664A" w:rsidRPr="000C2023" w:rsidRDefault="0040664A" w:rsidP="00C14714">
      <w:pPr>
        <w:pStyle w:val="Listaszerbekezds"/>
        <w:numPr>
          <w:ilvl w:val="0"/>
          <w:numId w:val="14"/>
        </w:numPr>
        <w:rPr>
          <w:rFonts w:cs="Arial"/>
          <w:b/>
        </w:rPr>
      </w:pPr>
      <w:r w:rsidRPr="000C2023">
        <w:rPr>
          <w:rFonts w:cs="Arial"/>
          <w:b/>
        </w:rPr>
        <w:t>Késedelem, nemteljesítés</w:t>
      </w:r>
    </w:p>
    <w:p w14:paraId="27D5E8BB" w14:textId="60661C91" w:rsidR="0040664A" w:rsidRPr="0098078E" w:rsidRDefault="0040664A" w:rsidP="00C14714">
      <w:pPr>
        <w:pStyle w:val="Listaszerbekezds"/>
        <w:numPr>
          <w:ilvl w:val="0"/>
          <w:numId w:val="14"/>
        </w:numPr>
        <w:rPr>
          <w:rFonts w:cs="Arial"/>
          <w:b/>
        </w:rPr>
      </w:pPr>
      <w:r w:rsidRPr="0098078E">
        <w:rPr>
          <w:rFonts w:cs="Arial"/>
          <w:b/>
        </w:rPr>
        <w:t>Pénzügyi jellemzők/mérleg</w:t>
      </w:r>
    </w:p>
    <w:p w14:paraId="4862C9F5" w14:textId="62DD97BA" w:rsidR="0040664A" w:rsidRPr="0098078E" w:rsidRDefault="0040664A" w:rsidP="00C14714">
      <w:pPr>
        <w:pStyle w:val="Listaszerbekezds"/>
        <w:numPr>
          <w:ilvl w:val="0"/>
          <w:numId w:val="14"/>
        </w:numPr>
        <w:rPr>
          <w:rFonts w:cs="Arial"/>
          <w:b/>
        </w:rPr>
      </w:pPr>
      <w:proofErr w:type="spellStart"/>
      <w:r w:rsidRPr="0098078E">
        <w:rPr>
          <w:rFonts w:cs="Arial"/>
          <w:b/>
        </w:rPr>
        <w:t>JTM</w:t>
      </w:r>
      <w:proofErr w:type="spellEnd"/>
    </w:p>
    <w:p w14:paraId="5F77DC31" w14:textId="77341AE2" w:rsidR="00F10822" w:rsidRPr="0098078E" w:rsidRDefault="003304BB" w:rsidP="00C14714">
      <w:pPr>
        <w:pStyle w:val="Listaszerbekezds"/>
        <w:numPr>
          <w:ilvl w:val="0"/>
          <w:numId w:val="14"/>
        </w:numPr>
        <w:rPr>
          <w:rFonts w:cs="Arial"/>
          <w:b/>
        </w:rPr>
      </w:pPr>
      <w:r w:rsidRPr="0098078E">
        <w:rPr>
          <w:rFonts w:asciiTheme="minorHAnsi" w:hAnsiTheme="minorHAnsi" w:cstheme="minorHAnsi"/>
          <w:b/>
        </w:rPr>
        <w:t>2022. június vonatkozási időtől hatályos új mezőkre vonatkozó módszertani előírások</w:t>
      </w:r>
    </w:p>
    <w:p w14:paraId="7DCD9CE2" w14:textId="77777777" w:rsidR="0098078E" w:rsidRPr="0098078E" w:rsidRDefault="0098078E" w:rsidP="00C14714">
      <w:pPr>
        <w:rPr>
          <w:rFonts w:cs="Arial"/>
          <w:b/>
        </w:rPr>
      </w:pPr>
    </w:p>
    <w:p w14:paraId="37CB38CC" w14:textId="7108F936" w:rsidR="008B3416" w:rsidRPr="0098078E" w:rsidRDefault="008B3416" w:rsidP="00C14714">
      <w:pPr>
        <w:pStyle w:val="Listaszerbekezds"/>
        <w:numPr>
          <w:ilvl w:val="0"/>
          <w:numId w:val="15"/>
        </w:numPr>
        <w:rPr>
          <w:rFonts w:cs="Arial"/>
          <w:b/>
        </w:rPr>
      </w:pPr>
      <w:r w:rsidRPr="0098078E">
        <w:rPr>
          <w:rFonts w:cs="Arial"/>
          <w:b/>
        </w:rPr>
        <w:t>Instrumentum keletkezése/megszűnése</w:t>
      </w:r>
    </w:p>
    <w:p w14:paraId="22FE4003" w14:textId="769C757A" w:rsidR="008B3416" w:rsidRPr="000C2023" w:rsidRDefault="008B3416" w:rsidP="00C14714">
      <w:pPr>
        <w:pStyle w:val="Listaszerbekezds"/>
        <w:numPr>
          <w:ilvl w:val="0"/>
          <w:numId w:val="0"/>
        </w:numPr>
        <w:ind w:left="720"/>
        <w:rPr>
          <w:rFonts w:cs="Arial"/>
        </w:rPr>
      </w:pPr>
    </w:p>
    <w:p w14:paraId="6B53D044" w14:textId="6AF8DD37" w:rsidR="00163BE8" w:rsidRPr="000C2023" w:rsidRDefault="00163BE8" w:rsidP="00C14714">
      <w:pPr>
        <w:rPr>
          <w:rFonts w:cs="Arial"/>
        </w:rPr>
      </w:pPr>
      <w:r w:rsidRPr="000C2023">
        <w:rPr>
          <w:rFonts w:cs="Arial"/>
        </w:rPr>
        <w:t>Ezen adatkörhöz tartozó mezők mind lakossági</w:t>
      </w:r>
      <w:r w:rsidR="00F16006" w:rsidRPr="000C2023">
        <w:rPr>
          <w:rFonts w:cs="Arial"/>
        </w:rPr>
        <w:t>,</w:t>
      </w:r>
      <w:r w:rsidRPr="000C2023">
        <w:rPr>
          <w:rFonts w:cs="Arial"/>
        </w:rPr>
        <w:t xml:space="preserve"> mind vállalati ügyfelek esetében töltendő</w:t>
      </w:r>
      <w:r w:rsidR="00644AB4" w:rsidRPr="000C2023">
        <w:rPr>
          <w:rFonts w:cs="Arial"/>
        </w:rPr>
        <w:t>k</w:t>
      </w:r>
      <w:r w:rsidRPr="000C2023">
        <w:rPr>
          <w:rFonts w:cs="Arial"/>
        </w:rPr>
        <w:t xml:space="preserve">, az instrumentum indulására, keletkezés módjára, lejáratra és átvett hitelekre vonatkozó adatokat kell szolgáltatni. </w:t>
      </w:r>
    </w:p>
    <w:p w14:paraId="684B70C7" w14:textId="52DFC88E" w:rsidR="002A0DEA" w:rsidRPr="000C2023" w:rsidRDefault="002A0DEA" w:rsidP="00C14714">
      <w:pPr>
        <w:rPr>
          <w:rFonts w:cs="Arial"/>
        </w:rPr>
      </w:pPr>
      <w:r w:rsidRPr="000C2023">
        <w:rPr>
          <w:rFonts w:cs="Arial"/>
        </w:rPr>
        <w:t xml:space="preserve">Az </w:t>
      </w:r>
      <w:r w:rsidRPr="000C2023">
        <w:rPr>
          <w:rFonts w:cs="Arial"/>
          <w:b/>
          <w:bCs/>
        </w:rPr>
        <w:t xml:space="preserve">„Instrumentum </w:t>
      </w:r>
      <w:proofErr w:type="spellStart"/>
      <w:r w:rsidRPr="000C2023">
        <w:rPr>
          <w:rFonts w:cs="Arial"/>
          <w:b/>
          <w:bCs/>
        </w:rPr>
        <w:t>KHR</w:t>
      </w:r>
      <w:proofErr w:type="spellEnd"/>
      <w:r w:rsidRPr="000C2023">
        <w:rPr>
          <w:rFonts w:cs="Arial"/>
          <w:b/>
          <w:bCs/>
        </w:rPr>
        <w:t xml:space="preserve"> azonosító</w:t>
      </w:r>
      <w:r w:rsidRPr="000C2023">
        <w:rPr>
          <w:rFonts w:cs="Arial"/>
        </w:rPr>
        <w:t xml:space="preserve">” mező akkor és csak akkor töltendő, ha az </w:t>
      </w:r>
      <w:r w:rsidRPr="000C2023">
        <w:rPr>
          <w:rFonts w:cs="Arial"/>
          <w:b/>
          <w:bCs/>
        </w:rPr>
        <w:t xml:space="preserve">„Az instrumentum a </w:t>
      </w:r>
      <w:proofErr w:type="spellStart"/>
      <w:r w:rsidRPr="000C2023">
        <w:rPr>
          <w:rFonts w:cs="Arial"/>
          <w:b/>
          <w:bCs/>
        </w:rPr>
        <w:t>KHR</w:t>
      </w:r>
      <w:proofErr w:type="spellEnd"/>
      <w:r w:rsidRPr="000C2023">
        <w:rPr>
          <w:rFonts w:cs="Arial"/>
          <w:b/>
          <w:bCs/>
        </w:rPr>
        <w:t>-ben rögzítendő?”</w:t>
      </w:r>
      <w:r w:rsidRPr="000C2023">
        <w:rPr>
          <w:rFonts w:cs="Arial"/>
        </w:rPr>
        <w:t xml:space="preserve"> mezőben igen </w:t>
      </w:r>
      <w:r w:rsidR="003963A2" w:rsidRPr="000C2023">
        <w:rPr>
          <w:rFonts w:cs="Arial"/>
        </w:rPr>
        <w:t xml:space="preserve">érték ’I’ </w:t>
      </w:r>
      <w:r w:rsidRPr="000C2023">
        <w:rPr>
          <w:rFonts w:cs="Arial"/>
        </w:rPr>
        <w:t>került jelentésre.</w:t>
      </w:r>
    </w:p>
    <w:p w14:paraId="1206DA68" w14:textId="336A4A3B" w:rsidR="00804C9A" w:rsidRPr="000C2023" w:rsidRDefault="00804C9A" w:rsidP="00C14714">
      <w:pPr>
        <w:rPr>
          <w:rFonts w:cs="Arial"/>
        </w:rPr>
      </w:pPr>
      <w:r w:rsidRPr="000C2023">
        <w:rPr>
          <w:rFonts w:cs="Arial"/>
        </w:rPr>
        <w:t xml:space="preserve">Az </w:t>
      </w:r>
      <w:proofErr w:type="spellStart"/>
      <w:r w:rsidRPr="000C2023">
        <w:rPr>
          <w:rFonts w:cs="Arial"/>
        </w:rPr>
        <w:t>INSTK</w:t>
      </w:r>
      <w:proofErr w:type="spellEnd"/>
      <w:r w:rsidRPr="000C2023">
        <w:rPr>
          <w:rFonts w:cs="Arial"/>
        </w:rPr>
        <w:t xml:space="preserve"> táblánál leírtak</w:t>
      </w:r>
      <w:r w:rsidR="00F16006" w:rsidRPr="000C2023">
        <w:rPr>
          <w:rFonts w:cs="Arial"/>
        </w:rPr>
        <w:t>kal konzisztensen</w:t>
      </w:r>
      <w:r w:rsidRPr="000C2023">
        <w:rPr>
          <w:rFonts w:cs="Arial"/>
        </w:rPr>
        <w:t xml:space="preserve"> egy normál</w:t>
      </w:r>
      <w:r w:rsidR="00F16006" w:rsidRPr="000C2023">
        <w:rPr>
          <w:rFonts w:cs="Arial"/>
        </w:rPr>
        <w:t xml:space="preserve"> </w:t>
      </w:r>
      <w:r w:rsidRPr="000C2023">
        <w:rPr>
          <w:rFonts w:cs="Arial"/>
        </w:rPr>
        <w:t>szerződés alapján létrejövő instrumentum attól az időponttól jelentendő, amikor az instrumentumot megkeletkeztető szerződés aláírásra került, és az instrumentumot a</w:t>
      </w:r>
      <w:r w:rsidR="00F16006" w:rsidRPr="000C2023">
        <w:rPr>
          <w:rFonts w:cs="Arial"/>
        </w:rPr>
        <w:t>z adatszolgáltatói</w:t>
      </w:r>
      <w:r w:rsidRPr="000C2023">
        <w:rPr>
          <w:rFonts w:cs="Arial"/>
        </w:rPr>
        <w:t xml:space="preserve"> rendszerben is létrehozták</w:t>
      </w:r>
      <w:r w:rsidR="00322D77" w:rsidRPr="000C2023">
        <w:rPr>
          <w:rFonts w:cs="Arial"/>
        </w:rPr>
        <w:t>, vagy az átvett követelés bekerült az adatszolgáltató rendszereibe</w:t>
      </w:r>
      <w:r w:rsidRPr="000C2023">
        <w:rPr>
          <w:rFonts w:cs="Arial"/>
        </w:rPr>
        <w:t xml:space="preserve">. Távollévő felek között létrejövő szerződések esetén is ez az időpont a mérvadó (pl. a kereskedőnél megkötött szerződések esetén </w:t>
      </w:r>
      <w:r w:rsidR="00F16006" w:rsidRPr="000C2023">
        <w:rPr>
          <w:rFonts w:cs="Arial"/>
        </w:rPr>
        <w:t>az adatszolgáltatóhoz</w:t>
      </w:r>
      <w:r w:rsidRPr="000C2023">
        <w:rPr>
          <w:rFonts w:cs="Arial"/>
        </w:rPr>
        <w:t xml:space="preserve"> később érkezik be a szerződés – itt a kereskedőnél történő aláírás dátumával keletkezik meg vélhetően a szerződés, és nem </w:t>
      </w:r>
      <w:r w:rsidR="00F16006" w:rsidRPr="000C2023">
        <w:rPr>
          <w:rFonts w:cs="Arial"/>
        </w:rPr>
        <w:t>az adatszolgáltatóhoz</w:t>
      </w:r>
      <w:r w:rsidRPr="000C2023">
        <w:rPr>
          <w:rFonts w:cs="Arial"/>
        </w:rPr>
        <w:t xml:space="preserve"> történő beérkezésko</w:t>
      </w:r>
      <w:r w:rsidR="007D3E14" w:rsidRPr="000C2023">
        <w:rPr>
          <w:rFonts w:cs="Arial"/>
        </w:rPr>
        <w:t>r</w:t>
      </w:r>
      <w:r w:rsidR="006335C0" w:rsidRPr="000C2023">
        <w:rPr>
          <w:rFonts w:cs="Arial"/>
        </w:rPr>
        <w:t>, postán való kiküldés esetén a kiküldés időpontja a szerződéskötés időpontja</w:t>
      </w:r>
      <w:r w:rsidR="006F3562" w:rsidRPr="000C2023">
        <w:rPr>
          <w:rFonts w:cs="Arial"/>
        </w:rPr>
        <w:t xml:space="preserve">, hiszen ettől az időponttól kezdve már </w:t>
      </w:r>
      <w:r w:rsidR="00F16006" w:rsidRPr="000C2023">
        <w:rPr>
          <w:rFonts w:cs="Arial"/>
        </w:rPr>
        <w:t xml:space="preserve">kockázatot </w:t>
      </w:r>
      <w:r w:rsidR="006F3562" w:rsidRPr="000C2023">
        <w:rPr>
          <w:rFonts w:cs="Arial"/>
        </w:rPr>
        <w:t>jelent az adatszolgáltatónak</w:t>
      </w:r>
      <w:r w:rsidRPr="000C2023">
        <w:rPr>
          <w:rFonts w:cs="Arial"/>
        </w:rPr>
        <w:t xml:space="preserve">).  </w:t>
      </w:r>
    </w:p>
    <w:p w14:paraId="494F36F0" w14:textId="090E1FB1" w:rsidR="00561F95" w:rsidRPr="000C2023" w:rsidRDefault="002A0DEA" w:rsidP="00C14714">
      <w:pPr>
        <w:spacing w:before="120" w:after="120"/>
      </w:pPr>
      <w:r w:rsidRPr="000C2023">
        <w:rPr>
          <w:rFonts w:cs="Arial"/>
          <w:b/>
          <w:bCs/>
        </w:rPr>
        <w:t>„Az instrumentum keletkezésének módja”</w:t>
      </w:r>
      <w:r w:rsidRPr="000C2023">
        <w:rPr>
          <w:rFonts w:cs="Arial"/>
        </w:rPr>
        <w:t xml:space="preserve"> mező tekintetében alapesetben a következők szerint kell eljárni: </w:t>
      </w:r>
      <w:proofErr w:type="spellStart"/>
      <w:r w:rsidRPr="000C2023">
        <w:rPr>
          <w:rFonts w:cs="Arial"/>
        </w:rPr>
        <w:t>KK</w:t>
      </w:r>
      <w:proofErr w:type="spellEnd"/>
      <w:r w:rsidRPr="000C2023">
        <w:rPr>
          <w:rFonts w:cs="Arial"/>
        </w:rPr>
        <w:t xml:space="preserve"> tevékenység esetén </w:t>
      </w:r>
      <w:r w:rsidR="008242F6" w:rsidRPr="000C2023">
        <w:rPr>
          <w:rFonts w:cs="Arial"/>
        </w:rPr>
        <w:t>’</w:t>
      </w:r>
      <w:proofErr w:type="spellStart"/>
      <w:r w:rsidRPr="000C2023">
        <w:rPr>
          <w:rFonts w:cs="Arial"/>
        </w:rPr>
        <w:t>WO_FAKT</w:t>
      </w:r>
      <w:proofErr w:type="spellEnd"/>
      <w:r w:rsidR="008242F6" w:rsidRPr="000C2023">
        <w:rPr>
          <w:rFonts w:cs="Arial"/>
        </w:rPr>
        <w:t>’</w:t>
      </w:r>
      <w:r w:rsidRPr="000C2023">
        <w:rPr>
          <w:rFonts w:cs="Arial"/>
        </w:rPr>
        <w:t xml:space="preserve"> (</w:t>
      </w:r>
      <w:proofErr w:type="spellStart"/>
      <w:r w:rsidRPr="000C2023">
        <w:rPr>
          <w:rFonts w:cs="Arial"/>
        </w:rPr>
        <w:t>work</w:t>
      </w:r>
      <w:proofErr w:type="spellEnd"/>
      <w:r w:rsidRPr="000C2023">
        <w:rPr>
          <w:rFonts w:cs="Arial"/>
        </w:rPr>
        <w:t xml:space="preserve">-out </w:t>
      </w:r>
      <w:proofErr w:type="spellStart"/>
      <w:r w:rsidRPr="000C2023">
        <w:rPr>
          <w:rFonts w:cs="Arial"/>
        </w:rPr>
        <w:t>faktoringgal</w:t>
      </w:r>
      <w:proofErr w:type="spellEnd"/>
      <w:r w:rsidRPr="000C2023">
        <w:rPr>
          <w:rFonts w:cs="Arial"/>
        </w:rPr>
        <w:t xml:space="preserve">), </w:t>
      </w:r>
      <w:proofErr w:type="spellStart"/>
      <w:r w:rsidRPr="000C2023">
        <w:rPr>
          <w:rFonts w:cs="Arial"/>
        </w:rPr>
        <w:t>FF</w:t>
      </w:r>
      <w:proofErr w:type="spellEnd"/>
      <w:r w:rsidRPr="000C2023">
        <w:rPr>
          <w:rFonts w:cs="Arial"/>
        </w:rPr>
        <w:t xml:space="preserve"> tevékenység esetén </w:t>
      </w:r>
      <w:r w:rsidR="00E957B1" w:rsidRPr="000C2023">
        <w:rPr>
          <w:rFonts w:cs="Arial"/>
        </w:rPr>
        <w:t>’</w:t>
      </w:r>
      <w:proofErr w:type="spellStart"/>
      <w:r w:rsidRPr="000C2023">
        <w:rPr>
          <w:rFonts w:cs="Arial"/>
        </w:rPr>
        <w:t>FO_FAKT</w:t>
      </w:r>
      <w:proofErr w:type="spellEnd"/>
      <w:r w:rsidR="00E957B1" w:rsidRPr="000C2023">
        <w:rPr>
          <w:rFonts w:cs="Arial"/>
        </w:rPr>
        <w:t>’</w:t>
      </w:r>
      <w:r w:rsidRPr="000C2023">
        <w:rPr>
          <w:rFonts w:cs="Arial"/>
        </w:rPr>
        <w:t xml:space="preserve"> (folyó faktoring ügylettel), </w:t>
      </w:r>
      <w:proofErr w:type="spellStart"/>
      <w:r w:rsidRPr="000C2023">
        <w:rPr>
          <w:rFonts w:cs="Arial"/>
        </w:rPr>
        <w:t>LIZ</w:t>
      </w:r>
      <w:proofErr w:type="spellEnd"/>
      <w:r w:rsidR="00561F95" w:rsidRPr="000C2023">
        <w:rPr>
          <w:rFonts w:cs="Arial"/>
        </w:rPr>
        <w:t xml:space="preserve"> és </w:t>
      </w:r>
      <w:proofErr w:type="spellStart"/>
      <w:r w:rsidR="00561F95" w:rsidRPr="000C2023">
        <w:rPr>
          <w:rFonts w:cs="Arial"/>
        </w:rPr>
        <w:t>HNY</w:t>
      </w:r>
      <w:proofErr w:type="spellEnd"/>
      <w:r w:rsidRPr="000C2023">
        <w:rPr>
          <w:rFonts w:cs="Arial"/>
        </w:rPr>
        <w:t xml:space="preserve"> tevé</w:t>
      </w:r>
      <w:r w:rsidR="00561F95" w:rsidRPr="000C2023">
        <w:rPr>
          <w:rFonts w:cs="Arial"/>
        </w:rPr>
        <w:t xml:space="preserve">kenység esetén </w:t>
      </w:r>
      <w:r w:rsidR="00D06377" w:rsidRPr="000C2023">
        <w:rPr>
          <w:rFonts w:cs="Arial"/>
        </w:rPr>
        <w:t>’</w:t>
      </w:r>
      <w:proofErr w:type="spellStart"/>
      <w:r w:rsidR="00561F95" w:rsidRPr="000C2023">
        <w:rPr>
          <w:rFonts w:cs="Arial"/>
        </w:rPr>
        <w:t>UJ_SZERZ</w:t>
      </w:r>
      <w:proofErr w:type="spellEnd"/>
      <w:r w:rsidR="00D06377" w:rsidRPr="000C2023">
        <w:rPr>
          <w:rFonts w:cs="Arial"/>
        </w:rPr>
        <w:t>’</w:t>
      </w:r>
      <w:r w:rsidR="00561F95" w:rsidRPr="000C2023">
        <w:rPr>
          <w:rFonts w:cs="Arial"/>
        </w:rPr>
        <w:t xml:space="preserve"> (új szerződéssel) kódok alkalmazandók. </w:t>
      </w:r>
      <w:r w:rsidR="00561F95" w:rsidRPr="000C2023">
        <w:t>Amennyiben egy szerződés alapján egy összegben vagy több összegben, de azonos paraméterekkel (futamidő, devizanem, kamat) történik a lehívás, akkor a keletkezés a szerződés alapján egységesen definiálandó.</w:t>
      </w:r>
    </w:p>
    <w:p w14:paraId="5A21873D" w14:textId="1C52A046" w:rsidR="004B6EEC" w:rsidRPr="000C2023" w:rsidRDefault="00561F95" w:rsidP="00C14714">
      <w:pPr>
        <w:pStyle w:val="Listaszerbekezds"/>
        <w:numPr>
          <w:ilvl w:val="0"/>
          <w:numId w:val="42"/>
        </w:numPr>
        <w:spacing w:before="120" w:after="120"/>
        <w:contextualSpacing w:val="0"/>
      </w:pPr>
      <w:r w:rsidRPr="000C2023">
        <w:rPr>
          <w:rFonts w:cs="Arial"/>
        </w:rPr>
        <w:t>Hitelkiváltás, átstrukturálás esetén a következőket kell figyelembe venni:</w:t>
      </w:r>
      <w:r w:rsidR="00EE3A21" w:rsidRPr="000C2023">
        <w:rPr>
          <w:rFonts w:cs="Arial"/>
        </w:rPr>
        <w:t xml:space="preserve"> </w:t>
      </w:r>
      <w:r w:rsidR="004B6EEC" w:rsidRPr="000C2023">
        <w:t>Abban az esetben, ha kiváltás és emelés is történik, akkor eldöntendő, hogy egy instrumentum nyílik-e vagy több. Amennyiben egy, akkor hitelkiváltás</w:t>
      </w:r>
      <w:r w:rsidR="007F27C0" w:rsidRPr="000C2023">
        <w:t>/átstrukturálás</w:t>
      </w:r>
      <w:r w:rsidR="004B6EEC" w:rsidRPr="000C2023">
        <w:t xml:space="preserve"> keletkezési mód alkalmazandó és a </w:t>
      </w:r>
      <w:proofErr w:type="spellStart"/>
      <w:r w:rsidR="004B6EEC" w:rsidRPr="000C2023">
        <w:t>HKIV</w:t>
      </w:r>
      <w:proofErr w:type="spellEnd"/>
      <w:r w:rsidR="004B6EEC" w:rsidRPr="000C2023">
        <w:t xml:space="preserve"> tábla töltendő. Ha több, akkor a kiváltó instrumentumnál a hitelkiváltás</w:t>
      </w:r>
      <w:r w:rsidR="007F27C0" w:rsidRPr="000C2023">
        <w:t>/átstrukturálás</w:t>
      </w:r>
      <w:r w:rsidR="004B6EEC" w:rsidRPr="000C2023">
        <w:t>, az újonnan képzett instrumentum(ok)</w:t>
      </w:r>
      <w:proofErr w:type="spellStart"/>
      <w:r w:rsidR="004B6EEC" w:rsidRPr="000C2023">
        <w:t>nál</w:t>
      </w:r>
      <w:proofErr w:type="spellEnd"/>
      <w:r w:rsidR="004B6EEC" w:rsidRPr="000C2023">
        <w:t xml:space="preserve"> az </w:t>
      </w:r>
      <w:r w:rsidR="00186B9E" w:rsidRPr="000C2023">
        <w:t>hitelnyújtásná</w:t>
      </w:r>
      <w:r w:rsidR="00AA7A35" w:rsidRPr="000C2023">
        <w:t xml:space="preserve">l </w:t>
      </w:r>
      <w:r w:rsidR="004B6EEC" w:rsidRPr="000C2023">
        <w:t>új szerződés</w:t>
      </w:r>
      <w:r w:rsidR="00AA7A35" w:rsidRPr="000C2023">
        <w:t xml:space="preserve"> keletkezési mód jelentendő, </w:t>
      </w:r>
      <w:proofErr w:type="spellStart"/>
      <w:r w:rsidR="007F27C0" w:rsidRPr="000C2023">
        <w:t>FF</w:t>
      </w:r>
      <w:proofErr w:type="spellEnd"/>
      <w:r w:rsidR="007F27C0" w:rsidRPr="000C2023">
        <w:t xml:space="preserve"> tevékenység esetén </w:t>
      </w:r>
      <w:r w:rsidR="007F27C0" w:rsidRPr="000C2023">
        <w:rPr>
          <w:rFonts w:cs="Arial"/>
        </w:rPr>
        <w:t>’</w:t>
      </w:r>
      <w:proofErr w:type="spellStart"/>
      <w:r w:rsidR="007F27C0" w:rsidRPr="000C2023">
        <w:rPr>
          <w:rFonts w:cs="Arial"/>
        </w:rPr>
        <w:t>FO_FAKT</w:t>
      </w:r>
      <w:proofErr w:type="spellEnd"/>
      <w:r w:rsidR="007F27C0" w:rsidRPr="000C2023">
        <w:rPr>
          <w:rFonts w:cs="Arial"/>
        </w:rPr>
        <w:t xml:space="preserve">’, </w:t>
      </w:r>
      <w:proofErr w:type="spellStart"/>
      <w:r w:rsidR="007F27C0" w:rsidRPr="000C2023">
        <w:rPr>
          <w:rFonts w:cs="Arial"/>
        </w:rPr>
        <w:t>KK</w:t>
      </w:r>
      <w:proofErr w:type="spellEnd"/>
      <w:r w:rsidR="007F27C0" w:rsidRPr="000C2023">
        <w:rPr>
          <w:rFonts w:cs="Arial"/>
        </w:rPr>
        <w:t xml:space="preserve"> tevékenység esetén </w:t>
      </w:r>
      <w:r w:rsidR="00AA7A35" w:rsidRPr="000C2023">
        <w:rPr>
          <w:rFonts w:cs="Arial"/>
        </w:rPr>
        <w:t xml:space="preserve">pedig </w:t>
      </w:r>
      <w:r w:rsidR="007F27C0" w:rsidRPr="000C2023">
        <w:rPr>
          <w:rFonts w:cs="Arial"/>
        </w:rPr>
        <w:t>’</w:t>
      </w:r>
      <w:proofErr w:type="spellStart"/>
      <w:r w:rsidR="007F27C0" w:rsidRPr="000C2023">
        <w:rPr>
          <w:rFonts w:cs="Arial"/>
        </w:rPr>
        <w:t>WO_FAKT</w:t>
      </w:r>
      <w:proofErr w:type="spellEnd"/>
      <w:r w:rsidR="007F27C0" w:rsidRPr="000C2023">
        <w:rPr>
          <w:rFonts w:cs="Arial"/>
        </w:rPr>
        <w:t>’</w:t>
      </w:r>
      <w:r w:rsidR="004B6EEC" w:rsidRPr="000C2023">
        <w:t xml:space="preserve"> kód alkalmazandó.</w:t>
      </w:r>
    </w:p>
    <w:p w14:paraId="7406D34E" w14:textId="148E9302" w:rsidR="004B6EEC" w:rsidRPr="000C2023" w:rsidRDefault="004B6EEC" w:rsidP="00C14714">
      <w:pPr>
        <w:pStyle w:val="Listaszerbekezds"/>
        <w:numPr>
          <w:ilvl w:val="0"/>
          <w:numId w:val="42"/>
        </w:numPr>
        <w:spacing w:after="120"/>
        <w:contextualSpacing w:val="0"/>
      </w:pPr>
      <w:r w:rsidRPr="000C2023">
        <w:t xml:space="preserve">Lakossági ügyletek keletkezési módja tekintetében elsődleges szempont a </w:t>
      </w:r>
      <w:proofErr w:type="spellStart"/>
      <w:r w:rsidRPr="000C2023">
        <w:t>HKIV</w:t>
      </w:r>
      <w:proofErr w:type="spellEnd"/>
      <w:r w:rsidRPr="000C2023">
        <w:t xml:space="preserve"> hitelösszeg növekszik/nem növekszik keletkezési mód alkalmazása, amely a </w:t>
      </w:r>
      <w:proofErr w:type="spellStart"/>
      <w:r w:rsidRPr="000C2023">
        <w:t>JTM</w:t>
      </w:r>
      <w:proofErr w:type="spellEnd"/>
      <w:r w:rsidRPr="000C2023">
        <w:t xml:space="preserve"> számítással indokolható. Vállalati oldalon elsődleges szempont a keletkezési mód meghatározásakor, hogy átstrukturált-e a hitel. Ha nem, akkor nincs nagy jelentősége a keletkezési módnak. Viszont hitelkiváltás keletkezési mód esetén a </w:t>
      </w:r>
      <w:proofErr w:type="spellStart"/>
      <w:r w:rsidRPr="000C2023">
        <w:t>HKIV</w:t>
      </w:r>
      <w:proofErr w:type="spellEnd"/>
      <w:r w:rsidRPr="000C2023">
        <w:t xml:space="preserve"> tábla töltendő.</w:t>
      </w:r>
    </w:p>
    <w:p w14:paraId="3CAA8207" w14:textId="49862ABE" w:rsidR="000273C5" w:rsidRPr="000C2023" w:rsidRDefault="000273C5" w:rsidP="00C14714">
      <w:pPr>
        <w:pStyle w:val="Listaszerbekezds"/>
        <w:numPr>
          <w:ilvl w:val="0"/>
          <w:numId w:val="42"/>
        </w:numPr>
        <w:spacing w:after="120"/>
        <w:contextualSpacing w:val="0"/>
      </w:pPr>
      <w:r w:rsidRPr="000C2023">
        <w:t xml:space="preserve">Összeolvadás, beolvadás esetén </w:t>
      </w:r>
      <w:r w:rsidRPr="000C2023">
        <w:rPr>
          <w:rFonts w:cs="Arial"/>
        </w:rPr>
        <w:t xml:space="preserve">az </w:t>
      </w:r>
      <w:proofErr w:type="spellStart"/>
      <w:r w:rsidRPr="000C2023">
        <w:rPr>
          <w:rFonts w:cs="Arial"/>
        </w:rPr>
        <w:t>OSSZ_BEOLV</w:t>
      </w:r>
      <w:proofErr w:type="spellEnd"/>
      <w:r w:rsidRPr="000C2023">
        <w:rPr>
          <w:rFonts w:cs="Arial"/>
        </w:rPr>
        <w:t xml:space="preserve"> kód alkalmazandó.</w:t>
      </w:r>
    </w:p>
    <w:p w14:paraId="7EDA86EF" w14:textId="77777777" w:rsidR="004B6EEC" w:rsidRPr="000C2023" w:rsidRDefault="004B6EEC" w:rsidP="00C14714">
      <w:pPr>
        <w:rPr>
          <w:rFonts w:cs="Arial"/>
        </w:rPr>
      </w:pPr>
    </w:p>
    <w:p w14:paraId="2BF590B0" w14:textId="4F10A413" w:rsidR="00804C9A" w:rsidRPr="000C2023" w:rsidRDefault="00804C9A" w:rsidP="00C14714">
      <w:pPr>
        <w:rPr>
          <w:rFonts w:cs="Arial"/>
        </w:rPr>
      </w:pPr>
      <w:r w:rsidRPr="000C2023">
        <w:rPr>
          <w:rFonts w:cs="Arial"/>
        </w:rPr>
        <w:t xml:space="preserve">A </w:t>
      </w:r>
      <w:r w:rsidR="00F51669" w:rsidRPr="000C2023">
        <w:rPr>
          <w:rFonts w:cs="Arial"/>
        </w:rPr>
        <w:t>„</w:t>
      </w:r>
      <w:r w:rsidRPr="000C2023">
        <w:rPr>
          <w:rFonts w:cs="Arial"/>
          <w:b/>
        </w:rPr>
        <w:t>szerződés megkötésének időpontja</w:t>
      </w:r>
      <w:r w:rsidR="00F51669" w:rsidRPr="000C2023">
        <w:rPr>
          <w:rFonts w:cs="Arial"/>
        </w:rPr>
        <w:t>”</w:t>
      </w:r>
      <w:r w:rsidRPr="000C2023">
        <w:rPr>
          <w:rFonts w:cs="Arial"/>
        </w:rPr>
        <w:t xml:space="preserve"> és az </w:t>
      </w:r>
      <w:r w:rsidR="00F51669" w:rsidRPr="000C2023">
        <w:rPr>
          <w:rFonts w:cs="Arial"/>
          <w:b/>
        </w:rPr>
        <w:t>„</w:t>
      </w:r>
      <w:r w:rsidR="008F09C1" w:rsidRPr="000C2023">
        <w:rPr>
          <w:rFonts w:cs="Arial"/>
          <w:b/>
        </w:rPr>
        <w:t>I</w:t>
      </w:r>
      <w:r w:rsidRPr="000C2023">
        <w:rPr>
          <w:rFonts w:cs="Arial"/>
          <w:b/>
        </w:rPr>
        <w:t>nstrumentum indulásának időpontja</w:t>
      </w:r>
      <w:r w:rsidR="00F51669" w:rsidRPr="000C2023">
        <w:rPr>
          <w:rFonts w:cs="Arial"/>
          <w:b/>
        </w:rPr>
        <w:t>”</w:t>
      </w:r>
      <w:r w:rsidR="00F51669" w:rsidRPr="000C2023">
        <w:rPr>
          <w:rFonts w:cs="Arial"/>
        </w:rPr>
        <w:t xml:space="preserve"> mezők tartalma</w:t>
      </w:r>
      <w:r w:rsidRPr="000C2023">
        <w:rPr>
          <w:rFonts w:cs="Arial"/>
          <w:b/>
          <w:i/>
        </w:rPr>
        <w:t xml:space="preserve"> </w:t>
      </w:r>
      <w:r w:rsidRPr="000C2023">
        <w:rPr>
          <w:rFonts w:cs="Arial"/>
        </w:rPr>
        <w:t xml:space="preserve">alapesetben megegyezik, </w:t>
      </w:r>
      <w:r w:rsidR="00FD340E" w:rsidRPr="000C2023">
        <w:rPr>
          <w:rFonts w:cs="Arial"/>
        </w:rPr>
        <w:t xml:space="preserve">ezen mezők esetében tehát </w:t>
      </w:r>
      <w:r w:rsidRPr="000C2023">
        <w:rPr>
          <w:rFonts w:cs="Arial"/>
        </w:rPr>
        <w:t xml:space="preserve">az az időpont jelentendő, amikor a szerződéses megállapodás valamennyi szerződő fél számára kötelezővé vált. </w:t>
      </w:r>
      <w:proofErr w:type="spellStart"/>
      <w:r w:rsidRPr="000C2023">
        <w:rPr>
          <w:rFonts w:cs="Arial"/>
        </w:rPr>
        <w:t>Hatályosulási</w:t>
      </w:r>
      <w:proofErr w:type="spellEnd"/>
      <w:r w:rsidRPr="000C2023">
        <w:rPr>
          <w:rFonts w:cs="Arial"/>
        </w:rPr>
        <w:t xml:space="preserve"> feltételek esetén a két mező értéke eltér, az instrumentum indulásának időpontjaként a </w:t>
      </w:r>
      <w:proofErr w:type="spellStart"/>
      <w:r w:rsidRPr="000C2023">
        <w:rPr>
          <w:rFonts w:cs="Arial"/>
        </w:rPr>
        <w:t>hatályosulási</w:t>
      </w:r>
      <w:proofErr w:type="spellEnd"/>
      <w:r w:rsidRPr="000C2023">
        <w:rPr>
          <w:rFonts w:cs="Arial"/>
        </w:rPr>
        <w:t xml:space="preserve"> feltételek teljesülésének dátuma jelentendő.</w:t>
      </w:r>
      <w:r w:rsidR="00642C00" w:rsidRPr="000C2023">
        <w:rPr>
          <w:rFonts w:cs="Arial"/>
        </w:rPr>
        <w:t xml:space="preserve"> A két időpont eltér továbbá távollévők közti szerződéskötés esetén is</w:t>
      </w:r>
      <w:r w:rsidR="00E73394" w:rsidRPr="000C2023">
        <w:rPr>
          <w:rFonts w:cs="Arial"/>
        </w:rPr>
        <w:t>:</w:t>
      </w:r>
      <w:r w:rsidR="00642C00" w:rsidRPr="000C2023">
        <w:rPr>
          <w:rFonts w:cs="Arial"/>
        </w:rPr>
        <w:t xml:space="preserve"> a szerződés megkötésének időpontja a kitettség keletkezésének időpontja (amely rendszerint a szerződés kiküldésének napja), míg az instrumentum indulásának időpontja az a nap, amikor a szerződés ténylegesen életbe lép</w:t>
      </w:r>
      <w:r w:rsidR="00E73394" w:rsidRPr="000C2023">
        <w:rPr>
          <w:rFonts w:cs="Arial"/>
        </w:rPr>
        <w:t xml:space="preserve"> (hatályosul)</w:t>
      </w:r>
      <w:r w:rsidR="00642C00" w:rsidRPr="000C2023">
        <w:rPr>
          <w:rFonts w:cs="Arial"/>
        </w:rPr>
        <w:t xml:space="preserve">, azaz </w:t>
      </w:r>
      <w:r w:rsidR="00E73394" w:rsidRPr="000C2023">
        <w:rPr>
          <w:rFonts w:cs="Arial"/>
        </w:rPr>
        <w:t xml:space="preserve">amikor </w:t>
      </w:r>
      <w:r w:rsidR="00642C00" w:rsidRPr="000C2023">
        <w:rPr>
          <w:rFonts w:cs="Arial"/>
        </w:rPr>
        <w:t>az ügyfél visszaküldte.</w:t>
      </w:r>
      <w:r w:rsidRPr="000C2023">
        <w:rPr>
          <w:rFonts w:cs="Arial"/>
        </w:rPr>
        <w:t xml:space="preserve"> Ha új szerződés létrehozása nélkül módosul a szerződés, a mező értéke a futamidő során nem változik. </w:t>
      </w:r>
      <w:r w:rsidR="0067130E" w:rsidRPr="000C2023">
        <w:rPr>
          <w:rFonts w:cs="Arial"/>
        </w:rPr>
        <w:t>Rendelkezésre tartási időszak esetén az instrumentum indulásának időpontja a rendelkezésre tartási időszak kezdetének időpontja.</w:t>
      </w:r>
      <w:r w:rsidR="008E4578" w:rsidRPr="000C2023">
        <w:rPr>
          <w:rFonts w:cs="Arial"/>
        </w:rPr>
        <w:t xml:space="preserve"> </w:t>
      </w:r>
      <w:bookmarkStart w:id="100" w:name="_Hlk31718296"/>
      <w:r w:rsidR="006F3562" w:rsidRPr="000C2023">
        <w:rPr>
          <w:rFonts w:cs="Arial"/>
        </w:rPr>
        <w:t xml:space="preserve">Amennyiben az instrumentum az </w:t>
      </w:r>
      <w:proofErr w:type="spellStart"/>
      <w:r w:rsidR="006F3562" w:rsidRPr="000C2023">
        <w:rPr>
          <w:rFonts w:cs="Arial"/>
        </w:rPr>
        <w:t>INSTK</w:t>
      </w:r>
      <w:proofErr w:type="spellEnd"/>
      <w:r w:rsidR="006F3562" w:rsidRPr="000C2023">
        <w:rPr>
          <w:rFonts w:cs="Arial"/>
        </w:rPr>
        <w:t xml:space="preserve"> táblában jelentett </w:t>
      </w:r>
      <w:r w:rsidR="00561F95" w:rsidRPr="000C2023">
        <w:rPr>
          <w:rFonts w:cs="Arial"/>
        </w:rPr>
        <w:t xml:space="preserve">faktoring </w:t>
      </w:r>
      <w:r w:rsidR="006F3562" w:rsidRPr="000C2023">
        <w:rPr>
          <w:rFonts w:cs="Arial"/>
        </w:rPr>
        <w:t>keretinstrumentumhoz tar</w:t>
      </w:r>
      <w:r w:rsidR="00561F95" w:rsidRPr="000C2023">
        <w:rPr>
          <w:rFonts w:cs="Arial"/>
        </w:rPr>
        <w:t>t</w:t>
      </w:r>
      <w:r w:rsidR="006F3562" w:rsidRPr="000C2023">
        <w:rPr>
          <w:rFonts w:cs="Arial"/>
        </w:rPr>
        <w:t>ozik, a következőképpen kell meghatározni az időpontoka</w:t>
      </w:r>
      <w:r w:rsidR="001C478E" w:rsidRPr="000C2023">
        <w:rPr>
          <w:rFonts w:cs="Arial"/>
        </w:rPr>
        <w:t>t</w:t>
      </w:r>
      <w:r w:rsidR="006F3562" w:rsidRPr="000C2023">
        <w:rPr>
          <w:rFonts w:cs="Arial"/>
        </w:rPr>
        <w:t xml:space="preserve"> az INSTR táblában:</w:t>
      </w:r>
    </w:p>
    <w:p w14:paraId="2B7520C9" w14:textId="77777777" w:rsidR="006F3562" w:rsidRPr="000C2023" w:rsidRDefault="006F3562" w:rsidP="00C14714">
      <w:pPr>
        <w:pStyle w:val="Listaszerbekezds"/>
        <w:numPr>
          <w:ilvl w:val="0"/>
          <w:numId w:val="20"/>
        </w:numPr>
        <w:rPr>
          <w:rFonts w:cs="Arial"/>
        </w:rPr>
      </w:pPr>
      <w:r w:rsidRPr="000C2023">
        <w:rPr>
          <w:rFonts w:cs="Arial"/>
        </w:rPr>
        <w:t xml:space="preserve">szerződéskötés napja: </w:t>
      </w:r>
    </w:p>
    <w:p w14:paraId="3C1A1534" w14:textId="7DC9B48E" w:rsidR="006F3562" w:rsidRPr="000C2023" w:rsidRDefault="006F3562" w:rsidP="00C14714">
      <w:pPr>
        <w:pStyle w:val="Listaszerbekezds"/>
        <w:numPr>
          <w:ilvl w:val="1"/>
          <w:numId w:val="20"/>
        </w:numPr>
        <w:rPr>
          <w:rFonts w:cs="Arial"/>
        </w:rPr>
      </w:pPr>
      <w:r w:rsidRPr="000C2023">
        <w:rPr>
          <w:rFonts w:cs="Arial"/>
        </w:rPr>
        <w:t xml:space="preserve">amennyiben nem kerül külön szerződés </w:t>
      </w:r>
      <w:r w:rsidR="001C478E" w:rsidRPr="000C2023">
        <w:rPr>
          <w:rFonts w:cs="Arial"/>
        </w:rPr>
        <w:t>meg</w:t>
      </w:r>
      <w:r w:rsidRPr="000C2023">
        <w:rPr>
          <w:rFonts w:cs="Arial"/>
        </w:rPr>
        <w:t xml:space="preserve">kötésre alkeretek nyitására, akkor az </w:t>
      </w:r>
      <w:proofErr w:type="spellStart"/>
      <w:r w:rsidRPr="000C2023">
        <w:rPr>
          <w:rFonts w:cs="Arial"/>
        </w:rPr>
        <w:t>INSTK</w:t>
      </w:r>
      <w:proofErr w:type="spellEnd"/>
      <w:r w:rsidRPr="000C2023">
        <w:rPr>
          <w:rFonts w:cs="Arial"/>
        </w:rPr>
        <w:t xml:space="preserve"> tábla </w:t>
      </w:r>
      <w:r w:rsidRPr="000C2023">
        <w:rPr>
          <w:rFonts w:cs="Arial"/>
          <w:b/>
        </w:rPr>
        <w:t>„</w:t>
      </w:r>
      <w:r w:rsidR="008F09C1" w:rsidRPr="000C2023">
        <w:rPr>
          <w:rFonts w:cs="Arial"/>
          <w:b/>
        </w:rPr>
        <w:t>K</w:t>
      </w:r>
      <w:r w:rsidRPr="000C2023">
        <w:rPr>
          <w:rFonts w:cs="Arial"/>
          <w:b/>
        </w:rPr>
        <w:t xml:space="preserve">eret létrejöttének időpontja” </w:t>
      </w:r>
      <w:r w:rsidRPr="000C2023">
        <w:rPr>
          <w:rFonts w:cs="Arial"/>
        </w:rPr>
        <w:t>mezőben jelentett szerződéskötési nap (azaz minden, adott keret alá tartozó instrumentum esetén ugyanaz a dátum</w:t>
      </w:r>
      <w:r w:rsidR="001C478E" w:rsidRPr="000C2023">
        <w:rPr>
          <w:rFonts w:cs="Arial"/>
        </w:rPr>
        <w:t xml:space="preserve"> jelentendő</w:t>
      </w:r>
      <w:r w:rsidRPr="000C2023">
        <w:rPr>
          <w:rFonts w:cs="Arial"/>
        </w:rPr>
        <w:t>),</w:t>
      </w:r>
    </w:p>
    <w:p w14:paraId="51AEA76A" w14:textId="6C283DA0" w:rsidR="006F3562" w:rsidRPr="000C2023" w:rsidRDefault="006F3562" w:rsidP="00C14714">
      <w:pPr>
        <w:pStyle w:val="Listaszerbekezds"/>
        <w:numPr>
          <w:ilvl w:val="1"/>
          <w:numId w:val="20"/>
        </w:numPr>
        <w:rPr>
          <w:rFonts w:cs="Arial"/>
        </w:rPr>
      </w:pPr>
      <w:r w:rsidRPr="000C2023">
        <w:rPr>
          <w:rFonts w:cs="Arial"/>
        </w:rPr>
        <w:t>amennyiben külön szerződés kerül megkötésre az alkeretekhez, az adott alkeret szerződés megkötésének időpontja,</w:t>
      </w:r>
    </w:p>
    <w:p w14:paraId="5ED10D99" w14:textId="2A4B85F8" w:rsidR="006F3562" w:rsidRPr="000C2023" w:rsidRDefault="006F3562" w:rsidP="00C14714">
      <w:pPr>
        <w:pStyle w:val="Listaszerbekezds"/>
        <w:numPr>
          <w:ilvl w:val="0"/>
          <w:numId w:val="20"/>
        </w:numPr>
        <w:rPr>
          <w:rFonts w:cs="Arial"/>
        </w:rPr>
      </w:pPr>
      <w:r w:rsidRPr="000C2023">
        <w:rPr>
          <w:rFonts w:cs="Arial"/>
        </w:rPr>
        <w:t>indulás napja:</w:t>
      </w:r>
    </w:p>
    <w:p w14:paraId="2E5F3BC2" w14:textId="4F2A1EF2" w:rsidR="006F3562" w:rsidRPr="000C2023" w:rsidRDefault="006F3562" w:rsidP="00C14714">
      <w:pPr>
        <w:pStyle w:val="Listaszerbekezds"/>
        <w:numPr>
          <w:ilvl w:val="1"/>
          <w:numId w:val="20"/>
        </w:numPr>
        <w:rPr>
          <w:rFonts w:cs="Arial"/>
        </w:rPr>
      </w:pPr>
      <w:r w:rsidRPr="000C2023">
        <w:rPr>
          <w:rFonts w:cs="Arial"/>
        </w:rPr>
        <w:t>ha alkeret nyílik, akkor az alkeret nyitásának időpontja,</w:t>
      </w:r>
    </w:p>
    <w:p w14:paraId="1DF1FE70" w14:textId="5533E40B" w:rsidR="006F3562" w:rsidRPr="000C2023" w:rsidRDefault="006F3562" w:rsidP="00C14714">
      <w:pPr>
        <w:pStyle w:val="Listaszerbekezds"/>
        <w:numPr>
          <w:ilvl w:val="1"/>
          <w:numId w:val="20"/>
        </w:numPr>
        <w:rPr>
          <w:rFonts w:cs="Arial"/>
        </w:rPr>
      </w:pPr>
      <w:r w:rsidRPr="000C2023">
        <w:rPr>
          <w:rFonts w:cs="Arial"/>
        </w:rPr>
        <w:t xml:space="preserve">ha nem nyílik alkeret, hanem a konkrét folyósítás keletkeztet INSTR instrumentumot, akkor a folyósítás időpontja. Ebben az esetben az indulás időpontja, az elszámolás napja és a </w:t>
      </w:r>
      <w:proofErr w:type="spellStart"/>
      <w:r w:rsidRPr="000C2023">
        <w:rPr>
          <w:rFonts w:cs="Arial"/>
        </w:rPr>
        <w:t>FOLY</w:t>
      </w:r>
      <w:proofErr w:type="spellEnd"/>
      <w:r w:rsidRPr="000C2023">
        <w:rPr>
          <w:rFonts w:cs="Arial"/>
        </w:rPr>
        <w:t xml:space="preserve"> táblában jelentett folyósítás időpontja (ha nem folyószámlahitelről van szó) meg fog egyezni.</w:t>
      </w:r>
    </w:p>
    <w:p w14:paraId="42C0679E" w14:textId="5A182E2B" w:rsidR="006F3562" w:rsidRPr="000C2023" w:rsidRDefault="006F3562" w:rsidP="00C14714">
      <w:pPr>
        <w:pStyle w:val="Listaszerbekezds"/>
        <w:numPr>
          <w:ilvl w:val="0"/>
          <w:numId w:val="20"/>
        </w:numPr>
        <w:rPr>
          <w:rFonts w:cs="Arial"/>
        </w:rPr>
      </w:pPr>
      <w:r w:rsidRPr="000C2023">
        <w:rPr>
          <w:rFonts w:cs="Arial"/>
        </w:rPr>
        <w:t>elszámolás napja: az első folyósítás időpontja.</w:t>
      </w:r>
    </w:p>
    <w:bookmarkEnd w:id="100"/>
    <w:p w14:paraId="30AFDA4C" w14:textId="03D613E1" w:rsidR="0061269B" w:rsidRPr="000C2023" w:rsidRDefault="00804C9A" w:rsidP="00C14714">
      <w:pPr>
        <w:rPr>
          <w:rFonts w:cs="Arial"/>
        </w:rPr>
      </w:pPr>
      <w:r w:rsidRPr="000C2023">
        <w:rPr>
          <w:rFonts w:cs="Arial"/>
        </w:rPr>
        <w:t xml:space="preserve">Az </w:t>
      </w:r>
      <w:r w:rsidR="00D8757A" w:rsidRPr="000C2023">
        <w:rPr>
          <w:rFonts w:cs="Arial"/>
        </w:rPr>
        <w:t>„</w:t>
      </w:r>
      <w:r w:rsidR="008F09C1" w:rsidRPr="000C2023">
        <w:rPr>
          <w:rFonts w:cs="Arial"/>
          <w:b/>
        </w:rPr>
        <w:t>E</w:t>
      </w:r>
      <w:r w:rsidRPr="000C2023">
        <w:rPr>
          <w:rFonts w:cs="Arial"/>
          <w:b/>
        </w:rPr>
        <w:t>lszámolás napja</w:t>
      </w:r>
      <w:r w:rsidR="00D8757A" w:rsidRPr="000C2023">
        <w:rPr>
          <w:rFonts w:cs="Arial"/>
          <w:b/>
        </w:rPr>
        <w:t>”</w:t>
      </w:r>
      <w:r w:rsidRPr="000C2023">
        <w:rPr>
          <w:rFonts w:cs="Arial"/>
        </w:rPr>
        <w:t xml:space="preserve"> az első folyósítás dátuma, ebben az esetben a </w:t>
      </w:r>
      <w:proofErr w:type="spellStart"/>
      <w:r w:rsidRPr="000C2023">
        <w:rPr>
          <w:rFonts w:cs="Arial"/>
        </w:rPr>
        <w:t>FOLY</w:t>
      </w:r>
      <w:proofErr w:type="spellEnd"/>
      <w:r w:rsidRPr="000C2023">
        <w:rPr>
          <w:rFonts w:cs="Arial"/>
        </w:rPr>
        <w:t xml:space="preserve"> táblában is jelenteni kell a folyósított összeget. Kivétel ez alól a folyószámlahitel </w:t>
      </w:r>
      <w:r w:rsidR="00DD6A9D" w:rsidRPr="000C2023">
        <w:rPr>
          <w:rFonts w:cs="Arial"/>
        </w:rPr>
        <w:t xml:space="preserve">(beleértve a kamatmentes periódust biztosító </w:t>
      </w:r>
      <w:r w:rsidRPr="000C2023">
        <w:rPr>
          <w:rFonts w:cs="Arial"/>
        </w:rPr>
        <w:t>kártyahitel</w:t>
      </w:r>
      <w:r w:rsidR="00DD6A9D" w:rsidRPr="000C2023">
        <w:rPr>
          <w:rFonts w:cs="Arial"/>
        </w:rPr>
        <w:t>eket is)</w:t>
      </w:r>
      <w:r w:rsidRPr="000C2023">
        <w:rPr>
          <w:rFonts w:cs="Arial"/>
        </w:rPr>
        <w:t xml:space="preserve">, ahol </w:t>
      </w:r>
      <w:r w:rsidR="0061269B" w:rsidRPr="000C2023">
        <w:rPr>
          <w:rFonts w:cs="Arial"/>
        </w:rPr>
        <w:t xml:space="preserve">folyósítás adatok nem jelentendők, törlesztés adatok pedig csak </w:t>
      </w:r>
      <w:r w:rsidR="00D8757A" w:rsidRPr="000C2023">
        <w:rPr>
          <w:rFonts w:cs="Arial"/>
        </w:rPr>
        <w:t>a hitel</w:t>
      </w:r>
      <w:r w:rsidRPr="000C2023">
        <w:rPr>
          <w:rFonts w:cs="Arial"/>
        </w:rPr>
        <w:t xml:space="preserve"> problémássá válás</w:t>
      </w:r>
      <w:r w:rsidR="00D8757A" w:rsidRPr="000C2023">
        <w:rPr>
          <w:rFonts w:cs="Arial"/>
        </w:rPr>
        <w:t>a</w:t>
      </w:r>
      <w:r w:rsidRPr="000C2023">
        <w:rPr>
          <w:rFonts w:cs="Arial"/>
        </w:rPr>
        <w:t xml:space="preserve"> esetén</w:t>
      </w:r>
      <w:r w:rsidR="0061269B" w:rsidRPr="000C2023">
        <w:rPr>
          <w:rFonts w:cs="Arial"/>
        </w:rPr>
        <w:t>, ekkor</w:t>
      </w:r>
      <w:r w:rsidRPr="000C2023">
        <w:rPr>
          <w:rFonts w:cs="Arial"/>
        </w:rPr>
        <w:t xml:space="preserve"> </w:t>
      </w:r>
      <w:r w:rsidR="00D8757A" w:rsidRPr="000C2023">
        <w:rPr>
          <w:rFonts w:cs="Arial"/>
        </w:rPr>
        <w:t xml:space="preserve">az ezen hitelekkel kapcsolatos megtérülés adatokat a törlesztés táblában kell jelenteni. </w:t>
      </w:r>
    </w:p>
    <w:p w14:paraId="06BC7FAA" w14:textId="3732BE00" w:rsidR="00804C9A" w:rsidRPr="000C2023" w:rsidRDefault="0061269B" w:rsidP="00C14714">
      <w:pPr>
        <w:rPr>
          <w:rFonts w:cs="Arial"/>
        </w:rPr>
      </w:pPr>
      <w:r w:rsidRPr="000C2023">
        <w:rPr>
          <w:rFonts w:cs="Arial"/>
        </w:rPr>
        <w:t>Egyes</w:t>
      </w:r>
      <w:r w:rsidR="00804C9A" w:rsidRPr="000C2023">
        <w:rPr>
          <w:rFonts w:cs="Arial"/>
        </w:rPr>
        <w:t xml:space="preserve"> instrumentum típusoknál az első folyósítás dátuma </w:t>
      </w:r>
      <w:r w:rsidR="0067130E" w:rsidRPr="000C2023">
        <w:rPr>
          <w:rFonts w:cs="Arial"/>
        </w:rPr>
        <w:t xml:space="preserve">általában </w:t>
      </w:r>
      <w:r w:rsidR="00804C9A" w:rsidRPr="000C2023">
        <w:rPr>
          <w:rFonts w:cs="Arial"/>
        </w:rPr>
        <w:t xml:space="preserve">megegyezik a szerződéskötés dátumával, tehát a szerződéskötés dátuma, az instrumentum indulásának időpontja és az elszámolás napja </w:t>
      </w:r>
      <w:r w:rsidR="0067130E" w:rsidRPr="000C2023">
        <w:rPr>
          <w:rFonts w:cs="Arial"/>
        </w:rPr>
        <w:t xml:space="preserve">ebben az esetben </w:t>
      </w:r>
      <w:r w:rsidR="00804C9A" w:rsidRPr="000C2023">
        <w:rPr>
          <w:rFonts w:cs="Arial"/>
        </w:rPr>
        <w:t>azonos lesz.</w:t>
      </w:r>
      <w:r w:rsidR="0067130E" w:rsidRPr="000C2023">
        <w:rPr>
          <w:rFonts w:cs="Arial"/>
        </w:rPr>
        <w:t xml:space="preserve"> Ha nem történik szerződéskötéskor lehívás, akkor az első lehívás időpontja lesz az elszámolás napja. Amennyiben még nem történt folyósítás, az elszámolás napja üresen hagyandó.</w:t>
      </w:r>
    </w:p>
    <w:p w14:paraId="3E1C7D7F" w14:textId="4F2317EF" w:rsidR="007878DB" w:rsidRPr="000C2023" w:rsidRDefault="00804C9A" w:rsidP="00C14714">
      <w:pPr>
        <w:rPr>
          <w:rFonts w:cs="Arial"/>
        </w:rPr>
      </w:pPr>
      <w:r w:rsidRPr="000C2023">
        <w:rPr>
          <w:rFonts w:cs="Arial"/>
          <w:b/>
          <w:i/>
        </w:rPr>
        <w:t>Átvett/megvásárolt hitelek</w:t>
      </w:r>
      <w:r w:rsidRPr="000C2023">
        <w:rPr>
          <w:rFonts w:cs="Arial"/>
        </w:rPr>
        <w:t xml:space="preserve"> esetén</w:t>
      </w:r>
      <w:r w:rsidR="00EC7E6E" w:rsidRPr="000C2023">
        <w:rPr>
          <w:rFonts w:cs="Arial"/>
        </w:rPr>
        <w:t xml:space="preserve"> </w:t>
      </w:r>
      <w:r w:rsidR="007878DB" w:rsidRPr="000C2023">
        <w:rPr>
          <w:rFonts w:cs="Arial"/>
        </w:rPr>
        <w:t>a következőképpen kell eljárni időpontok tekintetében:</w:t>
      </w:r>
    </w:p>
    <w:p w14:paraId="4C567917" w14:textId="5D1F099A" w:rsidR="007878DB" w:rsidRPr="000C2023" w:rsidRDefault="007878DB" w:rsidP="00C14714">
      <w:pPr>
        <w:numPr>
          <w:ilvl w:val="0"/>
          <w:numId w:val="27"/>
        </w:numPr>
        <w:spacing w:after="0"/>
        <w:rPr>
          <w:rFonts w:eastAsia="Times New Roman"/>
        </w:rPr>
      </w:pPr>
      <w:proofErr w:type="spellStart"/>
      <w:r w:rsidRPr="000C2023">
        <w:rPr>
          <w:rFonts w:eastAsia="Times New Roman"/>
        </w:rPr>
        <w:t>INSTK</w:t>
      </w:r>
      <w:proofErr w:type="spellEnd"/>
      <w:r w:rsidRPr="000C2023">
        <w:rPr>
          <w:rFonts w:eastAsia="Times New Roman"/>
        </w:rPr>
        <w:t xml:space="preserve"> (ha van hozzá keretinstrumentum</w:t>
      </w:r>
      <w:r w:rsidR="00EC7E6E" w:rsidRPr="000C2023">
        <w:rPr>
          <w:rFonts w:eastAsia="Times New Roman"/>
        </w:rPr>
        <w:t>, ez csak akkor fordulhat elő, ha faktoring követelést vásárol az adatszolgáltató és rendszerei alapján jelenti a faktoring keretet</w:t>
      </w:r>
      <w:r w:rsidRPr="000C2023">
        <w:rPr>
          <w:rFonts w:eastAsia="Times New Roman"/>
        </w:rPr>
        <w:t xml:space="preserve">): </w:t>
      </w:r>
    </w:p>
    <w:p w14:paraId="2C7044B8" w14:textId="70D273C8" w:rsidR="007878DB" w:rsidRPr="000C2023" w:rsidRDefault="007878DB" w:rsidP="00C14714">
      <w:pPr>
        <w:numPr>
          <w:ilvl w:val="1"/>
          <w:numId w:val="27"/>
        </w:numPr>
        <w:spacing w:after="0"/>
        <w:rPr>
          <w:rFonts w:eastAsia="Times New Roman"/>
        </w:rPr>
      </w:pPr>
      <w:r w:rsidRPr="000C2023">
        <w:rPr>
          <w:rFonts w:eastAsia="Times New Roman"/>
        </w:rPr>
        <w:t xml:space="preserve">keret létrejöttének időpontja: eredeti </w:t>
      </w:r>
      <w:r w:rsidR="00F27DF3" w:rsidRPr="000C2023">
        <w:rPr>
          <w:rFonts w:eastAsia="Times New Roman"/>
        </w:rPr>
        <w:t xml:space="preserve">szerződéskötési </w:t>
      </w:r>
      <w:r w:rsidRPr="000C2023">
        <w:rPr>
          <w:rFonts w:eastAsia="Times New Roman"/>
        </w:rPr>
        <w:t>dátum</w:t>
      </w:r>
    </w:p>
    <w:p w14:paraId="6A0906C1" w14:textId="105A072A" w:rsidR="007878DB" w:rsidRPr="000C2023" w:rsidRDefault="007878DB" w:rsidP="00C14714">
      <w:pPr>
        <w:numPr>
          <w:ilvl w:val="1"/>
          <w:numId w:val="27"/>
        </w:numPr>
        <w:spacing w:after="0"/>
        <w:rPr>
          <w:rFonts w:eastAsia="Times New Roman"/>
        </w:rPr>
      </w:pPr>
      <w:r w:rsidRPr="000C2023">
        <w:rPr>
          <w:rFonts w:eastAsia="Times New Roman"/>
        </w:rPr>
        <w:t xml:space="preserve">keret indulásának időpontja: </w:t>
      </w:r>
      <w:r w:rsidR="00EC7E6E" w:rsidRPr="000C2023">
        <w:rPr>
          <w:rFonts w:eastAsia="Times New Roman"/>
        </w:rPr>
        <w:t xml:space="preserve">adatszolgáltatóhoz </w:t>
      </w:r>
      <w:r w:rsidRPr="000C2023">
        <w:rPr>
          <w:rFonts w:eastAsia="Times New Roman"/>
        </w:rPr>
        <w:t xml:space="preserve">való bekerülés időpontja </w:t>
      </w:r>
    </w:p>
    <w:p w14:paraId="775517FD" w14:textId="77777777" w:rsidR="007878DB" w:rsidRPr="000C2023" w:rsidRDefault="007878DB" w:rsidP="00C14714">
      <w:pPr>
        <w:numPr>
          <w:ilvl w:val="0"/>
          <w:numId w:val="27"/>
        </w:numPr>
        <w:spacing w:after="0"/>
        <w:rPr>
          <w:rFonts w:eastAsia="Times New Roman"/>
        </w:rPr>
      </w:pPr>
      <w:r w:rsidRPr="000C2023">
        <w:rPr>
          <w:rFonts w:eastAsia="Times New Roman"/>
        </w:rPr>
        <w:t>INSTR:</w:t>
      </w:r>
    </w:p>
    <w:p w14:paraId="16864B1C" w14:textId="4FE95FE2" w:rsidR="007878DB" w:rsidRPr="000C2023" w:rsidRDefault="007878DB" w:rsidP="00C14714">
      <w:pPr>
        <w:numPr>
          <w:ilvl w:val="1"/>
          <w:numId w:val="27"/>
        </w:numPr>
        <w:spacing w:after="0"/>
        <w:rPr>
          <w:rFonts w:eastAsia="Times New Roman"/>
        </w:rPr>
      </w:pPr>
      <w:r w:rsidRPr="000C2023">
        <w:rPr>
          <w:rFonts w:eastAsia="Times New Roman"/>
        </w:rPr>
        <w:t xml:space="preserve">szerződés megkötésének időpontja: eredeti </w:t>
      </w:r>
      <w:r w:rsidR="000B41EA" w:rsidRPr="000C2023">
        <w:rPr>
          <w:rFonts w:eastAsia="Times New Roman"/>
        </w:rPr>
        <w:t xml:space="preserve">szerződéskötési </w:t>
      </w:r>
      <w:r w:rsidRPr="000C2023">
        <w:rPr>
          <w:rFonts w:eastAsia="Times New Roman"/>
        </w:rPr>
        <w:t>időpont</w:t>
      </w:r>
    </w:p>
    <w:p w14:paraId="38FC30F0" w14:textId="68D199D7" w:rsidR="007878DB" w:rsidRPr="000C2023" w:rsidRDefault="007878DB" w:rsidP="00C14714">
      <w:pPr>
        <w:numPr>
          <w:ilvl w:val="1"/>
          <w:numId w:val="27"/>
        </w:numPr>
        <w:spacing w:after="0"/>
        <w:rPr>
          <w:rFonts w:eastAsia="Times New Roman"/>
        </w:rPr>
      </w:pPr>
      <w:r w:rsidRPr="000C2023">
        <w:rPr>
          <w:rFonts w:eastAsia="Times New Roman"/>
        </w:rPr>
        <w:t xml:space="preserve">instrumentum indulásának időpontja: </w:t>
      </w:r>
      <w:r w:rsidR="00EC7E6E" w:rsidRPr="000C2023">
        <w:rPr>
          <w:rFonts w:eastAsia="Times New Roman"/>
        </w:rPr>
        <w:t>adatszolgáltatóhoz</w:t>
      </w:r>
      <w:r w:rsidRPr="000C2023">
        <w:rPr>
          <w:rFonts w:eastAsia="Times New Roman"/>
        </w:rPr>
        <w:t xml:space="preserve"> való bekerülés időpontja</w:t>
      </w:r>
    </w:p>
    <w:p w14:paraId="3F33297B" w14:textId="5AD739BB" w:rsidR="007878DB" w:rsidRPr="000C2023" w:rsidRDefault="007878DB" w:rsidP="00C14714">
      <w:pPr>
        <w:spacing w:after="0"/>
        <w:ind w:left="1440"/>
        <w:rPr>
          <w:rFonts w:cs="Arial"/>
        </w:rPr>
      </w:pPr>
      <w:r w:rsidRPr="000C2023">
        <w:rPr>
          <w:rFonts w:eastAsia="Times New Roman"/>
        </w:rPr>
        <w:t xml:space="preserve">elszámolás napja: </w:t>
      </w:r>
      <w:r w:rsidR="00EC7E6E" w:rsidRPr="000C2023">
        <w:rPr>
          <w:rFonts w:eastAsia="Times New Roman"/>
        </w:rPr>
        <w:t>adatszolgáltatóhoz</w:t>
      </w:r>
      <w:r w:rsidRPr="000C2023">
        <w:rPr>
          <w:rFonts w:eastAsia="Times New Roman"/>
        </w:rPr>
        <w:t xml:space="preserve"> való bekerülés időpontja </w:t>
      </w:r>
    </w:p>
    <w:p w14:paraId="087A5A6D" w14:textId="752D7026" w:rsidR="00804C9A" w:rsidRPr="000C2023" w:rsidRDefault="00EC7E6E" w:rsidP="00C14714">
      <w:pPr>
        <w:rPr>
          <w:rFonts w:cs="Arial"/>
        </w:rPr>
      </w:pPr>
      <w:r w:rsidRPr="000C2023">
        <w:rPr>
          <w:rFonts w:cs="Arial"/>
        </w:rPr>
        <w:t xml:space="preserve">Az </w:t>
      </w:r>
      <w:r w:rsidRPr="000C2023">
        <w:rPr>
          <w:rFonts w:eastAsia="Times New Roman"/>
        </w:rPr>
        <w:t>adatszolgáltatóhoz</w:t>
      </w:r>
      <w:r w:rsidR="007878DB" w:rsidRPr="000C2023">
        <w:rPr>
          <w:rFonts w:cs="Arial"/>
        </w:rPr>
        <w:t xml:space="preserve"> való bekerülés időpontja az</w:t>
      </w:r>
      <w:r w:rsidR="00804C9A" w:rsidRPr="000C2023">
        <w:rPr>
          <w:rFonts w:cs="Arial"/>
        </w:rPr>
        <w:t xml:space="preserve"> a nap, amikor a hitellel kapcsolatos kockázatok szerződés szerint átkerülnek a jelentő intézményhez.</w:t>
      </w:r>
      <w:r w:rsidR="0061269B" w:rsidRPr="000C2023">
        <w:rPr>
          <w:rFonts w:cs="Arial"/>
        </w:rPr>
        <w:t xml:space="preserve"> Átvett/megvásárolt hitelek esetén az állományt az átvevő a bekerülés időpontját tartalmazó vonatkozási időszakban jelenti első alkalommal az adatszolgáltatásban, míg az átadó ugyanezen vonatkozási időszakban jelenti a megszűnést (az </w:t>
      </w:r>
      <w:proofErr w:type="spellStart"/>
      <w:r w:rsidR="0061269B" w:rsidRPr="000C2023">
        <w:rPr>
          <w:rFonts w:cs="Arial"/>
        </w:rPr>
        <w:t>INSTM</w:t>
      </w:r>
      <w:proofErr w:type="spellEnd"/>
      <w:r w:rsidR="0061269B" w:rsidRPr="000C2023">
        <w:rPr>
          <w:rFonts w:cs="Arial"/>
        </w:rPr>
        <w:t xml:space="preserve"> táblánál leírtak szerint).</w:t>
      </w:r>
    </w:p>
    <w:p w14:paraId="2F736DC0" w14:textId="58A70028" w:rsidR="00781713" w:rsidRPr="000C2023" w:rsidRDefault="00781713" w:rsidP="00C14714">
      <w:pPr>
        <w:rPr>
          <w:rFonts w:cs="Arial"/>
        </w:rPr>
      </w:pPr>
      <w:proofErr w:type="spellStart"/>
      <w:r w:rsidRPr="000C2023">
        <w:rPr>
          <w:rFonts w:cs="Arial"/>
        </w:rPr>
        <w:t>KK</w:t>
      </w:r>
      <w:proofErr w:type="spellEnd"/>
      <w:r w:rsidRPr="000C2023">
        <w:rPr>
          <w:rFonts w:cs="Arial"/>
        </w:rPr>
        <w:t xml:space="preserve"> tevékenység esetén a „Szerződéskötés napja” mezőben ingatlannal fedezett instrumentumok esetén az eredeti szerződéskötés napja jelentendő, amennyiben nem áll rendelkezésre akkor a </w:t>
      </w:r>
      <w:proofErr w:type="spellStart"/>
      <w:r w:rsidRPr="000C2023">
        <w:rPr>
          <w:rFonts w:cs="Arial"/>
        </w:rPr>
        <w:t>KHR</w:t>
      </w:r>
      <w:proofErr w:type="spellEnd"/>
      <w:r w:rsidRPr="000C2023">
        <w:rPr>
          <w:rFonts w:cs="Arial"/>
        </w:rPr>
        <w:t>-ben nyilvántartott adat Szerződéskötés napja mező szerinti adat jelenthet</w:t>
      </w:r>
      <w:r w:rsidR="002A64D7" w:rsidRPr="000C2023">
        <w:rPr>
          <w:rFonts w:cs="Arial"/>
        </w:rPr>
        <w:t>ő</w:t>
      </w:r>
      <w:r w:rsidRPr="000C2023">
        <w:rPr>
          <w:rFonts w:cs="Arial"/>
        </w:rPr>
        <w:t>. Ingatlannal nem fedezett instrumentumok esetén, amennyiben ezek az adatok sem állnak rendelkezésre úgy jelenthető a jogutódlás napja.</w:t>
      </w:r>
    </w:p>
    <w:p w14:paraId="6B344D66" w14:textId="77777777" w:rsidR="00781713" w:rsidRPr="000C2023" w:rsidRDefault="00781713" w:rsidP="00C14714">
      <w:pPr>
        <w:rPr>
          <w:rFonts w:cs="Arial"/>
        </w:rPr>
      </w:pPr>
    </w:p>
    <w:p w14:paraId="05C40871" w14:textId="6D76F198" w:rsidR="0067130E" w:rsidRPr="000C2023" w:rsidRDefault="008E765F" w:rsidP="00C14714">
      <w:pPr>
        <w:rPr>
          <w:rFonts w:eastAsia="Times New Roman" w:cs="Times New Roman"/>
        </w:rPr>
      </w:pPr>
      <w:r w:rsidRPr="000C2023">
        <w:rPr>
          <w:rFonts w:eastAsia="Times New Roman" w:cs="Times New Roman"/>
          <w:b/>
          <w:bCs/>
        </w:rPr>
        <w:t>„</w:t>
      </w:r>
      <w:r w:rsidR="0067130E" w:rsidRPr="000C2023">
        <w:rPr>
          <w:rFonts w:eastAsia="Times New Roman" w:cs="Times New Roman"/>
          <w:b/>
          <w:bCs/>
        </w:rPr>
        <w:t>Az instrumentum szerződésben rögzített lejáratának időpontja</w:t>
      </w:r>
      <w:r w:rsidRPr="000C2023">
        <w:rPr>
          <w:rFonts w:eastAsia="Times New Roman" w:cs="Times New Roman"/>
        </w:rPr>
        <w:t>”</w:t>
      </w:r>
      <w:r w:rsidR="0067130E" w:rsidRPr="000C2023">
        <w:rPr>
          <w:rFonts w:eastAsia="Times New Roman" w:cs="Times New Roman"/>
        </w:rPr>
        <w:t xml:space="preserve"> a</w:t>
      </w:r>
      <w:r w:rsidR="00B84815" w:rsidRPr="000C2023">
        <w:rPr>
          <w:rFonts w:eastAsia="Times New Roman" w:cs="Times New Roman"/>
        </w:rPr>
        <w:t>z instrumentum szerződés szerinti lejárati időpontja</w:t>
      </w:r>
      <w:r w:rsidR="00A37730" w:rsidRPr="000C2023">
        <w:rPr>
          <w:rFonts w:eastAsia="Times New Roman" w:cs="Times New Roman"/>
        </w:rPr>
        <w:t xml:space="preserve"> (amennyiben </w:t>
      </w:r>
      <w:r w:rsidR="00CB07A6" w:rsidRPr="000C2023">
        <w:rPr>
          <w:rFonts w:eastAsia="Times New Roman" w:cs="Times New Roman"/>
        </w:rPr>
        <w:t xml:space="preserve">külön </w:t>
      </w:r>
      <w:r w:rsidR="00A37730" w:rsidRPr="000C2023">
        <w:rPr>
          <w:rFonts w:eastAsia="Times New Roman" w:cs="Times New Roman"/>
        </w:rPr>
        <w:t>keretinstrumentum tartozik az instrumentumhoz, akkor nem a keret lejá</w:t>
      </w:r>
      <w:r w:rsidR="00150654" w:rsidRPr="000C2023">
        <w:rPr>
          <w:rFonts w:eastAsia="Times New Roman" w:cs="Times New Roman"/>
        </w:rPr>
        <w:t>r</w:t>
      </w:r>
      <w:r w:rsidR="00A37730" w:rsidRPr="000C2023">
        <w:rPr>
          <w:rFonts w:eastAsia="Times New Roman" w:cs="Times New Roman"/>
        </w:rPr>
        <w:t>atának időpontja)</w:t>
      </w:r>
      <w:r w:rsidR="00B84815" w:rsidRPr="000C2023">
        <w:rPr>
          <w:rFonts w:eastAsia="Times New Roman" w:cs="Times New Roman"/>
        </w:rPr>
        <w:t>, az eredeti szerződéseket módosító megállapodások figyelembevételével</w:t>
      </w:r>
      <w:r w:rsidR="0067130E" w:rsidRPr="000C2023">
        <w:rPr>
          <w:rFonts w:eastAsia="Times New Roman" w:cs="Times New Roman"/>
        </w:rPr>
        <w:t>, azaz</w:t>
      </w:r>
      <w:r w:rsidR="00B84815" w:rsidRPr="000C2023">
        <w:rPr>
          <w:rFonts w:eastAsia="Times New Roman" w:cs="Times New Roman"/>
        </w:rPr>
        <w:t xml:space="preserve"> </w:t>
      </w:r>
      <w:r w:rsidR="0067130E" w:rsidRPr="000C2023">
        <w:rPr>
          <w:rFonts w:eastAsia="Times New Roman" w:cs="Times New Roman"/>
        </w:rPr>
        <w:t>p</w:t>
      </w:r>
      <w:r w:rsidR="00B84815" w:rsidRPr="000C2023">
        <w:rPr>
          <w:rFonts w:eastAsia="Times New Roman" w:cs="Times New Roman"/>
        </w:rPr>
        <w:t>rolongált hitelek esetében az új prolongált lejáratot kell jelenteni. Amennyiben a végső lejáratkor a hitelt nem fizették vissza, és késedelmessé válik, az instrumentum végső lejárati időpontja nem változik, lehet korábbi, mint a jelentési időpont</w:t>
      </w:r>
      <w:r w:rsidR="000B41EA" w:rsidRPr="000C2023">
        <w:rPr>
          <w:rFonts w:eastAsia="Times New Roman" w:cs="Times New Roman"/>
        </w:rPr>
        <w:t xml:space="preserve"> (vonatkozási időszak utolsó napja)</w:t>
      </w:r>
      <w:r w:rsidR="00B84815" w:rsidRPr="000C2023">
        <w:rPr>
          <w:rFonts w:eastAsia="Times New Roman" w:cs="Times New Roman"/>
        </w:rPr>
        <w:t>. Hitelkeret instrumentum esetében ez a dátum megegyezik a hitelkeret igénybevételének lejárati dátumával, ha nincs ilyen rögzítve a szerződésben, akkor nem jelentendő</w:t>
      </w:r>
      <w:r w:rsidR="002958E2">
        <w:rPr>
          <w:rFonts w:eastAsia="Times New Roman" w:cs="Times New Roman"/>
        </w:rPr>
        <w:t xml:space="preserve">, </w:t>
      </w:r>
      <w:r w:rsidR="002958E2">
        <w:rPr>
          <w:rFonts w:asciiTheme="minorHAnsi" w:eastAsia="Times New Roman" w:hAnsiTheme="minorHAnsi" w:cstheme="minorHAnsi"/>
        </w:rPr>
        <w:t>amíg nem történik folyósítás (akkor a tényleges lejárati dátum jelentendő)</w:t>
      </w:r>
      <w:r w:rsidR="00B84815" w:rsidRPr="000C2023">
        <w:rPr>
          <w:rFonts w:eastAsia="Times New Roman" w:cs="Times New Roman"/>
        </w:rPr>
        <w:t xml:space="preserve">. </w:t>
      </w:r>
      <w:r w:rsidR="00D8757A" w:rsidRPr="000C2023">
        <w:rPr>
          <w:rFonts w:eastAsia="Times New Roman" w:cs="Times New Roman"/>
        </w:rPr>
        <w:t xml:space="preserve">Folyószámlahitelek esetében csak akkor töltendő, </w:t>
      </w:r>
      <w:r w:rsidR="00B84815" w:rsidRPr="000C2023">
        <w:rPr>
          <w:rFonts w:eastAsia="Times New Roman" w:cs="Times New Roman"/>
        </w:rPr>
        <w:t xml:space="preserve">ha a szerződésben rögzített a </w:t>
      </w:r>
      <w:r w:rsidR="00D8757A" w:rsidRPr="000C2023">
        <w:rPr>
          <w:rFonts w:eastAsia="Times New Roman" w:cs="Times New Roman"/>
        </w:rPr>
        <w:t xml:space="preserve">hitelhez </w:t>
      </w:r>
      <w:r w:rsidR="00B84815" w:rsidRPr="000C2023">
        <w:rPr>
          <w:rFonts w:eastAsia="Times New Roman" w:cs="Times New Roman"/>
        </w:rPr>
        <w:t>való hozzáférés végső időpontja.</w:t>
      </w:r>
      <w:r w:rsidR="002E6BDD" w:rsidRPr="000C2023">
        <w:rPr>
          <w:rFonts w:eastAsia="Times New Roman" w:cs="Times New Roman"/>
        </w:rPr>
        <w:t xml:space="preserve"> </w:t>
      </w:r>
      <w:proofErr w:type="spellStart"/>
      <w:r w:rsidR="002E6BDD" w:rsidRPr="000C2023">
        <w:rPr>
          <w:rFonts w:eastAsia="Times New Roman" w:cs="Times New Roman"/>
        </w:rPr>
        <w:t>KK</w:t>
      </w:r>
      <w:proofErr w:type="spellEnd"/>
      <w:r w:rsidR="002E6BDD" w:rsidRPr="000C2023">
        <w:rPr>
          <w:rFonts w:eastAsia="Times New Roman" w:cs="Times New Roman"/>
        </w:rPr>
        <w:t xml:space="preserve"> tevékenység esetén csak akkor töltendő a</w:t>
      </w:r>
      <w:r w:rsidR="00696F2F" w:rsidRPr="000C2023">
        <w:rPr>
          <w:rFonts w:eastAsia="Times New Roman" w:cs="Times New Roman"/>
        </w:rPr>
        <w:t>z átvett</w:t>
      </w:r>
      <w:r w:rsidR="002E6BDD" w:rsidRPr="000C2023">
        <w:rPr>
          <w:rFonts w:eastAsia="Times New Roman" w:cs="Times New Roman"/>
        </w:rPr>
        <w:t xml:space="preserve"> követelés eredeti lejárati dátumával, ha az rendszerszinten rendelkezésre áll.</w:t>
      </w:r>
    </w:p>
    <w:p w14:paraId="1A172E6A" w14:textId="19BDEB8E" w:rsidR="00781713" w:rsidRPr="000C2023" w:rsidRDefault="00781713" w:rsidP="00C14714">
      <w:pPr>
        <w:rPr>
          <w:rFonts w:eastAsia="Times New Roman" w:cs="Times New Roman"/>
        </w:rPr>
      </w:pPr>
      <w:proofErr w:type="spellStart"/>
      <w:r w:rsidRPr="000C2023">
        <w:rPr>
          <w:rFonts w:eastAsia="Times New Roman" w:cs="Times New Roman"/>
        </w:rPr>
        <w:t>KK</w:t>
      </w:r>
      <w:proofErr w:type="spellEnd"/>
      <w:r w:rsidRPr="000C2023">
        <w:rPr>
          <w:rFonts w:eastAsia="Times New Roman" w:cs="Times New Roman"/>
        </w:rPr>
        <w:t xml:space="preserve"> tevékenység esetén</w:t>
      </w:r>
      <w:r w:rsidR="00525E71" w:rsidRPr="000C2023">
        <w:rPr>
          <w:rFonts w:eastAsia="Times New Roman" w:cs="Times New Roman"/>
        </w:rPr>
        <w:t xml:space="preserve"> </w:t>
      </w:r>
      <w:r w:rsidR="002A64D7" w:rsidRPr="000C2023">
        <w:rPr>
          <w:rFonts w:eastAsia="Times New Roman" w:cs="Times New Roman"/>
        </w:rPr>
        <w:t xml:space="preserve">ingatlannal fedezett hitelnél az eredeti szerződés lejáratának napja jelentendő (amennyiben az nem áll rendelkezésre, </w:t>
      </w:r>
      <w:r w:rsidRPr="000C2023">
        <w:rPr>
          <w:rFonts w:eastAsia="Times New Roman" w:cs="Times New Roman"/>
        </w:rPr>
        <w:t xml:space="preserve">úgy a </w:t>
      </w:r>
      <w:proofErr w:type="spellStart"/>
      <w:r w:rsidRPr="000C2023">
        <w:rPr>
          <w:rFonts w:eastAsia="Times New Roman" w:cs="Times New Roman"/>
        </w:rPr>
        <w:t>KHR</w:t>
      </w:r>
      <w:proofErr w:type="spellEnd"/>
      <w:r w:rsidRPr="000C2023">
        <w:rPr>
          <w:rFonts w:eastAsia="Times New Roman" w:cs="Times New Roman"/>
        </w:rPr>
        <w:t xml:space="preserve"> szerinti Szerződés lejárat dátum értéke </w:t>
      </w:r>
      <w:r w:rsidR="002A64D7" w:rsidRPr="000C2023">
        <w:rPr>
          <w:rFonts w:eastAsia="Times New Roman" w:cs="Times New Roman"/>
        </w:rPr>
        <w:t xml:space="preserve">átvehető és jelenthető). </w:t>
      </w:r>
      <w:r w:rsidR="004763DD" w:rsidRPr="000C2023">
        <w:rPr>
          <w:rFonts w:eastAsia="Times New Roman" w:cs="Times New Roman"/>
        </w:rPr>
        <w:t>Ingatlannal nem fedezett hitelnél a rendszerekben rendelkezésre álló lejárati dátum jelenthető.</w:t>
      </w:r>
    </w:p>
    <w:p w14:paraId="249CE23F" w14:textId="5031780F" w:rsidR="00EA02CC" w:rsidRPr="000C2023" w:rsidRDefault="00B34659" w:rsidP="00C14714">
      <w:pPr>
        <w:spacing w:before="240"/>
        <w:rPr>
          <w:rFonts w:cs="Arial"/>
        </w:rPr>
      </w:pPr>
      <w:r w:rsidRPr="000C2023">
        <w:rPr>
          <w:rFonts w:eastAsia="Times New Roman" w:cs="Times New Roman"/>
        </w:rPr>
        <w:t xml:space="preserve">Az </w:t>
      </w:r>
      <w:r w:rsidRPr="000C2023">
        <w:rPr>
          <w:rFonts w:eastAsia="Times New Roman" w:cs="Times New Roman"/>
          <w:b/>
        </w:rPr>
        <w:t>„Eredeti lejárat”</w:t>
      </w:r>
      <w:r w:rsidRPr="000C2023">
        <w:rPr>
          <w:rFonts w:eastAsia="Times New Roman" w:cs="Times New Roman"/>
        </w:rPr>
        <w:t xml:space="preserve"> és </w:t>
      </w:r>
      <w:r w:rsidRPr="000C2023">
        <w:rPr>
          <w:rFonts w:eastAsia="Times New Roman" w:cs="Times New Roman"/>
          <w:b/>
        </w:rPr>
        <w:t>„Hátralévő lejárat”</w:t>
      </w:r>
      <w:r w:rsidRPr="000C2023">
        <w:rPr>
          <w:rFonts w:eastAsia="Times New Roman" w:cs="Times New Roman"/>
        </w:rPr>
        <w:t xml:space="preserve"> mezők a kódlista szerint jelentendők a szerződéskötés napja és lejárata közti intervallumnak megfelelően. Ezek a mezők </w:t>
      </w:r>
      <w:proofErr w:type="spellStart"/>
      <w:r w:rsidRPr="000C2023">
        <w:rPr>
          <w:rFonts w:eastAsia="Times New Roman" w:cs="Times New Roman"/>
        </w:rPr>
        <w:t>KK</w:t>
      </w:r>
      <w:proofErr w:type="spellEnd"/>
      <w:r w:rsidRPr="000C2023">
        <w:rPr>
          <w:rFonts w:eastAsia="Times New Roman" w:cs="Times New Roman"/>
        </w:rPr>
        <w:t xml:space="preserve"> tevékenység esetén nem jelentendők.</w:t>
      </w:r>
      <w:r w:rsidR="00EA02CC" w:rsidRPr="000C2023">
        <w:rPr>
          <w:rFonts w:eastAsia="Times New Roman" w:cs="Times New Roman"/>
        </w:rPr>
        <w:t xml:space="preserve"> </w:t>
      </w:r>
      <w:r w:rsidR="00EA02CC" w:rsidRPr="000C2023">
        <w:rPr>
          <w:rFonts w:cs="Arial"/>
        </w:rPr>
        <w:t xml:space="preserve">A </w:t>
      </w:r>
      <w:r w:rsidR="00EA02CC" w:rsidRPr="000C2023">
        <w:rPr>
          <w:rFonts w:cs="Arial"/>
          <w:b/>
        </w:rPr>
        <w:t>„</w:t>
      </w:r>
      <w:r w:rsidR="008F09C1" w:rsidRPr="000C2023">
        <w:rPr>
          <w:rFonts w:cs="Arial"/>
          <w:b/>
        </w:rPr>
        <w:t>H</w:t>
      </w:r>
      <w:r w:rsidR="00EA02CC" w:rsidRPr="000C2023">
        <w:rPr>
          <w:rFonts w:cs="Arial"/>
          <w:b/>
        </w:rPr>
        <w:t>átralévő lejárat”</w:t>
      </w:r>
      <w:r w:rsidR="00EA02CC" w:rsidRPr="000C2023">
        <w:rPr>
          <w:rFonts w:cs="Arial"/>
        </w:rPr>
        <w:t xml:space="preserve"> mezőben a </w:t>
      </w:r>
      <w:r w:rsidR="00CE33C0" w:rsidRPr="000C2023">
        <w:rPr>
          <w:rFonts w:cs="Arial"/>
        </w:rPr>
        <w:t xml:space="preserve">tárgynegyedév </w:t>
      </w:r>
      <w:r w:rsidR="00EA02CC" w:rsidRPr="000C2023">
        <w:rPr>
          <w:rFonts w:cs="Arial"/>
        </w:rPr>
        <w:t xml:space="preserve">során a mérlegből kikerülő követelések esetében a legrövidebb, 0-1EV lejáratot kell megadni. </w:t>
      </w:r>
    </w:p>
    <w:p w14:paraId="11ABF749" w14:textId="5DA4E08E" w:rsidR="00A86E63" w:rsidRPr="000C2023" w:rsidRDefault="0067130E" w:rsidP="00C14714">
      <w:pPr>
        <w:rPr>
          <w:rFonts w:eastAsia="Times New Roman" w:cs="Times New Roman"/>
        </w:rPr>
      </w:pPr>
      <w:r w:rsidRPr="000C2023">
        <w:rPr>
          <w:rFonts w:eastAsia="Times New Roman" w:cs="Times New Roman"/>
        </w:rPr>
        <w:t>Átvett/megvásárolt</w:t>
      </w:r>
      <w:r w:rsidR="00C221AC" w:rsidRPr="000C2023">
        <w:rPr>
          <w:rFonts w:eastAsia="Times New Roman" w:cs="Times New Roman"/>
        </w:rPr>
        <w:t>/</w:t>
      </w:r>
      <w:proofErr w:type="spellStart"/>
      <w:r w:rsidR="00C221AC" w:rsidRPr="000C2023">
        <w:rPr>
          <w:rFonts w:eastAsia="Times New Roman" w:cs="Times New Roman"/>
        </w:rPr>
        <w:t>visszavásárolt</w:t>
      </w:r>
      <w:proofErr w:type="spellEnd"/>
      <w:r w:rsidRPr="000C2023">
        <w:rPr>
          <w:rFonts w:eastAsia="Times New Roman" w:cs="Times New Roman"/>
        </w:rPr>
        <w:t xml:space="preserve"> hitelek esetén az átvevőnek jelentenie kell </w:t>
      </w:r>
      <w:r w:rsidR="00C221AC" w:rsidRPr="000C2023">
        <w:rPr>
          <w:rFonts w:eastAsia="Times New Roman" w:cs="Times New Roman"/>
        </w:rPr>
        <w:t xml:space="preserve">rezidens átadó esetén az átadó törzsszámát, nem rezidens átadó esetén </w:t>
      </w:r>
      <w:r w:rsidRPr="000C2023">
        <w:rPr>
          <w:rFonts w:eastAsia="Times New Roman" w:cs="Times New Roman"/>
        </w:rPr>
        <w:t xml:space="preserve">az átadó </w:t>
      </w:r>
      <w:r w:rsidR="001E7765" w:rsidRPr="000C2023">
        <w:rPr>
          <w:rFonts w:eastAsia="Times New Roman" w:cs="Times New Roman"/>
        </w:rPr>
        <w:t>szektorát, országkódját</w:t>
      </w:r>
      <w:r w:rsidR="00C221AC" w:rsidRPr="000C2023">
        <w:rPr>
          <w:rFonts w:eastAsia="Times New Roman" w:cs="Times New Roman"/>
        </w:rPr>
        <w:t xml:space="preserve"> (amely nem lehet HU).</w:t>
      </w:r>
      <w:r w:rsidR="001E7765" w:rsidRPr="000C2023">
        <w:rPr>
          <w:rFonts w:eastAsia="Times New Roman" w:cs="Times New Roman"/>
        </w:rPr>
        <w:t xml:space="preserve"> </w:t>
      </w:r>
    </w:p>
    <w:p w14:paraId="11437A67" w14:textId="5F7978E1" w:rsidR="00757311" w:rsidRPr="000C2023" w:rsidRDefault="00757311" w:rsidP="00C14714">
      <w:pPr>
        <w:rPr>
          <w:rFonts w:eastAsia="Times New Roman" w:cs="Times New Roman"/>
        </w:rPr>
      </w:pPr>
    </w:p>
    <w:p w14:paraId="7F1EA2DC" w14:textId="497A2B09" w:rsidR="008B3416" w:rsidRPr="000C2023" w:rsidRDefault="008B3416" w:rsidP="00C14714">
      <w:pPr>
        <w:pStyle w:val="Listaszerbekezds"/>
        <w:numPr>
          <w:ilvl w:val="0"/>
          <w:numId w:val="15"/>
        </w:numPr>
        <w:rPr>
          <w:rFonts w:cs="Arial"/>
          <w:b/>
        </w:rPr>
      </w:pPr>
      <w:r w:rsidRPr="000C2023">
        <w:rPr>
          <w:rFonts w:cs="Arial"/>
          <w:b/>
        </w:rPr>
        <w:t>Instrumentum alapjellemzők</w:t>
      </w:r>
    </w:p>
    <w:p w14:paraId="32DAABCC" w14:textId="77777777" w:rsidR="00FA43E2" w:rsidRPr="000C2023" w:rsidRDefault="00FA43E2" w:rsidP="00C14714">
      <w:pPr>
        <w:rPr>
          <w:rFonts w:cs="Arial"/>
        </w:rPr>
      </w:pPr>
    </w:p>
    <w:p w14:paraId="0996A81A" w14:textId="7A7FC59C" w:rsidR="00B84815" w:rsidRPr="000C2023" w:rsidRDefault="00B84815" w:rsidP="00C14714">
      <w:pPr>
        <w:rPr>
          <w:rFonts w:cs="Arial"/>
        </w:rPr>
      </w:pPr>
      <w:r w:rsidRPr="000C2023">
        <w:rPr>
          <w:rFonts w:cs="Arial"/>
        </w:rPr>
        <w:t xml:space="preserve">Ezen adatkörhöz tartozó mezők részben csak vállalati, részben csak lakossági és részben mind vállalati mind lakossági ügyfelek esetében jelentendők. </w:t>
      </w:r>
    </w:p>
    <w:p w14:paraId="2317770F" w14:textId="54206496" w:rsidR="00687908" w:rsidRPr="000C2023" w:rsidRDefault="00687908" w:rsidP="00C14714">
      <w:pPr>
        <w:rPr>
          <w:rFonts w:cs="Arial"/>
        </w:rPr>
      </w:pPr>
    </w:p>
    <w:p w14:paraId="2527B49B" w14:textId="70FEA021" w:rsidR="00D14C41" w:rsidRPr="000C2023" w:rsidRDefault="00D14C41" w:rsidP="00C14714">
      <w:pPr>
        <w:rPr>
          <w:rFonts w:cs="Arial"/>
        </w:rPr>
      </w:pPr>
      <w:bookmarkStart w:id="101" w:name="_Hlk530062014"/>
      <w:r w:rsidRPr="000C2023">
        <w:rPr>
          <w:rFonts w:cs="Arial"/>
        </w:rPr>
        <w:t>A</w:t>
      </w:r>
      <w:r w:rsidR="00FA43E2" w:rsidRPr="000C2023">
        <w:rPr>
          <w:rFonts w:cs="Arial"/>
        </w:rPr>
        <w:t>z átstrukturálásra vonatkozó</w:t>
      </w:r>
      <w:r w:rsidRPr="000C2023">
        <w:rPr>
          <w:rFonts w:cs="Arial"/>
        </w:rPr>
        <w:t xml:space="preserve"> mezőket az alábbiak szerint kell kitölteni</w:t>
      </w:r>
      <w:r w:rsidR="00AD4E85">
        <w:rPr>
          <w:rFonts w:cs="Arial"/>
        </w:rPr>
        <w:t xml:space="preserve">, amennyiben nem </w:t>
      </w:r>
      <w:proofErr w:type="spellStart"/>
      <w:r w:rsidR="00AD4E85">
        <w:rPr>
          <w:rFonts w:cs="Arial"/>
        </w:rPr>
        <w:t>PVOV</w:t>
      </w:r>
      <w:proofErr w:type="spellEnd"/>
      <w:r w:rsidR="00AD4E85">
        <w:rPr>
          <w:rFonts w:cs="Arial"/>
        </w:rPr>
        <w:t xml:space="preserve"> vállalati projekthitelekről van szó</w:t>
      </w:r>
      <w:r w:rsidRPr="000C2023">
        <w:rPr>
          <w:rFonts w:cs="Arial"/>
        </w:rPr>
        <w:t xml:space="preserve">: </w:t>
      </w:r>
    </w:p>
    <w:p w14:paraId="7F48633D" w14:textId="71B9B27E" w:rsidR="00D14C41" w:rsidRPr="000C2023" w:rsidRDefault="003D7247" w:rsidP="003D7247">
      <w:pPr>
        <w:ind w:left="142" w:hanging="142"/>
        <w:rPr>
          <w:rFonts w:cs="Arial"/>
        </w:rPr>
      </w:pPr>
      <w:r>
        <w:rPr>
          <w:rFonts w:cs="Arial"/>
          <w:u w:val="single"/>
        </w:rPr>
        <w:t xml:space="preserve">(i) </w:t>
      </w:r>
      <w:r w:rsidR="00D14C41" w:rsidRPr="000C2023">
        <w:rPr>
          <w:rFonts w:cs="Arial"/>
          <w:u w:val="single"/>
        </w:rPr>
        <w:t>ha új hitel (instrumentum) jön létre az átstrukturálással</w:t>
      </w:r>
      <w:r w:rsidR="00D14C41" w:rsidRPr="000C2023" w:rsidDel="008E765F">
        <w:rPr>
          <w:rFonts w:cs="Arial"/>
          <w:u w:val="single"/>
        </w:rPr>
        <w:t xml:space="preserve"> </w:t>
      </w:r>
      <w:r w:rsidR="008E765F" w:rsidRPr="000C2023">
        <w:rPr>
          <w:rFonts w:cs="Arial"/>
          <w:u w:val="single"/>
        </w:rPr>
        <w:t>az adatszolgáltató rendszerében</w:t>
      </w:r>
      <w:r w:rsidR="00D14C41" w:rsidRPr="000C2023">
        <w:rPr>
          <w:rFonts w:cs="Arial"/>
        </w:rPr>
        <w:t xml:space="preserve">, akkor az új instrumentumnál töltendő </w:t>
      </w:r>
      <w:r w:rsidR="008F09C1" w:rsidRPr="000C2023">
        <w:rPr>
          <w:rFonts w:cs="Arial"/>
        </w:rPr>
        <w:t>i</w:t>
      </w:r>
      <w:r w:rsidR="00D14C41" w:rsidRPr="000C2023">
        <w:rPr>
          <w:rFonts w:cs="Arial"/>
        </w:rPr>
        <w:t>gen értékkel</w:t>
      </w:r>
      <w:r w:rsidR="00225BF4" w:rsidRPr="000C2023">
        <w:rPr>
          <w:rFonts w:cs="Arial"/>
        </w:rPr>
        <w:t xml:space="preserve"> az átstrukturált </w:t>
      </w:r>
      <w:proofErr w:type="spellStart"/>
      <w:r w:rsidR="00225BF4" w:rsidRPr="000C2023">
        <w:rPr>
          <w:rFonts w:cs="Arial"/>
        </w:rPr>
        <w:t>flag</w:t>
      </w:r>
      <w:proofErr w:type="spellEnd"/>
      <w:r w:rsidR="00225BF4" w:rsidRPr="000C2023">
        <w:rPr>
          <w:rFonts w:cs="Arial"/>
        </w:rPr>
        <w:t xml:space="preserve"> mező</w:t>
      </w:r>
      <w:r w:rsidR="008E765F" w:rsidRPr="000C2023">
        <w:rPr>
          <w:rFonts w:cs="Arial"/>
        </w:rPr>
        <w:t>.</w:t>
      </w:r>
      <w:r w:rsidR="00D14C41" w:rsidRPr="000C2023">
        <w:rPr>
          <w:rFonts w:cs="Arial"/>
        </w:rPr>
        <w:t xml:space="preserve"> Ebben az esetben </w:t>
      </w:r>
      <w:r w:rsidR="00D14C41" w:rsidRPr="000C2023">
        <w:rPr>
          <w:rFonts w:cs="Arial"/>
          <w:b/>
        </w:rPr>
        <w:t>„Az instrumentum keletkezésének módja”</w:t>
      </w:r>
      <w:r w:rsidR="00D14C41" w:rsidRPr="000C2023">
        <w:rPr>
          <w:rFonts w:cs="Arial"/>
        </w:rPr>
        <w:t xml:space="preserve"> mezőben is az átstrukturálással érték megadása kötelező</w:t>
      </w:r>
      <w:r w:rsidR="004E54FD" w:rsidRPr="000C2023">
        <w:rPr>
          <w:rFonts w:cs="Arial"/>
        </w:rPr>
        <w:t xml:space="preserve">, </w:t>
      </w:r>
      <w:r w:rsidR="00524CF5" w:rsidRPr="000C2023">
        <w:rPr>
          <w:rFonts w:cs="Arial"/>
        </w:rPr>
        <w:t xml:space="preserve">és </w:t>
      </w:r>
      <w:r w:rsidR="004E54FD" w:rsidRPr="000C2023">
        <w:rPr>
          <w:rFonts w:cs="Arial"/>
        </w:rPr>
        <w:t xml:space="preserve">az átstrukturálás dátumát </w:t>
      </w:r>
      <w:r w:rsidR="00524CF5" w:rsidRPr="000C2023">
        <w:rPr>
          <w:rFonts w:cs="Arial"/>
        </w:rPr>
        <w:t>is</w:t>
      </w:r>
      <w:r w:rsidR="004E54FD" w:rsidRPr="000C2023">
        <w:rPr>
          <w:rFonts w:cs="Arial"/>
        </w:rPr>
        <w:t xml:space="preserve"> tölteni</w:t>
      </w:r>
      <w:r w:rsidR="00524CF5" w:rsidRPr="000C2023">
        <w:rPr>
          <w:rFonts w:cs="Arial"/>
        </w:rPr>
        <w:t xml:space="preserve"> kell, amely ez esetben meg fog egyezni az instrumentum indulásának dátumával</w:t>
      </w:r>
      <w:r w:rsidR="00D14C41" w:rsidRPr="000C2023">
        <w:rPr>
          <w:rFonts w:cs="Arial"/>
        </w:rPr>
        <w:t>.</w:t>
      </w:r>
    </w:p>
    <w:p w14:paraId="0FD72D25" w14:textId="29F0B217" w:rsidR="00987070" w:rsidRDefault="00D14C41" w:rsidP="003D7247">
      <w:pPr>
        <w:ind w:left="142" w:hanging="142"/>
        <w:rPr>
          <w:rFonts w:cs="Arial"/>
        </w:rPr>
      </w:pPr>
      <w:r w:rsidRPr="000C2023">
        <w:rPr>
          <w:rFonts w:cs="Arial"/>
        </w:rPr>
        <w:t xml:space="preserve">(ii) </w:t>
      </w:r>
      <w:r w:rsidRPr="000C2023">
        <w:rPr>
          <w:rFonts w:cs="Arial"/>
          <w:u w:val="single"/>
        </w:rPr>
        <w:t>ha az átstrukturálás következtében</w:t>
      </w:r>
      <w:r w:rsidRPr="000C2023">
        <w:rPr>
          <w:rFonts w:cs="Arial"/>
        </w:rPr>
        <w:t xml:space="preserve"> </w:t>
      </w:r>
      <w:r w:rsidRPr="000C2023">
        <w:rPr>
          <w:rFonts w:cs="Arial"/>
          <w:u w:val="single"/>
        </w:rPr>
        <w:t>nem jön létre új instrumentum</w:t>
      </w:r>
      <w:r w:rsidR="008E765F" w:rsidRPr="000C2023">
        <w:rPr>
          <w:rFonts w:cs="Arial"/>
          <w:u w:val="single"/>
        </w:rPr>
        <w:t xml:space="preserve"> az adats</w:t>
      </w:r>
      <w:r w:rsidR="0023628E" w:rsidRPr="000C2023">
        <w:rPr>
          <w:rFonts w:cs="Arial"/>
          <w:u w:val="single"/>
        </w:rPr>
        <w:t>z</w:t>
      </w:r>
      <w:r w:rsidR="008E765F" w:rsidRPr="000C2023">
        <w:rPr>
          <w:rFonts w:cs="Arial"/>
          <w:u w:val="single"/>
        </w:rPr>
        <w:t>olgáltató rendszerében</w:t>
      </w:r>
      <w:r w:rsidRPr="000C2023">
        <w:rPr>
          <w:rFonts w:cs="Arial"/>
        </w:rPr>
        <w:t>, akkor a megmaradó (régi) instrumentumnál töltendő a</w:t>
      </w:r>
      <w:r w:rsidR="00225BF4" w:rsidRPr="000C2023">
        <w:rPr>
          <w:rFonts w:cs="Arial"/>
        </w:rPr>
        <w:t xml:space="preserve">z átstrukturált </w:t>
      </w:r>
      <w:proofErr w:type="spellStart"/>
      <w:r w:rsidRPr="000C2023">
        <w:rPr>
          <w:rFonts w:cs="Arial"/>
        </w:rPr>
        <w:t>flag</w:t>
      </w:r>
      <w:proofErr w:type="spellEnd"/>
      <w:r w:rsidRPr="000C2023">
        <w:rPr>
          <w:rFonts w:cs="Arial"/>
        </w:rPr>
        <w:t xml:space="preserve"> </w:t>
      </w:r>
      <w:r w:rsidR="00225BF4" w:rsidRPr="000C2023">
        <w:rPr>
          <w:rFonts w:cs="Arial"/>
        </w:rPr>
        <w:t>mező</w:t>
      </w:r>
      <w:r w:rsidR="00E35477" w:rsidRPr="000C2023">
        <w:rPr>
          <w:rFonts w:cs="Arial"/>
        </w:rPr>
        <w:t xml:space="preserve"> </w:t>
      </w:r>
      <w:r w:rsidRPr="000C2023">
        <w:rPr>
          <w:rFonts w:cs="Arial"/>
        </w:rPr>
        <w:t>igen értékkel</w:t>
      </w:r>
      <w:r w:rsidR="005C2BFA" w:rsidRPr="000C2023">
        <w:rPr>
          <w:rFonts w:cs="Arial"/>
        </w:rPr>
        <w:t xml:space="preserve"> (’I’)</w:t>
      </w:r>
      <w:r w:rsidRPr="000C2023">
        <w:rPr>
          <w:rFonts w:cs="Arial"/>
        </w:rPr>
        <w:t xml:space="preserve">, és az </w:t>
      </w:r>
      <w:r w:rsidRPr="000C2023">
        <w:rPr>
          <w:rFonts w:cs="Arial"/>
          <w:b/>
        </w:rPr>
        <w:t>„</w:t>
      </w:r>
      <w:r w:rsidR="008F09C1" w:rsidRPr="000C2023">
        <w:rPr>
          <w:rFonts w:cs="Arial"/>
          <w:b/>
        </w:rPr>
        <w:t>Á</w:t>
      </w:r>
      <w:r w:rsidRPr="000C2023">
        <w:rPr>
          <w:rFonts w:cs="Arial"/>
          <w:b/>
        </w:rPr>
        <w:t>tstrukturálás dátuma”</w:t>
      </w:r>
      <w:r w:rsidRPr="000C2023">
        <w:rPr>
          <w:rFonts w:cs="Arial"/>
        </w:rPr>
        <w:t xml:space="preserve"> mező is kötelezően töltendő.</w:t>
      </w:r>
    </w:p>
    <w:p w14:paraId="7765C698" w14:textId="77777777" w:rsidR="00AD4E85" w:rsidRPr="000C2023" w:rsidRDefault="00AD4E85" w:rsidP="00C14714">
      <w:pPr>
        <w:rPr>
          <w:rFonts w:cs="Arial"/>
        </w:rPr>
      </w:pPr>
    </w:p>
    <w:p w14:paraId="44034F0D" w14:textId="2CB47602" w:rsidR="004E54FD" w:rsidRPr="000C2023" w:rsidRDefault="00B8596C" w:rsidP="00C14714">
      <w:pPr>
        <w:rPr>
          <w:rFonts w:cs="Arial"/>
        </w:rPr>
      </w:pPr>
      <w:r w:rsidRPr="000C2023">
        <w:rPr>
          <w:rFonts w:cs="Arial"/>
        </w:rPr>
        <w:t xml:space="preserve">Amennyiben az instrumentumnál már történt </w:t>
      </w:r>
      <w:r w:rsidR="008532B1" w:rsidRPr="000C2023">
        <w:rPr>
          <w:rFonts w:cs="Arial"/>
        </w:rPr>
        <w:t>át</w:t>
      </w:r>
      <w:r w:rsidRPr="000C2023">
        <w:rPr>
          <w:rFonts w:cs="Arial"/>
        </w:rPr>
        <w:t>strukturálás</w:t>
      </w:r>
      <w:r w:rsidR="008532B1" w:rsidRPr="000C2023">
        <w:rPr>
          <w:rFonts w:cs="Arial"/>
        </w:rPr>
        <w:t>, a</w:t>
      </w:r>
      <w:r w:rsidR="004E54FD" w:rsidRPr="000C2023">
        <w:rPr>
          <w:rFonts w:cs="Arial"/>
        </w:rPr>
        <w:t xml:space="preserve">z átstrukturált </w:t>
      </w:r>
      <w:proofErr w:type="spellStart"/>
      <w:r w:rsidR="004E54FD" w:rsidRPr="000C2023">
        <w:rPr>
          <w:rFonts w:cs="Arial"/>
        </w:rPr>
        <w:t>flag</w:t>
      </w:r>
      <w:proofErr w:type="spellEnd"/>
      <w:r w:rsidR="004E54FD" w:rsidRPr="000C2023">
        <w:rPr>
          <w:rFonts w:cs="Arial"/>
        </w:rPr>
        <w:t xml:space="preserve"> </w:t>
      </w:r>
      <w:r w:rsidR="00D91385" w:rsidRPr="000C2023">
        <w:rPr>
          <w:rFonts w:cs="Arial"/>
        </w:rPr>
        <w:t xml:space="preserve">mindaddig </w:t>
      </w:r>
      <w:r w:rsidR="005C2BFA" w:rsidRPr="000C2023">
        <w:rPr>
          <w:rFonts w:cs="Arial"/>
        </w:rPr>
        <w:t>’</w:t>
      </w:r>
      <w:r w:rsidR="00D91385" w:rsidRPr="000C2023">
        <w:rPr>
          <w:rFonts w:cs="Arial"/>
        </w:rPr>
        <w:t>I</w:t>
      </w:r>
      <w:r w:rsidR="005C2BFA" w:rsidRPr="000C2023">
        <w:rPr>
          <w:rFonts w:cs="Arial"/>
        </w:rPr>
        <w:t>’</w:t>
      </w:r>
      <w:r w:rsidR="00D91385" w:rsidRPr="000C2023">
        <w:rPr>
          <w:rFonts w:cs="Arial"/>
        </w:rPr>
        <w:t xml:space="preserve"> értékkel jelentendő, amíg a vonatkozó MNB rendelet szerint átstrukturáltnak minősül a hitel.</w:t>
      </w:r>
      <w:r w:rsidR="00525F5C" w:rsidRPr="000C2023">
        <w:rPr>
          <w:rFonts w:cs="Arial"/>
        </w:rPr>
        <w:t xml:space="preserve"> </w:t>
      </w:r>
      <w:r w:rsidR="008A2FE4" w:rsidRPr="008A2FE4">
        <w:rPr>
          <w:rFonts w:cs="Arial"/>
        </w:rPr>
        <w:t>Amennyiben egy adott instrumentum esetében több alkalommal történt átstrukturálás, az „Átstrukturálás dátuma” mezőben minden esetben a legutolsó átstrukturálás napját kell megadni</w:t>
      </w:r>
      <w:r w:rsidR="008A2FE4">
        <w:rPr>
          <w:rFonts w:cs="Arial"/>
        </w:rPr>
        <w:t>.</w:t>
      </w:r>
    </w:p>
    <w:bookmarkEnd w:id="101"/>
    <w:p w14:paraId="00F47466" w14:textId="66C6AB3C" w:rsidR="001B2B4F" w:rsidRDefault="001B2B4F" w:rsidP="00C14714">
      <w:pPr>
        <w:rPr>
          <w:rFonts w:cs="Arial"/>
        </w:rPr>
      </w:pPr>
      <w:r w:rsidRPr="000C2023">
        <w:rPr>
          <w:rFonts w:cs="Arial"/>
        </w:rPr>
        <w:t xml:space="preserve">Amennyiben az átstrukturálás következtében új szerződés jön létre, a </w:t>
      </w:r>
      <w:proofErr w:type="spellStart"/>
      <w:r w:rsidRPr="000C2023">
        <w:rPr>
          <w:rFonts w:cs="Arial"/>
        </w:rPr>
        <w:t>HKIV</w:t>
      </w:r>
      <w:proofErr w:type="spellEnd"/>
      <w:r w:rsidRPr="000C2023">
        <w:rPr>
          <w:rFonts w:cs="Arial"/>
        </w:rPr>
        <w:t xml:space="preserve"> tábla kötelezően töltendő. E</w:t>
      </w:r>
      <w:r w:rsidR="00FA43E2" w:rsidRPr="000C2023">
        <w:rPr>
          <w:rFonts w:cs="Arial"/>
        </w:rPr>
        <w:t>bben az esetben meg kell adni a hitelkiváltás dátumát</w:t>
      </w:r>
      <w:r w:rsidR="005B6534" w:rsidRPr="000C2023">
        <w:rPr>
          <w:rFonts w:cs="Arial"/>
        </w:rPr>
        <w:t>, amely meg kell egyezzen a szerződéskötés dátumával.</w:t>
      </w:r>
      <w:r w:rsidR="00DE441B" w:rsidRPr="000C2023">
        <w:rPr>
          <w:rFonts w:cs="Arial"/>
        </w:rPr>
        <w:t xml:space="preserve"> </w:t>
      </w:r>
    </w:p>
    <w:p w14:paraId="5A231567" w14:textId="501F6E8A" w:rsidR="00AD4E85" w:rsidRDefault="00AD4E85" w:rsidP="00AD4E85">
      <w:pPr>
        <w:rPr>
          <w:rFonts w:asciiTheme="minorHAnsi" w:hAnsiTheme="minorHAnsi" w:cstheme="minorHAnsi"/>
        </w:rPr>
      </w:pPr>
      <w:proofErr w:type="spellStart"/>
      <w:r>
        <w:rPr>
          <w:rFonts w:asciiTheme="minorHAnsi" w:hAnsiTheme="minorHAnsi" w:cstheme="minorHAnsi"/>
        </w:rPr>
        <w:t>PVOV</w:t>
      </w:r>
      <w:proofErr w:type="spellEnd"/>
      <w:r>
        <w:rPr>
          <w:rFonts w:asciiTheme="minorHAnsi" w:hAnsiTheme="minorHAnsi" w:cstheme="minorHAnsi"/>
        </w:rPr>
        <w:t xml:space="preserve"> vállalati projekthitelek esetén is </w:t>
      </w:r>
      <w:r w:rsidR="00E45338">
        <w:rPr>
          <w:rFonts w:asciiTheme="minorHAnsi" w:hAnsiTheme="minorHAnsi" w:cstheme="minorHAnsi"/>
        </w:rPr>
        <w:t>a</w:t>
      </w:r>
      <w:r>
        <w:rPr>
          <w:rFonts w:asciiTheme="minorHAnsi" w:hAnsiTheme="minorHAnsi" w:cstheme="minorHAnsi"/>
        </w:rPr>
        <w:t xml:space="preserve"> fentieknek megfelelően kell eljárni azzal, hogy 202</w:t>
      </w:r>
      <w:r w:rsidR="00A91F11">
        <w:rPr>
          <w:rFonts w:asciiTheme="minorHAnsi" w:hAnsiTheme="minorHAnsi" w:cstheme="minorHAnsi"/>
        </w:rPr>
        <w:t>3</w:t>
      </w:r>
      <w:r>
        <w:rPr>
          <w:rFonts w:asciiTheme="minorHAnsi" w:hAnsiTheme="minorHAnsi" w:cstheme="minorHAnsi"/>
        </w:rPr>
        <w:t>.</w:t>
      </w:r>
      <w:r w:rsidR="00E45338">
        <w:rPr>
          <w:rFonts w:asciiTheme="minorHAnsi" w:hAnsiTheme="minorHAnsi" w:cstheme="minorHAnsi"/>
        </w:rPr>
        <w:t xml:space="preserve"> </w:t>
      </w:r>
      <w:r w:rsidR="00660DFA">
        <w:rPr>
          <w:rFonts w:asciiTheme="minorHAnsi" w:hAnsiTheme="minorHAnsi" w:cstheme="minorHAnsi"/>
        </w:rPr>
        <w:t>negyedik negyedévt</w:t>
      </w:r>
      <w:r w:rsidR="00F46D54">
        <w:rPr>
          <w:rFonts w:asciiTheme="minorHAnsi" w:hAnsiTheme="minorHAnsi" w:cstheme="minorHAnsi"/>
        </w:rPr>
        <w:t>ő</w:t>
      </w:r>
      <w:r w:rsidR="00660DFA">
        <w:rPr>
          <w:rFonts w:asciiTheme="minorHAnsi" w:hAnsiTheme="minorHAnsi" w:cstheme="minorHAnsi"/>
        </w:rPr>
        <w:t>l</w:t>
      </w:r>
      <w:r>
        <w:rPr>
          <w:rFonts w:asciiTheme="minorHAnsi" w:hAnsiTheme="minorHAnsi" w:cstheme="minorHAnsi"/>
        </w:rPr>
        <w:t xml:space="preserve"> kezdődően az ’I’ kódértéket meg kell bontani a következők szerint:</w:t>
      </w:r>
    </w:p>
    <w:p w14:paraId="0EF90516" w14:textId="77777777" w:rsidR="00AD4E85" w:rsidRDefault="00AD4E85" w:rsidP="00AD4E85">
      <w:pPr>
        <w:rPr>
          <w:rFonts w:asciiTheme="minorHAnsi" w:hAnsiTheme="minorHAnsi" w:cstheme="minorHAnsi"/>
        </w:rPr>
      </w:pPr>
      <w:r w:rsidRPr="001611FA">
        <w:rPr>
          <w:noProof/>
        </w:rPr>
        <w:drawing>
          <wp:inline distT="0" distB="0" distL="0" distR="0" wp14:anchorId="23ED498E" wp14:editId="612B877B">
            <wp:extent cx="6047740" cy="1160780"/>
            <wp:effectExtent l="0" t="0" r="0" b="1270"/>
            <wp:docPr id="1628275710" name="Picture 162827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47740" cy="1160780"/>
                    </a:xfrm>
                    <a:prstGeom prst="rect">
                      <a:avLst/>
                    </a:prstGeom>
                    <a:noFill/>
                    <a:ln>
                      <a:noFill/>
                    </a:ln>
                  </pic:spPr>
                </pic:pic>
              </a:graphicData>
            </a:graphic>
          </wp:inline>
        </w:drawing>
      </w:r>
    </w:p>
    <w:p w14:paraId="0244C95B" w14:textId="2C5F2499" w:rsidR="00AD4E85" w:rsidRPr="006C72EB" w:rsidRDefault="00AD4E85" w:rsidP="00AD4E85">
      <w:pPr>
        <w:rPr>
          <w:rFonts w:asciiTheme="minorHAnsi" w:hAnsiTheme="minorHAnsi" w:cstheme="minorHAnsi"/>
        </w:rPr>
      </w:pPr>
      <w:r>
        <w:rPr>
          <w:rFonts w:asciiTheme="minorHAnsi" w:hAnsiTheme="minorHAnsi" w:cstheme="minorHAnsi"/>
        </w:rPr>
        <w:t xml:space="preserve">Az új ’I_2’ kódérték csak </w:t>
      </w:r>
      <w:proofErr w:type="spellStart"/>
      <w:r>
        <w:rPr>
          <w:rFonts w:asciiTheme="minorHAnsi" w:hAnsiTheme="minorHAnsi" w:cstheme="minorHAnsi"/>
        </w:rPr>
        <w:t>PVOV</w:t>
      </w:r>
      <w:proofErr w:type="spellEnd"/>
      <w:r>
        <w:rPr>
          <w:rFonts w:asciiTheme="minorHAnsi" w:hAnsiTheme="minorHAnsi" w:cstheme="minorHAnsi"/>
        </w:rPr>
        <w:t xml:space="preserve"> vállalati projekthitelek esetén alkalmazható, a teljes hitelállomány átkódolása ennek megfelelően nem szükséges</w:t>
      </w:r>
      <w:r w:rsidR="00F524D5">
        <w:rPr>
          <w:rFonts w:asciiTheme="minorHAnsi" w:hAnsiTheme="minorHAnsi" w:cstheme="minorHAnsi"/>
        </w:rPr>
        <w:t xml:space="preserve">, </w:t>
      </w:r>
      <w:r w:rsidR="00E45338" w:rsidRPr="00E45338">
        <w:rPr>
          <w:rFonts w:asciiTheme="minorHAnsi" w:hAnsiTheme="minorHAnsi" w:cstheme="minorHAnsi"/>
        </w:rPr>
        <w:t>MNB által kijelölt, összevont alapú felügyelet alá nem</w:t>
      </w:r>
      <w:r w:rsidR="006904B8">
        <w:rPr>
          <w:rFonts w:asciiTheme="minorHAnsi" w:hAnsiTheme="minorHAnsi" w:cstheme="minorHAnsi"/>
        </w:rPr>
        <w:t xml:space="preserve"> </w:t>
      </w:r>
      <w:r w:rsidR="00E45338" w:rsidRPr="00E45338">
        <w:rPr>
          <w:rFonts w:asciiTheme="minorHAnsi" w:hAnsiTheme="minorHAnsi" w:cstheme="minorHAnsi"/>
        </w:rPr>
        <w:t>tartozó pénzügyi vállalkozás</w:t>
      </w:r>
      <w:r w:rsidR="00E45338">
        <w:rPr>
          <w:rFonts w:asciiTheme="minorHAnsi" w:hAnsiTheme="minorHAnsi" w:cstheme="minorHAnsi"/>
        </w:rPr>
        <w:t>o</w:t>
      </w:r>
      <w:r w:rsidR="00E45338" w:rsidRPr="006904B8">
        <w:rPr>
          <w:rFonts w:cs="Arial"/>
        </w:rPr>
        <w:t>k</w:t>
      </w:r>
      <w:r w:rsidR="00F524D5">
        <w:rPr>
          <w:rFonts w:asciiTheme="minorHAnsi" w:hAnsiTheme="minorHAnsi" w:cstheme="minorHAnsi"/>
        </w:rPr>
        <w:t xml:space="preserve"> esetén egyáltalán nincs változás az alkalmazandó kódértékek tekintetében</w:t>
      </w:r>
      <w:r>
        <w:rPr>
          <w:rFonts w:asciiTheme="minorHAnsi" w:hAnsiTheme="minorHAnsi" w:cstheme="minorHAnsi"/>
        </w:rPr>
        <w:t xml:space="preserve">. </w:t>
      </w:r>
      <w:r w:rsidR="00710F07" w:rsidRPr="00710F07">
        <w:rPr>
          <w:rFonts w:asciiTheme="minorHAnsi" w:hAnsiTheme="minorHAnsi" w:cstheme="minorHAnsi"/>
        </w:rPr>
        <w:t>Több átstrukturálás esetén, ha folyamatosan átstrukturált állapotú az ügylet, és az első átstrukturálástól számítva eltelt két év, akkor az ’I_2’ kódérték alkalmazandó. Ha az átstrukturálások megszakításokkal követték egymást (voltak nem átstrukturált periódusok), akkor a megszakítást követő első alkalomtól kell vizsgálni a két év elteltét.</w:t>
      </w:r>
    </w:p>
    <w:p w14:paraId="3C51BAD8" w14:textId="77777777" w:rsidR="00AD4E85" w:rsidRPr="000C2023" w:rsidRDefault="00AD4E85" w:rsidP="00C14714">
      <w:pPr>
        <w:rPr>
          <w:rFonts w:cs="Arial"/>
        </w:rPr>
      </w:pPr>
    </w:p>
    <w:p w14:paraId="6A4F1247" w14:textId="4FAC5A91" w:rsidR="00FA43E2" w:rsidRPr="000C2023" w:rsidRDefault="00C60915" w:rsidP="00C14714">
      <w:pPr>
        <w:rPr>
          <w:rFonts w:cs="Arial"/>
        </w:rPr>
      </w:pPr>
      <w:r w:rsidRPr="000C2023">
        <w:rPr>
          <w:rFonts w:cs="Arial"/>
        </w:rPr>
        <w:t>Hitelkiváltás során a következőképpen kell eljárni: a</w:t>
      </w:r>
      <w:r w:rsidR="00DE441B" w:rsidRPr="000C2023">
        <w:rPr>
          <w:rFonts w:cs="Arial"/>
        </w:rPr>
        <w:t>mennyiben a hitelkiváltás során magasabb összegű hitelt kap az ügyfél az eredeti összegnél</w:t>
      </w:r>
      <w:r w:rsidR="00821A88" w:rsidRPr="000C2023">
        <w:rPr>
          <w:rFonts w:cs="Arial"/>
        </w:rPr>
        <w:t xml:space="preserve"> (az instrumentum keletkezésének módja ebben az esetben ’</w:t>
      </w:r>
      <w:proofErr w:type="spellStart"/>
      <w:r w:rsidR="00821A88" w:rsidRPr="000C2023">
        <w:rPr>
          <w:rFonts w:cs="Arial"/>
        </w:rPr>
        <w:t>HITKIVALT_MAS_N</w:t>
      </w:r>
      <w:proofErr w:type="spellEnd"/>
      <w:r w:rsidR="00821A88" w:rsidRPr="000C2023">
        <w:rPr>
          <w:rFonts w:cs="Arial"/>
        </w:rPr>
        <w:t>’ vagy ’</w:t>
      </w:r>
      <w:proofErr w:type="spellStart"/>
      <w:r w:rsidR="00821A88" w:rsidRPr="000C2023">
        <w:rPr>
          <w:rFonts w:cs="Arial"/>
        </w:rPr>
        <w:t>HITKIVALT_SAJAT_N</w:t>
      </w:r>
      <w:proofErr w:type="spellEnd"/>
      <w:r w:rsidR="00821A88" w:rsidRPr="000C2023">
        <w:rPr>
          <w:rFonts w:cs="Arial"/>
        </w:rPr>
        <w:t>’ értéket kell felvegyen)</w:t>
      </w:r>
      <w:r w:rsidR="00DE441B" w:rsidRPr="000C2023">
        <w:rPr>
          <w:rFonts w:cs="Arial"/>
        </w:rPr>
        <w:t xml:space="preserve">, a </w:t>
      </w:r>
      <w:proofErr w:type="spellStart"/>
      <w:r w:rsidR="00DE441B" w:rsidRPr="000C2023">
        <w:rPr>
          <w:rFonts w:cs="Arial"/>
        </w:rPr>
        <w:t>JTM</w:t>
      </w:r>
      <w:proofErr w:type="spellEnd"/>
      <w:r w:rsidR="00DE441B" w:rsidRPr="000C2023">
        <w:rPr>
          <w:rFonts w:cs="Arial"/>
        </w:rPr>
        <w:t xml:space="preserve"> érték ismét kalkulálandó és jelentend</w:t>
      </w:r>
      <w:r w:rsidR="00824D4B" w:rsidRPr="000C2023">
        <w:rPr>
          <w:rFonts w:cs="Arial"/>
        </w:rPr>
        <w:t xml:space="preserve">ő, mivel </w:t>
      </w:r>
      <w:r w:rsidR="00AE1ED2">
        <w:rPr>
          <w:rFonts w:cs="Arial"/>
        </w:rPr>
        <w:t>az Adósságfék</w:t>
      </w:r>
      <w:r w:rsidR="003444D1" w:rsidRPr="000C2023">
        <w:rPr>
          <w:rFonts w:cs="Arial"/>
        </w:rPr>
        <w:t xml:space="preserve"> rendelet tekintetében csak az hitelkiváltás minősül kiváltásnak, amikor a hitelösszeg nem növekszik. A hitelkiváltási esemény azonban a kiváltó-kiváltott hitel összegétől függetlenül jelentendő.</w:t>
      </w:r>
      <w:r w:rsidR="00594A70" w:rsidRPr="000C2023">
        <w:rPr>
          <w:rFonts w:cs="Arial"/>
        </w:rPr>
        <w:t xml:space="preserve"> </w:t>
      </w:r>
      <w:r w:rsidR="00F524C3" w:rsidRPr="000C2023">
        <w:rPr>
          <w:rFonts w:cs="Arial"/>
        </w:rPr>
        <w:t>Hitelkiváltásnak tekintjük, amikor a kiváltott hitel(</w:t>
      </w:r>
      <w:proofErr w:type="spellStart"/>
      <w:r w:rsidR="00F524C3" w:rsidRPr="000C2023">
        <w:rPr>
          <w:rFonts w:cs="Arial"/>
        </w:rPr>
        <w:t>ekből</w:t>
      </w:r>
      <w:proofErr w:type="spellEnd"/>
      <w:r w:rsidR="00F524C3" w:rsidRPr="000C2023">
        <w:rPr>
          <w:rFonts w:cs="Arial"/>
        </w:rPr>
        <w:t>) új hitel(</w:t>
      </w:r>
      <w:proofErr w:type="spellStart"/>
      <w:r w:rsidR="00F524C3" w:rsidRPr="000C2023">
        <w:rPr>
          <w:rFonts w:cs="Arial"/>
        </w:rPr>
        <w:t>ek</w:t>
      </w:r>
      <w:proofErr w:type="spellEnd"/>
      <w:r w:rsidR="00F524C3" w:rsidRPr="000C2023">
        <w:rPr>
          <w:rFonts w:cs="Arial"/>
        </w:rPr>
        <w:t>) jönnek létre nem jogfolytonos módon.</w:t>
      </w:r>
    </w:p>
    <w:p w14:paraId="5F3F1FD6" w14:textId="20BB066C" w:rsidR="00C328FF" w:rsidRPr="000C2023" w:rsidRDefault="004C5A40" w:rsidP="00C14714">
      <w:pPr>
        <w:rPr>
          <w:rFonts w:cs="Arial"/>
        </w:rPr>
      </w:pPr>
      <w:r w:rsidRPr="000C2023">
        <w:rPr>
          <w:rFonts w:cs="Arial"/>
        </w:rPr>
        <w:t xml:space="preserve">A keletkezés módjánál megfelelő hitelkiváltás kódot kell megjelölni, mivel a keletkezés módjánál a </w:t>
      </w:r>
      <w:proofErr w:type="spellStart"/>
      <w:r w:rsidRPr="000C2023">
        <w:rPr>
          <w:rFonts w:cs="Arial"/>
        </w:rPr>
        <w:t>JTM</w:t>
      </w:r>
      <w:proofErr w:type="spellEnd"/>
      <w:r w:rsidRPr="000C2023">
        <w:rPr>
          <w:rFonts w:cs="Arial"/>
        </w:rPr>
        <w:t xml:space="preserve"> meghatározás (lakossági hiteleknél) szempontjából kiemelt fontosságú a hitelkiváltások megfelelő követése</w:t>
      </w:r>
      <w:r w:rsidR="00C328FF" w:rsidRPr="000C2023">
        <w:rPr>
          <w:rFonts w:cs="Arial"/>
        </w:rPr>
        <w:t xml:space="preserve">. </w:t>
      </w:r>
    </w:p>
    <w:p w14:paraId="3732D9C8" w14:textId="5BDC2D4C" w:rsidR="00D626CC" w:rsidRPr="000C2023" w:rsidRDefault="00D626CC" w:rsidP="00C14714">
      <w:pPr>
        <w:rPr>
          <w:rFonts w:cs="Arial"/>
        </w:rPr>
      </w:pPr>
      <w:r w:rsidRPr="000C2023">
        <w:rPr>
          <w:rFonts w:cs="Arial"/>
        </w:rPr>
        <w:t>Az átstrukturálás oka tekintetében a következő a használható kódértékek tartalma:</w:t>
      </w:r>
    </w:p>
    <w:p w14:paraId="28C2B432" w14:textId="6C2594B5" w:rsidR="00D626CC" w:rsidRPr="000C2023" w:rsidRDefault="00D626CC" w:rsidP="00C14714">
      <w:pPr>
        <w:pStyle w:val="Listaszerbekezds"/>
        <w:numPr>
          <w:ilvl w:val="0"/>
          <w:numId w:val="27"/>
        </w:numPr>
        <w:rPr>
          <w:rFonts w:cs="Arial"/>
        </w:rPr>
      </w:pPr>
      <w:r w:rsidRPr="000C2023">
        <w:rPr>
          <w:rFonts w:cs="Arial"/>
        </w:rPr>
        <w:t>Átstrukturált: a piaci feltételek szerintinél alacsonyabb, módosított kamatlábbal rendelkező instrumentumok – a 39/2016 (X.11.) MNB rendelet 9.§</w:t>
      </w:r>
      <w:r w:rsidR="008772C9" w:rsidRPr="000C2023">
        <w:rPr>
          <w:rFonts w:cs="Arial"/>
        </w:rPr>
        <w:t xml:space="preserve"> </w:t>
      </w:r>
      <w:r w:rsidRPr="000C2023">
        <w:rPr>
          <w:rFonts w:cs="Arial"/>
        </w:rPr>
        <w:t>(2) pontjában meghatározott kamatkedvezmény alkalmazása esetén,</w:t>
      </w:r>
    </w:p>
    <w:p w14:paraId="415271B9" w14:textId="41F233C7" w:rsidR="00D626CC" w:rsidRPr="000C2023" w:rsidRDefault="00D626CC" w:rsidP="00C14714">
      <w:pPr>
        <w:pStyle w:val="Listaszerbekezds"/>
        <w:numPr>
          <w:ilvl w:val="0"/>
          <w:numId w:val="27"/>
        </w:numPr>
        <w:rPr>
          <w:rFonts w:cs="Arial"/>
        </w:rPr>
      </w:pPr>
      <w:r w:rsidRPr="000C2023">
        <w:rPr>
          <w:rFonts w:cs="Arial"/>
        </w:rPr>
        <w:t>Átstrukturált: teljesen vagy részlegesen újrafinanszírozott követelés - a 39/2016 (X.11.) MNB rendelet 9.§</w:t>
      </w:r>
      <w:r w:rsidR="00C15A91" w:rsidRPr="000C2023">
        <w:rPr>
          <w:rFonts w:cs="Arial"/>
        </w:rPr>
        <w:t xml:space="preserve"> </w:t>
      </w:r>
      <w:r w:rsidRPr="000C2023">
        <w:rPr>
          <w:rFonts w:cs="Arial"/>
        </w:rPr>
        <w:t>(</w:t>
      </w:r>
      <w:proofErr w:type="gramStart"/>
      <w:r w:rsidRPr="000C2023">
        <w:rPr>
          <w:rFonts w:cs="Arial"/>
        </w:rPr>
        <w:t>1)/</w:t>
      </w:r>
      <w:proofErr w:type="gramEnd"/>
      <w:r w:rsidRPr="000C2023">
        <w:rPr>
          <w:rFonts w:cs="Arial"/>
        </w:rPr>
        <w:t>b pontjában meghatározott refinanszírozás esetén,</w:t>
      </w:r>
    </w:p>
    <w:p w14:paraId="40B8AB88" w14:textId="63120423" w:rsidR="00D626CC" w:rsidRPr="000C2023" w:rsidRDefault="00D626CC" w:rsidP="00C14714">
      <w:pPr>
        <w:pStyle w:val="Listaszerbekezds"/>
        <w:numPr>
          <w:ilvl w:val="0"/>
          <w:numId w:val="27"/>
        </w:numPr>
        <w:rPr>
          <w:rFonts w:cs="Arial"/>
        </w:rPr>
      </w:pPr>
      <w:r w:rsidRPr="000C2023">
        <w:rPr>
          <w:rFonts w:cs="Arial"/>
        </w:rPr>
        <w:t>Átstrukturált: egyéb módosított feltételekkel rendelkező instrumentumok - a 39/2016 (X.11.) MNB rendelet 9.§-ban meghatározott, előbbiekben nem szereplő feltételek módosítása esetén (p. törlesztőrészlet türelmi idő, devizanem megváltoztatás, bevonandó fedezetek értékének csökkentése.</w:t>
      </w:r>
    </w:p>
    <w:p w14:paraId="34D09911" w14:textId="77777777" w:rsidR="00B340DD" w:rsidRPr="000C2023" w:rsidRDefault="00B340DD" w:rsidP="00C14714">
      <w:pPr>
        <w:pStyle w:val="Listaszerbekezds"/>
        <w:numPr>
          <w:ilvl w:val="0"/>
          <w:numId w:val="27"/>
        </w:numPr>
        <w:rPr>
          <w:rFonts w:cs="Arial"/>
        </w:rPr>
      </w:pPr>
      <w:r w:rsidRPr="000C2023">
        <w:rPr>
          <w:rFonts w:cs="Arial"/>
        </w:rPr>
        <w:t xml:space="preserve">Átstrukturált: kizárólag a moratóriumban való részvétel miatt átstrukturáltnak minősített hitel - </w:t>
      </w:r>
      <w:r w:rsidRPr="000C2023">
        <w:t xml:space="preserve">A „Vezetői körlevél az </w:t>
      </w:r>
      <w:proofErr w:type="spellStart"/>
      <w:r w:rsidRPr="000C2023">
        <w:t>IFRS</w:t>
      </w:r>
      <w:proofErr w:type="spellEnd"/>
      <w:r w:rsidRPr="000C2023">
        <w:t xml:space="preserve"> 9 standard alkalmazásában a makrogazdasági információk felhasználásáról és a hitelkockázat jelentős növekedését jelző </w:t>
      </w:r>
      <w:proofErr w:type="gramStart"/>
      <w:r w:rsidRPr="000C2023">
        <w:t>tényezőkről”-</w:t>
      </w:r>
      <w:proofErr w:type="gramEnd"/>
      <w:r w:rsidRPr="000C2023">
        <w:t xml:space="preserve">ben foglaltakkal konzisztensen a kizárólag a jogi moratóriumban való részvétel miatt átstrukturáltnak minősített hitelek. </w:t>
      </w:r>
    </w:p>
    <w:p w14:paraId="45359CE3" w14:textId="77777777" w:rsidR="00B340DD" w:rsidRPr="000C2023" w:rsidRDefault="00B340DD" w:rsidP="00C14714">
      <w:pPr>
        <w:pStyle w:val="Listaszerbekezds"/>
        <w:numPr>
          <w:ilvl w:val="0"/>
          <w:numId w:val="0"/>
        </w:numPr>
        <w:ind w:left="720"/>
        <w:rPr>
          <w:rFonts w:cs="Arial"/>
        </w:rPr>
      </w:pPr>
    </w:p>
    <w:p w14:paraId="7787CCEE" w14:textId="77777777" w:rsidR="005C2BFA" w:rsidRPr="000C2023" w:rsidRDefault="005B6534" w:rsidP="00C14714">
      <w:pPr>
        <w:rPr>
          <w:rFonts w:cs="Arial"/>
        </w:rPr>
      </w:pPr>
      <w:r w:rsidRPr="000C2023">
        <w:rPr>
          <w:rFonts w:cs="Arial"/>
        </w:rPr>
        <w:t xml:space="preserve">Az instrumentum típus mezőben jelenteni kell, hogy a szerződés alapján megképzett instrumentum mely típusba sorolandó. </w:t>
      </w:r>
      <w:r w:rsidR="001405AC" w:rsidRPr="000C2023">
        <w:rPr>
          <w:rFonts w:cs="Arial"/>
        </w:rPr>
        <w:t xml:space="preserve">Az átvett/megvásárolt követelések az eredeti instrumentum típuson jelentendők, azaz </w:t>
      </w:r>
      <w:proofErr w:type="spellStart"/>
      <w:r w:rsidR="001405AC" w:rsidRPr="000C2023">
        <w:rPr>
          <w:rFonts w:cs="Arial"/>
        </w:rPr>
        <w:t>KK</w:t>
      </w:r>
      <w:proofErr w:type="spellEnd"/>
      <w:r w:rsidR="001405AC" w:rsidRPr="000C2023">
        <w:rPr>
          <w:rFonts w:cs="Arial"/>
        </w:rPr>
        <w:t xml:space="preserve"> tevékenység esetén pl</w:t>
      </w:r>
      <w:r w:rsidR="00480FED" w:rsidRPr="000C2023">
        <w:rPr>
          <w:rFonts w:cs="Arial"/>
        </w:rPr>
        <w:t>.</w:t>
      </w:r>
      <w:r w:rsidR="001405AC" w:rsidRPr="000C2023">
        <w:rPr>
          <w:rFonts w:cs="Arial"/>
        </w:rPr>
        <w:t xml:space="preserve"> hitelintézettől megvásárolt lakáshitelek lakáshitelként jelentendők. </w:t>
      </w:r>
      <w:proofErr w:type="spellStart"/>
      <w:r w:rsidR="001405AC" w:rsidRPr="000C2023">
        <w:rPr>
          <w:rFonts w:cs="Arial"/>
        </w:rPr>
        <w:t>FF</w:t>
      </w:r>
      <w:proofErr w:type="spellEnd"/>
      <w:r w:rsidR="001405AC" w:rsidRPr="000C2023">
        <w:rPr>
          <w:rFonts w:cs="Arial"/>
        </w:rPr>
        <w:t xml:space="preserve"> tevékenység esetén FAKTORING instrumentum típus</w:t>
      </w:r>
      <w:r w:rsidR="005628DE" w:rsidRPr="000C2023">
        <w:rPr>
          <w:rFonts w:cs="Arial"/>
        </w:rPr>
        <w:t xml:space="preserve">, </w:t>
      </w:r>
      <w:proofErr w:type="spellStart"/>
      <w:r w:rsidR="005628DE" w:rsidRPr="000C2023">
        <w:rPr>
          <w:rFonts w:cs="Arial"/>
        </w:rPr>
        <w:t>LIZ</w:t>
      </w:r>
      <w:proofErr w:type="spellEnd"/>
      <w:r w:rsidR="005628DE" w:rsidRPr="000C2023">
        <w:rPr>
          <w:rFonts w:cs="Arial"/>
        </w:rPr>
        <w:t xml:space="preserve"> tevékenység esetén pedig attól függően, hogy lízingről vagy eszközalapú kölcsönről van szó, az alábbi kódok alkalmazandók:</w:t>
      </w:r>
      <w:r w:rsidR="0023628E" w:rsidRPr="000C2023">
        <w:rPr>
          <w:rFonts w:cs="Arial"/>
        </w:rPr>
        <w:t xml:space="preserve"> </w:t>
      </w:r>
    </w:p>
    <w:p w14:paraId="097F0E81" w14:textId="1D9529BF" w:rsidR="005628DE" w:rsidRPr="000C2023" w:rsidRDefault="005628DE" w:rsidP="00C14714">
      <w:pPr>
        <w:pStyle w:val="Listaszerbekezds"/>
        <w:numPr>
          <w:ilvl w:val="0"/>
          <w:numId w:val="27"/>
        </w:numPr>
        <w:rPr>
          <w:rFonts w:cs="Arial"/>
        </w:rPr>
      </w:pPr>
      <w:proofErr w:type="spellStart"/>
      <w:r w:rsidRPr="000C2023">
        <w:rPr>
          <w:rFonts w:cs="Arial"/>
        </w:rPr>
        <w:t>LAKAS_HIT</w:t>
      </w:r>
      <w:proofErr w:type="spellEnd"/>
      <w:r w:rsidRPr="000C2023">
        <w:rPr>
          <w:rFonts w:cs="Arial"/>
        </w:rPr>
        <w:t>/</w:t>
      </w:r>
      <w:proofErr w:type="spellStart"/>
      <w:r w:rsidRPr="000C2023">
        <w:rPr>
          <w:rFonts w:cs="Arial"/>
        </w:rPr>
        <w:t>LAKAS_LIZ</w:t>
      </w:r>
      <w:proofErr w:type="spellEnd"/>
      <w:r w:rsidRPr="000C2023">
        <w:rPr>
          <w:rFonts w:cs="Arial"/>
        </w:rPr>
        <w:t>: lakossági lakáscélú hitel/lakáslízing,</w:t>
      </w:r>
    </w:p>
    <w:p w14:paraId="2410F5FA" w14:textId="6C8E2E06" w:rsidR="005628DE" w:rsidRPr="000C2023" w:rsidRDefault="005628DE" w:rsidP="00C14714">
      <w:pPr>
        <w:pStyle w:val="Listaszerbekezds"/>
        <w:numPr>
          <w:ilvl w:val="0"/>
          <w:numId w:val="27"/>
        </w:numPr>
        <w:rPr>
          <w:rFonts w:cs="Arial"/>
        </w:rPr>
      </w:pPr>
      <w:proofErr w:type="spellStart"/>
      <w:r w:rsidRPr="000C2023">
        <w:rPr>
          <w:rFonts w:cs="Arial"/>
        </w:rPr>
        <w:t>ING_HIT</w:t>
      </w:r>
      <w:proofErr w:type="spellEnd"/>
      <w:r w:rsidRPr="000C2023">
        <w:rPr>
          <w:rFonts w:cs="Arial"/>
        </w:rPr>
        <w:t>/</w:t>
      </w:r>
      <w:proofErr w:type="spellStart"/>
      <w:r w:rsidRPr="000C2023">
        <w:rPr>
          <w:rFonts w:cs="Arial"/>
        </w:rPr>
        <w:t>ING_LIZ</w:t>
      </w:r>
      <w:proofErr w:type="spellEnd"/>
      <w:r w:rsidRPr="000C2023">
        <w:rPr>
          <w:rFonts w:cs="Arial"/>
        </w:rPr>
        <w:t>: lakossági nem lakáscélú ingatlanhitel/-lízing vagy nem lakossági ingatlanhitel/-lízing,</w:t>
      </w:r>
    </w:p>
    <w:p w14:paraId="25889F15" w14:textId="06CCF5FA" w:rsidR="005628DE" w:rsidRPr="000C2023" w:rsidRDefault="005628DE" w:rsidP="00C14714">
      <w:pPr>
        <w:pStyle w:val="Listaszerbekezds"/>
        <w:numPr>
          <w:ilvl w:val="0"/>
          <w:numId w:val="27"/>
        </w:numPr>
        <w:rPr>
          <w:rFonts w:cs="Arial"/>
        </w:rPr>
      </w:pPr>
      <w:proofErr w:type="spellStart"/>
      <w:r w:rsidRPr="000C2023">
        <w:rPr>
          <w:rFonts w:cs="Arial"/>
        </w:rPr>
        <w:t>JARMU_VAS</w:t>
      </w:r>
      <w:proofErr w:type="spellEnd"/>
      <w:r w:rsidRPr="000C2023">
        <w:rPr>
          <w:rFonts w:cs="Arial"/>
        </w:rPr>
        <w:t>/</w:t>
      </w:r>
      <w:proofErr w:type="spellStart"/>
      <w:r w:rsidR="00597288" w:rsidRPr="000C2023">
        <w:rPr>
          <w:rFonts w:cs="Arial"/>
        </w:rPr>
        <w:t>SZEM_</w:t>
      </w:r>
      <w:r w:rsidR="002F1D71" w:rsidRPr="000C2023">
        <w:rPr>
          <w:rFonts w:cs="Arial"/>
        </w:rPr>
        <w:t>KIS</w:t>
      </w:r>
      <w:r w:rsidR="00597288" w:rsidRPr="000C2023">
        <w:rPr>
          <w:rFonts w:cs="Arial"/>
        </w:rPr>
        <w:t>_LIZ</w:t>
      </w:r>
      <w:proofErr w:type="spellEnd"/>
      <w:r w:rsidRPr="000C2023">
        <w:rPr>
          <w:rFonts w:cs="Arial"/>
        </w:rPr>
        <w:t>: lakossági gépjárműfinanszírozási hitel/lízing,</w:t>
      </w:r>
    </w:p>
    <w:p w14:paraId="37AAFE55" w14:textId="00052BC1" w:rsidR="005628DE" w:rsidRPr="000C2023" w:rsidRDefault="005628DE" w:rsidP="00C14714">
      <w:pPr>
        <w:pStyle w:val="Listaszerbekezds"/>
        <w:numPr>
          <w:ilvl w:val="0"/>
          <w:numId w:val="27"/>
        </w:numPr>
        <w:rPr>
          <w:rFonts w:cs="Arial"/>
        </w:rPr>
      </w:pPr>
      <w:proofErr w:type="spellStart"/>
      <w:r w:rsidRPr="000C2023">
        <w:rPr>
          <w:rFonts w:cs="Arial"/>
        </w:rPr>
        <w:t>GEPJ_HIT</w:t>
      </w:r>
      <w:proofErr w:type="spellEnd"/>
      <w:r w:rsidRPr="000C2023">
        <w:rPr>
          <w:rFonts w:cs="Arial"/>
        </w:rPr>
        <w:t>/</w:t>
      </w:r>
      <w:proofErr w:type="spellStart"/>
      <w:r w:rsidR="00597288" w:rsidRPr="000C2023">
        <w:rPr>
          <w:rFonts w:cs="Arial"/>
        </w:rPr>
        <w:t>SZEM_</w:t>
      </w:r>
      <w:r w:rsidR="002F1D71" w:rsidRPr="000C2023">
        <w:rPr>
          <w:rFonts w:cs="Arial"/>
        </w:rPr>
        <w:t>KIS</w:t>
      </w:r>
      <w:r w:rsidR="00597288" w:rsidRPr="000C2023">
        <w:rPr>
          <w:rFonts w:cs="Arial"/>
        </w:rPr>
        <w:t>_LIZ</w:t>
      </w:r>
      <w:proofErr w:type="spellEnd"/>
      <w:r w:rsidR="00597288" w:rsidRPr="000C2023">
        <w:rPr>
          <w:rFonts w:cs="Arial"/>
        </w:rPr>
        <w:t>/</w:t>
      </w:r>
      <w:proofErr w:type="spellStart"/>
      <w:r w:rsidR="00597288" w:rsidRPr="000C2023">
        <w:rPr>
          <w:rFonts w:cs="Arial"/>
        </w:rPr>
        <w:t>FLOTTA_LIZ</w:t>
      </w:r>
      <w:proofErr w:type="spellEnd"/>
      <w:r w:rsidR="00597288" w:rsidRPr="000C2023">
        <w:rPr>
          <w:rFonts w:cs="Arial"/>
        </w:rPr>
        <w:t>/</w:t>
      </w:r>
      <w:proofErr w:type="spellStart"/>
      <w:r w:rsidR="00597288" w:rsidRPr="000C2023">
        <w:rPr>
          <w:rFonts w:cs="Arial"/>
        </w:rPr>
        <w:t>TGPK_LIZ</w:t>
      </w:r>
      <w:proofErr w:type="spellEnd"/>
      <w:r w:rsidR="00597288" w:rsidRPr="000C2023">
        <w:rPr>
          <w:rFonts w:cs="Arial"/>
        </w:rPr>
        <w:t>/</w:t>
      </w:r>
      <w:proofErr w:type="spellStart"/>
      <w:r w:rsidR="00597288" w:rsidRPr="000C2023">
        <w:rPr>
          <w:rFonts w:cs="Arial"/>
        </w:rPr>
        <w:t>MZG_GEP_LIZ</w:t>
      </w:r>
      <w:proofErr w:type="spellEnd"/>
      <w:r w:rsidRPr="000C2023">
        <w:rPr>
          <w:rFonts w:cs="Arial"/>
        </w:rPr>
        <w:t>: nem lakossági gépjárműfinanszírozási hitel/lízing,</w:t>
      </w:r>
    </w:p>
    <w:p w14:paraId="55727E9E" w14:textId="7DC46C8F" w:rsidR="005628DE" w:rsidRPr="000C2023" w:rsidRDefault="005628DE" w:rsidP="00C14714">
      <w:pPr>
        <w:pStyle w:val="Listaszerbekezds"/>
        <w:numPr>
          <w:ilvl w:val="0"/>
          <w:numId w:val="27"/>
        </w:numPr>
        <w:rPr>
          <w:rFonts w:cs="Arial"/>
        </w:rPr>
      </w:pPr>
      <w:proofErr w:type="spellStart"/>
      <w:r w:rsidRPr="000C2023">
        <w:rPr>
          <w:rFonts w:cs="Arial"/>
        </w:rPr>
        <w:t>EGYEB_HIT</w:t>
      </w:r>
      <w:proofErr w:type="spellEnd"/>
      <w:r w:rsidRPr="000C2023">
        <w:rPr>
          <w:rFonts w:cs="Arial"/>
        </w:rPr>
        <w:t>/</w:t>
      </w:r>
      <w:proofErr w:type="spellStart"/>
      <w:r w:rsidR="00597288" w:rsidRPr="000C2023">
        <w:rPr>
          <w:rFonts w:cs="Arial"/>
        </w:rPr>
        <w:t>EPITOGEP_LIZ</w:t>
      </w:r>
      <w:proofErr w:type="spellEnd"/>
      <w:r w:rsidR="00597288" w:rsidRPr="000C2023">
        <w:rPr>
          <w:rFonts w:cs="Arial"/>
        </w:rPr>
        <w:t>/</w:t>
      </w:r>
      <w:proofErr w:type="spellStart"/>
      <w:r w:rsidR="00597288" w:rsidRPr="000C2023">
        <w:rPr>
          <w:rFonts w:cs="Arial"/>
        </w:rPr>
        <w:t>IT_LIZ</w:t>
      </w:r>
      <w:proofErr w:type="spellEnd"/>
      <w:r w:rsidR="00597288" w:rsidRPr="000C2023">
        <w:rPr>
          <w:rFonts w:cs="Arial"/>
        </w:rPr>
        <w:t>/</w:t>
      </w:r>
      <w:proofErr w:type="spellStart"/>
      <w:r w:rsidRPr="000C2023">
        <w:rPr>
          <w:rFonts w:cs="Arial"/>
        </w:rPr>
        <w:t>EGYEB_LIZ</w:t>
      </w:r>
      <w:proofErr w:type="spellEnd"/>
      <w:r w:rsidRPr="000C2023">
        <w:rPr>
          <w:rFonts w:cs="Arial"/>
        </w:rPr>
        <w:t>: fentieken kívüli egyéb hitelek/lízingek.</w:t>
      </w:r>
    </w:p>
    <w:p w14:paraId="10F66968" w14:textId="03B92B45" w:rsidR="005628DE" w:rsidRPr="000C2023" w:rsidRDefault="00DF1A83" w:rsidP="00C14714">
      <w:pPr>
        <w:rPr>
          <w:rFonts w:cs="Arial"/>
        </w:rPr>
      </w:pPr>
      <w:r w:rsidRPr="000C2023">
        <w:rPr>
          <w:rFonts w:cs="Arial"/>
        </w:rPr>
        <w:t>Az egyes instrumentum típusok alkalmazhatóságát lakossági,</w:t>
      </w:r>
      <w:r w:rsidR="00D77236" w:rsidRPr="000C2023">
        <w:rPr>
          <w:rFonts w:cs="Arial"/>
        </w:rPr>
        <w:t xml:space="preserve"> önálló vállalkozói</w:t>
      </w:r>
      <w:r w:rsidR="00C15A91" w:rsidRPr="000C2023">
        <w:rPr>
          <w:rFonts w:cs="Arial"/>
        </w:rPr>
        <w:t>,</w:t>
      </w:r>
      <w:r w:rsidRPr="000C2023">
        <w:rPr>
          <w:rFonts w:cs="Arial"/>
        </w:rPr>
        <w:t xml:space="preserve"> illetve vállalati ügyfelek esetén az alábbiakban foglaljuk össze (ennek megfelelően kell eljárni </w:t>
      </w:r>
      <w:proofErr w:type="spellStart"/>
      <w:r w:rsidRPr="000C2023">
        <w:rPr>
          <w:rFonts w:cs="Arial"/>
        </w:rPr>
        <w:t>HNY</w:t>
      </w:r>
      <w:proofErr w:type="spellEnd"/>
      <w:r w:rsidRPr="000C2023">
        <w:rPr>
          <w:rFonts w:cs="Arial"/>
        </w:rPr>
        <w:t xml:space="preserve"> tevékenység esetén is):</w:t>
      </w:r>
    </w:p>
    <w:p w14:paraId="3E72DA43" w14:textId="26026514" w:rsidR="00B707FF" w:rsidRPr="000C2023" w:rsidRDefault="00B707FF" w:rsidP="00C14714">
      <w:pPr>
        <w:rPr>
          <w:rFonts w:cs="Arial"/>
        </w:rPr>
      </w:pPr>
    </w:p>
    <w:p w14:paraId="10DFF282" w14:textId="7F88F2A7" w:rsidR="00E80726" w:rsidRPr="000C2023" w:rsidRDefault="00E80726" w:rsidP="00C14714">
      <w:pPr>
        <w:rPr>
          <w:rFonts w:cs="Arial"/>
        </w:rPr>
      </w:pPr>
      <w:r w:rsidRPr="000C2023">
        <w:rPr>
          <w:noProof/>
        </w:rPr>
        <w:drawing>
          <wp:inline distT="0" distB="0" distL="0" distR="0" wp14:anchorId="43D1F2D2" wp14:editId="26DD2C5A">
            <wp:extent cx="6047740" cy="64090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047740" cy="6409055"/>
                    </a:xfrm>
                    <a:prstGeom prst="rect">
                      <a:avLst/>
                    </a:prstGeom>
                  </pic:spPr>
                </pic:pic>
              </a:graphicData>
            </a:graphic>
          </wp:inline>
        </w:drawing>
      </w:r>
    </w:p>
    <w:p w14:paraId="57545DFB" w14:textId="12C1A282" w:rsidR="0099630F" w:rsidRPr="000C2023" w:rsidRDefault="0099630F" w:rsidP="00C14714">
      <w:pPr>
        <w:rPr>
          <w:rFonts w:cs="Arial"/>
        </w:rPr>
      </w:pPr>
      <w:r w:rsidRPr="000C2023">
        <w:rPr>
          <w:rFonts w:cs="Arial"/>
        </w:rPr>
        <w:t>Minden jelzáloggal fedezett fogyasztási hitel a szabadfelhasználású jelzáloghitelek között jelentendő függetlenül attól, hogy a szabad felhasználás ténylegesen megvalósul-e.</w:t>
      </w:r>
      <w:r w:rsidR="00494613">
        <w:rPr>
          <w:rFonts w:cs="Arial"/>
        </w:rPr>
        <w:t xml:space="preserve"> </w:t>
      </w:r>
      <w:r w:rsidR="00494613" w:rsidRPr="00494613">
        <w:rPr>
          <w:rFonts w:cs="Arial"/>
        </w:rPr>
        <w:t>Teljes összegükben szabadfelhasználású jelzáloghitelként kell kimutatni azokat a jelzálogfedezettel bíró, hibrid konstrukciókat is, amelyek a lakáscélú hitelrészen felül az ügyfél által szabadon felhasználható hitelösszeget is biztosítanak. Kizárólag azok a hitelkonstrukciók jelenthetők lakáscélú hitelként, amelyek teljes állománya lakáscélúnak minősül (ideértve az eredetileg ilyen célra folyósított hiteleket kiváltó hitelek is).</w:t>
      </w:r>
    </w:p>
    <w:p w14:paraId="4C376168" w14:textId="36B5C4BE" w:rsidR="005C2BFA" w:rsidRPr="000C2023" w:rsidRDefault="00FE3001" w:rsidP="00C14714">
      <w:pPr>
        <w:pStyle w:val="Listaszerbekezds"/>
        <w:numPr>
          <w:ilvl w:val="0"/>
          <w:numId w:val="0"/>
        </w:numPr>
      </w:pPr>
      <w:r w:rsidRPr="000C2023">
        <w:rPr>
          <w:rFonts w:cs="Arial"/>
        </w:rPr>
        <w:t>A</w:t>
      </w:r>
      <w:r w:rsidR="00F32DF4" w:rsidRPr="000C2023">
        <w:rPr>
          <w:rFonts w:cs="Arial"/>
        </w:rPr>
        <w:t xml:space="preserve"> gépjármű finanszírozási hitelek</w:t>
      </w:r>
      <w:r w:rsidR="00641794" w:rsidRPr="000C2023">
        <w:rPr>
          <w:rFonts w:cs="Arial"/>
        </w:rPr>
        <w:t xml:space="preserve"> és lízingek tekintetében a gépjárműveket a </w:t>
      </w:r>
      <w:proofErr w:type="spellStart"/>
      <w:r w:rsidR="00641794" w:rsidRPr="000C2023">
        <w:rPr>
          <w:rFonts w:cs="Arial"/>
        </w:rPr>
        <w:t>KHR</w:t>
      </w:r>
      <w:proofErr w:type="spellEnd"/>
      <w:r w:rsidR="00641794" w:rsidRPr="000C2023">
        <w:rPr>
          <w:rFonts w:cs="Arial"/>
        </w:rPr>
        <w:t xml:space="preserve">-vel összhangban a következőképpen értelmezzük: </w:t>
      </w:r>
      <w:r w:rsidR="00952EAF" w:rsidRPr="000C2023">
        <w:rPr>
          <w:rFonts w:cs="Arial"/>
        </w:rPr>
        <w:t xml:space="preserve">az </w:t>
      </w:r>
      <w:r w:rsidR="00952EAF" w:rsidRPr="000C2023">
        <w:t xml:space="preserve">1/1975. (II. 5.) </w:t>
      </w:r>
      <w:proofErr w:type="spellStart"/>
      <w:r w:rsidR="00952EAF" w:rsidRPr="000C2023">
        <w:t>KPM</w:t>
      </w:r>
      <w:proofErr w:type="spellEnd"/>
      <w:r w:rsidR="00952EAF" w:rsidRPr="000C2023">
        <w:t>–BM együttes rendelet 1. számú Függelékében gépjárműként és pótkocsiként definiált fogalom</w:t>
      </w:r>
      <w:r w:rsidR="00952EAF" w:rsidRPr="000C2023">
        <w:rPr>
          <w:rStyle w:val="Lbjegyzet-hivatkozs"/>
        </w:rPr>
        <w:footnoteReference w:id="2"/>
      </w:r>
      <w:r w:rsidR="00952EAF" w:rsidRPr="000C2023">
        <w:t>.</w:t>
      </w:r>
    </w:p>
    <w:p w14:paraId="52544D44" w14:textId="77777777" w:rsidR="004B57BE" w:rsidRPr="000C2023" w:rsidRDefault="004B57BE" w:rsidP="00C14714">
      <w:pPr>
        <w:rPr>
          <w:rFonts w:cs="Arial"/>
        </w:rPr>
      </w:pPr>
      <w:r w:rsidRPr="000C2023">
        <w:rPr>
          <w:rFonts w:cs="Arial"/>
        </w:rPr>
        <w:t xml:space="preserve">Amennyiben ingatlancélú hitelről van szó, akkor alkalmazandók az </w:t>
      </w:r>
      <w:proofErr w:type="spellStart"/>
      <w:r w:rsidRPr="000C2023">
        <w:rPr>
          <w:rFonts w:cs="Arial"/>
        </w:rPr>
        <w:t>ING_HIT</w:t>
      </w:r>
      <w:proofErr w:type="spellEnd"/>
      <w:r w:rsidRPr="000C2023">
        <w:rPr>
          <w:rFonts w:cs="Arial"/>
        </w:rPr>
        <w:t xml:space="preserve"> és </w:t>
      </w:r>
      <w:proofErr w:type="spellStart"/>
      <w:r w:rsidRPr="000C2023">
        <w:rPr>
          <w:rFonts w:cs="Arial"/>
        </w:rPr>
        <w:t>ING_LIZ</w:t>
      </w:r>
      <w:proofErr w:type="spellEnd"/>
      <w:r w:rsidRPr="000C2023">
        <w:rPr>
          <w:rFonts w:cs="Arial"/>
        </w:rPr>
        <w:t xml:space="preserve"> kódértékek (illetve lakosság esetén lakóingatlan finanszírozásnál a </w:t>
      </w:r>
      <w:proofErr w:type="spellStart"/>
      <w:r w:rsidRPr="000C2023">
        <w:rPr>
          <w:rFonts w:cs="Arial"/>
        </w:rPr>
        <w:t>LAKAS_HIT</w:t>
      </w:r>
      <w:proofErr w:type="spellEnd"/>
      <w:r w:rsidRPr="000C2023">
        <w:rPr>
          <w:rFonts w:cs="Arial"/>
        </w:rPr>
        <w:t xml:space="preserve"> és </w:t>
      </w:r>
      <w:proofErr w:type="spellStart"/>
      <w:r w:rsidRPr="000C2023">
        <w:rPr>
          <w:rFonts w:cs="Arial"/>
        </w:rPr>
        <w:t>LAKAS_LIZ</w:t>
      </w:r>
      <w:proofErr w:type="spellEnd"/>
      <w:r w:rsidRPr="000C2023">
        <w:rPr>
          <w:rFonts w:cs="Arial"/>
        </w:rPr>
        <w:t xml:space="preserve"> kódértékek), ezek a hitelek nem egyéb hitelként jelentendők.</w:t>
      </w:r>
    </w:p>
    <w:p w14:paraId="27B93306" w14:textId="469B805B" w:rsidR="00755720" w:rsidRPr="0097220C" w:rsidRDefault="00755720" w:rsidP="0097220C">
      <w:pPr>
        <w:autoSpaceDE w:val="0"/>
        <w:autoSpaceDN w:val="0"/>
        <w:spacing w:before="40" w:after="40"/>
        <w:rPr>
          <w:rFonts w:asciiTheme="minorHAnsi" w:hAnsiTheme="minorHAnsi" w:cstheme="minorHAnsi"/>
        </w:rPr>
      </w:pPr>
      <w:r w:rsidRPr="0097220C">
        <w:rPr>
          <w:rFonts w:asciiTheme="minorHAnsi" w:hAnsiTheme="minorHAnsi" w:cstheme="minorHAnsi"/>
        </w:rPr>
        <w:t xml:space="preserve">Az egyes követelések </w:t>
      </w:r>
      <w:r w:rsidR="00C85CD1" w:rsidRPr="00C85CD1">
        <w:rPr>
          <w:rFonts w:asciiTheme="minorHAnsi" w:hAnsiTheme="minorHAnsi" w:cstheme="minorHAnsi"/>
        </w:rPr>
        <w:t>instrumentum típusba v</w:t>
      </w:r>
      <w:r w:rsidR="00C85CD1">
        <w:rPr>
          <w:rFonts w:asciiTheme="minorHAnsi" w:hAnsiTheme="minorHAnsi" w:cstheme="minorHAnsi"/>
        </w:rPr>
        <w:t xml:space="preserve">aló </w:t>
      </w:r>
      <w:r w:rsidRPr="0097220C">
        <w:rPr>
          <w:rFonts w:asciiTheme="minorHAnsi" w:hAnsiTheme="minorHAnsi" w:cstheme="minorHAnsi"/>
        </w:rPr>
        <w:t xml:space="preserve">besorolása nem változhat az ügylet élettartama alatt - ez alól csak azok az esetek kivételek, ahol az érintett instrumentumok kategorizálására vonatkozó előírás a besorolás módosítására lehetőséget ad/kötelezően előírja azt. Ennélfogva nem eredményezheti egy instrumentum kategóriájának módosítását az, ha egy ügylet a teljesítési határidőig nem kerül lezárásra, vagy ha a követelés számvitelileg az értékesítésre </w:t>
      </w:r>
      <w:proofErr w:type="spellStart"/>
      <w:r w:rsidRPr="0097220C">
        <w:rPr>
          <w:rFonts w:asciiTheme="minorHAnsi" w:hAnsiTheme="minorHAnsi" w:cstheme="minorHAnsi"/>
        </w:rPr>
        <w:t>tartottá</w:t>
      </w:r>
      <w:proofErr w:type="spellEnd"/>
      <w:r w:rsidRPr="0097220C">
        <w:rPr>
          <w:rFonts w:asciiTheme="minorHAnsi" w:hAnsiTheme="minorHAnsi" w:cstheme="minorHAnsi"/>
        </w:rPr>
        <w:t xml:space="preserve"> minősített kategóriába kerül besorolásra. Az sem eredményez instrumentum típus váltást, ha például egy rulírozó folyószámlahitel problémássá válik és emiatt a rulírozó jelleg leállításra kerül.</w:t>
      </w:r>
    </w:p>
    <w:p w14:paraId="76496C2F" w14:textId="77777777" w:rsidR="004B57BE" w:rsidRPr="000C2023" w:rsidRDefault="004B57BE" w:rsidP="00C14714">
      <w:pPr>
        <w:pStyle w:val="Listaszerbekezds"/>
        <w:numPr>
          <w:ilvl w:val="0"/>
          <w:numId w:val="0"/>
        </w:numPr>
      </w:pPr>
    </w:p>
    <w:p w14:paraId="2153E3C3" w14:textId="55F251C2" w:rsidR="00641794" w:rsidRPr="000C2023" w:rsidRDefault="00952EAF" w:rsidP="00C14714">
      <w:pPr>
        <w:pStyle w:val="Listaszerbekezds"/>
        <w:numPr>
          <w:ilvl w:val="0"/>
          <w:numId w:val="0"/>
        </w:numPr>
        <w:rPr>
          <w:b/>
        </w:rPr>
      </w:pPr>
      <w:r w:rsidRPr="000C2023">
        <w:t xml:space="preserve"> </w:t>
      </w:r>
      <w:r w:rsidRPr="000C2023">
        <w:br/>
      </w:r>
      <w:r w:rsidR="00C15A91" w:rsidRPr="000C2023">
        <w:rPr>
          <w:rFonts w:cs="Arial"/>
        </w:rPr>
        <w:t>Az „</w:t>
      </w:r>
      <w:r w:rsidR="00C15A91" w:rsidRPr="000C2023">
        <w:rPr>
          <w:rFonts w:cs="Arial"/>
          <w:b/>
        </w:rPr>
        <w:t>Értékesítés módj</w:t>
      </w:r>
      <w:r w:rsidR="00C15A91" w:rsidRPr="000C2023">
        <w:rPr>
          <w:rFonts w:cs="Arial"/>
        </w:rPr>
        <w:t>a” mező tekintetében a 2021.07.01. előtt induló szerződések esetében a következő kódlista alkalmazandó:</w:t>
      </w:r>
    </w:p>
    <w:tbl>
      <w:tblPr>
        <w:tblW w:w="3309" w:type="dxa"/>
        <w:tblCellMar>
          <w:left w:w="70" w:type="dxa"/>
          <w:right w:w="70" w:type="dxa"/>
        </w:tblCellMar>
        <w:tblLook w:val="04A0" w:firstRow="1" w:lastRow="0" w:firstColumn="1" w:lastColumn="0" w:noHBand="0" w:noVBand="1"/>
      </w:tblPr>
      <w:tblGrid>
        <w:gridCol w:w="2122"/>
        <w:gridCol w:w="1187"/>
      </w:tblGrid>
      <w:tr w:rsidR="006D1104" w:rsidRPr="000C2023" w14:paraId="3A83AC6C" w14:textId="77777777" w:rsidTr="00C15A91">
        <w:trPr>
          <w:trHeight w:val="300"/>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CBAE58" w14:textId="12624D23" w:rsidR="006D1104" w:rsidRPr="000C2023" w:rsidRDefault="006D1104" w:rsidP="00C14714">
            <w:pPr>
              <w:spacing w:after="0"/>
              <w:rPr>
                <w:rFonts w:eastAsia="Times New Roman" w:cs="Calibri"/>
              </w:rPr>
            </w:pPr>
            <w:proofErr w:type="spellStart"/>
            <w:r w:rsidRPr="000C2023">
              <w:rPr>
                <w:rFonts w:eastAsia="Times New Roman" w:cs="Calibri"/>
              </w:rPr>
              <w:t>EGYEB</w:t>
            </w:r>
            <w:proofErr w:type="spellEnd"/>
          </w:p>
        </w:tc>
        <w:tc>
          <w:tcPr>
            <w:tcW w:w="1187" w:type="dxa"/>
            <w:tcBorders>
              <w:top w:val="single" w:sz="4" w:space="0" w:color="auto"/>
              <w:left w:val="nil"/>
              <w:bottom w:val="single" w:sz="4" w:space="0" w:color="auto"/>
              <w:right w:val="single" w:sz="4" w:space="0" w:color="auto"/>
            </w:tcBorders>
            <w:shd w:val="clear" w:color="auto" w:fill="auto"/>
            <w:noWrap/>
            <w:vAlign w:val="bottom"/>
            <w:hideMark/>
          </w:tcPr>
          <w:p w14:paraId="23EC479A" w14:textId="77777777" w:rsidR="006D1104" w:rsidRPr="000C2023" w:rsidRDefault="006D1104" w:rsidP="00C14714">
            <w:pPr>
              <w:spacing w:after="0"/>
              <w:rPr>
                <w:rFonts w:eastAsia="Times New Roman" w:cs="Calibri"/>
              </w:rPr>
            </w:pPr>
            <w:r w:rsidRPr="000C2023">
              <w:rPr>
                <w:rFonts w:eastAsia="Times New Roman" w:cs="Calibri"/>
              </w:rPr>
              <w:t>egyéb</w:t>
            </w:r>
          </w:p>
        </w:tc>
      </w:tr>
      <w:tr w:rsidR="006D1104" w:rsidRPr="000C2023" w14:paraId="7C982E11" w14:textId="77777777" w:rsidTr="00C15A91">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687A7E07" w14:textId="77777777" w:rsidR="006D1104" w:rsidRPr="000C2023" w:rsidRDefault="006D1104" w:rsidP="00C14714">
            <w:pPr>
              <w:spacing w:after="0"/>
              <w:rPr>
                <w:rFonts w:eastAsia="Times New Roman" w:cs="Calibri"/>
              </w:rPr>
            </w:pPr>
            <w:proofErr w:type="spellStart"/>
            <w:r w:rsidRPr="000C2023">
              <w:rPr>
                <w:rFonts w:eastAsia="Times New Roman" w:cs="Calibri"/>
              </w:rPr>
              <w:t>ELEKTR</w:t>
            </w:r>
            <w:proofErr w:type="spellEnd"/>
          </w:p>
        </w:tc>
        <w:tc>
          <w:tcPr>
            <w:tcW w:w="1187" w:type="dxa"/>
            <w:tcBorders>
              <w:top w:val="nil"/>
              <w:left w:val="nil"/>
              <w:bottom w:val="single" w:sz="4" w:space="0" w:color="auto"/>
              <w:right w:val="single" w:sz="4" w:space="0" w:color="auto"/>
            </w:tcBorders>
            <w:shd w:val="clear" w:color="auto" w:fill="auto"/>
            <w:noWrap/>
            <w:vAlign w:val="bottom"/>
            <w:hideMark/>
          </w:tcPr>
          <w:p w14:paraId="3E41C7BB" w14:textId="77777777" w:rsidR="006D1104" w:rsidRPr="000C2023" w:rsidRDefault="006D1104" w:rsidP="00C14714">
            <w:pPr>
              <w:spacing w:after="0"/>
              <w:rPr>
                <w:rFonts w:eastAsia="Times New Roman" w:cs="Calibri"/>
              </w:rPr>
            </w:pPr>
            <w:r w:rsidRPr="000C2023">
              <w:rPr>
                <w:rFonts w:eastAsia="Times New Roman" w:cs="Calibri"/>
              </w:rPr>
              <w:t>elektronikus</w:t>
            </w:r>
          </w:p>
        </w:tc>
      </w:tr>
      <w:tr w:rsidR="006D1104" w:rsidRPr="000C2023" w14:paraId="40E64A35" w14:textId="77777777" w:rsidTr="00C15A91">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752C39E9" w14:textId="77777777" w:rsidR="006D1104" w:rsidRPr="000C2023" w:rsidRDefault="006D1104" w:rsidP="00C14714">
            <w:pPr>
              <w:spacing w:after="0"/>
              <w:rPr>
                <w:rFonts w:eastAsia="Times New Roman" w:cs="Calibri"/>
              </w:rPr>
            </w:pPr>
            <w:proofErr w:type="spellStart"/>
            <w:r w:rsidRPr="000C2023">
              <w:rPr>
                <w:rFonts w:eastAsia="Times New Roman" w:cs="Calibri"/>
              </w:rPr>
              <w:t>FIOK</w:t>
            </w:r>
            <w:proofErr w:type="spellEnd"/>
          </w:p>
        </w:tc>
        <w:tc>
          <w:tcPr>
            <w:tcW w:w="1187" w:type="dxa"/>
            <w:tcBorders>
              <w:top w:val="nil"/>
              <w:left w:val="nil"/>
              <w:bottom w:val="single" w:sz="4" w:space="0" w:color="auto"/>
              <w:right w:val="single" w:sz="4" w:space="0" w:color="auto"/>
            </w:tcBorders>
            <w:shd w:val="clear" w:color="auto" w:fill="auto"/>
            <w:noWrap/>
            <w:vAlign w:val="bottom"/>
            <w:hideMark/>
          </w:tcPr>
          <w:p w14:paraId="3CB683AD" w14:textId="77777777" w:rsidR="006D1104" w:rsidRPr="000C2023" w:rsidRDefault="006D1104" w:rsidP="00C14714">
            <w:pPr>
              <w:spacing w:after="0"/>
              <w:rPr>
                <w:rFonts w:eastAsia="Times New Roman" w:cs="Calibri"/>
              </w:rPr>
            </w:pPr>
            <w:r w:rsidRPr="000C2023">
              <w:rPr>
                <w:rFonts w:eastAsia="Times New Roman" w:cs="Calibri"/>
              </w:rPr>
              <w:t>fiókban</w:t>
            </w:r>
          </w:p>
        </w:tc>
      </w:tr>
      <w:tr w:rsidR="006D1104" w:rsidRPr="000C2023" w14:paraId="326D1B52" w14:textId="77777777" w:rsidTr="00C15A91">
        <w:trPr>
          <w:trHeight w:val="6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5DB99C3C" w14:textId="77777777" w:rsidR="006D1104" w:rsidRPr="000C2023" w:rsidRDefault="006D1104" w:rsidP="00C14714">
            <w:pPr>
              <w:spacing w:after="0"/>
              <w:rPr>
                <w:rFonts w:eastAsia="Times New Roman" w:cs="Calibri"/>
              </w:rPr>
            </w:pPr>
            <w:proofErr w:type="spellStart"/>
            <w:r w:rsidRPr="000C2023">
              <w:rPr>
                <w:rFonts w:eastAsia="Times New Roman" w:cs="Calibri"/>
              </w:rPr>
              <w:t>UGYNOK</w:t>
            </w:r>
            <w:proofErr w:type="spellEnd"/>
          </w:p>
        </w:tc>
        <w:tc>
          <w:tcPr>
            <w:tcW w:w="1187" w:type="dxa"/>
            <w:tcBorders>
              <w:top w:val="nil"/>
              <w:left w:val="nil"/>
              <w:bottom w:val="single" w:sz="4" w:space="0" w:color="auto"/>
              <w:right w:val="single" w:sz="4" w:space="0" w:color="auto"/>
            </w:tcBorders>
            <w:shd w:val="clear" w:color="auto" w:fill="auto"/>
            <w:vAlign w:val="bottom"/>
            <w:hideMark/>
          </w:tcPr>
          <w:p w14:paraId="34AB807D" w14:textId="03A0BC22" w:rsidR="006D1104" w:rsidRPr="000C2023" w:rsidRDefault="006D1104" w:rsidP="00C14714">
            <w:pPr>
              <w:spacing w:after="0"/>
              <w:rPr>
                <w:rFonts w:eastAsia="Times New Roman" w:cs="Calibri"/>
              </w:rPr>
            </w:pPr>
            <w:r w:rsidRPr="000C2023">
              <w:rPr>
                <w:rFonts w:eastAsia="Times New Roman" w:cs="Calibri"/>
              </w:rPr>
              <w:t xml:space="preserve">ügynökön keresztül </w:t>
            </w:r>
          </w:p>
        </w:tc>
      </w:tr>
    </w:tbl>
    <w:p w14:paraId="4F6F4889" w14:textId="60BEAEC2" w:rsidR="00C15A91" w:rsidRPr="000C2023" w:rsidRDefault="00C15A91" w:rsidP="00C14714">
      <w:pPr>
        <w:rPr>
          <w:rFonts w:cs="Arial"/>
        </w:rPr>
      </w:pPr>
    </w:p>
    <w:p w14:paraId="2C150D05" w14:textId="719C3A96" w:rsidR="005214D6" w:rsidRPr="000C2023" w:rsidDel="00636F9B" w:rsidRDefault="005214D6" w:rsidP="00C14714">
      <w:pPr>
        <w:rPr>
          <w:rFonts w:cs="Arial"/>
        </w:rPr>
      </w:pPr>
      <w:r w:rsidRPr="000C2023" w:rsidDel="00636F9B">
        <w:rPr>
          <w:rFonts w:cs="Arial"/>
        </w:rPr>
        <w:t>Minden lakossági ügyféllel kötött szerződés esetén tölteni kell a mezőt 20</w:t>
      </w:r>
      <w:r w:rsidR="00C15A91" w:rsidRPr="000C2023">
        <w:rPr>
          <w:rFonts w:cs="Arial"/>
        </w:rPr>
        <w:t>21</w:t>
      </w:r>
      <w:r w:rsidRPr="000C2023" w:rsidDel="00636F9B">
        <w:rPr>
          <w:rFonts w:cs="Arial"/>
        </w:rPr>
        <w:t>.</w:t>
      </w:r>
      <w:r w:rsidR="00C15A91" w:rsidRPr="000C2023">
        <w:rPr>
          <w:rFonts w:cs="Arial"/>
        </w:rPr>
        <w:t>07</w:t>
      </w:r>
      <w:r w:rsidRPr="000C2023" w:rsidDel="00636F9B">
        <w:rPr>
          <w:rFonts w:cs="Arial"/>
        </w:rPr>
        <w:t xml:space="preserve">.01. előtt kötött szerződések esetén. </w:t>
      </w:r>
      <w:r w:rsidRPr="000C2023" w:rsidDel="00636F9B">
        <w:rPr>
          <w:iCs/>
        </w:rPr>
        <w:t xml:space="preserve">Amennyiben az ügyfél az interneten kezdeményezte a szerződéskötést, azonban a folyamat a későbbiekben más módon (pl. személyesen fiókban) folytatódott, akkor az elektronikus mód választandó, </w:t>
      </w:r>
      <w:r w:rsidRPr="000C2023" w:rsidDel="00636F9B">
        <w:rPr>
          <w:rFonts w:cs="Arial"/>
        </w:rPr>
        <w:t>azaz nem kell a teljes folyamatnak interneten zajlania ahhoz, hogy elektronikus legyen az értékesítés módja.</w:t>
      </w:r>
    </w:p>
    <w:p w14:paraId="162ADD5C" w14:textId="7801601B" w:rsidR="005214D6" w:rsidRPr="000C2023" w:rsidRDefault="00CD0FD3" w:rsidP="00C14714">
      <w:pPr>
        <w:rPr>
          <w:iCs/>
        </w:rPr>
      </w:pPr>
      <w:r w:rsidRPr="000C2023">
        <w:rPr>
          <w:rFonts w:cs="Arial"/>
        </w:rPr>
        <w:t xml:space="preserve">A 2021.07.01 után </w:t>
      </w:r>
      <w:r w:rsidR="00AE60A3" w:rsidRPr="000C2023">
        <w:rPr>
          <w:rFonts w:cs="Arial"/>
        </w:rPr>
        <w:t>megkötésre kerülő</w:t>
      </w:r>
      <w:r w:rsidRPr="000C2023">
        <w:rPr>
          <w:rFonts w:cs="Arial"/>
        </w:rPr>
        <w:t xml:space="preserve"> szerződések esetében </w:t>
      </w:r>
      <w:r w:rsidR="005214D6" w:rsidRPr="000C2023">
        <w:rPr>
          <w:rFonts w:cs="Arial"/>
        </w:rPr>
        <w:t>a</w:t>
      </w:r>
      <w:r w:rsidR="009B60E9" w:rsidRPr="000C2023">
        <w:rPr>
          <w:rFonts w:cs="Arial"/>
        </w:rPr>
        <w:t xml:space="preserve"> </w:t>
      </w:r>
      <w:r w:rsidR="005214D6" w:rsidRPr="000C2023">
        <w:rPr>
          <w:iCs/>
        </w:rPr>
        <w:t xml:space="preserve">következő </w:t>
      </w:r>
      <w:r w:rsidR="009F2984" w:rsidRPr="000C2023">
        <w:rPr>
          <w:iCs/>
        </w:rPr>
        <w:t xml:space="preserve">fogalmak és </w:t>
      </w:r>
      <w:r w:rsidR="005214D6" w:rsidRPr="000C2023">
        <w:rPr>
          <w:iCs/>
        </w:rPr>
        <w:t>kódkészlet alkalmazandó:</w:t>
      </w:r>
    </w:p>
    <w:p w14:paraId="382BAB88" w14:textId="77777777" w:rsidR="009F2984" w:rsidRPr="000C2023" w:rsidRDefault="009F2984" w:rsidP="00C14714">
      <w:pPr>
        <w:pStyle w:val="Listaszerbekezds"/>
        <w:numPr>
          <w:ilvl w:val="0"/>
          <w:numId w:val="56"/>
        </w:numPr>
        <w:rPr>
          <w:rFonts w:cs="Arial"/>
        </w:rPr>
      </w:pPr>
      <w:r w:rsidRPr="000C2023">
        <w:rPr>
          <w:rFonts w:cs="Arial"/>
        </w:rPr>
        <w:t>fogalmak:</w:t>
      </w:r>
    </w:p>
    <w:p w14:paraId="7E605512" w14:textId="77777777" w:rsidR="009F2984" w:rsidRPr="000C2023" w:rsidRDefault="009F2984" w:rsidP="00C14714">
      <w:pPr>
        <w:ind w:left="360"/>
        <w:rPr>
          <w:rFonts w:cs="Arial"/>
        </w:rPr>
      </w:pPr>
      <w:r w:rsidRPr="000C2023">
        <w:rPr>
          <w:rFonts w:cs="Arial"/>
          <w:b/>
        </w:rPr>
        <w:t>digitálisan kezdeményezett:</w:t>
      </w:r>
      <w:r w:rsidRPr="000C2023">
        <w:rPr>
          <w:rFonts w:cs="Arial"/>
        </w:rPr>
        <w:t xml:space="preserve"> A hitelügyintézés digitálisan indul, vagy az ügyfél jelzi digitálisan a hiteligényt a bank felé, vagy pedig a bank jelzi digitálisan az ügyfélnek, hogy ilyet köthet. Amennyiben az ügyfél digitálisan kezdeményezi a hitelfelvételi folyamatot, és a folyamat további részében is részben online folyamattal történik az ügyintézés, ezt a digitálisan kezdeményezett kategóriában kell jelenteni.</w:t>
      </w:r>
    </w:p>
    <w:p w14:paraId="30848F6E" w14:textId="1F036CB6" w:rsidR="00C14A56" w:rsidRPr="000C2023" w:rsidRDefault="009F2984" w:rsidP="00C14714">
      <w:pPr>
        <w:ind w:left="360"/>
        <w:rPr>
          <w:rFonts w:cs="Arial"/>
        </w:rPr>
      </w:pPr>
      <w:r w:rsidRPr="000C2023">
        <w:rPr>
          <w:rFonts w:cs="Arial"/>
        </w:rPr>
        <w:t xml:space="preserve">  </w:t>
      </w:r>
      <w:r w:rsidRPr="000C2023">
        <w:rPr>
          <w:rFonts w:cs="Arial"/>
          <w:b/>
        </w:rPr>
        <w:t>digitálisan ügyintézett:</w:t>
      </w:r>
      <w:r w:rsidRPr="000C2023">
        <w:rPr>
          <w:rFonts w:cs="Arial"/>
        </w:rPr>
        <w:t xml:space="preserve"> A hitelbírálati folyamat bármelyik részén (a kezdeményezés kivételével) igénybe vehető digitális platform. Például az ügyfél online feltölthet dokumentumokat, de ide tartozik az is, ha a hitelfelvételi folyamatban az ügyfél online lekérdezheti a folyamat státuszát.</w:t>
      </w:r>
      <w:r w:rsidR="00C14A56" w:rsidRPr="000C2023">
        <w:rPr>
          <w:rFonts w:cs="Arial"/>
        </w:rPr>
        <w:t xml:space="preserve"> </w:t>
      </w:r>
      <w:r w:rsidR="00C14A56" w:rsidRPr="000C2023">
        <w:t>A digitálisan ügyintézett kategóriában akkor kell itt jelenteni tranzakciót, ha az ügyféloldali ügyintézés digitális</w:t>
      </w:r>
      <w:r w:rsidR="002F5674">
        <w:t xml:space="preserve">, </w:t>
      </w:r>
      <w:r w:rsidR="002F5674">
        <w:rPr>
          <w:rFonts w:asciiTheme="minorHAnsi" w:hAnsiTheme="minorHAnsi" w:cstheme="minorHAnsi"/>
        </w:rPr>
        <w:t xml:space="preserve">azaz </w:t>
      </w:r>
      <w:bookmarkStart w:id="102" w:name="_Hlk129026724"/>
      <w:r w:rsidR="002F5674">
        <w:rPr>
          <w:rFonts w:asciiTheme="minorHAnsi" w:hAnsiTheme="minorHAnsi" w:cstheme="minorHAnsi"/>
        </w:rPr>
        <w:t>ténylegesen történt digitális ügyintézési esemény (pl. folyamat státuszának lekérdezése) az ügyfél részéről</w:t>
      </w:r>
      <w:bookmarkEnd w:id="102"/>
      <w:r w:rsidR="00C14A56" w:rsidRPr="000C2023">
        <w:t>. Amennyiben fiókban, postán, papíron vagy ügynök által szóban (de papír alapú nyilatkozat) mellett zajlik az ügyintézés, akkor az nem számít digitálisnak.</w:t>
      </w:r>
    </w:p>
    <w:p w14:paraId="092260F6" w14:textId="77777777" w:rsidR="009F2984" w:rsidRPr="000C2023" w:rsidRDefault="009F2984" w:rsidP="00C14714">
      <w:pPr>
        <w:ind w:left="360"/>
        <w:rPr>
          <w:rFonts w:cs="Arial"/>
        </w:rPr>
      </w:pPr>
      <w:r w:rsidRPr="000C2023">
        <w:rPr>
          <w:rFonts w:cs="Arial"/>
        </w:rPr>
        <w:t xml:space="preserve">  </w:t>
      </w:r>
      <w:r w:rsidRPr="000C2023">
        <w:rPr>
          <w:rFonts w:cs="Arial"/>
          <w:b/>
        </w:rPr>
        <w:t xml:space="preserve">digitálisan értékesített: </w:t>
      </w:r>
      <w:r w:rsidRPr="000C2023">
        <w:rPr>
          <w:rFonts w:cs="Arial"/>
        </w:rPr>
        <w:t>A teljes hitelfelvételi folyamat online módon zajlik, end-</w:t>
      </w:r>
      <w:proofErr w:type="spellStart"/>
      <w:r w:rsidRPr="000C2023">
        <w:rPr>
          <w:rFonts w:cs="Arial"/>
        </w:rPr>
        <w:t>to</w:t>
      </w:r>
      <w:proofErr w:type="spellEnd"/>
      <w:r w:rsidRPr="000C2023">
        <w:rPr>
          <w:rFonts w:cs="Arial"/>
        </w:rPr>
        <w:t>-end digitális folyamat.</w:t>
      </w:r>
    </w:p>
    <w:p w14:paraId="06EE78B7" w14:textId="77777777" w:rsidR="009F2984" w:rsidRPr="000C2023" w:rsidRDefault="009F2984" w:rsidP="00C14714">
      <w:pPr>
        <w:ind w:left="360"/>
        <w:rPr>
          <w:rFonts w:cs="Arial"/>
          <w:bCs/>
        </w:rPr>
      </w:pPr>
      <w:r w:rsidRPr="000C2023">
        <w:rPr>
          <w:rFonts w:cs="Arial"/>
          <w:bCs/>
        </w:rPr>
        <w:t>A fogalmak alkalmazása tekintetében a következő ábrán foglaltak szerint kell eljárni:</w:t>
      </w:r>
    </w:p>
    <w:p w14:paraId="0599B291" w14:textId="77777777" w:rsidR="009F2984" w:rsidRPr="000C2023" w:rsidRDefault="009F2984" w:rsidP="00C14714">
      <w:pPr>
        <w:ind w:left="360"/>
        <w:rPr>
          <w:rFonts w:cs="Arial"/>
        </w:rPr>
      </w:pPr>
      <w:r w:rsidRPr="000C2023">
        <w:rPr>
          <w:noProof/>
        </w:rPr>
        <w:drawing>
          <wp:inline distT="0" distB="0" distL="0" distR="0" wp14:anchorId="375DACDD" wp14:editId="1FBD5E06">
            <wp:extent cx="6047740" cy="33362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047740" cy="3336290"/>
                    </a:xfrm>
                    <a:prstGeom prst="rect">
                      <a:avLst/>
                    </a:prstGeom>
                  </pic:spPr>
                </pic:pic>
              </a:graphicData>
            </a:graphic>
          </wp:inline>
        </w:drawing>
      </w:r>
    </w:p>
    <w:p w14:paraId="74640CFC" w14:textId="77777777" w:rsidR="009F2984" w:rsidRPr="000C2023" w:rsidRDefault="009F2984" w:rsidP="00C14714">
      <w:pPr>
        <w:ind w:left="360"/>
        <w:rPr>
          <w:rFonts w:cs="Arial"/>
        </w:rPr>
      </w:pPr>
    </w:p>
    <w:p w14:paraId="3D53151C" w14:textId="77777777" w:rsidR="009F2984" w:rsidRPr="000C2023" w:rsidRDefault="009F2984" w:rsidP="00C14714">
      <w:pPr>
        <w:pStyle w:val="Listaszerbekezds"/>
        <w:numPr>
          <w:ilvl w:val="0"/>
          <w:numId w:val="56"/>
        </w:numPr>
        <w:rPr>
          <w:rFonts w:cs="Arial"/>
        </w:rPr>
      </w:pPr>
      <w:r w:rsidRPr="000C2023">
        <w:rPr>
          <w:rFonts w:cs="Arial"/>
        </w:rPr>
        <w:t>kódértékek:</w:t>
      </w:r>
    </w:p>
    <w:p w14:paraId="67D0F1B4" w14:textId="35EE0215" w:rsidR="009F2984" w:rsidRPr="000C2023" w:rsidRDefault="009F2984" w:rsidP="00C14714">
      <w:pPr>
        <w:rPr>
          <w:rFonts w:cs="Arial"/>
        </w:rPr>
      </w:pPr>
      <w:r w:rsidRPr="000C2023">
        <w:rPr>
          <w:noProof/>
        </w:rPr>
        <w:drawing>
          <wp:inline distT="0" distB="0" distL="0" distR="0" wp14:anchorId="2EE072ED" wp14:editId="3D17940C">
            <wp:extent cx="6047740" cy="860806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047740" cy="8608060"/>
                    </a:xfrm>
                    <a:prstGeom prst="rect">
                      <a:avLst/>
                    </a:prstGeom>
                  </pic:spPr>
                </pic:pic>
              </a:graphicData>
            </a:graphic>
          </wp:inline>
        </w:drawing>
      </w:r>
    </w:p>
    <w:p w14:paraId="318118BE" w14:textId="288985CF" w:rsidR="005214D6" w:rsidRPr="000C2023" w:rsidRDefault="009F2984" w:rsidP="00C14714">
      <w:pPr>
        <w:rPr>
          <w:rFonts w:cs="Arial"/>
        </w:rPr>
      </w:pPr>
      <w:r w:rsidRPr="000C2023">
        <w:rPr>
          <w:rFonts w:cs="Arial"/>
        </w:rPr>
        <w:t>Amennyiben ügynökön keresztül történő értékesítés kerül jelentésre, 2021. szeptemberi vonatkozási időtől kezdődően jelentendő az INSTR táblában az „Ügynök azonosítója” és az „Ügynöki jutalék összege forintban”</w:t>
      </w:r>
      <w:r w:rsidR="00686592" w:rsidRPr="000C2023">
        <w:rPr>
          <w:rFonts w:cs="Arial"/>
        </w:rPr>
        <w:t xml:space="preserve"> előremenőleges jelleggel </w:t>
      </w:r>
      <w:bookmarkStart w:id="103" w:name="_Hlk75871920"/>
      <w:r w:rsidR="00686592" w:rsidRPr="000C2023">
        <w:rPr>
          <w:rFonts w:cs="Arial"/>
        </w:rPr>
        <w:t>(azaz a 2021.0</w:t>
      </w:r>
      <w:r w:rsidR="00AD2D23" w:rsidRPr="000C2023">
        <w:rPr>
          <w:rFonts w:cs="Arial"/>
        </w:rPr>
        <w:t>7</w:t>
      </w:r>
      <w:r w:rsidR="00686592" w:rsidRPr="000C2023">
        <w:rPr>
          <w:rFonts w:cs="Arial"/>
        </w:rPr>
        <w:t>.01-től kezdődően kötött szerződések esetén)</w:t>
      </w:r>
      <w:bookmarkEnd w:id="103"/>
      <w:r w:rsidRPr="000C2023">
        <w:rPr>
          <w:rFonts w:cs="Arial"/>
        </w:rPr>
        <w:t>. Azonosítóként az ügynök törzsszáma, magánszemély esetén a 00000004, önálló vállalkozó esetén a 00000005 technikai kód szerepeltetendő az adatgyűjtésben. A jutalék összege Ft-ban jelentendő. Amennyiben több instrumentumot érintően kerül egy összegben jutalék megállapításra, az egyes instrumentumokra arányosított összeg jelentendő.</w:t>
      </w:r>
      <w:r w:rsidR="00686592" w:rsidRPr="000C2023">
        <w:rPr>
          <w:rFonts w:cs="Arial"/>
        </w:rPr>
        <w:t xml:space="preserve"> </w:t>
      </w:r>
      <w:bookmarkStart w:id="104" w:name="_Hlk75956211"/>
      <w:r w:rsidR="004E777C" w:rsidRPr="000C2023">
        <w:rPr>
          <w:rFonts w:asciiTheme="minorHAnsi" w:hAnsiTheme="minorHAnsi" w:cstheme="minorHAnsi"/>
        </w:rPr>
        <w:t>Az</w:t>
      </w:r>
      <w:r w:rsidR="00686592" w:rsidRPr="000C2023">
        <w:rPr>
          <w:rFonts w:asciiTheme="minorHAnsi" w:hAnsiTheme="minorHAnsi" w:cstheme="minorHAnsi"/>
        </w:rPr>
        <w:t xml:space="preserve"> ügynöki jutalék</w:t>
      </w:r>
      <w:r w:rsidR="00701988" w:rsidRPr="000C2023">
        <w:rPr>
          <w:rFonts w:asciiTheme="minorHAnsi" w:hAnsiTheme="minorHAnsi" w:cstheme="minorHAnsi"/>
        </w:rPr>
        <w:t xml:space="preserve"> </w:t>
      </w:r>
      <w:r w:rsidR="004E777C" w:rsidRPr="000C2023">
        <w:rPr>
          <w:rFonts w:asciiTheme="minorHAnsi" w:hAnsiTheme="minorHAnsi" w:cstheme="minorHAnsi"/>
        </w:rPr>
        <w:t>lehet e</w:t>
      </w:r>
      <w:r w:rsidR="00701988" w:rsidRPr="000C2023">
        <w:rPr>
          <w:rFonts w:asciiTheme="minorHAnsi" w:hAnsiTheme="minorHAnsi" w:cstheme="minorHAnsi"/>
        </w:rPr>
        <w:t>gyösszeg</w:t>
      </w:r>
      <w:r w:rsidR="004E777C" w:rsidRPr="000C2023">
        <w:rPr>
          <w:rFonts w:asciiTheme="minorHAnsi" w:hAnsiTheme="minorHAnsi" w:cstheme="minorHAnsi"/>
        </w:rPr>
        <w:t xml:space="preserve">ű és több időszakot érintő is (ún. fenntartási típusú). Mindkét esetben az adott időszak során rendezésre került összeg jelentendő, a többi időszakban 0 szerepeltetendő a jelentésben. </w:t>
      </w:r>
      <w:r w:rsidR="001125D0" w:rsidRPr="000C2023">
        <w:rPr>
          <w:rFonts w:asciiTheme="minorHAnsi" w:hAnsiTheme="minorHAnsi" w:cstheme="minorHAnsi"/>
        </w:rPr>
        <w:t>E</w:t>
      </w:r>
      <w:r w:rsidR="004E777C" w:rsidRPr="000C2023">
        <w:rPr>
          <w:rFonts w:asciiTheme="minorHAnsi" w:hAnsiTheme="minorHAnsi" w:cstheme="minorHAnsi"/>
        </w:rPr>
        <w:t xml:space="preserve">z azt jelenti, hogy egyösszegű ügynöki jutalék esetén csak egy jelentésben fog szerepelni 0 Ft-nál nagyobb érték az </w:t>
      </w:r>
      <w:r w:rsidR="004E777C" w:rsidRPr="000C2023">
        <w:rPr>
          <w:rFonts w:cs="Arial"/>
        </w:rPr>
        <w:t xml:space="preserve">„Ügynöki jutalék összege forintban” </w:t>
      </w:r>
      <w:r w:rsidR="004E777C" w:rsidRPr="000C2023">
        <w:rPr>
          <w:rFonts w:asciiTheme="minorHAnsi" w:hAnsiTheme="minorHAnsi" w:cstheme="minorHAnsi"/>
        </w:rPr>
        <w:t>mezőben, fenntartási típusú esetén több időszakban is szerepelhet a mezőben 0 Ft-ot meghaladó összeg.</w:t>
      </w:r>
      <w:r w:rsidR="00701988" w:rsidRPr="000C2023">
        <w:rPr>
          <w:rFonts w:asciiTheme="minorHAnsi" w:hAnsiTheme="minorHAnsi" w:cstheme="minorHAnsi"/>
        </w:rPr>
        <w:t xml:space="preserve">  </w:t>
      </w:r>
      <w:bookmarkEnd w:id="104"/>
      <w:r w:rsidR="00AC7C02" w:rsidRPr="000C2023">
        <w:rPr>
          <w:rFonts w:asciiTheme="minorHAnsi" w:hAnsiTheme="minorHAnsi" w:cstheme="minorHAnsi"/>
        </w:rPr>
        <w:t xml:space="preserve">Sztornó tétel esetén, amennyiben a pénzügyileg rendezett jutalék egyazon időszakban teljesen visszafizetésre kerül, akkor 0 érték jelentendő a mezőben, amennyiben eltérő jelentési időszakokban történik a kifizetés és a visszafizetés, akkor a kifizetés időszakban pozitív, a visszafizetés időszakban negatív összeg szerepeltetendő a jelentésben. </w:t>
      </w:r>
      <w:r w:rsidR="005214D6" w:rsidRPr="000C2023">
        <w:rPr>
          <w:rFonts w:cs="Arial"/>
        </w:rPr>
        <w:t>Minden lakossági és vállalati ügyfél esetén töltendő a mező</w:t>
      </w:r>
      <w:r w:rsidR="003C2766" w:rsidRPr="000C2023">
        <w:rPr>
          <w:rFonts w:cs="Arial"/>
        </w:rPr>
        <w:t xml:space="preserve"> (a korábban kötött szerződések esetén csak lakossági ügyfelekre)</w:t>
      </w:r>
      <w:r w:rsidR="00636F9B" w:rsidRPr="000C2023">
        <w:rPr>
          <w:rFonts w:cs="Arial"/>
        </w:rPr>
        <w:t xml:space="preserve">, kivéve </w:t>
      </w:r>
      <w:proofErr w:type="spellStart"/>
      <w:r w:rsidR="00636F9B" w:rsidRPr="000C2023">
        <w:rPr>
          <w:rFonts w:cs="Arial"/>
        </w:rPr>
        <w:t>KK</w:t>
      </w:r>
      <w:proofErr w:type="spellEnd"/>
      <w:r w:rsidR="00636F9B" w:rsidRPr="000C2023">
        <w:rPr>
          <w:rFonts w:cs="Arial"/>
        </w:rPr>
        <w:t xml:space="preserve"> tevékenység </w:t>
      </w:r>
      <w:r w:rsidR="005214D6" w:rsidRPr="000C2023">
        <w:rPr>
          <w:rFonts w:cs="Arial"/>
        </w:rPr>
        <w:t xml:space="preserve">esetén. </w:t>
      </w:r>
    </w:p>
    <w:p w14:paraId="0938C28B" w14:textId="3EF9160D" w:rsidR="008276A9" w:rsidRPr="000C2023" w:rsidRDefault="005B6534" w:rsidP="00C14714">
      <w:pPr>
        <w:rPr>
          <w:rFonts w:cs="Arial"/>
        </w:rPr>
      </w:pPr>
      <w:r w:rsidRPr="000C2023">
        <w:rPr>
          <w:rFonts w:cs="Arial"/>
        </w:rPr>
        <w:t>Az „</w:t>
      </w:r>
      <w:r w:rsidR="008276A9" w:rsidRPr="000C2023">
        <w:rPr>
          <w:rFonts w:cs="Arial"/>
          <w:b/>
        </w:rPr>
        <w:t>Érvényesítés</w:t>
      </w:r>
      <w:r w:rsidR="008276A9" w:rsidRPr="000C2023">
        <w:rPr>
          <w:rFonts w:cs="Arial"/>
        </w:rPr>
        <w:t>” mezőben azt kell jelezni, hogy a hitelező jogosult-e az instrumentum biztosítására szolgáló fedezettől eltérő eszközök lefoglalására</w:t>
      </w:r>
      <w:r w:rsidR="00102671" w:rsidRPr="000C2023">
        <w:rPr>
          <w:rFonts w:cs="Arial"/>
        </w:rPr>
        <w:t xml:space="preserve"> (</w:t>
      </w:r>
      <w:proofErr w:type="spellStart"/>
      <w:r w:rsidR="00102671" w:rsidRPr="000C2023">
        <w:rPr>
          <w:rFonts w:cs="Arial"/>
        </w:rPr>
        <w:t>HNY</w:t>
      </w:r>
      <w:proofErr w:type="spellEnd"/>
      <w:r w:rsidR="00102671" w:rsidRPr="000C2023">
        <w:rPr>
          <w:rFonts w:cs="Arial"/>
        </w:rPr>
        <w:t xml:space="preserve"> tevékenység)</w:t>
      </w:r>
      <w:r w:rsidR="008276A9" w:rsidRPr="000C2023">
        <w:rPr>
          <w:rFonts w:cs="Arial"/>
        </w:rPr>
        <w:t xml:space="preserve">. Ezen kívül faktoring ügyletek </w:t>
      </w:r>
      <w:r w:rsidR="00636F9B" w:rsidRPr="000C2023">
        <w:rPr>
          <w:rFonts w:cs="Arial"/>
        </w:rPr>
        <w:t>(</w:t>
      </w:r>
      <w:proofErr w:type="spellStart"/>
      <w:r w:rsidR="00636F9B" w:rsidRPr="000C2023">
        <w:rPr>
          <w:rFonts w:cs="Arial"/>
        </w:rPr>
        <w:t>FF</w:t>
      </w:r>
      <w:proofErr w:type="spellEnd"/>
      <w:r w:rsidR="00636F9B" w:rsidRPr="000C2023">
        <w:rPr>
          <w:rFonts w:cs="Arial"/>
        </w:rPr>
        <w:t xml:space="preserve"> tevékenység) </w:t>
      </w:r>
      <w:r w:rsidR="008276A9" w:rsidRPr="000C2023">
        <w:rPr>
          <w:rFonts w:cs="Arial"/>
        </w:rPr>
        <w:t xml:space="preserve">esetén itt kell jelezni, hogy visszkeresetes </w:t>
      </w:r>
      <w:r w:rsidR="003F3889" w:rsidRPr="000C2023">
        <w:rPr>
          <w:rFonts w:cs="Arial"/>
        </w:rPr>
        <w:t>’</w:t>
      </w:r>
      <w:r w:rsidR="008276A9" w:rsidRPr="000C2023">
        <w:rPr>
          <w:rFonts w:cs="Arial"/>
        </w:rPr>
        <w:t>I</w:t>
      </w:r>
      <w:r w:rsidR="003F3889" w:rsidRPr="000C2023">
        <w:rPr>
          <w:rFonts w:cs="Arial"/>
        </w:rPr>
        <w:t>’</w:t>
      </w:r>
      <w:r w:rsidR="008276A9" w:rsidRPr="000C2023">
        <w:rPr>
          <w:rFonts w:cs="Arial"/>
        </w:rPr>
        <w:t xml:space="preserve"> vagy visszkereset nélküli </w:t>
      </w:r>
      <w:r w:rsidR="003F3889" w:rsidRPr="000C2023">
        <w:rPr>
          <w:rFonts w:cs="Arial"/>
        </w:rPr>
        <w:t>’</w:t>
      </w:r>
      <w:r w:rsidR="008276A9" w:rsidRPr="000C2023">
        <w:rPr>
          <w:rFonts w:cs="Arial"/>
        </w:rPr>
        <w:t>N</w:t>
      </w:r>
      <w:r w:rsidR="003F3889" w:rsidRPr="000C2023">
        <w:rPr>
          <w:rFonts w:cs="Arial"/>
        </w:rPr>
        <w:t>’</w:t>
      </w:r>
      <w:r w:rsidR="008276A9" w:rsidRPr="000C2023">
        <w:rPr>
          <w:rFonts w:cs="Arial"/>
        </w:rPr>
        <w:t xml:space="preserve"> ügyletről van-e szó. </w:t>
      </w:r>
    </w:p>
    <w:p w14:paraId="5BA4F764" w14:textId="520EC356" w:rsidR="00102671" w:rsidRPr="000C2023" w:rsidRDefault="00102671" w:rsidP="00C14714">
      <w:pPr>
        <w:rPr>
          <w:rFonts w:cs="Arial"/>
        </w:rPr>
      </w:pPr>
      <w:r w:rsidRPr="000C2023">
        <w:rPr>
          <w:rFonts w:cs="Arial"/>
        </w:rPr>
        <w:t xml:space="preserve">A </w:t>
      </w:r>
      <w:r w:rsidRPr="000C2023">
        <w:rPr>
          <w:rFonts w:cs="Arial"/>
          <w:b/>
          <w:bCs/>
        </w:rPr>
        <w:t xml:space="preserve">„Faktoringkövetelés tárgyát képező követelés típusa” </w:t>
      </w:r>
      <w:r w:rsidRPr="000C2023">
        <w:rPr>
          <w:rFonts w:cs="Arial"/>
        </w:rPr>
        <w:t xml:space="preserve">mezőt </w:t>
      </w:r>
      <w:r w:rsidR="0023628E" w:rsidRPr="000C2023">
        <w:rPr>
          <w:rFonts w:cs="Arial"/>
        </w:rPr>
        <w:t xml:space="preserve">csak </w:t>
      </w:r>
      <w:proofErr w:type="spellStart"/>
      <w:r w:rsidRPr="000C2023">
        <w:rPr>
          <w:rFonts w:cs="Arial"/>
        </w:rPr>
        <w:t>FF</w:t>
      </w:r>
      <w:proofErr w:type="spellEnd"/>
      <w:r w:rsidRPr="000C2023">
        <w:rPr>
          <w:rFonts w:cs="Arial"/>
        </w:rPr>
        <w:t xml:space="preserve"> tevékenység esetén kell jelenteni. Ha egy faktorált csomagban többféle követelés is szerepel, akkor a leginkább releváns típust kell jelenteni.</w:t>
      </w:r>
    </w:p>
    <w:p w14:paraId="5B5E4916" w14:textId="3390435B" w:rsidR="009A0ACC" w:rsidRPr="000C2023" w:rsidRDefault="00EE1D4F" w:rsidP="00C14714">
      <w:pPr>
        <w:rPr>
          <w:rFonts w:cs="Arial"/>
        </w:rPr>
      </w:pPr>
      <w:r w:rsidRPr="000C2023">
        <w:rPr>
          <w:rFonts w:cs="Arial"/>
        </w:rPr>
        <w:t xml:space="preserve">A </w:t>
      </w:r>
      <w:r w:rsidRPr="000C2023">
        <w:rPr>
          <w:rFonts w:cs="Arial"/>
          <w:b/>
        </w:rPr>
        <w:t>„Hitelcél”</w:t>
      </w:r>
      <w:r w:rsidRPr="000C2023">
        <w:rPr>
          <w:rFonts w:cs="Arial"/>
        </w:rPr>
        <w:t xml:space="preserve"> mező</w:t>
      </w:r>
      <w:r w:rsidR="003A7E15" w:rsidRPr="000C2023">
        <w:rPr>
          <w:rFonts w:cs="Arial"/>
        </w:rPr>
        <w:t xml:space="preserve"> csak hitelnyújtás/eszköz alapú finanszírozás esetén töltendő.</w:t>
      </w:r>
      <w:r w:rsidRPr="000C2023">
        <w:rPr>
          <w:rFonts w:cs="Arial"/>
        </w:rPr>
        <w:t xml:space="preserve"> </w:t>
      </w:r>
      <w:r w:rsidR="003A7E15" w:rsidRPr="000C2023">
        <w:rPr>
          <w:rFonts w:cs="Arial"/>
        </w:rPr>
        <w:t>I</w:t>
      </w:r>
      <w:r w:rsidRPr="000C2023">
        <w:rPr>
          <w:rFonts w:cs="Arial"/>
        </w:rPr>
        <w:t>ngatlan- és</w:t>
      </w:r>
      <w:r w:rsidR="003F35B9" w:rsidRPr="000C2023">
        <w:rPr>
          <w:rFonts w:cs="Arial"/>
        </w:rPr>
        <w:t xml:space="preserve"> gépjárművásárlási hitelek esetén az egyéb cél alkalmazandó. </w:t>
      </w:r>
    </w:p>
    <w:p w14:paraId="0EF53C8F" w14:textId="4C91B40E" w:rsidR="009A0ACC" w:rsidRPr="000C2023" w:rsidRDefault="003F35B9" w:rsidP="00C14714">
      <w:pPr>
        <w:rPr>
          <w:rFonts w:cs="Arial"/>
        </w:rPr>
      </w:pPr>
      <w:r w:rsidRPr="000C2023">
        <w:rPr>
          <w:rFonts w:cs="Arial"/>
        </w:rPr>
        <w:t>Beruházási hiteleknél a működőtőke befektetés kód</w:t>
      </w:r>
      <w:r w:rsidR="0023628E" w:rsidRPr="000C2023">
        <w:rPr>
          <w:rFonts w:cs="Arial"/>
        </w:rPr>
        <w:t xml:space="preserve"> ('</w:t>
      </w:r>
      <w:proofErr w:type="spellStart"/>
      <w:r w:rsidR="0023628E" w:rsidRPr="000C2023">
        <w:rPr>
          <w:rFonts w:cs="Arial"/>
        </w:rPr>
        <w:t>MUKTOKE</w:t>
      </w:r>
      <w:proofErr w:type="spellEnd"/>
      <w:r w:rsidR="0023628E" w:rsidRPr="000C2023">
        <w:rPr>
          <w:rFonts w:cs="Arial"/>
        </w:rPr>
        <w:t>’)</w:t>
      </w:r>
      <w:r w:rsidRPr="000C2023">
        <w:rPr>
          <w:rFonts w:cs="Arial"/>
        </w:rPr>
        <w:t xml:space="preserve"> nem használható</w:t>
      </w:r>
      <w:r w:rsidR="009A0ACC" w:rsidRPr="000C2023">
        <w:rPr>
          <w:rFonts w:cs="Arial"/>
        </w:rPr>
        <w:t xml:space="preserve">. </w:t>
      </w:r>
      <w:r w:rsidRPr="000C2023">
        <w:rPr>
          <w:rFonts w:cs="Arial"/>
        </w:rPr>
        <w:t xml:space="preserve"> </w:t>
      </w:r>
      <w:r w:rsidR="009A0ACC" w:rsidRPr="000C2023">
        <w:rPr>
          <w:rFonts w:cs="Arial"/>
        </w:rPr>
        <w:t>F</w:t>
      </w:r>
      <w:r w:rsidRPr="000C2023">
        <w:rPr>
          <w:rFonts w:cs="Arial"/>
        </w:rPr>
        <w:t>orgóeszköz hitelek esetén jellemzően export- vagy importfinanszírozásról vagy működőtőke befektetésről van szó (pl. vállalkozás folyószámlahitelének hitelcélja jellemzően működőtőke befektetés).</w:t>
      </w:r>
      <w:r w:rsidR="003C0193" w:rsidRPr="000C2023">
        <w:rPr>
          <w:rFonts w:cs="Arial"/>
        </w:rPr>
        <w:t xml:space="preserve"> </w:t>
      </w:r>
    </w:p>
    <w:p w14:paraId="415FF80B" w14:textId="3FF0DD0E" w:rsidR="00444ABF" w:rsidRPr="000C2023" w:rsidRDefault="009A2995" w:rsidP="00C14714">
      <w:r w:rsidRPr="000C2023" w:rsidDel="000D7755">
        <w:t>Részvényvásárlás vagy egyéb, tulajdonviszonyt megtestesítő értékpapírok vásárlása esetén is értékpapírügylethez kapcsolódó hitel jelentendő hitelcélként</w:t>
      </w:r>
      <w:r w:rsidR="00C1425A" w:rsidRPr="000C2023">
        <w:t xml:space="preserve">. </w:t>
      </w:r>
      <w:r w:rsidR="00444ABF" w:rsidRPr="000C2023">
        <w:t>Az adósságfinanszírozást, mint hitelcélt csak adósságkonszolidáció esetén lehet alkalmazni, azaz ahol több hitel kerül kiváltásra egy vagy több hitellel. Egyébként az eredeti hitelcélt kell megadni. Így kell eljárni akkor is, ha a hitelszerződés részben meglévő hitel kiváltását tartalmazza. Ha egy instrumentum képződik, akkor a relevánsabb hitelcélt kell megadni, ami vagy a kiváltott hitel vagy az új hitelre jutó rész hitelcélja. Ha két</w:t>
      </w:r>
      <w:r w:rsidR="0092704B" w:rsidRPr="000C2023">
        <w:t>/több</w:t>
      </w:r>
      <w:r w:rsidR="00444ABF" w:rsidRPr="000C2023">
        <w:t xml:space="preserve"> instrumentum nyílik, akkor meg kell adni a kiváltó hitelnél az eredeti hitelcélt és a másik instrumentumnál az új hitelcélt.</w:t>
      </w:r>
    </w:p>
    <w:p w14:paraId="77244C89" w14:textId="12A07D8E" w:rsidR="000D7755" w:rsidRPr="000C2023" w:rsidDel="000D7755" w:rsidRDefault="000D7755" w:rsidP="00C14714">
      <w:pPr>
        <w:rPr>
          <w:rFonts w:cs="Arial"/>
        </w:rPr>
      </w:pPr>
      <w:r w:rsidRPr="000C2023">
        <w:rPr>
          <w:rFonts w:cs="Arial"/>
        </w:rPr>
        <w:t>Több egyidejű hitelcél esetén a leginkább releváns (domináns) hitelcél kódja alkalmazandó</w:t>
      </w:r>
      <w:r w:rsidRPr="000C2023" w:rsidDel="000D7755">
        <w:rPr>
          <w:rFonts w:cs="Arial"/>
        </w:rPr>
        <w:t>.</w:t>
      </w:r>
    </w:p>
    <w:p w14:paraId="14071898" w14:textId="405D056A" w:rsidR="00575372" w:rsidRPr="000C2023" w:rsidRDefault="00575372" w:rsidP="00C14714">
      <w:r w:rsidRPr="000C2023" w:rsidDel="000D7755">
        <w:t>A</w:t>
      </w:r>
      <w:r w:rsidRPr="000C2023" w:rsidDel="00894B3A">
        <w:t>mennyiben</w:t>
      </w:r>
      <w:r w:rsidRPr="000C2023">
        <w:t xml:space="preserve"> egy hitelszerződésben több hitelcélt is érintett, akkor a hitelcél a szerződés alapján egységesen definiálható úgy, hogy a magasabb értéket képviselő cél alapján kell eldönteni, hogy melyik hitelcél alkalmazandó, függetlenül a lehívások számától és devizanemétől.</w:t>
      </w:r>
    </w:p>
    <w:p w14:paraId="034647F8" w14:textId="7666FE01" w:rsidR="00444ABF" w:rsidRPr="000C2023" w:rsidRDefault="00CC55F3" w:rsidP="00C14714">
      <w:pPr>
        <w:rPr>
          <w:rFonts w:cs="Arial"/>
        </w:rPr>
      </w:pPr>
      <w:r w:rsidRPr="000C2023">
        <w:rPr>
          <w:rFonts w:cs="Arial"/>
        </w:rPr>
        <w:t xml:space="preserve">Az </w:t>
      </w:r>
      <w:r w:rsidRPr="000C2023">
        <w:rPr>
          <w:rFonts w:cs="Arial"/>
          <w:b/>
          <w:bCs/>
        </w:rPr>
        <w:t>„Ingatlanfinanszírozás jellege”, „Ingatlanfinanszírozás jellege – részletes bontás”, „Finanszírozott ingatlan fő típusa” és „Finanszírozott ingatlan altípusa”</w:t>
      </w:r>
      <w:r w:rsidRPr="000C2023">
        <w:rPr>
          <w:rFonts w:cs="Arial"/>
        </w:rPr>
        <w:t xml:space="preserve"> mezők csak </w:t>
      </w:r>
      <w:proofErr w:type="spellStart"/>
      <w:r w:rsidRPr="000C2023">
        <w:rPr>
          <w:rFonts w:cs="Arial"/>
        </w:rPr>
        <w:t>HNY</w:t>
      </w:r>
      <w:proofErr w:type="spellEnd"/>
      <w:r w:rsidRPr="000C2023">
        <w:rPr>
          <w:rFonts w:cs="Arial"/>
        </w:rPr>
        <w:t xml:space="preserve"> </w:t>
      </w:r>
      <w:r w:rsidR="00D66EC1" w:rsidRPr="000C2023">
        <w:rPr>
          <w:rFonts w:cs="Arial"/>
        </w:rPr>
        <w:t xml:space="preserve">és </w:t>
      </w:r>
      <w:proofErr w:type="spellStart"/>
      <w:r w:rsidR="00D66EC1" w:rsidRPr="000C2023">
        <w:rPr>
          <w:rFonts w:cs="Arial"/>
        </w:rPr>
        <w:t>LIZ</w:t>
      </w:r>
      <w:proofErr w:type="spellEnd"/>
      <w:r w:rsidRPr="000C2023">
        <w:rPr>
          <w:rFonts w:cs="Arial"/>
        </w:rPr>
        <w:t xml:space="preserve"> tevékenység esetén töltendők</w:t>
      </w:r>
      <w:r w:rsidR="00085D40" w:rsidRPr="000C2023">
        <w:rPr>
          <w:rFonts w:cs="Arial"/>
        </w:rPr>
        <w:t xml:space="preserve"> kötelezően</w:t>
      </w:r>
      <w:r w:rsidRPr="000C2023">
        <w:rPr>
          <w:rFonts w:cs="Arial"/>
        </w:rPr>
        <w:t>, amennyiben ingatlanfinanszírozásról van szó.</w:t>
      </w:r>
    </w:p>
    <w:p w14:paraId="7A16DA67" w14:textId="411AA358" w:rsidR="008276A9" w:rsidRPr="000C2023" w:rsidRDefault="008276A9" w:rsidP="00C14714">
      <w:pPr>
        <w:rPr>
          <w:rFonts w:cs="Arial"/>
        </w:rPr>
      </w:pPr>
      <w:r w:rsidRPr="000C2023">
        <w:rPr>
          <w:rFonts w:cs="Arial"/>
        </w:rPr>
        <w:t xml:space="preserve">A </w:t>
      </w:r>
      <w:r w:rsidR="007D1A45" w:rsidRPr="000C2023">
        <w:rPr>
          <w:rFonts w:cs="Arial"/>
        </w:rPr>
        <w:t>„</w:t>
      </w:r>
      <w:r w:rsidR="007D1A45" w:rsidRPr="000C2023">
        <w:rPr>
          <w:rFonts w:cs="Arial"/>
          <w:b/>
        </w:rPr>
        <w:t>F</w:t>
      </w:r>
      <w:r w:rsidRPr="000C2023">
        <w:rPr>
          <w:rFonts w:cs="Arial"/>
          <w:b/>
        </w:rPr>
        <w:t xml:space="preserve">inanszírozott ingatlan </w:t>
      </w:r>
      <w:r w:rsidR="00F12514" w:rsidRPr="000C2023">
        <w:rPr>
          <w:rFonts w:cs="Arial"/>
          <w:b/>
        </w:rPr>
        <w:t>fő típusa</w:t>
      </w:r>
      <w:r w:rsidR="007D1A45" w:rsidRPr="000C2023">
        <w:rPr>
          <w:rFonts w:cs="Arial"/>
        </w:rPr>
        <w:t>”</w:t>
      </w:r>
      <w:r w:rsidRPr="000C2023">
        <w:rPr>
          <w:rFonts w:cs="Arial"/>
        </w:rPr>
        <w:t xml:space="preserve"> lehet lakóingatlan vagy kereskedelmi. </w:t>
      </w:r>
      <w:r w:rsidRPr="000C2023">
        <w:rPr>
          <w:rFonts w:cs="Arial"/>
          <w:i/>
        </w:rPr>
        <w:t>Amennyiben ez az ingatlan a hitel fedezetét is képezi,</w:t>
      </w:r>
      <w:r w:rsidRPr="000C2023">
        <w:rPr>
          <w:rFonts w:cs="Arial"/>
        </w:rPr>
        <w:t xml:space="preserve"> akkor lakóingatlan esetén a fedezetek között</w:t>
      </w:r>
      <w:r w:rsidR="00BF2698" w:rsidRPr="000C2023">
        <w:rPr>
          <w:rFonts w:cs="Arial"/>
        </w:rPr>
        <w:t xml:space="preserve"> a </w:t>
      </w:r>
      <w:proofErr w:type="spellStart"/>
      <w:r w:rsidR="00BF2698" w:rsidRPr="000C2023">
        <w:rPr>
          <w:rFonts w:cs="Arial"/>
        </w:rPr>
        <w:t>FEDE</w:t>
      </w:r>
      <w:proofErr w:type="spellEnd"/>
      <w:r w:rsidR="00BF2698" w:rsidRPr="000C2023">
        <w:rPr>
          <w:rFonts w:cs="Arial"/>
        </w:rPr>
        <w:t xml:space="preserve"> táblában</w:t>
      </w:r>
      <w:r w:rsidR="00176586" w:rsidRPr="000C2023">
        <w:rPr>
          <w:rFonts w:cs="Arial"/>
        </w:rPr>
        <w:t xml:space="preserve"> a fedezet típusa mezőben</w:t>
      </w:r>
      <w:r w:rsidRPr="000C2023">
        <w:rPr>
          <w:rFonts w:cs="Arial"/>
        </w:rPr>
        <w:t xml:space="preserve"> is lakóingatlanként kell szerepeltetni</w:t>
      </w:r>
      <w:r w:rsidR="00176586" w:rsidRPr="000C2023">
        <w:rPr>
          <w:rFonts w:cs="Arial"/>
        </w:rPr>
        <w:t xml:space="preserve"> (</w:t>
      </w:r>
      <w:r w:rsidR="000726ED" w:rsidRPr="000C2023">
        <w:rPr>
          <w:rFonts w:cs="Arial"/>
        </w:rPr>
        <w:t>’</w:t>
      </w:r>
      <w:proofErr w:type="spellStart"/>
      <w:r w:rsidR="00176586" w:rsidRPr="000C2023">
        <w:rPr>
          <w:rFonts w:cs="Arial"/>
        </w:rPr>
        <w:t>ING_LAKO</w:t>
      </w:r>
      <w:proofErr w:type="spellEnd"/>
      <w:r w:rsidR="000726ED" w:rsidRPr="000C2023">
        <w:rPr>
          <w:rFonts w:cs="Arial"/>
        </w:rPr>
        <w:t>’</w:t>
      </w:r>
      <w:r w:rsidR="00176586" w:rsidRPr="000C2023">
        <w:rPr>
          <w:rFonts w:cs="Arial"/>
        </w:rPr>
        <w:t>)</w:t>
      </w:r>
      <w:r w:rsidRPr="000C2023">
        <w:rPr>
          <w:rFonts w:cs="Arial"/>
        </w:rPr>
        <w:t>, amennyiben kereskedelmi az ingatlan, akkor a megtérülés forrása és az adós hitelképességére való hatása alapján az „irodák és kereskedelmi helységek</w:t>
      </w:r>
      <w:r w:rsidR="00176586" w:rsidRPr="000C2023">
        <w:rPr>
          <w:rFonts w:cs="Arial"/>
        </w:rPr>
        <w:t xml:space="preserve"> (</w:t>
      </w:r>
      <w:r w:rsidR="000726ED" w:rsidRPr="000C2023">
        <w:rPr>
          <w:rFonts w:cs="Arial"/>
        </w:rPr>
        <w:t>’</w:t>
      </w:r>
      <w:proofErr w:type="spellStart"/>
      <w:r w:rsidR="00176586" w:rsidRPr="000C2023">
        <w:rPr>
          <w:rFonts w:cs="Arial"/>
        </w:rPr>
        <w:t>ING_IRODA</w:t>
      </w:r>
      <w:proofErr w:type="spellEnd"/>
      <w:r w:rsidR="000726ED" w:rsidRPr="000C2023">
        <w:rPr>
          <w:rFonts w:cs="Arial"/>
        </w:rPr>
        <w:t>’</w:t>
      </w:r>
      <w:r w:rsidR="00176586" w:rsidRPr="000C2023">
        <w:rPr>
          <w:rFonts w:cs="Arial"/>
        </w:rPr>
        <w:t>)</w:t>
      </w:r>
      <w:r w:rsidRPr="000C2023">
        <w:rPr>
          <w:rFonts w:cs="Arial"/>
        </w:rPr>
        <w:t>” vagy a „kereskedelmi ingatlanok</w:t>
      </w:r>
      <w:r w:rsidR="00176586" w:rsidRPr="000C2023">
        <w:rPr>
          <w:rFonts w:cs="Arial"/>
        </w:rPr>
        <w:t xml:space="preserve"> (</w:t>
      </w:r>
      <w:r w:rsidR="000726ED" w:rsidRPr="000C2023">
        <w:rPr>
          <w:rFonts w:cs="Arial"/>
        </w:rPr>
        <w:t>’</w:t>
      </w:r>
      <w:proofErr w:type="spellStart"/>
      <w:r w:rsidR="00100EA2" w:rsidRPr="000C2023">
        <w:rPr>
          <w:rFonts w:cs="Arial"/>
        </w:rPr>
        <w:t>ING_KER</w:t>
      </w:r>
      <w:proofErr w:type="spellEnd"/>
      <w:r w:rsidR="000726ED" w:rsidRPr="000C2023">
        <w:rPr>
          <w:rFonts w:cs="Arial"/>
        </w:rPr>
        <w:t>’</w:t>
      </w:r>
      <w:r w:rsidR="00100EA2" w:rsidRPr="000C2023">
        <w:rPr>
          <w:rFonts w:cs="Arial"/>
        </w:rPr>
        <w:t>)</w:t>
      </w:r>
      <w:r w:rsidRPr="000C2023">
        <w:rPr>
          <w:rFonts w:cs="Arial"/>
        </w:rPr>
        <w:t>” közé kell besorolni azt</w:t>
      </w:r>
      <w:r w:rsidR="007D1A45" w:rsidRPr="000C2023">
        <w:rPr>
          <w:rFonts w:cs="Arial"/>
        </w:rPr>
        <w:t xml:space="preserve"> (a </w:t>
      </w:r>
      <w:proofErr w:type="spellStart"/>
      <w:r w:rsidR="007D1A45" w:rsidRPr="000C2023">
        <w:rPr>
          <w:rFonts w:cs="Arial"/>
        </w:rPr>
        <w:t>CRR</w:t>
      </w:r>
      <w:proofErr w:type="spellEnd"/>
      <w:r w:rsidR="007D1A45" w:rsidRPr="000C2023">
        <w:rPr>
          <w:rFonts w:cs="Arial"/>
        </w:rPr>
        <w:t>-ben foglalt definíciónak megfelelően)</w:t>
      </w:r>
      <w:r w:rsidRPr="000C2023">
        <w:rPr>
          <w:rFonts w:cs="Arial"/>
        </w:rPr>
        <w:t xml:space="preserve">. </w:t>
      </w:r>
      <w:r w:rsidR="00137FB5" w:rsidRPr="00137FB5">
        <w:rPr>
          <w:rFonts w:cs="Arial"/>
        </w:rPr>
        <w:t>A lakóingatlan 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p>
    <w:p w14:paraId="6F8A91AF" w14:textId="60E09007" w:rsidR="002D0437" w:rsidRPr="000C2023" w:rsidRDefault="002D0437" w:rsidP="00C14714">
      <w:pPr>
        <w:rPr>
          <w:rFonts w:cs="Arial"/>
        </w:rPr>
      </w:pPr>
      <w:r w:rsidRPr="000C2023">
        <w:rPr>
          <w:rFonts w:cs="Arial"/>
          <w:b/>
          <w:bCs/>
        </w:rPr>
        <w:t>„Az instrumentum refinanszírozott hitel-e?”</w:t>
      </w:r>
      <w:r w:rsidRPr="000C2023">
        <w:rPr>
          <w:rFonts w:cs="Arial"/>
        </w:rPr>
        <w:t xml:space="preserve"> mezőben jelezni kell, hogy refinanszírozott hitel esetén mely intézmény a refinanszírozó partner.</w:t>
      </w:r>
    </w:p>
    <w:p w14:paraId="508FB119" w14:textId="0048FEB5" w:rsidR="00B75AD3" w:rsidRPr="000C2023" w:rsidRDefault="00B75AD3" w:rsidP="00C14714">
      <w:pPr>
        <w:rPr>
          <w:rFonts w:asciiTheme="minorHAnsi" w:hAnsiTheme="minorHAnsi" w:cstheme="minorHAnsi"/>
        </w:rPr>
      </w:pPr>
      <w:r w:rsidRPr="000C2023">
        <w:rPr>
          <w:rFonts w:asciiTheme="minorHAnsi" w:hAnsiTheme="minorHAnsi" w:cstheme="minorHAnsi"/>
          <w:b/>
        </w:rPr>
        <w:t>„Az instrumentum az MNB fogyasztóbarát minősítésével rendelkező hitel-e?”</w:t>
      </w:r>
      <w:r w:rsidRPr="000C2023">
        <w:rPr>
          <w:rFonts w:asciiTheme="minorHAnsi" w:hAnsiTheme="minorHAnsi" w:cstheme="minorHAnsi"/>
        </w:rPr>
        <w:t xml:space="preserve"> mezőben kell megjelölni a minősített fogyasztóbarát lakáshiteleket és személyi hiteleket. „I” érték 2020. december végi szerződéskötési időpontig csak lakáshitel, 2021. januártól kezdődő szerződéskötési időpont esetén lakáshitel és személyi hitel instrumentum típusok esetén jelenthető. </w:t>
      </w:r>
    </w:p>
    <w:p w14:paraId="5D10FB6E" w14:textId="77777777" w:rsidR="002D0437" w:rsidRPr="000C2023" w:rsidRDefault="002D0437" w:rsidP="00C14714">
      <w:pPr>
        <w:rPr>
          <w:rFonts w:cs="Arial"/>
        </w:rPr>
      </w:pPr>
    </w:p>
    <w:p w14:paraId="5A8372BF" w14:textId="77777777" w:rsidR="008E76A7" w:rsidRPr="000C2023" w:rsidRDefault="00907381" w:rsidP="00C14714">
      <w:pPr>
        <w:spacing w:after="0"/>
        <w:rPr>
          <w:rFonts w:cs="Times New Roman"/>
        </w:rPr>
      </w:pPr>
      <w:r w:rsidRPr="000C2023">
        <w:rPr>
          <w:rFonts w:cs="Arial"/>
        </w:rPr>
        <w:t xml:space="preserve">Jelenteni kell, hogy az </w:t>
      </w:r>
      <w:r w:rsidR="007D1A45" w:rsidRPr="000C2023">
        <w:rPr>
          <w:rFonts w:cs="Arial"/>
        </w:rPr>
        <w:t>„</w:t>
      </w:r>
      <w:r w:rsidR="007D1A45" w:rsidRPr="000C2023">
        <w:rPr>
          <w:rFonts w:cs="Arial"/>
          <w:b/>
        </w:rPr>
        <w:t>I</w:t>
      </w:r>
      <w:r w:rsidRPr="000C2023">
        <w:rPr>
          <w:rFonts w:cs="Arial"/>
          <w:b/>
        </w:rPr>
        <w:t>nstrumentum hitelvédelmi biztosítással rendelkezik-e</w:t>
      </w:r>
      <w:r w:rsidR="007D1A45" w:rsidRPr="000C2023">
        <w:rPr>
          <w:rFonts w:cs="Arial"/>
        </w:rPr>
        <w:t>”</w:t>
      </w:r>
      <w:r w:rsidRPr="000C2023">
        <w:rPr>
          <w:rFonts w:cs="Arial"/>
        </w:rPr>
        <w:t>.</w:t>
      </w:r>
      <w:r w:rsidRPr="000C2023">
        <w:rPr>
          <w:rFonts w:cs="Arial"/>
          <w:b/>
        </w:rPr>
        <w:t xml:space="preserve"> </w:t>
      </w:r>
      <w:r w:rsidR="004B3C5D" w:rsidRPr="000C2023">
        <w:rPr>
          <w:rFonts w:cs="Arial"/>
        </w:rPr>
        <w:t>Hitelvédelmi biztosít</w:t>
      </w:r>
      <w:r w:rsidR="006C5EB6" w:rsidRPr="000C2023">
        <w:rPr>
          <w:rFonts w:cs="Arial"/>
        </w:rPr>
        <w:t>ás</w:t>
      </w:r>
      <w:r w:rsidR="004B3C5D" w:rsidRPr="000C2023">
        <w:rPr>
          <w:rFonts w:cs="Arial"/>
        </w:rPr>
        <w:t xml:space="preserve"> alatt értjük a törlesztő-részlet biztosítást is. </w:t>
      </w:r>
      <w:r w:rsidR="00A75858" w:rsidRPr="000C2023">
        <w:rPr>
          <w:rFonts w:cs="Arial"/>
        </w:rPr>
        <w:t>A hitelvédelmi biztosítás meglétének tényét nem kell fedezetként</w:t>
      </w:r>
      <w:r w:rsidR="004B3C5D" w:rsidRPr="000C2023">
        <w:rPr>
          <w:rFonts w:cs="Arial"/>
        </w:rPr>
        <w:t xml:space="preserve"> jelenteni, </w:t>
      </w:r>
      <w:r w:rsidR="00A75858" w:rsidRPr="000C2023">
        <w:rPr>
          <w:rFonts w:cs="Arial"/>
        </w:rPr>
        <w:t xml:space="preserve">hanem ebben a mezőben kell jelezni </w:t>
      </w:r>
      <w:r w:rsidR="004B3C5D" w:rsidRPr="000C2023">
        <w:rPr>
          <w:rFonts w:cs="Arial"/>
        </w:rPr>
        <w:t>(</w:t>
      </w:r>
      <w:proofErr w:type="spellStart"/>
      <w:r w:rsidR="004B3C5D" w:rsidRPr="000C2023">
        <w:rPr>
          <w:rFonts w:cs="Arial"/>
        </w:rPr>
        <w:t>flag</w:t>
      </w:r>
      <w:proofErr w:type="spellEnd"/>
      <w:r w:rsidR="004B3C5D" w:rsidRPr="000C2023">
        <w:rPr>
          <w:rFonts w:cs="Arial"/>
        </w:rPr>
        <w:t xml:space="preserve"> értéke </w:t>
      </w:r>
      <w:r w:rsidR="00A95ECC" w:rsidRPr="000C2023">
        <w:rPr>
          <w:rFonts w:cs="Arial"/>
        </w:rPr>
        <w:t>’</w:t>
      </w:r>
      <w:r w:rsidR="004B3C5D" w:rsidRPr="000C2023">
        <w:rPr>
          <w:rFonts w:cs="Arial"/>
        </w:rPr>
        <w:t>I</w:t>
      </w:r>
      <w:r w:rsidR="00A95ECC" w:rsidRPr="000C2023">
        <w:rPr>
          <w:rFonts w:cs="Arial"/>
        </w:rPr>
        <w:t>’</w:t>
      </w:r>
      <w:r w:rsidR="004B3C5D" w:rsidRPr="000C2023">
        <w:rPr>
          <w:rFonts w:cs="Arial"/>
        </w:rPr>
        <w:t>). A törlesztő-részlet biztosítás inkább a lakossági hitelezésben jellemző, vállalati hiteleknél amennyiben a hitelvédelmi biztosítás, mint intézményi garancia van nyilvántartva, akkor azt garanciaként is jelenteni kell (’</w:t>
      </w:r>
      <w:proofErr w:type="spellStart"/>
      <w:r w:rsidR="004B3C5D" w:rsidRPr="000C2023">
        <w:rPr>
          <w:rFonts w:cs="Arial"/>
        </w:rPr>
        <w:t>GAR_EGYEB</w:t>
      </w:r>
      <w:proofErr w:type="spellEnd"/>
      <w:r w:rsidR="004B3C5D" w:rsidRPr="000C2023">
        <w:rPr>
          <w:rFonts w:cs="Arial"/>
        </w:rPr>
        <w:t>’ kódon), és jelenteni is szükséges a hitelvédelmi biztosítás meglétét (</w:t>
      </w:r>
      <w:proofErr w:type="spellStart"/>
      <w:r w:rsidR="004B3C5D" w:rsidRPr="000C2023">
        <w:rPr>
          <w:rFonts w:cs="Arial"/>
        </w:rPr>
        <w:t>flag</w:t>
      </w:r>
      <w:proofErr w:type="spellEnd"/>
      <w:r w:rsidR="004B3C5D" w:rsidRPr="000C2023">
        <w:rPr>
          <w:rFonts w:cs="Arial"/>
        </w:rPr>
        <w:t xml:space="preserve"> értéke </w:t>
      </w:r>
      <w:r w:rsidR="00A95ECC" w:rsidRPr="000C2023">
        <w:rPr>
          <w:rFonts w:cs="Arial"/>
        </w:rPr>
        <w:t>’</w:t>
      </w:r>
      <w:r w:rsidR="004B3C5D" w:rsidRPr="000C2023">
        <w:rPr>
          <w:rFonts w:cs="Arial"/>
        </w:rPr>
        <w:t>I</w:t>
      </w:r>
      <w:r w:rsidR="00A95ECC" w:rsidRPr="000C2023">
        <w:rPr>
          <w:rFonts w:cs="Arial"/>
        </w:rPr>
        <w:t>’</w:t>
      </w:r>
      <w:r w:rsidR="004B3C5D" w:rsidRPr="000C2023">
        <w:rPr>
          <w:rFonts w:cs="Arial"/>
        </w:rPr>
        <w:t xml:space="preserve">). </w:t>
      </w:r>
      <w:r w:rsidR="00A75858" w:rsidRPr="000C2023">
        <w:rPr>
          <w:rFonts w:cs="Arial"/>
        </w:rPr>
        <w:t xml:space="preserve">A mező értékétől függetlenül az instrumentumhoz kapcsolódó fedezetek az általános szabályok szerint </w:t>
      </w:r>
      <w:proofErr w:type="gramStart"/>
      <w:r w:rsidR="00A75858" w:rsidRPr="000C2023">
        <w:rPr>
          <w:rFonts w:cs="Arial"/>
        </w:rPr>
        <w:t>teljes körűen</w:t>
      </w:r>
      <w:proofErr w:type="gramEnd"/>
      <w:r w:rsidR="00A75858" w:rsidRPr="000C2023">
        <w:rPr>
          <w:rFonts w:cs="Arial"/>
        </w:rPr>
        <w:t xml:space="preserve"> szerepeltetendők az adatmodellben.</w:t>
      </w:r>
      <w:r w:rsidR="008E76A7" w:rsidRPr="000C2023">
        <w:rPr>
          <w:rFonts w:cs="Arial"/>
        </w:rPr>
        <w:t xml:space="preserve"> </w:t>
      </w:r>
      <w:r w:rsidR="008E76A7" w:rsidRPr="000C2023">
        <w:rPr>
          <w:rFonts w:cs="Times New Roman"/>
        </w:rPr>
        <w:t xml:space="preserve">A </w:t>
      </w:r>
      <w:proofErr w:type="spellStart"/>
      <w:r w:rsidR="008E76A7" w:rsidRPr="000C2023">
        <w:rPr>
          <w:rFonts w:cs="Times New Roman"/>
        </w:rPr>
        <w:t>KHR</w:t>
      </w:r>
      <w:proofErr w:type="spellEnd"/>
      <w:r w:rsidR="008E76A7" w:rsidRPr="000C2023">
        <w:rPr>
          <w:rFonts w:cs="Times New Roman"/>
        </w:rPr>
        <w:t xml:space="preserve">-ben a hitelvédelmi biztosítás meglétét a szerződéstípus kiegészítés mezőben kell jelenteni. Amennyiben ott </w:t>
      </w:r>
      <w:proofErr w:type="spellStart"/>
      <w:r w:rsidR="008E76A7" w:rsidRPr="000C2023">
        <w:rPr>
          <w:rFonts w:cs="Times New Roman"/>
        </w:rPr>
        <w:t>BIZT</w:t>
      </w:r>
      <w:proofErr w:type="spellEnd"/>
      <w:r w:rsidR="008E76A7" w:rsidRPr="000C2023">
        <w:rPr>
          <w:rFonts w:cs="Times New Roman"/>
        </w:rPr>
        <w:t xml:space="preserve"> kódérték kerül jelentésre, akkor a HITREG-ben a hitelvédelmi biztosítás </w:t>
      </w:r>
      <w:proofErr w:type="spellStart"/>
      <w:r w:rsidR="008E76A7" w:rsidRPr="000C2023">
        <w:rPr>
          <w:rFonts w:cs="Times New Roman"/>
        </w:rPr>
        <w:t>flage</w:t>
      </w:r>
      <w:proofErr w:type="spellEnd"/>
      <w:r w:rsidR="008E76A7" w:rsidRPr="000C2023">
        <w:rPr>
          <w:rFonts w:cs="Times New Roman"/>
        </w:rPr>
        <w:t xml:space="preserve"> értéke „igen” és/vagy a kombinált hitel </w:t>
      </w:r>
      <w:proofErr w:type="spellStart"/>
      <w:r w:rsidR="008E76A7" w:rsidRPr="000C2023">
        <w:rPr>
          <w:rFonts w:cs="Times New Roman"/>
        </w:rPr>
        <w:t>flag</w:t>
      </w:r>
      <w:proofErr w:type="spellEnd"/>
      <w:r w:rsidR="008E76A7" w:rsidRPr="000C2023">
        <w:rPr>
          <w:rFonts w:cs="Times New Roman"/>
        </w:rPr>
        <w:t xml:space="preserve"> értéke „igen” kell legyen. Amennyiben a </w:t>
      </w:r>
      <w:proofErr w:type="spellStart"/>
      <w:r w:rsidR="008E76A7" w:rsidRPr="000C2023">
        <w:rPr>
          <w:rFonts w:cs="Times New Roman"/>
        </w:rPr>
        <w:t>KHR</w:t>
      </w:r>
      <w:proofErr w:type="spellEnd"/>
      <w:r w:rsidR="008E76A7" w:rsidRPr="000C2023">
        <w:rPr>
          <w:rFonts w:cs="Times New Roman"/>
        </w:rPr>
        <w:t xml:space="preserve"> szerződéstípus kiegészítés mezőben jelentett érték </w:t>
      </w:r>
      <w:proofErr w:type="spellStart"/>
      <w:r w:rsidR="008E76A7" w:rsidRPr="000C2023">
        <w:rPr>
          <w:rFonts w:cs="Times New Roman"/>
        </w:rPr>
        <w:t>PGAR</w:t>
      </w:r>
      <w:proofErr w:type="spellEnd"/>
      <w:r w:rsidR="008E76A7" w:rsidRPr="000C2023">
        <w:rPr>
          <w:rFonts w:cs="Times New Roman"/>
        </w:rPr>
        <w:t xml:space="preserve"> vagy </w:t>
      </w:r>
      <w:proofErr w:type="spellStart"/>
      <w:r w:rsidR="008E76A7" w:rsidRPr="000C2023">
        <w:rPr>
          <w:rFonts w:cs="Times New Roman"/>
        </w:rPr>
        <w:t>AGAR</w:t>
      </w:r>
      <w:proofErr w:type="spellEnd"/>
      <w:r w:rsidR="008E76A7" w:rsidRPr="000C2023">
        <w:rPr>
          <w:rFonts w:cs="Times New Roman"/>
        </w:rPr>
        <w:t xml:space="preserve">, (pénzintézeti vagy állami garancia), a HITREG-ben a hitelvédelmi biztosítás </w:t>
      </w:r>
      <w:proofErr w:type="spellStart"/>
      <w:r w:rsidR="008E76A7" w:rsidRPr="000C2023">
        <w:rPr>
          <w:rFonts w:cs="Times New Roman"/>
        </w:rPr>
        <w:t>flag</w:t>
      </w:r>
      <w:proofErr w:type="spellEnd"/>
      <w:r w:rsidR="008E76A7" w:rsidRPr="000C2023">
        <w:rPr>
          <w:rFonts w:cs="Times New Roman"/>
        </w:rPr>
        <w:t xml:space="preserve"> értéke „igen”, a kapcsolódó fedezetek között pedig szerepelnie kell a megfelelő garanciának.</w:t>
      </w:r>
    </w:p>
    <w:p w14:paraId="7FD5FE6C" w14:textId="77777777" w:rsidR="008E76A7" w:rsidRPr="000C2023" w:rsidRDefault="008E76A7" w:rsidP="00C14714">
      <w:pPr>
        <w:spacing w:after="0"/>
        <w:rPr>
          <w:rFonts w:cs="Times New Roman"/>
        </w:rPr>
      </w:pPr>
    </w:p>
    <w:p w14:paraId="24027E7C" w14:textId="6FE23C74" w:rsidR="004B3C5D" w:rsidRPr="000C2023" w:rsidRDefault="002D7088" w:rsidP="00C14714">
      <w:pPr>
        <w:rPr>
          <w:rFonts w:cs="Arial"/>
        </w:rPr>
      </w:pPr>
      <w:r w:rsidRPr="000C2023">
        <w:rPr>
          <w:rFonts w:cs="Arial"/>
        </w:rPr>
        <w:t>A f</w:t>
      </w:r>
      <w:r w:rsidR="004B3C5D" w:rsidRPr="000C2023">
        <w:rPr>
          <w:rFonts w:cs="Arial"/>
        </w:rPr>
        <w:t>aktoring ügylethez kapcsolódó biztosítási kötvényt egyéb fedezetként között kérjük kimutatni, de hitelvédelmi biztosításként nem kell jelenteni (</w:t>
      </w:r>
      <w:proofErr w:type="spellStart"/>
      <w:r w:rsidR="004B3C5D" w:rsidRPr="000C2023">
        <w:rPr>
          <w:rFonts w:cs="Arial"/>
        </w:rPr>
        <w:t>flag</w:t>
      </w:r>
      <w:proofErr w:type="spellEnd"/>
      <w:r w:rsidR="004B3C5D" w:rsidRPr="000C2023">
        <w:rPr>
          <w:rFonts w:cs="Arial"/>
        </w:rPr>
        <w:t xml:space="preserve"> értéke ’N’). </w:t>
      </w:r>
    </w:p>
    <w:p w14:paraId="5E658A2B" w14:textId="68B14A1A" w:rsidR="00155BB5" w:rsidRPr="000C2023" w:rsidRDefault="005B58C3" w:rsidP="008F18E5">
      <w:pPr>
        <w:rPr>
          <w:rFonts w:eastAsia="Times New Roman"/>
        </w:rPr>
      </w:pPr>
      <w:proofErr w:type="gramStart"/>
      <w:r w:rsidRPr="000C2023" w:rsidDel="00CC55F3">
        <w:rPr>
          <w:rFonts w:asciiTheme="minorHAnsi" w:hAnsiTheme="minorHAnsi" w:cs="Arial"/>
          <w:b/>
        </w:rPr>
        <w:t>”Az</w:t>
      </w:r>
      <w:proofErr w:type="gramEnd"/>
      <w:r w:rsidRPr="000C2023" w:rsidDel="00CC55F3">
        <w:rPr>
          <w:rFonts w:asciiTheme="minorHAnsi" w:hAnsiTheme="minorHAnsi" w:cs="Arial"/>
          <w:b/>
        </w:rPr>
        <w:t xml:space="preserve"> instrumentum</w:t>
      </w:r>
      <w:r w:rsidR="00907381" w:rsidRPr="000C2023" w:rsidDel="00CC55F3">
        <w:rPr>
          <w:rFonts w:asciiTheme="minorHAnsi" w:hAnsiTheme="minorHAnsi" w:cs="Arial"/>
          <w:b/>
        </w:rPr>
        <w:t xml:space="preserve"> fedezett</w:t>
      </w:r>
      <w:r w:rsidRPr="000C2023" w:rsidDel="00CC55F3">
        <w:rPr>
          <w:rFonts w:asciiTheme="minorHAnsi" w:hAnsiTheme="minorHAnsi" w:cs="Arial"/>
          <w:b/>
        </w:rPr>
        <w:t xml:space="preserve"> hitel</w:t>
      </w:r>
      <w:r w:rsidR="00907381" w:rsidRPr="000C2023" w:rsidDel="00CC55F3">
        <w:rPr>
          <w:rFonts w:asciiTheme="minorHAnsi" w:hAnsiTheme="minorHAnsi" w:cs="Arial"/>
          <w:b/>
        </w:rPr>
        <w:t>-e?”</w:t>
      </w:r>
      <w:r w:rsidR="00907381" w:rsidRPr="000C2023" w:rsidDel="00CC55F3">
        <w:rPr>
          <w:rFonts w:asciiTheme="minorHAnsi" w:hAnsiTheme="minorHAnsi" w:cs="Arial"/>
        </w:rPr>
        <w:t xml:space="preserve"> </w:t>
      </w:r>
      <w:r w:rsidR="00C30AE0" w:rsidRPr="000C2023">
        <w:rPr>
          <w:rFonts w:asciiTheme="minorHAnsi" w:hAnsiTheme="minorHAnsi" w:cs="Arial"/>
        </w:rPr>
        <w:t>mező</w:t>
      </w:r>
      <w:r w:rsidR="00864DA5" w:rsidRPr="000C2023">
        <w:rPr>
          <w:rFonts w:asciiTheme="minorHAnsi" w:hAnsiTheme="minorHAnsi" w:cs="Arial"/>
        </w:rPr>
        <w:t>ben</w:t>
      </w:r>
      <w:r w:rsidR="00F4676F" w:rsidRPr="000C2023">
        <w:rPr>
          <w:rFonts w:asciiTheme="minorHAnsi" w:hAnsiTheme="minorHAnsi" w:cs="Arial"/>
        </w:rPr>
        <w:t xml:space="preserve"> </w:t>
      </w:r>
      <w:r w:rsidR="00866A93" w:rsidRPr="000C2023">
        <w:rPr>
          <w:rFonts w:asciiTheme="minorHAnsi" w:hAnsiTheme="minorHAnsi" w:cs="Arial"/>
        </w:rPr>
        <w:t>azt az információt kell megadni</w:t>
      </w:r>
      <w:r w:rsidR="00864DA5" w:rsidRPr="000C2023">
        <w:rPr>
          <w:rFonts w:asciiTheme="minorHAnsi" w:hAnsiTheme="minorHAnsi" w:cs="Arial"/>
        </w:rPr>
        <w:t xml:space="preserve"> a háztartás szektorba tartozó adóssal rendelkező instrumentumok esetén</w:t>
      </w:r>
      <w:r w:rsidR="00866A93" w:rsidRPr="000C2023">
        <w:rPr>
          <w:rFonts w:asciiTheme="minorHAnsi" w:hAnsiTheme="minorHAnsi" w:cs="Arial"/>
        </w:rPr>
        <w:t xml:space="preserve">, hogy van-e </w:t>
      </w:r>
      <w:r w:rsidR="00864DA5" w:rsidRPr="000C2023">
        <w:rPr>
          <w:rFonts w:asciiTheme="minorHAnsi" w:hAnsiTheme="minorHAnsi" w:cs="Arial"/>
        </w:rPr>
        <w:t>jelzálog</w:t>
      </w:r>
      <w:r w:rsidR="00866A93" w:rsidRPr="000C2023">
        <w:rPr>
          <w:rFonts w:asciiTheme="minorHAnsi" w:hAnsiTheme="minorHAnsi" w:cs="Arial"/>
        </w:rPr>
        <w:t>fedezet az adott instrumentum mögött</w:t>
      </w:r>
      <w:r w:rsidR="00864DA5" w:rsidRPr="000C2023">
        <w:rPr>
          <w:rFonts w:asciiTheme="minorHAnsi" w:hAnsiTheme="minorHAnsi" w:cs="Arial"/>
        </w:rPr>
        <w:t xml:space="preserve"> (a jelenlegi L11-es jelentés 03. </w:t>
      </w:r>
      <w:r w:rsidR="00864DA5" w:rsidRPr="008F18E5">
        <w:rPr>
          <w:rFonts w:cs="Arial"/>
        </w:rPr>
        <w:t>táblájának</w:t>
      </w:r>
      <w:r w:rsidR="00864DA5" w:rsidRPr="000C2023">
        <w:rPr>
          <w:rFonts w:asciiTheme="minorHAnsi" w:hAnsiTheme="minorHAnsi" w:cs="Arial"/>
        </w:rPr>
        <w:t xml:space="preserve"> „Ügylet jelzáloggal fedezett?”  mezőjével konzisztens módon)</w:t>
      </w:r>
      <w:r w:rsidR="00866A93" w:rsidRPr="000C2023">
        <w:rPr>
          <w:rFonts w:asciiTheme="minorHAnsi" w:hAnsiTheme="minorHAnsi" w:cs="Arial"/>
        </w:rPr>
        <w:t>.</w:t>
      </w:r>
      <w:r w:rsidR="00C22B33" w:rsidRPr="000C2023">
        <w:rPr>
          <w:rFonts w:asciiTheme="minorHAnsi" w:hAnsiTheme="minorHAnsi" w:cs="Arial"/>
        </w:rPr>
        <w:t xml:space="preserve"> </w:t>
      </w:r>
      <w:bookmarkStart w:id="105" w:name="_Hlk42256"/>
    </w:p>
    <w:p w14:paraId="32862CC1" w14:textId="5BE631B7" w:rsidR="006565B6" w:rsidRPr="000C2023" w:rsidRDefault="006565B6" w:rsidP="00C14714">
      <w:pPr>
        <w:rPr>
          <w:rFonts w:asciiTheme="minorHAnsi" w:hAnsiTheme="minorHAnsi" w:cstheme="minorHAnsi"/>
        </w:rPr>
      </w:pPr>
      <w:r w:rsidRPr="006565B6">
        <w:rPr>
          <w:rFonts w:asciiTheme="minorHAnsi" w:hAnsiTheme="minorHAnsi" w:cstheme="minorHAnsi"/>
        </w:rPr>
        <w:t>Az „</w:t>
      </w:r>
      <w:r w:rsidRPr="006565B6">
        <w:rPr>
          <w:rFonts w:asciiTheme="minorHAnsi" w:hAnsiTheme="minorHAnsi" w:cstheme="minorHAnsi"/>
          <w:b/>
          <w:bCs/>
        </w:rPr>
        <w:t>eredeti lejárat</w:t>
      </w:r>
      <w:r w:rsidRPr="006565B6">
        <w:rPr>
          <w:rFonts w:asciiTheme="minorHAnsi" w:hAnsiTheme="minorHAnsi" w:cstheme="minorHAnsi"/>
        </w:rPr>
        <w:t xml:space="preserve">” mező </w:t>
      </w:r>
      <w:r>
        <w:rPr>
          <w:rFonts w:asciiTheme="minorHAnsi" w:hAnsiTheme="minorHAnsi" w:cstheme="minorHAnsi"/>
        </w:rPr>
        <w:t xml:space="preserve">a </w:t>
      </w:r>
      <w:r w:rsidRPr="006565B6">
        <w:rPr>
          <w:rFonts w:asciiTheme="minorHAnsi" w:hAnsiTheme="minorHAnsi" w:cstheme="minorHAnsi"/>
        </w:rPr>
        <w:t xml:space="preserve">rulírozó folyószámlahitelek és kártyahitelek esetén is töltendő olyan módon, hogy ha a hitelkeret rendelkezésre tartási ideje meghaladja az egy évet, akkor az ’1-2EV’ lejárati kategória jelentendő, egyéb esetben az éven belüli (’0-1EV’).  A „hátralévő lejárat” mező </w:t>
      </w:r>
      <w:r>
        <w:rPr>
          <w:rFonts w:asciiTheme="minorHAnsi" w:hAnsiTheme="minorHAnsi" w:cstheme="minorHAnsi"/>
        </w:rPr>
        <w:t>n</w:t>
      </w:r>
      <w:r w:rsidRPr="006565B6">
        <w:rPr>
          <w:rFonts w:asciiTheme="minorHAnsi" w:hAnsiTheme="minorHAnsi" w:cstheme="minorHAnsi"/>
        </w:rPr>
        <w:t>em jelentendő a rulírozó folyószámlahitelek és a kártyahitelek esetén.</w:t>
      </w:r>
    </w:p>
    <w:p w14:paraId="6134FBA4" w14:textId="221B49BD" w:rsidR="003032E5" w:rsidRPr="00507828" w:rsidRDefault="00806892" w:rsidP="00507828">
      <w:pPr>
        <w:rPr>
          <w:rFonts w:asciiTheme="minorHAnsi" w:hAnsiTheme="minorHAnsi" w:cstheme="minorHAnsi"/>
        </w:rPr>
      </w:pPr>
      <w:r w:rsidRPr="000C2023">
        <w:rPr>
          <w:rFonts w:asciiTheme="minorHAnsi" w:hAnsiTheme="minorHAnsi" w:cstheme="minorHAnsi"/>
        </w:rPr>
        <w:t>A „</w:t>
      </w:r>
      <w:r w:rsidRPr="002E657C">
        <w:rPr>
          <w:rFonts w:asciiTheme="minorHAnsi" w:hAnsiTheme="minorHAnsi" w:cstheme="minorHAnsi"/>
          <w:b/>
          <w:bCs/>
        </w:rPr>
        <w:t>Hitelkonstrukció</w:t>
      </w:r>
      <w:r w:rsidRPr="000C2023">
        <w:rPr>
          <w:rFonts w:asciiTheme="minorHAnsi" w:hAnsiTheme="minorHAnsi" w:cstheme="minorHAnsi"/>
        </w:rPr>
        <w:t>” mezőben az Agrár Széchenyi Beruházási Hitel Plusz termék is az Agrár Széchenyi Beruházási Hitel kódérték alatt jelentendő. Bár a</w:t>
      </w:r>
      <w:r w:rsidRPr="000C2023">
        <w:t xml:space="preserve">z </w:t>
      </w:r>
      <w:proofErr w:type="spellStart"/>
      <w:r w:rsidRPr="000C2023">
        <w:t>NHP</w:t>
      </w:r>
      <w:proofErr w:type="spellEnd"/>
      <w:r w:rsidRPr="000C2023">
        <w:t xml:space="preserve"> Fix konstrukciójú hitelek folyósítása felfüggesztésre került, de ha kiváltó hitelt nyújt a </w:t>
      </w:r>
      <w:r w:rsidR="004D05FA" w:rsidRPr="000C2023">
        <w:t xml:space="preserve">pénzügyi vállalkozás </w:t>
      </w:r>
      <w:r w:rsidRPr="000C2023">
        <w:t xml:space="preserve">korábban nyújtott </w:t>
      </w:r>
      <w:proofErr w:type="spellStart"/>
      <w:r w:rsidRPr="000C2023">
        <w:t>NHP</w:t>
      </w:r>
      <w:proofErr w:type="spellEnd"/>
      <w:r w:rsidRPr="000C2023">
        <w:t xml:space="preserve"> Fix hitelre, az is </w:t>
      </w:r>
      <w:proofErr w:type="spellStart"/>
      <w:r w:rsidRPr="000C2023">
        <w:t>NHP</w:t>
      </w:r>
      <w:proofErr w:type="spellEnd"/>
      <w:r w:rsidRPr="000C2023">
        <w:t xml:space="preserve"> Fixként jelentendő.</w:t>
      </w:r>
      <w:r w:rsidR="00A14ED0">
        <w:t xml:space="preserve"> </w:t>
      </w:r>
      <w:r w:rsidR="00A14ED0">
        <w:rPr>
          <w:rFonts w:asciiTheme="minorHAnsi" w:hAnsiTheme="minorHAnsi" w:cstheme="minorHAnsi"/>
        </w:rPr>
        <w:t>A ’</w:t>
      </w:r>
      <w:proofErr w:type="spellStart"/>
      <w:r w:rsidR="00A14ED0">
        <w:rPr>
          <w:rFonts w:asciiTheme="minorHAnsi" w:hAnsiTheme="minorHAnsi" w:cstheme="minorHAnsi"/>
        </w:rPr>
        <w:t>DOLG</w:t>
      </w:r>
      <w:proofErr w:type="spellEnd"/>
      <w:r w:rsidR="00A14ED0">
        <w:rPr>
          <w:rFonts w:asciiTheme="minorHAnsi" w:hAnsiTheme="minorHAnsi" w:cstheme="minorHAnsi"/>
        </w:rPr>
        <w:t xml:space="preserve">’ kódérték a </w:t>
      </w:r>
      <w:proofErr w:type="spellStart"/>
      <w:r w:rsidR="00A14ED0">
        <w:rPr>
          <w:rFonts w:asciiTheme="minorHAnsi" w:hAnsiTheme="minorHAnsi" w:cstheme="minorHAnsi"/>
        </w:rPr>
        <w:t>a</w:t>
      </w:r>
      <w:proofErr w:type="spellEnd"/>
      <w:r w:rsidR="00A14ED0">
        <w:rPr>
          <w:rFonts w:asciiTheme="minorHAnsi" w:hAnsiTheme="minorHAnsi" w:cstheme="minorHAnsi"/>
        </w:rPr>
        <w:t xml:space="preserve"> k</w:t>
      </w:r>
      <w:r w:rsidR="00A14ED0" w:rsidRPr="00A97EA2">
        <w:rPr>
          <w:rFonts w:asciiTheme="minorHAnsi" w:hAnsiTheme="minorHAnsi" w:cstheme="minorHAnsi"/>
        </w:rPr>
        <w:t>edvezményes kamatozású dolgozói hitel konstrukció</w:t>
      </w:r>
      <w:r w:rsidR="00A14ED0">
        <w:rPr>
          <w:rFonts w:asciiTheme="minorHAnsi" w:hAnsiTheme="minorHAnsi" w:cstheme="minorHAnsi"/>
        </w:rPr>
        <w:t>k jelentésére alkalmazandó.</w:t>
      </w:r>
      <w:r w:rsidR="00CB3E5F">
        <w:rPr>
          <w:rFonts w:asciiTheme="minorHAnsi" w:hAnsiTheme="minorHAnsi" w:cstheme="minorHAnsi"/>
        </w:rPr>
        <w:t xml:space="preserve"> A</w:t>
      </w:r>
      <w:r w:rsidR="00CB3E5F">
        <w:t xml:space="preserve">z </w:t>
      </w:r>
      <w:r w:rsidR="00CB3E5F" w:rsidRPr="00493B9F">
        <w:rPr>
          <w:i/>
          <w:iCs/>
        </w:rPr>
        <w:t>Agrár</w:t>
      </w:r>
      <w:r w:rsidR="00CB3E5F" w:rsidRPr="009752A2">
        <w:rPr>
          <w:i/>
          <w:iCs/>
        </w:rPr>
        <w:t xml:space="preserve"> Széchenyi</w:t>
      </w:r>
      <w:r w:rsidR="00CB3E5F">
        <w:rPr>
          <w:i/>
          <w:iCs/>
        </w:rPr>
        <w:t xml:space="preserve"> Beruházási Hitel MAX</w:t>
      </w:r>
      <w:r w:rsidR="00CB3E5F">
        <w:t xml:space="preserve"> a </w:t>
      </w:r>
      <w:r w:rsidR="00CB3E5F">
        <w:rPr>
          <w:i/>
          <w:iCs/>
        </w:rPr>
        <w:t>Széchenyi Beruházási Hitel MAX</w:t>
      </w:r>
      <w:r w:rsidR="00CB3E5F">
        <w:t xml:space="preserve"> konstrukció egy alterméke, a </w:t>
      </w:r>
      <w:r w:rsidR="00CB3E5F">
        <w:rPr>
          <w:rFonts w:asciiTheme="minorHAnsi" w:hAnsiTheme="minorHAnsi" w:cstheme="minorHAnsi"/>
        </w:rPr>
        <w:t>’</w:t>
      </w:r>
      <w:proofErr w:type="spellStart"/>
      <w:r w:rsidR="00CB3E5F" w:rsidRPr="009752A2">
        <w:rPr>
          <w:rFonts w:asciiTheme="minorHAnsi" w:hAnsiTheme="minorHAnsi" w:cstheme="minorHAnsi"/>
        </w:rPr>
        <w:t>TAM_SZBHM</w:t>
      </w:r>
      <w:proofErr w:type="spellEnd"/>
      <w:r w:rsidR="00CB3E5F">
        <w:rPr>
          <w:rFonts w:asciiTheme="minorHAnsi" w:hAnsiTheme="minorHAnsi" w:cstheme="minorHAnsi"/>
        </w:rPr>
        <w:t>’ kódon jelentendő.</w:t>
      </w:r>
      <w:r w:rsidR="002958E2">
        <w:rPr>
          <w:rFonts w:asciiTheme="minorHAnsi" w:hAnsiTheme="minorHAnsi" w:cstheme="minorHAnsi"/>
        </w:rPr>
        <w:t xml:space="preserve"> </w:t>
      </w:r>
      <w:r w:rsidR="002958E2" w:rsidRPr="00882744">
        <w:rPr>
          <w:rFonts w:asciiTheme="minorHAnsi" w:hAnsiTheme="minorHAnsi" w:cstheme="minorHAnsi"/>
        </w:rPr>
        <w:t>A "F</w:t>
      </w:r>
      <w:r w:rsidR="002958E2" w:rsidRPr="00523737">
        <w:rPr>
          <w:rFonts w:asciiTheme="minorHAnsi" w:hAnsiTheme="minorHAnsi" w:cstheme="minorHAnsi"/>
        </w:rPr>
        <w:t>eldolgozóipari KKV Energiaköltség és Beruházás Támogatási Program 2022” pályázat „B” komponenséhez igényelhető Széchenyi Újraindítási Beruházási Hitel nem jelentendő külön kódértéken, esetében szintén a ’</w:t>
      </w:r>
      <w:proofErr w:type="spellStart"/>
      <w:r w:rsidR="002958E2" w:rsidRPr="00523737">
        <w:rPr>
          <w:rFonts w:asciiTheme="minorHAnsi" w:hAnsiTheme="minorHAnsi" w:cstheme="minorHAnsi"/>
        </w:rPr>
        <w:t>TAM_SZBHM</w:t>
      </w:r>
      <w:proofErr w:type="spellEnd"/>
      <w:r w:rsidR="002958E2" w:rsidRPr="00523737">
        <w:rPr>
          <w:rFonts w:asciiTheme="minorHAnsi" w:hAnsiTheme="minorHAnsi" w:cstheme="minorHAnsi"/>
        </w:rPr>
        <w:t>’ kódérték alkalmazandó.</w:t>
      </w:r>
      <w:r w:rsidR="00BA2A5F">
        <w:rPr>
          <w:rFonts w:asciiTheme="minorHAnsi" w:hAnsiTheme="minorHAnsi" w:cstheme="minorHAnsi"/>
        </w:rPr>
        <w:t xml:space="preserve"> </w:t>
      </w:r>
      <w:r w:rsidR="00BA2A5F" w:rsidRPr="00BA2A5F">
        <w:rPr>
          <w:rFonts w:asciiTheme="minorHAnsi" w:hAnsiTheme="minorHAnsi" w:cstheme="minorHAnsi"/>
        </w:rPr>
        <w:t>Az új „MAX+” termékeket a korábbi „MAX” konstrukciók kódjával ellátva kell a HITREG-ben megjeleníteni</w:t>
      </w:r>
      <w:r w:rsidR="003032E5">
        <w:rPr>
          <w:rFonts w:asciiTheme="minorHAnsi" w:hAnsiTheme="minorHAnsi" w:cstheme="minorHAnsi"/>
        </w:rPr>
        <w:t xml:space="preserve">. </w:t>
      </w:r>
      <w:r w:rsidR="003032E5" w:rsidRPr="0032442C">
        <w:rPr>
          <w:rFonts w:asciiTheme="minorHAnsi" w:hAnsiTheme="minorHAnsi" w:cstheme="minorHAnsi"/>
        </w:rPr>
        <w:t>Támogatást megelőlegező hitelek esetén 2023. december vonatkozási időig a ’</w:t>
      </w:r>
      <w:proofErr w:type="spellStart"/>
      <w:r w:rsidR="003032E5" w:rsidRPr="0032442C">
        <w:rPr>
          <w:rFonts w:asciiTheme="minorHAnsi" w:hAnsiTheme="minorHAnsi" w:cstheme="minorHAnsi"/>
        </w:rPr>
        <w:t>TAM_ELOLEG</w:t>
      </w:r>
      <w:proofErr w:type="spellEnd"/>
      <w:r w:rsidR="003032E5" w:rsidRPr="0032442C">
        <w:rPr>
          <w:rFonts w:asciiTheme="minorHAnsi" w:hAnsiTheme="minorHAnsi" w:cstheme="minorHAnsi"/>
        </w:rPr>
        <w:t>’ kódérték alkalmazandó, 2024. január vonatkozási időtől kezdődően azonban szükséges megbontani a támogatást megelőlegező hitelek</w:t>
      </w:r>
      <w:r w:rsidR="003032E5" w:rsidRPr="00D2241A">
        <w:rPr>
          <w:rFonts w:asciiTheme="minorHAnsi" w:hAnsiTheme="minorHAnsi" w:cstheme="minorHAnsi"/>
        </w:rPr>
        <w:t xml:space="preserve"> teljes állományát</w:t>
      </w:r>
      <w:r w:rsidR="003032E5" w:rsidRPr="0032442C">
        <w:rPr>
          <w:rFonts w:asciiTheme="minorHAnsi" w:hAnsiTheme="minorHAnsi" w:cstheme="minorHAnsi"/>
        </w:rPr>
        <w:t xml:space="preserve"> támogatott és piaci kamatozású hitelekre. Ennek megfelelően a kódlista a következő:</w:t>
      </w:r>
    </w:p>
    <w:p w14:paraId="163D155C" w14:textId="77777777" w:rsidR="003032E5" w:rsidRDefault="003032E5" w:rsidP="00C14714">
      <w:pPr>
        <w:rPr>
          <w:rFonts w:asciiTheme="minorHAnsi" w:hAnsiTheme="minorHAnsi" w:cstheme="minorHAnsi"/>
        </w:rPr>
      </w:pPr>
    </w:p>
    <w:p w14:paraId="6C4C55EB" w14:textId="43DF0B24" w:rsidR="003032E5" w:rsidRPr="006C72EB" w:rsidRDefault="003032E5" w:rsidP="00C14714">
      <w:pPr>
        <w:rPr>
          <w:rFonts w:asciiTheme="minorHAnsi" w:hAnsiTheme="minorHAnsi" w:cstheme="minorHAnsi"/>
        </w:rPr>
      </w:pPr>
      <w:r w:rsidRPr="0032442C">
        <w:rPr>
          <w:noProof/>
        </w:rPr>
        <w:drawing>
          <wp:inline distT="0" distB="0" distL="0" distR="0" wp14:anchorId="5EBB29E9" wp14:editId="4D43B493">
            <wp:extent cx="5975350" cy="1041400"/>
            <wp:effectExtent l="0" t="0" r="0" b="0"/>
            <wp:docPr id="1101317747" name="Picture 1101317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75350" cy="1041400"/>
                    </a:xfrm>
                    <a:prstGeom prst="rect">
                      <a:avLst/>
                    </a:prstGeom>
                    <a:noFill/>
                    <a:ln>
                      <a:noFill/>
                    </a:ln>
                  </pic:spPr>
                </pic:pic>
              </a:graphicData>
            </a:graphic>
          </wp:inline>
        </w:drawing>
      </w:r>
    </w:p>
    <w:p w14:paraId="2E486E3B" w14:textId="6BEEA5EE" w:rsidR="00907381" w:rsidRPr="000C2023" w:rsidRDefault="00907381" w:rsidP="00C14714">
      <w:pPr>
        <w:pStyle w:val="CM1"/>
        <w:adjustRightInd/>
        <w:spacing w:before="120" w:after="200" w:line="276" w:lineRule="auto"/>
        <w:ind w:left="720"/>
        <w:jc w:val="both"/>
        <w:rPr>
          <w:rFonts w:asciiTheme="minorHAnsi" w:hAnsiTheme="minorHAnsi" w:cs="Arial"/>
          <w:sz w:val="22"/>
          <w:szCs w:val="22"/>
        </w:rPr>
      </w:pPr>
    </w:p>
    <w:bookmarkEnd w:id="105"/>
    <w:p w14:paraId="555ACB9B" w14:textId="1C2F347D" w:rsidR="008B3416" w:rsidRPr="000C2023" w:rsidRDefault="008B3416" w:rsidP="00C14714">
      <w:pPr>
        <w:pStyle w:val="Listaszerbekezds"/>
        <w:numPr>
          <w:ilvl w:val="0"/>
          <w:numId w:val="15"/>
        </w:numPr>
        <w:rPr>
          <w:rFonts w:cs="Arial"/>
          <w:b/>
        </w:rPr>
      </w:pPr>
      <w:r w:rsidRPr="000C2023">
        <w:rPr>
          <w:rFonts w:cs="Arial"/>
          <w:b/>
        </w:rPr>
        <w:t>Kamatozás / törlesztés</w:t>
      </w:r>
    </w:p>
    <w:p w14:paraId="59FD5129" w14:textId="77DC4948" w:rsidR="008B3416" w:rsidRPr="000C2023" w:rsidRDefault="008B3416" w:rsidP="00C14714">
      <w:pPr>
        <w:pStyle w:val="Listaszerbekezds"/>
        <w:numPr>
          <w:ilvl w:val="0"/>
          <w:numId w:val="0"/>
        </w:numPr>
        <w:ind w:left="720"/>
        <w:rPr>
          <w:rFonts w:cs="Arial"/>
        </w:rPr>
      </w:pPr>
    </w:p>
    <w:p w14:paraId="5CD63C94" w14:textId="0C9872F7" w:rsidR="00D14C41" w:rsidRPr="000C2023" w:rsidRDefault="00D14C41" w:rsidP="00C14714">
      <w:pPr>
        <w:rPr>
          <w:rFonts w:cs="Arial"/>
        </w:rPr>
      </w:pPr>
      <w:r w:rsidRPr="000C2023">
        <w:rPr>
          <w:rFonts w:cs="Arial"/>
        </w:rPr>
        <w:t>Ezen adatkörhöz tartozó mezők mind vállalati, mind lakossági ügyfelek esetében jelentendők</w:t>
      </w:r>
      <w:r w:rsidR="00BA633E" w:rsidRPr="000C2023">
        <w:rPr>
          <w:rFonts w:cs="Arial"/>
        </w:rPr>
        <w:t xml:space="preserve"> (kivéve a </w:t>
      </w:r>
      <w:r w:rsidR="004D18A5" w:rsidRPr="000C2023">
        <w:rPr>
          <w:rFonts w:cs="Arial"/>
        </w:rPr>
        <w:t>„</w:t>
      </w:r>
      <w:proofErr w:type="spellStart"/>
      <w:r w:rsidR="00BA633E" w:rsidRPr="000C2023">
        <w:rPr>
          <w:rFonts w:cs="Arial"/>
        </w:rPr>
        <w:t>THM</w:t>
      </w:r>
      <w:proofErr w:type="spellEnd"/>
      <w:r w:rsidR="004D18A5" w:rsidRPr="000C2023">
        <w:rPr>
          <w:rFonts w:cs="Arial"/>
        </w:rPr>
        <w:t>”</w:t>
      </w:r>
      <w:r w:rsidR="0075510D" w:rsidRPr="000C2023">
        <w:rPr>
          <w:rFonts w:cs="Arial"/>
        </w:rPr>
        <w:t xml:space="preserve"> és a hitelköltség mutató</w:t>
      </w:r>
      <w:r w:rsidR="00BA633E" w:rsidRPr="000C2023">
        <w:rPr>
          <w:rFonts w:cs="Arial"/>
        </w:rPr>
        <w:t xml:space="preserve"> mező</w:t>
      </w:r>
      <w:r w:rsidR="0075510D" w:rsidRPr="000C2023">
        <w:rPr>
          <w:rFonts w:cs="Arial"/>
        </w:rPr>
        <w:t>ke</w:t>
      </w:r>
      <w:r w:rsidR="00BA633E" w:rsidRPr="000C2023">
        <w:rPr>
          <w:rFonts w:cs="Arial"/>
        </w:rPr>
        <w:t>t</w:t>
      </w:r>
      <w:r w:rsidR="004D18A5" w:rsidRPr="000C2023">
        <w:rPr>
          <w:rFonts w:cs="Arial"/>
        </w:rPr>
        <w:t>,</w:t>
      </w:r>
      <w:r w:rsidR="00BA633E" w:rsidRPr="000C2023">
        <w:rPr>
          <w:rFonts w:cs="Arial"/>
        </w:rPr>
        <w:t xml:space="preserve"> amely</w:t>
      </w:r>
      <w:r w:rsidR="0075510D" w:rsidRPr="000C2023">
        <w:rPr>
          <w:rFonts w:cs="Arial"/>
        </w:rPr>
        <w:t>ek</w:t>
      </w:r>
      <w:r w:rsidR="00BA633E" w:rsidRPr="000C2023">
        <w:rPr>
          <w:rFonts w:cs="Arial"/>
        </w:rPr>
        <w:t xml:space="preserve"> csak lakossági </w:t>
      </w:r>
      <w:r w:rsidR="005B2555" w:rsidRPr="000C2023">
        <w:rPr>
          <w:rFonts w:cs="Arial"/>
        </w:rPr>
        <w:t xml:space="preserve">ügyfelek esetében </w:t>
      </w:r>
      <w:r w:rsidR="00506BFA" w:rsidRPr="000C2023">
        <w:rPr>
          <w:rFonts w:cs="Arial"/>
        </w:rPr>
        <w:t>jelentendők</w:t>
      </w:r>
      <w:r w:rsidRPr="000C2023">
        <w:rPr>
          <w:rFonts w:cs="Arial"/>
        </w:rPr>
        <w:t>. Az adatkörben főként az instrumentum</w:t>
      </w:r>
      <w:r w:rsidR="005278B3" w:rsidRPr="000C2023">
        <w:rPr>
          <w:rFonts w:cs="Arial"/>
        </w:rPr>
        <w:t>ok kamatozására (pl. referencia kamat, kamatváltoztatási mutató, kamatperiódus hossza…), törlesztésére vonatkozó (pl. törlesztés típusa, gyakorisága)</w:t>
      </w:r>
      <w:r w:rsidR="005A1DBF" w:rsidRPr="000C2023">
        <w:rPr>
          <w:rFonts w:cs="Arial"/>
        </w:rPr>
        <w:t>,</w:t>
      </w:r>
      <w:r w:rsidRPr="000C2023">
        <w:rPr>
          <w:rFonts w:cs="Arial"/>
        </w:rPr>
        <w:t xml:space="preserve"> </w:t>
      </w:r>
      <w:r w:rsidR="005278B3" w:rsidRPr="000C2023">
        <w:rPr>
          <w:rFonts w:cs="Arial"/>
        </w:rPr>
        <w:t xml:space="preserve">hitelszerződésben rögzített </w:t>
      </w:r>
      <w:r w:rsidRPr="000C2023">
        <w:rPr>
          <w:rFonts w:cs="Arial"/>
        </w:rPr>
        <w:t xml:space="preserve">adatok </w:t>
      </w:r>
      <w:r w:rsidR="005278B3" w:rsidRPr="000C2023">
        <w:rPr>
          <w:rFonts w:cs="Arial"/>
        </w:rPr>
        <w:t xml:space="preserve">jelentendők. </w:t>
      </w:r>
    </w:p>
    <w:p w14:paraId="5773CF89" w14:textId="3C6F1ECD" w:rsidR="00E0501F" w:rsidRPr="000C2023" w:rsidRDefault="00E0501F" w:rsidP="00C14714">
      <w:pPr>
        <w:rPr>
          <w:rFonts w:cs="Arial"/>
        </w:rPr>
      </w:pPr>
      <w:r w:rsidRPr="000C2023">
        <w:rPr>
          <w:rFonts w:cs="Arial"/>
        </w:rPr>
        <w:t xml:space="preserve">Ezen attribútumok jellemzően </w:t>
      </w:r>
      <w:proofErr w:type="spellStart"/>
      <w:r w:rsidRPr="000C2023">
        <w:rPr>
          <w:rFonts w:cs="Arial"/>
        </w:rPr>
        <w:t>LIZ</w:t>
      </w:r>
      <w:proofErr w:type="spellEnd"/>
      <w:r w:rsidRPr="000C2023">
        <w:rPr>
          <w:rFonts w:cs="Arial"/>
        </w:rPr>
        <w:t xml:space="preserve"> és </w:t>
      </w:r>
      <w:proofErr w:type="spellStart"/>
      <w:r w:rsidRPr="000C2023">
        <w:rPr>
          <w:rFonts w:cs="Arial"/>
        </w:rPr>
        <w:t>HNY</w:t>
      </w:r>
      <w:proofErr w:type="spellEnd"/>
      <w:r w:rsidRPr="000C2023">
        <w:rPr>
          <w:rFonts w:cs="Arial"/>
        </w:rPr>
        <w:t xml:space="preserve"> tevékenységek esetén jelentendők, </w:t>
      </w:r>
      <w:proofErr w:type="spellStart"/>
      <w:r w:rsidRPr="000C2023">
        <w:rPr>
          <w:rFonts w:cs="Arial"/>
        </w:rPr>
        <w:t>FF</w:t>
      </w:r>
      <w:proofErr w:type="spellEnd"/>
      <w:r w:rsidRPr="000C2023">
        <w:rPr>
          <w:rFonts w:cs="Arial"/>
        </w:rPr>
        <w:t xml:space="preserve"> tevékenység esetén csak a kamatozásra/törlesztésre vonatkozó mezők egy szűk része jelentendő (az adatmodellben jelzettek szerint), míg </w:t>
      </w:r>
      <w:proofErr w:type="spellStart"/>
      <w:r w:rsidRPr="000C2023">
        <w:rPr>
          <w:rFonts w:cs="Arial"/>
        </w:rPr>
        <w:t>KK</w:t>
      </w:r>
      <w:proofErr w:type="spellEnd"/>
      <w:r w:rsidRPr="000C2023">
        <w:rPr>
          <w:rFonts w:cs="Arial"/>
        </w:rPr>
        <w:t xml:space="preserve"> tevékenység esetén ezek az attribútumok a </w:t>
      </w:r>
      <w:r w:rsidRPr="000C2023">
        <w:rPr>
          <w:rFonts w:cs="Arial"/>
          <w:b/>
        </w:rPr>
        <w:t xml:space="preserve">„Késedelmi kamat, díjak mértéke” </w:t>
      </w:r>
      <w:r w:rsidRPr="000C2023">
        <w:rPr>
          <w:rFonts w:cs="Arial"/>
        </w:rPr>
        <w:t>mező kivételével üresen hagyhatók.</w:t>
      </w:r>
    </w:p>
    <w:p w14:paraId="12A80DC8" w14:textId="46725D94" w:rsidR="001B2B4F" w:rsidRPr="000C2023" w:rsidRDefault="001B2B4F" w:rsidP="00C14714">
      <w:bookmarkStart w:id="106" w:name="_Hlk23326333"/>
    </w:p>
    <w:p w14:paraId="18AC85AA" w14:textId="49668CC9" w:rsidR="00056514" w:rsidRPr="00295977" w:rsidRDefault="001B2B4F" w:rsidP="00C14714">
      <w:r w:rsidRPr="000C2023">
        <w:t xml:space="preserve">A </w:t>
      </w:r>
      <w:proofErr w:type="spellStart"/>
      <w:r w:rsidRPr="000C2023">
        <w:t>THM</w:t>
      </w:r>
      <w:proofErr w:type="spellEnd"/>
      <w:r w:rsidRPr="000C2023">
        <w:t xml:space="preserve"> mezőben a szerződésben szereplő </w:t>
      </w:r>
      <w:proofErr w:type="spellStart"/>
      <w:r w:rsidRPr="000C2023">
        <w:t>THM</w:t>
      </w:r>
      <w:proofErr w:type="spellEnd"/>
      <w:r w:rsidRPr="000C2023">
        <w:t xml:space="preserve"> értéket kell feltüntetni a teljes hiteldíj mutató meghatározásáról, számításáról és közzétételéről szóló 83/2010. (III. 25.) Korm. rendelet (</w:t>
      </w:r>
      <w:proofErr w:type="spellStart"/>
      <w:r w:rsidRPr="000C2023">
        <w:t>THM</w:t>
      </w:r>
      <w:proofErr w:type="spellEnd"/>
      <w:r w:rsidRPr="000C2023">
        <w:t xml:space="preserve"> rendelet) szerinti tartalommal.</w:t>
      </w:r>
      <w:r w:rsidR="00A37730" w:rsidRPr="000C2023">
        <w:t xml:space="preserve"> </w:t>
      </w:r>
      <w:r w:rsidR="00E0501F" w:rsidRPr="000C2023">
        <w:t xml:space="preserve">Mivel ez az attribútum a szerződésben szereplő érték, már folyósítás előtt is jelentendő, amennyiben az instrumentum már </w:t>
      </w:r>
      <w:r w:rsidR="00E0501F" w:rsidRPr="00295977">
        <w:t>megképződött, a szerződéssel egyezően (amennyiben eltér a szerződéskötés és a folyósítás napja).</w:t>
      </w:r>
    </w:p>
    <w:p w14:paraId="6F7F3096" w14:textId="4A19F6FF" w:rsidR="00463552" w:rsidRPr="00295977" w:rsidRDefault="00463552" w:rsidP="00C14714">
      <w:pPr>
        <w:spacing w:after="0"/>
      </w:pPr>
      <w:r w:rsidRPr="00295977">
        <w:t xml:space="preserve">Átstrukturált hitelek esetében az átstrukturálás hónapjától a hitel lejáratig terjedő időszakra kell az aktuális szerződéses kamatlábból számított évesített kamatlábat megállapítani és ez jelenthető a </w:t>
      </w:r>
      <w:r w:rsidR="004D05FA" w:rsidRPr="00295977">
        <w:t>teljes hiteldíj</w:t>
      </w:r>
      <w:r w:rsidRPr="00295977">
        <w:t xml:space="preserve">mutató értékeként, amennyiben nem áll rendelkezésre más információ a </w:t>
      </w:r>
      <w:proofErr w:type="spellStart"/>
      <w:r w:rsidRPr="00295977">
        <w:t>THM</w:t>
      </w:r>
      <w:proofErr w:type="spellEnd"/>
      <w:r w:rsidRPr="00295977">
        <w:t xml:space="preserve"> értékre vonatkozóan. </w:t>
      </w:r>
    </w:p>
    <w:p w14:paraId="43DCF415" w14:textId="77777777" w:rsidR="001A66FA" w:rsidRPr="00295977" w:rsidRDefault="001A66FA" w:rsidP="00C14714">
      <w:bookmarkStart w:id="107" w:name="_Hlk528590122"/>
      <w:bookmarkEnd w:id="106"/>
    </w:p>
    <w:p w14:paraId="3B101379" w14:textId="2D869C5B" w:rsidR="00CF73AB" w:rsidRPr="00295977" w:rsidRDefault="00CF73AB" w:rsidP="00C14714">
      <w:r w:rsidRPr="00295977">
        <w:t xml:space="preserve">Amennyiben egy INSTR instrumentum alatt két, vagy több folyósítás ügyleti </w:t>
      </w:r>
      <w:proofErr w:type="spellStart"/>
      <w:r w:rsidRPr="00295977">
        <w:t>kamatai</w:t>
      </w:r>
      <w:proofErr w:type="spellEnd"/>
      <w:r w:rsidRPr="00295977">
        <w:t xml:space="preserve"> eltérőek, akkor az adott INSTR instrumentumhoz az egyes folyósítások </w:t>
      </w:r>
      <w:proofErr w:type="spellStart"/>
      <w:r w:rsidRPr="00295977">
        <w:t>kamatainak</w:t>
      </w:r>
      <w:proofErr w:type="spellEnd"/>
      <w:r w:rsidRPr="00295977">
        <w:t xml:space="preserve"> súlyozott átlaga jelentendő.</w:t>
      </w:r>
    </w:p>
    <w:p w14:paraId="73A62086" w14:textId="77777777" w:rsidR="00BA2A5F" w:rsidRPr="00295977" w:rsidRDefault="00BA2A5F" w:rsidP="00C14714">
      <w:pPr>
        <w:rPr>
          <w:rFonts w:asciiTheme="minorHAnsi" w:hAnsiTheme="minorHAnsi" w:cstheme="minorHAnsi"/>
        </w:rPr>
      </w:pPr>
      <w:r w:rsidRPr="00295977">
        <w:rPr>
          <w:rFonts w:eastAsia="Times New Roman"/>
        </w:rPr>
        <w:t>Kamatrögzítéssel érintett hitelek esetén az aktuális és évesített állományi kamatokat a kormányzati intézkedések végéig kell a kamatrögzítésnek megfelelően jelenteni.</w:t>
      </w:r>
    </w:p>
    <w:p w14:paraId="5D663ECB" w14:textId="3CCF70B0" w:rsidR="001060F7" w:rsidRPr="000C2023" w:rsidRDefault="001060F7" w:rsidP="00C14714">
      <w:r w:rsidRPr="000C2023">
        <w:t xml:space="preserve">A pozitív tőketartozással rendelkező, de valamilyen okból nem kamatozó hitelek esetében a kamatozás módjaként </w:t>
      </w:r>
      <w:r w:rsidR="00FD1F08" w:rsidRPr="000C2023">
        <w:t>’</w:t>
      </w:r>
      <w:proofErr w:type="spellStart"/>
      <w:r w:rsidRPr="000C2023">
        <w:t>NK</w:t>
      </w:r>
      <w:proofErr w:type="spellEnd"/>
      <w:r w:rsidR="00FD1F08" w:rsidRPr="000C2023">
        <w:t>’ érték</w:t>
      </w:r>
      <w:r w:rsidRPr="000C2023">
        <w:t xml:space="preserve"> jelentendő, a kamatozásra, kamatozás részleteire vonatkozó információk ebben az esetben üresen hagyhatók, amennyiben az állomány már nem a normál ügyleti kamatlábbal kamatozik tovább. </w:t>
      </w:r>
    </w:p>
    <w:p w14:paraId="0C3064CA" w14:textId="21E5C2A6" w:rsidR="00C5556A" w:rsidRDefault="00C5556A" w:rsidP="00C14714">
      <w:r w:rsidRPr="000C2023">
        <w:t>Amennyiben a szerződésben foglalt referencia kamatok csak az árazás érdekében kerülnek alkalmazásra és úgy kerül rögzítésre a szerződésben, hogy fix a kamat a futamidő végéig, akkor a kamatozás módja mezőben FIX kódérték jelentendő.  Amennyiben a futamidő végéig legalább egyszer át kell árazni a kamatokat, akkor változóként kell jelenteni és az első kamatperiódus szerinti referencia kamatokat kell megjelölni, illetve az első kamatperiódus hosszát kell megadni a kamatfixálás gyakoriságnak.</w:t>
      </w:r>
    </w:p>
    <w:p w14:paraId="4DDBF87A" w14:textId="55F3E81C" w:rsidR="00DB02C1" w:rsidRDefault="00DB02C1" w:rsidP="00C14714">
      <w:r w:rsidRPr="00DB02C1">
        <w:t>A „Felhalmozott kamat” mezőben</w:t>
      </w:r>
      <w:r>
        <w:t xml:space="preserve"> (</w:t>
      </w:r>
      <w:proofErr w:type="spellStart"/>
      <w:r>
        <w:rPr>
          <w:rFonts w:asciiTheme="minorHAnsi" w:hAnsiTheme="minorHAnsi" w:cs="Arial"/>
        </w:rPr>
        <w:t>PVOV</w:t>
      </w:r>
      <w:proofErr w:type="spellEnd"/>
      <w:r>
        <w:rPr>
          <w:rFonts w:asciiTheme="minorHAnsi" w:hAnsiTheme="minorHAnsi"/>
        </w:rPr>
        <w:t xml:space="preserve"> esetén jelentendő </w:t>
      </w:r>
      <w:proofErr w:type="spellStart"/>
      <w:r>
        <w:rPr>
          <w:rFonts w:asciiTheme="minorHAnsi" w:hAnsiTheme="minorHAnsi"/>
        </w:rPr>
        <w:t>LIZ</w:t>
      </w:r>
      <w:proofErr w:type="spellEnd"/>
      <w:r>
        <w:rPr>
          <w:rFonts w:asciiTheme="minorHAnsi" w:hAnsiTheme="minorHAnsi"/>
        </w:rPr>
        <w:t xml:space="preserve"> és </w:t>
      </w:r>
      <w:proofErr w:type="spellStart"/>
      <w:r>
        <w:rPr>
          <w:rFonts w:asciiTheme="minorHAnsi" w:hAnsiTheme="minorHAnsi"/>
        </w:rPr>
        <w:t>HNY</w:t>
      </w:r>
      <w:proofErr w:type="spellEnd"/>
      <w:r>
        <w:rPr>
          <w:rFonts w:asciiTheme="minorHAnsi" w:hAnsiTheme="minorHAnsi"/>
        </w:rPr>
        <w:t xml:space="preserve"> tevékenységek esetén</w:t>
      </w:r>
      <w:r>
        <w:t>)</w:t>
      </w:r>
      <w:r w:rsidRPr="00DB02C1">
        <w:t xml:space="preserve"> szerepeltetendő az állami kamattámogatással folyósított hitelek után járó, az állam által pénzügyileg még nem rendezett kamattámogatás elhatárolása az adott adós minőségű ügyféllel szemben. Amennyiben a járó kamattámogatást a hitelintézet az ügyfél végtörlesztését követően számolja el a Magyar Államkincstárral, úgy a kamattámogatás pénzügyi rendezéséig fennálló kamatkövetelést az ügyféllel való elszámolással egyidejűleg át kell vezetni a központi kormányzattal szembeni egyéb követelések és aktív elszámolások közé, ebből következően az ügyféllel való elszámolás után a kamattámogatás már nem jelentendő a HITREG-ben.</w:t>
      </w:r>
    </w:p>
    <w:p w14:paraId="218EFD2A" w14:textId="77D2C2B6" w:rsidR="00916DE9" w:rsidRPr="00070A5E" w:rsidRDefault="00916DE9" w:rsidP="00C14714">
      <w:pPr>
        <w:rPr>
          <w:rFonts w:asciiTheme="minorHAnsi" w:hAnsiTheme="minorHAnsi" w:cstheme="minorHAnsi"/>
        </w:rPr>
      </w:pPr>
      <w:bookmarkStart w:id="108" w:name="_Hlk129249782"/>
      <w:r w:rsidRPr="00070A5E">
        <w:rPr>
          <w:rFonts w:asciiTheme="minorHAnsi" w:hAnsiTheme="minorHAnsi"/>
        </w:rPr>
        <w:t xml:space="preserve">A </w:t>
      </w:r>
      <w:r w:rsidRPr="00070A5E">
        <w:rPr>
          <w:rFonts w:asciiTheme="minorHAnsi" w:hAnsiTheme="minorHAnsi" w:cstheme="minorHAnsi"/>
        </w:rPr>
        <w:t>„Kamatozás módja” és a „Referenciakamat megnevezése” mezőkben a következők figyelembevételével jelentendők az adatok:</w:t>
      </w:r>
    </w:p>
    <w:p w14:paraId="05930B1B" w14:textId="77777777" w:rsidR="00916DE9" w:rsidRPr="00070A5E" w:rsidRDefault="00916DE9" w:rsidP="00C14714">
      <w:pPr>
        <w:pStyle w:val="Listaszerbekezds"/>
        <w:numPr>
          <w:ilvl w:val="0"/>
          <w:numId w:val="20"/>
        </w:numPr>
        <w:rPr>
          <w:rFonts w:asciiTheme="minorHAnsi" w:hAnsiTheme="minorHAnsi" w:cstheme="minorHAnsi"/>
        </w:rPr>
      </w:pPr>
      <w:r w:rsidRPr="00070A5E">
        <w:rPr>
          <w:rFonts w:asciiTheme="minorHAnsi" w:hAnsiTheme="minorHAnsi" w:cstheme="minorHAnsi"/>
        </w:rPr>
        <w:t xml:space="preserve"> </w:t>
      </w:r>
      <w:r w:rsidRPr="00070A5E">
        <w:rPr>
          <w:rFonts w:asciiTheme="minorHAnsi" w:hAnsiTheme="minorHAnsi"/>
        </w:rPr>
        <w:t>babaváró hitelek esetén a támogatott szakaszban RF</w:t>
      </w:r>
      <w:r w:rsidRPr="00070A5E">
        <w:rPr>
          <w:rFonts w:asciiTheme="minorHAnsi" w:hAnsiTheme="minorHAnsi" w:cstheme="minorHAnsi"/>
        </w:rPr>
        <w:t xml:space="preserve">, </w:t>
      </w:r>
      <w:proofErr w:type="spellStart"/>
      <w:r w:rsidRPr="00070A5E">
        <w:rPr>
          <w:rFonts w:asciiTheme="minorHAnsi" w:hAnsiTheme="minorHAnsi" w:cstheme="minorHAnsi"/>
        </w:rPr>
        <w:t>RV</w:t>
      </w:r>
      <w:proofErr w:type="spellEnd"/>
      <w:r w:rsidRPr="00070A5E">
        <w:rPr>
          <w:rFonts w:asciiTheme="minorHAnsi" w:hAnsiTheme="minorHAnsi"/>
        </w:rPr>
        <w:t xml:space="preserve"> vagy RT lehet</w:t>
      </w:r>
    </w:p>
    <w:p w14:paraId="751DC2ED" w14:textId="77777777" w:rsidR="00916DE9" w:rsidRPr="00070A5E" w:rsidRDefault="00916DE9" w:rsidP="00C14714">
      <w:pPr>
        <w:pStyle w:val="Listaszerbekezds"/>
        <w:numPr>
          <w:ilvl w:val="0"/>
          <w:numId w:val="20"/>
        </w:numPr>
        <w:rPr>
          <w:rFonts w:asciiTheme="minorHAnsi" w:hAnsiTheme="minorHAnsi" w:cstheme="minorHAnsi"/>
        </w:rPr>
      </w:pPr>
      <w:r w:rsidRPr="00070A5E">
        <w:rPr>
          <w:rFonts w:asciiTheme="minorHAnsi" w:hAnsiTheme="minorHAnsi" w:cstheme="minorHAnsi"/>
        </w:rPr>
        <w:t xml:space="preserve">ha a </w:t>
      </w:r>
      <w:proofErr w:type="spellStart"/>
      <w:r w:rsidRPr="00070A5E">
        <w:rPr>
          <w:rFonts w:asciiTheme="minorHAnsi" w:hAnsiTheme="minorHAnsi" w:cstheme="minorHAnsi"/>
        </w:rPr>
        <w:t>kamatozas</w:t>
      </w:r>
      <w:proofErr w:type="spellEnd"/>
      <w:r w:rsidRPr="00070A5E">
        <w:rPr>
          <w:rFonts w:asciiTheme="minorHAnsi" w:hAnsiTheme="minorHAnsi" w:cstheme="minorHAnsi"/>
        </w:rPr>
        <w:t xml:space="preserve"> módja mező értéke '</w:t>
      </w:r>
      <w:proofErr w:type="spellStart"/>
      <w:r w:rsidRPr="00070A5E">
        <w:rPr>
          <w:rFonts w:asciiTheme="minorHAnsi" w:hAnsiTheme="minorHAnsi" w:cstheme="minorHAnsi"/>
        </w:rPr>
        <w:t>VK</w:t>
      </w:r>
      <w:proofErr w:type="spellEnd"/>
      <w:r w:rsidRPr="00070A5E">
        <w:rPr>
          <w:rFonts w:asciiTheme="minorHAnsi" w:hAnsiTheme="minorHAnsi" w:cstheme="minorHAnsi"/>
        </w:rPr>
        <w:t>', akkor a referencia kamat megnevezése mezőben csak 'NINCS' érték adható meg,</w:t>
      </w:r>
    </w:p>
    <w:p w14:paraId="11CC002D" w14:textId="77777777" w:rsidR="00916DE9" w:rsidRPr="00070A5E" w:rsidRDefault="00916DE9" w:rsidP="00C14714">
      <w:pPr>
        <w:pStyle w:val="Listaszerbekezds"/>
        <w:numPr>
          <w:ilvl w:val="0"/>
          <w:numId w:val="20"/>
        </w:numPr>
        <w:rPr>
          <w:rFonts w:asciiTheme="minorHAnsi" w:hAnsiTheme="minorHAnsi" w:cstheme="minorHAnsi"/>
        </w:rPr>
      </w:pPr>
      <w:r w:rsidRPr="00070A5E">
        <w:rPr>
          <w:rFonts w:asciiTheme="minorHAnsi" w:hAnsiTheme="minorHAnsi" w:cstheme="minorHAnsi"/>
        </w:rPr>
        <w:t xml:space="preserve">ha a </w:t>
      </w:r>
      <w:proofErr w:type="spellStart"/>
      <w:r w:rsidRPr="00070A5E">
        <w:rPr>
          <w:rFonts w:asciiTheme="minorHAnsi" w:hAnsiTheme="minorHAnsi" w:cstheme="minorHAnsi"/>
        </w:rPr>
        <w:t>kamatozas</w:t>
      </w:r>
      <w:proofErr w:type="spellEnd"/>
      <w:r w:rsidRPr="00070A5E">
        <w:rPr>
          <w:rFonts w:asciiTheme="minorHAnsi" w:hAnsiTheme="minorHAnsi" w:cstheme="minorHAnsi"/>
        </w:rPr>
        <w:t xml:space="preserve"> módja mező értéke '</w:t>
      </w:r>
      <w:proofErr w:type="spellStart"/>
      <w:r w:rsidRPr="00070A5E">
        <w:rPr>
          <w:rFonts w:asciiTheme="minorHAnsi" w:hAnsiTheme="minorHAnsi" w:cstheme="minorHAnsi"/>
        </w:rPr>
        <w:t>RV</w:t>
      </w:r>
      <w:proofErr w:type="spellEnd"/>
      <w:r w:rsidRPr="00070A5E">
        <w:rPr>
          <w:rFonts w:asciiTheme="minorHAnsi" w:hAnsiTheme="minorHAnsi" w:cstheme="minorHAnsi"/>
        </w:rPr>
        <w:t>', 'RF' vagy ’RT’, akkor a referencia kamat megnevezése mezőben nem adható meg 'NINCS' érték és nem hagyható üresen a mező, továbbá töltendők a referenciakamatozásra vonatkozó egyéb mezők is,</w:t>
      </w:r>
    </w:p>
    <w:p w14:paraId="5A2F7E69" w14:textId="52065F93" w:rsidR="00916DE9" w:rsidRPr="00070A5E" w:rsidRDefault="00916DE9" w:rsidP="00C14714">
      <w:pPr>
        <w:pStyle w:val="Listaszerbekezds"/>
        <w:numPr>
          <w:ilvl w:val="0"/>
          <w:numId w:val="20"/>
        </w:numPr>
        <w:rPr>
          <w:rFonts w:asciiTheme="minorHAnsi" w:hAnsiTheme="minorHAnsi" w:cstheme="minorHAnsi"/>
        </w:rPr>
      </w:pPr>
      <w:proofErr w:type="spellStart"/>
      <w:r w:rsidRPr="00070A5E">
        <w:rPr>
          <w:rFonts w:asciiTheme="minorHAnsi" w:hAnsiTheme="minorHAnsi" w:cstheme="minorHAnsi"/>
        </w:rPr>
        <w:t>RV</w:t>
      </w:r>
      <w:proofErr w:type="spellEnd"/>
      <w:r w:rsidRPr="00070A5E">
        <w:rPr>
          <w:rFonts w:asciiTheme="minorHAnsi" w:hAnsiTheme="minorHAnsi" w:cstheme="minorHAnsi"/>
        </w:rPr>
        <w:t xml:space="preserve"> kódérték esetén a referenciakamat nem lehet </w:t>
      </w:r>
      <w:proofErr w:type="spellStart"/>
      <w:r w:rsidRPr="00070A5E">
        <w:rPr>
          <w:rFonts w:asciiTheme="minorHAnsi" w:hAnsiTheme="minorHAnsi" w:cstheme="minorHAnsi"/>
        </w:rPr>
        <w:t>AKK</w:t>
      </w:r>
      <w:proofErr w:type="spellEnd"/>
      <w:r w:rsidRPr="00070A5E">
        <w:rPr>
          <w:rFonts w:asciiTheme="minorHAnsi" w:hAnsiTheme="minorHAnsi" w:cstheme="minorHAnsi"/>
        </w:rPr>
        <w:t xml:space="preserve"> </w:t>
      </w:r>
      <w:r w:rsidR="005023EB" w:rsidRPr="00070A5E">
        <w:rPr>
          <w:rFonts w:asciiTheme="minorHAnsi" w:hAnsiTheme="minorHAnsi" w:cstheme="minorHAnsi"/>
        </w:rPr>
        <w:t xml:space="preserve">(kivéve babaváró hitelek) </w:t>
      </w:r>
      <w:r w:rsidRPr="00070A5E">
        <w:rPr>
          <w:rFonts w:asciiTheme="minorHAnsi" w:hAnsiTheme="minorHAnsi" w:cstheme="minorHAnsi"/>
        </w:rPr>
        <w:t>és BIRS,</w:t>
      </w:r>
    </w:p>
    <w:p w14:paraId="6B116798" w14:textId="77777777" w:rsidR="00916DE9" w:rsidRPr="00070A5E" w:rsidRDefault="00916DE9" w:rsidP="00C14714">
      <w:pPr>
        <w:pStyle w:val="Listaszerbekezds"/>
        <w:numPr>
          <w:ilvl w:val="0"/>
          <w:numId w:val="20"/>
        </w:numPr>
        <w:rPr>
          <w:rFonts w:asciiTheme="minorHAnsi" w:hAnsiTheme="minorHAnsi" w:cstheme="minorHAnsi"/>
        </w:rPr>
      </w:pPr>
      <w:r w:rsidRPr="00070A5E">
        <w:rPr>
          <w:rFonts w:asciiTheme="minorHAnsi" w:hAnsiTheme="minorHAnsi" w:cstheme="minorHAnsi"/>
        </w:rPr>
        <w:t>’</w:t>
      </w:r>
      <w:proofErr w:type="spellStart"/>
      <w:r w:rsidRPr="00070A5E">
        <w:rPr>
          <w:rFonts w:asciiTheme="minorHAnsi" w:hAnsiTheme="minorHAnsi" w:cstheme="minorHAnsi"/>
        </w:rPr>
        <w:t>FK</w:t>
      </w:r>
      <w:proofErr w:type="spellEnd"/>
      <w:r w:rsidRPr="00070A5E">
        <w:rPr>
          <w:rFonts w:asciiTheme="minorHAnsi" w:hAnsiTheme="minorHAnsi" w:cstheme="minorHAnsi"/>
        </w:rPr>
        <w:t>’ és ’</w:t>
      </w:r>
      <w:proofErr w:type="spellStart"/>
      <w:r w:rsidRPr="00070A5E">
        <w:rPr>
          <w:rFonts w:asciiTheme="minorHAnsi" w:hAnsiTheme="minorHAnsi" w:cstheme="minorHAnsi"/>
        </w:rPr>
        <w:t>NK</w:t>
      </w:r>
      <w:proofErr w:type="spellEnd"/>
      <w:r w:rsidRPr="00070A5E">
        <w:rPr>
          <w:rFonts w:asciiTheme="minorHAnsi" w:hAnsiTheme="minorHAnsi" w:cstheme="minorHAnsi"/>
        </w:rPr>
        <w:t>’ kamatozási mód esetén a „Referenciakamat megnevezése” és a kapcsolódó mezők üresen hagyhatók vagy ’NINCS’ kódérték jelentendő.</w:t>
      </w:r>
    </w:p>
    <w:bookmarkEnd w:id="108"/>
    <w:p w14:paraId="15C0302D" w14:textId="77777777" w:rsidR="00916DE9" w:rsidRPr="00070A5E" w:rsidRDefault="00916DE9" w:rsidP="00C14714">
      <w:pPr>
        <w:rPr>
          <w:rFonts w:asciiTheme="minorHAnsi" w:hAnsiTheme="minorHAnsi" w:cstheme="minorHAnsi"/>
        </w:rPr>
      </w:pPr>
      <w:r w:rsidRPr="00070A5E">
        <w:rPr>
          <w:rFonts w:asciiTheme="minorHAnsi" w:hAnsiTheme="minorHAnsi" w:cstheme="minorHAnsi"/>
        </w:rPr>
        <w:t xml:space="preserve">A </w:t>
      </w:r>
      <w:r w:rsidRPr="00070A5E">
        <w:rPr>
          <w:rFonts w:asciiTheme="minorHAnsi" w:hAnsiTheme="minorHAnsi" w:cstheme="minorHAnsi"/>
          <w:b/>
          <w:bCs/>
        </w:rPr>
        <w:t>„Kamatváltoztatási mutató”</w:t>
      </w:r>
      <w:r w:rsidRPr="00070A5E">
        <w:rPr>
          <w:rFonts w:asciiTheme="minorHAnsi" w:hAnsiTheme="minorHAnsi" w:cstheme="minorHAnsi"/>
        </w:rPr>
        <w:t xml:space="preserve"> és </w:t>
      </w:r>
      <w:r w:rsidRPr="00070A5E">
        <w:rPr>
          <w:rFonts w:asciiTheme="minorHAnsi" w:hAnsiTheme="minorHAnsi" w:cstheme="minorHAnsi"/>
          <w:b/>
          <w:bCs/>
        </w:rPr>
        <w:t>„Kamatfelár-változtatási mutató”</w:t>
      </w:r>
      <w:r w:rsidRPr="00070A5E">
        <w:rPr>
          <w:rFonts w:asciiTheme="minorHAnsi" w:hAnsiTheme="minorHAnsi" w:cstheme="minorHAnsi"/>
        </w:rPr>
        <w:t xml:space="preserve"> jelentésére vonatkozó elvárásokat egyrészt a „Kamatozás módja”, másrészt a „Referenciakamat megnevezése” mezőkben jelentett értékek határozzák meg az alábbiak szerint:</w:t>
      </w:r>
    </w:p>
    <w:p w14:paraId="0904EEDD" w14:textId="77777777" w:rsidR="00916DE9" w:rsidRPr="00070A5E" w:rsidRDefault="00916DE9" w:rsidP="00C14714">
      <w:pPr>
        <w:rPr>
          <w:rFonts w:asciiTheme="minorHAnsi" w:hAnsiTheme="minorHAnsi" w:cstheme="minorHAnsi"/>
        </w:rPr>
      </w:pPr>
      <w:r w:rsidRPr="00070A5E">
        <w:rPr>
          <w:noProof/>
        </w:rPr>
        <w:drawing>
          <wp:inline distT="0" distB="0" distL="0" distR="0" wp14:anchorId="615EF32A" wp14:editId="12A37311">
            <wp:extent cx="6047740" cy="251841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047740" cy="2518410"/>
                    </a:xfrm>
                    <a:prstGeom prst="rect">
                      <a:avLst/>
                    </a:prstGeom>
                    <a:noFill/>
                    <a:ln>
                      <a:noFill/>
                    </a:ln>
                  </pic:spPr>
                </pic:pic>
              </a:graphicData>
            </a:graphic>
          </wp:inline>
        </w:drawing>
      </w:r>
    </w:p>
    <w:p w14:paraId="1D4C56D3" w14:textId="77777777" w:rsidR="00916DE9" w:rsidRPr="00070A5E" w:rsidRDefault="00916DE9" w:rsidP="00C14714">
      <w:pPr>
        <w:rPr>
          <w:rFonts w:asciiTheme="minorHAnsi" w:hAnsiTheme="minorHAnsi" w:cstheme="minorHAnsi"/>
        </w:rPr>
      </w:pPr>
      <w:r w:rsidRPr="00070A5E">
        <w:rPr>
          <w:rFonts w:asciiTheme="minorHAnsi" w:hAnsiTheme="minorHAnsi" w:cstheme="minorHAnsi"/>
        </w:rPr>
        <w:t>Amennyiben a kamatozás módja ’RF’ (azaz referencia kamathoz kötött fix felárral), akkor annak eldöntésére, hogy kamatváltoztatási vagy kamatfelár-változtatási mutató jelentendő-e, a következő táblázat tartalmazza az információkat:</w:t>
      </w:r>
    </w:p>
    <w:p w14:paraId="14AB9B85" w14:textId="77777777" w:rsidR="00916DE9" w:rsidRPr="00070A5E" w:rsidRDefault="00916DE9" w:rsidP="00C14714">
      <w:pPr>
        <w:rPr>
          <w:rFonts w:asciiTheme="minorHAnsi" w:hAnsiTheme="minorHAnsi" w:cstheme="minorHAnsi"/>
        </w:rPr>
      </w:pPr>
      <w:r w:rsidRPr="00070A5E">
        <w:rPr>
          <w:noProof/>
        </w:rPr>
        <w:drawing>
          <wp:inline distT="0" distB="0" distL="0" distR="0" wp14:anchorId="238220BB" wp14:editId="522E5955">
            <wp:extent cx="6047740" cy="4847590"/>
            <wp:effectExtent l="0" t="0" r="0" b="0"/>
            <wp:docPr id="1447231134" name="Picture 1447231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047740" cy="4847590"/>
                    </a:xfrm>
                    <a:prstGeom prst="rect">
                      <a:avLst/>
                    </a:prstGeom>
                    <a:noFill/>
                    <a:ln>
                      <a:noFill/>
                    </a:ln>
                  </pic:spPr>
                </pic:pic>
              </a:graphicData>
            </a:graphic>
          </wp:inline>
        </w:drawing>
      </w:r>
    </w:p>
    <w:p w14:paraId="31A579AC" w14:textId="0275B875" w:rsidR="00DC7F80" w:rsidRDefault="00DC7F80" w:rsidP="00C14714">
      <w:pPr>
        <w:rPr>
          <w:rFonts w:asciiTheme="minorHAnsi" w:hAnsiTheme="minorHAnsi" w:cstheme="minorHAnsi"/>
        </w:rPr>
      </w:pPr>
      <w:proofErr w:type="spellStart"/>
      <w:r>
        <w:rPr>
          <w:rFonts w:asciiTheme="minorHAnsi" w:hAnsiTheme="minorHAnsi" w:cstheme="minorHAnsi"/>
        </w:rPr>
        <w:t>AKK</w:t>
      </w:r>
      <w:proofErr w:type="spellEnd"/>
      <w:r>
        <w:rPr>
          <w:rFonts w:asciiTheme="minorHAnsi" w:hAnsiTheme="minorHAnsi" w:cstheme="minorHAnsi"/>
        </w:rPr>
        <w:t xml:space="preserve"> és BIRS csak 3 éven túli futamidejű hiteleknél alkalmazható.</w:t>
      </w:r>
    </w:p>
    <w:p w14:paraId="167A0001" w14:textId="0FF47E7F" w:rsidR="00916DE9" w:rsidRDefault="00916DE9" w:rsidP="00C14714">
      <w:pPr>
        <w:rPr>
          <w:rFonts w:asciiTheme="minorHAnsi" w:hAnsiTheme="minorHAnsi"/>
        </w:rPr>
      </w:pPr>
      <w:r w:rsidRPr="00070A5E">
        <w:rPr>
          <w:rFonts w:asciiTheme="minorHAnsi" w:hAnsiTheme="minorHAnsi" w:cstheme="minorHAnsi"/>
        </w:rPr>
        <w:t xml:space="preserve">Fontos szempont továbbá, hogy az instrumentum típus is meghatározza azt, hogy vizsgálandó-e a kamatváltoztatási/kamatfelár-változtatási mutatók töltési kötelezettsége, fogyasztóknak nyújtott lakáshitel, lakáslízing, személyi hitel, szabadfelhasználású jelzáloghitel, gépjárművásárlási hitel/lízing, áruvásárlási hitel, lombardhitel, </w:t>
      </w:r>
      <w:proofErr w:type="spellStart"/>
      <w:r w:rsidRPr="00070A5E">
        <w:rPr>
          <w:rFonts w:asciiTheme="minorHAnsi" w:hAnsiTheme="minorHAnsi" w:cstheme="minorHAnsi"/>
        </w:rPr>
        <w:t>installmentes</w:t>
      </w:r>
      <w:proofErr w:type="spellEnd"/>
      <w:r w:rsidRPr="00070A5E">
        <w:rPr>
          <w:rFonts w:asciiTheme="minorHAnsi" w:hAnsiTheme="minorHAnsi" w:cstheme="minorHAnsi"/>
        </w:rPr>
        <w:t xml:space="preserve"> hitel, egyéb fogyasztási hitel, egyéb hitel/lízing, záloghitel, ingatlanvásárlási hitel/lízing ('LAKAS_HIT','LAKAS_LIZ','SZEM_HIT','SZABFEL','JARMU_VAS','JARMU_LIZ','ARU_HIT','LOMB_HIT','KART_HIT','EGYEB_FHIT','EGYEB_HIT','EGYEB_LIZ','ZALOG_HIT','ING_HIT', '</w:t>
      </w:r>
      <w:proofErr w:type="spellStart"/>
      <w:r w:rsidRPr="00070A5E">
        <w:rPr>
          <w:rFonts w:asciiTheme="minorHAnsi" w:hAnsiTheme="minorHAnsi" w:cstheme="minorHAnsi"/>
        </w:rPr>
        <w:t>ING_LIZ</w:t>
      </w:r>
      <w:proofErr w:type="spellEnd"/>
      <w:r w:rsidRPr="00070A5E">
        <w:rPr>
          <w:rFonts w:asciiTheme="minorHAnsi" w:hAnsiTheme="minorHAnsi" w:cstheme="minorHAnsi"/>
        </w:rPr>
        <w:t xml:space="preserve">') esetén vizsgálandók fentiek (babaváró hitelek esetén nem jelentendők a mutatók). A kamatváltoztatási/kamatfelár-változtatási mutatók a 2015.02.01. után induló szerződések esetén jelentendők fenti szűkítések </w:t>
      </w:r>
      <w:proofErr w:type="gramStart"/>
      <w:r w:rsidRPr="00070A5E">
        <w:rPr>
          <w:rFonts w:asciiTheme="minorHAnsi" w:hAnsiTheme="minorHAnsi" w:cstheme="minorHAnsi"/>
        </w:rPr>
        <w:t>figyelembe vételével</w:t>
      </w:r>
      <w:proofErr w:type="gramEnd"/>
      <w:r w:rsidRPr="00070A5E">
        <w:rPr>
          <w:rFonts w:asciiTheme="minorHAnsi" w:hAnsiTheme="minorHAnsi"/>
        </w:rPr>
        <w:t>.</w:t>
      </w:r>
    </w:p>
    <w:p w14:paraId="4F8F2160" w14:textId="77777777" w:rsidR="000B401E" w:rsidRDefault="000B401E" w:rsidP="000B401E">
      <w:pPr>
        <w:rPr>
          <w:rFonts w:asciiTheme="minorHAnsi" w:hAnsiTheme="minorHAnsi" w:cstheme="minorHAnsi"/>
        </w:rPr>
      </w:pPr>
      <w:r>
        <w:rPr>
          <w:rFonts w:asciiTheme="minorHAnsi" w:hAnsiTheme="minorHAnsi" w:cstheme="minorHAnsi"/>
        </w:rPr>
        <w:t>Az ún. Fair-bank törvény 17/C § egyes pontjai felől indítva az egyeztetést, a következő tábla tartalmazza a megfeleltetést:</w:t>
      </w:r>
    </w:p>
    <w:p w14:paraId="52D8A962" w14:textId="05F9B39B" w:rsidR="000B401E" w:rsidRDefault="000B401E" w:rsidP="00C14714">
      <w:pPr>
        <w:rPr>
          <w:rFonts w:asciiTheme="minorHAnsi" w:hAnsiTheme="minorHAnsi"/>
        </w:rPr>
      </w:pPr>
      <w:r w:rsidRPr="00A76F49">
        <w:rPr>
          <w:noProof/>
        </w:rPr>
        <w:drawing>
          <wp:inline distT="0" distB="0" distL="0" distR="0" wp14:anchorId="428D3DD0" wp14:editId="3F893884">
            <wp:extent cx="6047740" cy="198183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47740" cy="1981835"/>
                    </a:xfrm>
                    <a:prstGeom prst="rect">
                      <a:avLst/>
                    </a:prstGeom>
                    <a:noFill/>
                    <a:ln>
                      <a:noFill/>
                    </a:ln>
                  </pic:spPr>
                </pic:pic>
              </a:graphicData>
            </a:graphic>
          </wp:inline>
        </w:drawing>
      </w:r>
    </w:p>
    <w:p w14:paraId="329A164C" w14:textId="35FCA307" w:rsidR="009849D7" w:rsidRDefault="009849D7" w:rsidP="00C14714">
      <w:pPr>
        <w:rPr>
          <w:rFonts w:asciiTheme="minorHAnsi" w:hAnsiTheme="minorHAnsi" w:cstheme="minorHAnsi"/>
        </w:rPr>
      </w:pPr>
      <w:r>
        <w:rPr>
          <w:rFonts w:asciiTheme="minorHAnsi" w:hAnsiTheme="minorHAnsi"/>
        </w:rPr>
        <w:t xml:space="preserve">A „Kamatváltoztatási mutató” és „Kamatfelár-változtatási mutató” mezők </w:t>
      </w:r>
      <w:bookmarkStart w:id="109" w:name="_Hlk178774448"/>
      <w:proofErr w:type="spellStart"/>
      <w:r w:rsidR="00E15C72">
        <w:rPr>
          <w:rFonts w:asciiTheme="minorHAnsi" w:hAnsiTheme="minorHAnsi" w:cs="Arial"/>
        </w:rPr>
        <w:t>PVOV</w:t>
      </w:r>
      <w:proofErr w:type="spellEnd"/>
      <w:r>
        <w:rPr>
          <w:rFonts w:asciiTheme="minorHAnsi" w:hAnsiTheme="minorHAnsi"/>
        </w:rPr>
        <w:t xml:space="preserve"> esetén jelentendők </w:t>
      </w:r>
      <w:proofErr w:type="spellStart"/>
      <w:r>
        <w:rPr>
          <w:rFonts w:asciiTheme="minorHAnsi" w:hAnsiTheme="minorHAnsi"/>
        </w:rPr>
        <w:t>LIZ</w:t>
      </w:r>
      <w:proofErr w:type="spellEnd"/>
      <w:r>
        <w:rPr>
          <w:rFonts w:asciiTheme="minorHAnsi" w:hAnsiTheme="minorHAnsi"/>
        </w:rPr>
        <w:t xml:space="preserve"> és </w:t>
      </w:r>
      <w:proofErr w:type="spellStart"/>
      <w:r>
        <w:rPr>
          <w:rFonts w:asciiTheme="minorHAnsi" w:hAnsiTheme="minorHAnsi"/>
        </w:rPr>
        <w:t>HNY</w:t>
      </w:r>
      <w:proofErr w:type="spellEnd"/>
      <w:r>
        <w:rPr>
          <w:rFonts w:asciiTheme="minorHAnsi" w:hAnsiTheme="minorHAnsi"/>
        </w:rPr>
        <w:t xml:space="preserve"> tevékenységek esetén</w:t>
      </w:r>
      <w:bookmarkEnd w:id="109"/>
      <w:r>
        <w:rPr>
          <w:rFonts w:asciiTheme="minorHAnsi" w:hAnsiTheme="minorHAnsi"/>
        </w:rPr>
        <w:t>.</w:t>
      </w:r>
    </w:p>
    <w:bookmarkEnd w:id="107"/>
    <w:p w14:paraId="497836BE" w14:textId="4A32AE8D" w:rsidR="00F0078D" w:rsidRPr="000C2023" w:rsidRDefault="00F0078D" w:rsidP="00C14714">
      <w:r w:rsidRPr="000C2023">
        <w:t xml:space="preserve">A </w:t>
      </w:r>
      <w:r w:rsidRPr="000C2023">
        <w:rPr>
          <w:b/>
        </w:rPr>
        <w:t>„Kamatperiódus hossza – aktuális”</w:t>
      </w:r>
      <w:r w:rsidRPr="000C2023">
        <w:t xml:space="preserve"> mezőben azt az információt kell megadni, hogy az a kamatperiódus, amelyikben az instrumentum aktuálisan tart, mennyi ideig változatlan (annak kezdetétől számolva). Azaz</w:t>
      </w:r>
      <w:r w:rsidR="00C42168" w:rsidRPr="000C2023">
        <w:t>,</w:t>
      </w:r>
      <w:r w:rsidRPr="000C2023">
        <w:t xml:space="preserve"> ha pl. a kamat </w:t>
      </w:r>
      <w:proofErr w:type="spellStart"/>
      <w:r w:rsidRPr="000C2023">
        <w:t>átárazódás</w:t>
      </w:r>
      <w:proofErr w:type="spellEnd"/>
      <w:r w:rsidRPr="000C2023">
        <w:t xml:space="preserve"> időpontja minden év jan.1., akkor az instrumentum tekintetében 12 jelentendő a „Kamatperiódus hossza – aktuális” mezőben attól függetlenül, hogy az év során éppen melyik vonatkozási idejű adatszolgáltatásról van szó (pl. a 06.30-i vonatkozási idejű adatszolgáltatásban sem 6 jelentendő, hanem 12). </w:t>
      </w:r>
    </w:p>
    <w:p w14:paraId="38B10DDB" w14:textId="56479349" w:rsidR="00BA2A5F" w:rsidRPr="000C2023" w:rsidRDefault="00491EE1" w:rsidP="00C14714">
      <w:r w:rsidRPr="000C2023">
        <w:t xml:space="preserve">A </w:t>
      </w:r>
      <w:r w:rsidR="00F527DC" w:rsidRPr="000C2023">
        <w:rPr>
          <w:b/>
        </w:rPr>
        <w:t>„Kamatperiódus hossza – aktuális”</w:t>
      </w:r>
      <w:r w:rsidR="00F527DC" w:rsidRPr="000C2023">
        <w:t xml:space="preserve"> </w:t>
      </w:r>
      <w:r w:rsidR="00A93885" w:rsidRPr="000C2023">
        <w:t xml:space="preserve">mező </w:t>
      </w:r>
      <w:r w:rsidR="00F527DC" w:rsidRPr="000C2023">
        <w:t>értéke</w:t>
      </w:r>
      <w:r w:rsidRPr="000C2023">
        <w:t xml:space="preserve"> abban az esetben, ha a kamat nem változik a teljes futamidő alatt, az eredeti (nem hátralévő) futamidővel egyezik meg.</w:t>
      </w:r>
      <w:r w:rsidR="00AD74FE">
        <w:t xml:space="preserve"> </w:t>
      </w:r>
      <w:r w:rsidR="00BA2A5F">
        <w:rPr>
          <w:rFonts w:asciiTheme="minorHAnsi" w:hAnsiTheme="minorHAnsi" w:cstheme="minorHAnsi"/>
        </w:rPr>
        <w:t>Kamatrögzítéssel érintett hitelek esetén a mezőben az eredeti szerződés szerinti adat</w:t>
      </w:r>
      <w:r w:rsidR="00AD74FE">
        <w:rPr>
          <w:rFonts w:asciiTheme="minorHAnsi" w:hAnsiTheme="minorHAnsi" w:cstheme="minorHAnsi"/>
        </w:rPr>
        <w:t xml:space="preserve"> jelentendő</w:t>
      </w:r>
      <w:r w:rsidR="00BA2A5F">
        <w:rPr>
          <w:rFonts w:asciiTheme="minorHAnsi" w:hAnsiTheme="minorHAnsi" w:cstheme="minorHAnsi"/>
        </w:rPr>
        <w:t>.</w:t>
      </w:r>
    </w:p>
    <w:p w14:paraId="4D9EE1CB" w14:textId="77777777" w:rsidR="00BA2A5F" w:rsidRPr="006C72EB" w:rsidRDefault="00491EE1" w:rsidP="00C14714">
      <w:pPr>
        <w:rPr>
          <w:rFonts w:asciiTheme="minorHAnsi" w:hAnsiTheme="minorHAnsi" w:cstheme="minorHAnsi"/>
        </w:rPr>
      </w:pPr>
      <w:r w:rsidRPr="000C2023">
        <w:t xml:space="preserve">Kamat </w:t>
      </w:r>
      <w:proofErr w:type="spellStart"/>
      <w:r w:rsidRPr="000C2023">
        <w:t>átárazódás</w:t>
      </w:r>
      <w:proofErr w:type="spellEnd"/>
      <w:r w:rsidRPr="000C2023">
        <w:t xml:space="preserve"> időpontjaként az az időpont jelentendő, amikor a kamat legközelebb változni fog. Referencia kamatlábhoz kötött termékek esetén az az időpont jelentendő, amikor a báziskamat legközelebb változni fog, nem referencia kamathoz kötött ügyletek esetében a kamat </w:t>
      </w:r>
      <w:proofErr w:type="spellStart"/>
      <w:r w:rsidRPr="000C2023">
        <w:t>átárazódásának</w:t>
      </w:r>
      <w:proofErr w:type="spellEnd"/>
      <w:r w:rsidRPr="000C2023">
        <w:t xml:space="preserve"> időpontja fix kamatozású hitelek esetén megegyezik a lejárat dátumával, változó kamatozású, nem referencia kamathoz kötött hitelek esetén pedig a legjobb becslést kell alkalmazni. Amennyiben nem kamatozó kártyahitelről van szó, a következő </w:t>
      </w:r>
      <w:proofErr w:type="spellStart"/>
      <w:r w:rsidRPr="000C2023">
        <w:t>átárazódás</w:t>
      </w:r>
      <w:proofErr w:type="spellEnd"/>
      <w:r w:rsidRPr="000C2023">
        <w:t xml:space="preserve"> időpontja a kamatmentes periódus elteltével fog bekövetkezni. A nem kamatmentes periódusban lévő fix kamatozású kártyatermékek esetében az egyedi adatszolgáltatói rendszerekben szereplő default lejárati dátumot kell megadni.</w:t>
      </w:r>
      <w:r w:rsidR="00BA2A5F">
        <w:t xml:space="preserve"> </w:t>
      </w:r>
      <w:r w:rsidR="00BA2A5F">
        <w:rPr>
          <w:rFonts w:asciiTheme="minorHAnsi" w:hAnsiTheme="minorHAnsi" w:cstheme="minorHAnsi"/>
        </w:rPr>
        <w:t>Kamatrögzítéssel érintett hitelek esetén a mezőben az eredeti szerződés szerinti adat jelentendő.</w:t>
      </w:r>
    </w:p>
    <w:p w14:paraId="050C001C" w14:textId="28D448A7" w:rsidR="00491EE1" w:rsidRPr="000C2023" w:rsidRDefault="00E0501F" w:rsidP="00C14714">
      <w:r w:rsidRPr="000C2023" w:rsidDel="00E0501F">
        <w:rPr>
          <w:b/>
        </w:rPr>
        <w:t xml:space="preserve"> </w:t>
      </w:r>
      <w:r w:rsidR="00E35477" w:rsidRPr="000C2023">
        <w:rPr>
          <w:b/>
        </w:rPr>
        <w:t>„</w:t>
      </w:r>
      <w:r w:rsidR="00491EE1" w:rsidRPr="000C2023">
        <w:rPr>
          <w:b/>
        </w:rPr>
        <w:t>Következő kamat</w:t>
      </w:r>
      <w:r w:rsidR="008E1B23" w:rsidRPr="000C2023">
        <w:rPr>
          <w:b/>
        </w:rPr>
        <w:t>felár változás időpontja</w:t>
      </w:r>
      <w:r w:rsidR="00E35477" w:rsidRPr="000C2023">
        <w:rPr>
          <w:b/>
        </w:rPr>
        <w:t>”</w:t>
      </w:r>
      <w:r w:rsidR="008E1B23" w:rsidRPr="000C2023">
        <w:t xml:space="preserve"> az a vonatkozási időpont utáni legközelebbi időpont, amikor a kamatfelár változni fog, amennyiben a kamatozás referencia kamatlábhoz kötött és a felár változó, illetve a lejárat dátuma, ha a kamatfelár nem változik a teljes futamidő alatt (referencia kamathoz kötött fix felárral</w:t>
      </w:r>
      <w:r w:rsidR="00C920CD" w:rsidRPr="000C2023">
        <w:t>- ’RF’ kód</w:t>
      </w:r>
      <w:r w:rsidR="008E1B23" w:rsidRPr="000C2023">
        <w:t>).</w:t>
      </w:r>
    </w:p>
    <w:p w14:paraId="2E8C2ACF" w14:textId="45C7B1E3" w:rsidR="00E0501F" w:rsidRPr="000C2023" w:rsidRDefault="00E0501F" w:rsidP="00C14714">
      <w:pPr>
        <w:rPr>
          <w:rFonts w:eastAsia="Times New Roman"/>
        </w:rPr>
      </w:pPr>
      <w:r w:rsidRPr="000C2023">
        <w:rPr>
          <w:rFonts w:eastAsia="Times New Roman"/>
        </w:rPr>
        <w:t>A „</w:t>
      </w:r>
      <w:r w:rsidRPr="000C2023">
        <w:rPr>
          <w:rFonts w:eastAsia="Times New Roman"/>
          <w:b/>
          <w:bCs/>
        </w:rPr>
        <w:t>futamidő végén egyösszegben esedékes törlesztőrészlet összege</w:t>
      </w:r>
      <w:r w:rsidRPr="000C2023">
        <w:rPr>
          <w:rFonts w:eastAsia="Times New Roman"/>
        </w:rPr>
        <w:t>”, a „</w:t>
      </w:r>
      <w:r w:rsidRPr="000C2023">
        <w:rPr>
          <w:rFonts w:eastAsia="Times New Roman"/>
          <w:b/>
        </w:rPr>
        <w:t>futamidő végén egyösszegben esedékes törlesztőrészlet összege – devizanem</w:t>
      </w:r>
      <w:r w:rsidRPr="000C2023">
        <w:rPr>
          <w:rFonts w:eastAsia="Times New Roman"/>
        </w:rPr>
        <w:t>”, valamint a „</w:t>
      </w:r>
      <w:r w:rsidRPr="000C2023">
        <w:rPr>
          <w:rFonts w:eastAsia="Times New Roman"/>
          <w:b/>
        </w:rPr>
        <w:t>futamidő végén egyösszegben esedékes törlesztőrészlet aránya</w:t>
      </w:r>
      <w:r w:rsidRPr="000C2023">
        <w:rPr>
          <w:rFonts w:eastAsia="Times New Roman"/>
        </w:rPr>
        <w:t xml:space="preserve">” mezők jelentendők minden olyan </w:t>
      </w:r>
      <w:proofErr w:type="spellStart"/>
      <w:r w:rsidRPr="000C2023">
        <w:rPr>
          <w:rFonts w:eastAsia="Times New Roman"/>
        </w:rPr>
        <w:t>balloon</w:t>
      </w:r>
      <w:proofErr w:type="spellEnd"/>
      <w:r w:rsidRPr="000C2023">
        <w:rPr>
          <w:rFonts w:eastAsia="Times New Roman"/>
        </w:rPr>
        <w:t xml:space="preserve"> / </w:t>
      </w:r>
      <w:proofErr w:type="spellStart"/>
      <w:r w:rsidRPr="000C2023">
        <w:rPr>
          <w:rFonts w:eastAsia="Times New Roman"/>
        </w:rPr>
        <w:t>bullet</w:t>
      </w:r>
      <w:proofErr w:type="spellEnd"/>
      <w:r w:rsidRPr="000C2023">
        <w:rPr>
          <w:rFonts w:eastAsia="Times New Roman"/>
        </w:rPr>
        <w:t xml:space="preserve"> típusú ügylethez kapcsolódóan, ahol az instrumentum összegének jelentős részét a futamidő végén egyösszegben kell megfizetni.</w:t>
      </w:r>
      <w:r w:rsidR="00631DD9">
        <w:rPr>
          <w:rFonts w:eastAsia="Times New Roman"/>
        </w:rPr>
        <w:t xml:space="preserve"> </w:t>
      </w:r>
      <w:r w:rsidR="00631DD9" w:rsidRPr="00631DD9">
        <w:rPr>
          <w:rFonts w:eastAsia="Times New Roman"/>
        </w:rPr>
        <w:t>A mezőkben a szerződés megkötésének időpontjában érvényes adatokat szükséges megadni és azokat az ügylet élete folyamán nem kell aktualizálni, csak abban az esetben, ha a szerződéses adatokban változás áll be</w:t>
      </w:r>
      <w:r w:rsidR="00631DD9">
        <w:rPr>
          <w:rFonts w:eastAsia="Times New Roman"/>
        </w:rPr>
        <w:t>.</w:t>
      </w:r>
    </w:p>
    <w:p w14:paraId="52530B15" w14:textId="3C54B4B2" w:rsidR="00E0501F" w:rsidRPr="000C2023" w:rsidRDefault="00E0501F" w:rsidP="00C14714">
      <w:pPr>
        <w:spacing w:after="200"/>
        <w:rPr>
          <w:rFonts w:asciiTheme="minorHAnsi" w:hAnsiTheme="minorHAnsi" w:cstheme="minorHAnsi"/>
          <w:lang w:eastAsia="x-none"/>
        </w:rPr>
      </w:pPr>
      <w:proofErr w:type="spellStart"/>
      <w:r w:rsidRPr="000C2023">
        <w:rPr>
          <w:rFonts w:asciiTheme="minorHAnsi" w:hAnsiTheme="minorHAnsi" w:cstheme="minorHAnsi"/>
          <w:b/>
          <w:iCs/>
        </w:rPr>
        <w:t>Balloon</w:t>
      </w:r>
      <w:proofErr w:type="spellEnd"/>
      <w:r w:rsidRPr="000C2023">
        <w:rPr>
          <w:rFonts w:asciiTheme="minorHAnsi" w:hAnsiTheme="minorHAnsi" w:cstheme="minorHAnsi"/>
          <w:b/>
          <w:iCs/>
        </w:rPr>
        <w:t xml:space="preserve"> törlesztési típusú hitel:</w:t>
      </w:r>
      <w:r w:rsidRPr="000C2023">
        <w:rPr>
          <w:rFonts w:asciiTheme="minorHAnsi" w:hAnsiTheme="minorHAnsi" w:cstheme="minorHAnsi"/>
        </w:rPr>
        <w:t xml:space="preserve"> olyan </w:t>
      </w:r>
      <w:r w:rsidR="009634D8" w:rsidRPr="000C2023">
        <w:t xml:space="preserve">eredeti futamidő szerinti </w:t>
      </w:r>
      <w:r w:rsidRPr="000C2023">
        <w:rPr>
          <w:rFonts w:asciiTheme="minorHAnsi" w:hAnsiTheme="minorHAnsi" w:cstheme="minorHAnsi"/>
        </w:rPr>
        <w:t xml:space="preserve">éven túli hitelkonstrukció, melynek jellemzője a viszonylag hosszú türelmi idő, amikor a türelmi idő lejártát követően a hitelfelvevő jellemzően alacsony tőkeösszegeket törleszt, döntően csak a kamatot és díjakat fizeti, és a tőketörlesztés legalább 60%-a </w:t>
      </w:r>
      <w:proofErr w:type="spellStart"/>
      <w:r w:rsidRPr="000C2023">
        <w:rPr>
          <w:rFonts w:asciiTheme="minorHAnsi" w:hAnsiTheme="minorHAnsi" w:cstheme="minorHAnsi"/>
        </w:rPr>
        <w:t>a</w:t>
      </w:r>
      <w:proofErr w:type="spellEnd"/>
      <w:r w:rsidRPr="000C2023">
        <w:rPr>
          <w:rFonts w:asciiTheme="minorHAnsi" w:hAnsiTheme="minorHAnsi" w:cstheme="minorHAnsi"/>
        </w:rPr>
        <w:t xml:space="preserve"> futamidő utolsó 20%-</w:t>
      </w:r>
      <w:proofErr w:type="spellStart"/>
      <w:r w:rsidRPr="000C2023">
        <w:rPr>
          <w:rFonts w:asciiTheme="minorHAnsi" w:hAnsiTheme="minorHAnsi" w:cstheme="minorHAnsi"/>
        </w:rPr>
        <w:t>ában</w:t>
      </w:r>
      <w:proofErr w:type="spellEnd"/>
      <w:r w:rsidRPr="000C2023">
        <w:rPr>
          <w:rFonts w:asciiTheme="minorHAnsi" w:hAnsiTheme="minorHAnsi" w:cstheme="minorHAnsi"/>
        </w:rPr>
        <w:t>, ha</w:t>
      </w:r>
      <w:r w:rsidR="009634D8" w:rsidRPr="000C2023">
        <w:rPr>
          <w:rFonts w:asciiTheme="minorHAnsi" w:hAnsiTheme="minorHAnsi" w:cstheme="minorHAnsi"/>
        </w:rPr>
        <w:t xml:space="preserve"> </w:t>
      </w:r>
      <w:r w:rsidR="009634D8" w:rsidRPr="000C2023">
        <w:t xml:space="preserve">az eredeti futamidő 20%-a </w:t>
      </w:r>
      <w:r w:rsidRPr="000C2023">
        <w:rPr>
          <w:rFonts w:asciiTheme="minorHAnsi" w:hAnsiTheme="minorHAnsi" w:cstheme="minorHAnsi"/>
        </w:rPr>
        <w:t>kisebb, mint egy év, akkor a futamidő utolsó egy éves szakaszában esedékes.</w:t>
      </w:r>
    </w:p>
    <w:p w14:paraId="56DD1432" w14:textId="2784F69F" w:rsidR="00E0501F" w:rsidRPr="000C2023" w:rsidRDefault="00E0501F" w:rsidP="00C14714">
      <w:pPr>
        <w:spacing w:after="200"/>
        <w:rPr>
          <w:rFonts w:asciiTheme="minorHAnsi" w:hAnsiTheme="minorHAnsi" w:cstheme="minorHAnsi"/>
        </w:rPr>
      </w:pPr>
      <w:proofErr w:type="spellStart"/>
      <w:r w:rsidRPr="000C2023">
        <w:rPr>
          <w:rFonts w:asciiTheme="minorHAnsi" w:hAnsiTheme="minorHAnsi" w:cstheme="minorHAnsi"/>
          <w:b/>
          <w:iCs/>
        </w:rPr>
        <w:t>Bullet</w:t>
      </w:r>
      <w:proofErr w:type="spellEnd"/>
      <w:r w:rsidRPr="000C2023">
        <w:rPr>
          <w:rFonts w:asciiTheme="minorHAnsi" w:hAnsiTheme="minorHAnsi" w:cstheme="minorHAnsi"/>
          <w:b/>
          <w:iCs/>
        </w:rPr>
        <w:t xml:space="preserve"> törlesztési típusú hitel</w:t>
      </w:r>
      <w:r w:rsidRPr="000C2023">
        <w:rPr>
          <w:rFonts w:asciiTheme="minorHAnsi" w:hAnsiTheme="minorHAnsi" w:cstheme="minorHAnsi"/>
          <w:i/>
          <w:iCs/>
        </w:rPr>
        <w:t>:</w:t>
      </w:r>
      <w:r w:rsidRPr="000C2023">
        <w:rPr>
          <w:rFonts w:asciiTheme="minorHAnsi" w:hAnsiTheme="minorHAnsi" w:cstheme="minorHAnsi"/>
        </w:rPr>
        <w:t xml:space="preserve"> olyan éven túli hitelkonstrukció, melyben a futamidő alatt a kamatok és díjak megfizetése történik, míg a tőketörlesztésre a futamidő végén egy összegben kerül sor (100 % ballon).</w:t>
      </w:r>
    </w:p>
    <w:p w14:paraId="32F5F413" w14:textId="17FC9FD9" w:rsidR="00177A3D" w:rsidRPr="000C2023" w:rsidRDefault="00177A3D" w:rsidP="00C14714">
      <w:pPr>
        <w:spacing w:after="200"/>
        <w:rPr>
          <w:rFonts w:asciiTheme="minorHAnsi" w:hAnsiTheme="minorHAnsi" w:cstheme="minorHAnsi"/>
          <w:lang w:eastAsia="en-US"/>
        </w:rPr>
      </w:pPr>
      <w:r w:rsidRPr="000C2023">
        <w:rPr>
          <w:rFonts w:asciiTheme="minorHAnsi" w:hAnsiTheme="minorHAnsi" w:cstheme="minorHAnsi"/>
        </w:rPr>
        <w:t xml:space="preserve">Nyílt végű pénzügyi lízing esetén azzal a feltételezéssel kell megállapítani a </w:t>
      </w:r>
      <w:proofErr w:type="spellStart"/>
      <w:r w:rsidRPr="000C2023">
        <w:rPr>
          <w:rFonts w:asciiTheme="minorHAnsi" w:hAnsiTheme="minorHAnsi" w:cstheme="minorHAnsi"/>
        </w:rPr>
        <w:t>balloon</w:t>
      </w:r>
      <w:proofErr w:type="spellEnd"/>
      <w:r w:rsidRPr="000C2023">
        <w:rPr>
          <w:rFonts w:asciiTheme="minorHAnsi" w:hAnsiTheme="minorHAnsi" w:cstheme="minorHAnsi"/>
        </w:rPr>
        <w:t>/</w:t>
      </w:r>
      <w:proofErr w:type="spellStart"/>
      <w:r w:rsidRPr="000C2023">
        <w:rPr>
          <w:rFonts w:asciiTheme="minorHAnsi" w:hAnsiTheme="minorHAnsi" w:cstheme="minorHAnsi"/>
        </w:rPr>
        <w:t>bullett</w:t>
      </w:r>
      <w:proofErr w:type="spellEnd"/>
      <w:r w:rsidRPr="000C2023">
        <w:rPr>
          <w:rFonts w:asciiTheme="minorHAnsi" w:hAnsiTheme="minorHAnsi" w:cstheme="minorHAnsi"/>
        </w:rPr>
        <w:t xml:space="preserve"> törlesztés tényét, hogy a maradványértéket az ügyfél a futamidő végén ki fogja fizetni.</w:t>
      </w:r>
      <w:r w:rsidR="004D05FA" w:rsidRPr="000C2023">
        <w:rPr>
          <w:rFonts w:asciiTheme="minorHAnsi" w:hAnsiTheme="minorHAnsi" w:cstheme="minorHAnsi"/>
        </w:rPr>
        <w:t xml:space="preserve"> </w:t>
      </w:r>
      <w:r w:rsidR="00443152" w:rsidRPr="000C2023">
        <w:rPr>
          <w:rFonts w:asciiTheme="minorHAnsi" w:hAnsiTheme="minorHAnsi" w:cstheme="minorHAnsi"/>
          <w:b/>
          <w:bCs/>
        </w:rPr>
        <w:t>„</w:t>
      </w:r>
      <w:r w:rsidR="004D05FA" w:rsidRPr="000C2023">
        <w:rPr>
          <w:rFonts w:asciiTheme="minorHAnsi" w:hAnsiTheme="minorHAnsi" w:cstheme="minorHAnsi"/>
          <w:b/>
          <w:bCs/>
        </w:rPr>
        <w:t xml:space="preserve">A </w:t>
      </w:r>
      <w:r w:rsidR="00443152" w:rsidRPr="000C2023">
        <w:rPr>
          <w:rFonts w:asciiTheme="minorHAnsi" w:hAnsiTheme="minorHAnsi" w:cstheme="minorHAnsi"/>
          <w:b/>
          <w:bCs/>
        </w:rPr>
        <w:t>futamidő végén egyösszegben esedékes törlesztőrészlet összege”</w:t>
      </w:r>
      <w:r w:rsidR="00443152" w:rsidRPr="000C2023">
        <w:rPr>
          <w:rFonts w:asciiTheme="minorHAnsi" w:hAnsiTheme="minorHAnsi" w:cstheme="minorHAnsi"/>
        </w:rPr>
        <w:t xml:space="preserve"> mezőben nyílt végű pénzügyi lízing esetén a nettó összeg jelentendő.</w:t>
      </w:r>
    </w:p>
    <w:p w14:paraId="101C4DA5" w14:textId="5DECB966" w:rsidR="00C40AB9" w:rsidRPr="000C2023" w:rsidRDefault="00F41100" w:rsidP="00C14714">
      <w:r w:rsidRPr="000C2023">
        <w:t xml:space="preserve">A </w:t>
      </w:r>
      <w:r w:rsidR="0065651A" w:rsidRPr="000C2023">
        <w:rPr>
          <w:b/>
        </w:rPr>
        <w:t>„T</w:t>
      </w:r>
      <w:r w:rsidRPr="000C2023">
        <w:rPr>
          <w:b/>
        </w:rPr>
        <w:t xml:space="preserve">örlesztés </w:t>
      </w:r>
      <w:proofErr w:type="gramStart"/>
      <w:r w:rsidRPr="000C2023">
        <w:rPr>
          <w:b/>
        </w:rPr>
        <w:t>összege</w:t>
      </w:r>
      <w:r w:rsidR="0065651A" w:rsidRPr="000C2023">
        <w:rPr>
          <w:b/>
        </w:rPr>
        <w:t>”-</w:t>
      </w:r>
      <w:proofErr w:type="gramEnd"/>
      <w:r w:rsidR="00AA6AF6" w:rsidRPr="000C2023">
        <w:t>ként</w:t>
      </w:r>
      <w:r w:rsidRPr="000C2023">
        <w:t xml:space="preserve"> a következő időszakban esedékes (várható) törlesztés összege</w:t>
      </w:r>
      <w:r w:rsidR="00203C99" w:rsidRPr="000C2023">
        <w:t xml:space="preserve"> jelentendő</w:t>
      </w:r>
      <w:r w:rsidRPr="000C2023">
        <w:t xml:space="preserve"> (tőke, kamat, díj együtt)</w:t>
      </w:r>
      <w:r w:rsidR="00203C99" w:rsidRPr="000C2023">
        <w:t xml:space="preserve">  </w:t>
      </w:r>
      <w:r w:rsidR="003C2E22" w:rsidRPr="000C2023">
        <w:t>azon szerződések esetén, amelyek</w:t>
      </w:r>
      <w:r w:rsidR="00203C99" w:rsidRPr="000C2023">
        <w:t xml:space="preserve"> szerepel</w:t>
      </w:r>
      <w:r w:rsidR="003C2E22" w:rsidRPr="000C2023">
        <w:t>nek</w:t>
      </w:r>
      <w:r w:rsidR="00203C99" w:rsidRPr="000C2023">
        <w:t xml:space="preserve"> a </w:t>
      </w:r>
      <w:proofErr w:type="spellStart"/>
      <w:r w:rsidR="00203C99" w:rsidRPr="000C2023">
        <w:t>KHR</w:t>
      </w:r>
      <w:proofErr w:type="spellEnd"/>
      <w:r w:rsidR="00203C99" w:rsidRPr="000C2023">
        <w:t>-ben</w:t>
      </w:r>
      <w:r w:rsidR="003C2E22" w:rsidRPr="000C2023">
        <w:t>.</w:t>
      </w:r>
      <w:r w:rsidR="00203C99" w:rsidRPr="000C2023">
        <w:t xml:space="preserve"> </w:t>
      </w:r>
      <w:r w:rsidR="003C2E22" w:rsidRPr="000C2023">
        <w:t>E</w:t>
      </w:r>
      <w:r w:rsidR="00203C99" w:rsidRPr="000C2023">
        <w:t xml:space="preserve">kkor </w:t>
      </w:r>
      <w:r w:rsidR="00AA6AF6" w:rsidRPr="000C2023">
        <w:t xml:space="preserve">a </w:t>
      </w:r>
      <w:proofErr w:type="spellStart"/>
      <w:r w:rsidR="00AA6AF6" w:rsidRPr="000C2023">
        <w:t>KHR-rel</w:t>
      </w:r>
      <w:proofErr w:type="spellEnd"/>
      <w:r w:rsidR="00AA6AF6" w:rsidRPr="000C2023">
        <w:t xml:space="preserve"> egyező </w:t>
      </w:r>
      <w:r w:rsidR="00203C99" w:rsidRPr="000C2023">
        <w:t>adatokat kell megadni esedékes törlesztés összegeként</w:t>
      </w:r>
      <w:r w:rsidR="003C2E22" w:rsidRPr="000C2023">
        <w:t xml:space="preserve">, illetve a </w:t>
      </w:r>
      <w:proofErr w:type="spellStart"/>
      <w:r w:rsidR="003C2E22" w:rsidRPr="000C2023">
        <w:t>KHR</w:t>
      </w:r>
      <w:proofErr w:type="spellEnd"/>
      <w:r w:rsidR="003C2E22" w:rsidRPr="000C2023">
        <w:t>-ben szereplő devizanemben kell az attribútumot jelenteni</w:t>
      </w:r>
      <w:r w:rsidR="00AA6AF6" w:rsidRPr="000C2023">
        <w:t>.</w:t>
      </w:r>
      <w:r w:rsidR="0065651A" w:rsidRPr="000C2023">
        <w:t xml:space="preserve"> Mivel a </w:t>
      </w:r>
      <w:proofErr w:type="spellStart"/>
      <w:r w:rsidR="0065651A" w:rsidRPr="000C2023">
        <w:t>KHR</w:t>
      </w:r>
      <w:proofErr w:type="spellEnd"/>
      <w:r w:rsidR="0065651A" w:rsidRPr="000C2023">
        <w:t xml:space="preserve"> szerződés szintű nyilvántartás, minden adott szerződéshez tartozó, INSTR-ben szereplő instrumentum esetén ugyanaz a törlesztőrészlet szerepeltetendő a </w:t>
      </w:r>
      <w:proofErr w:type="spellStart"/>
      <w:r w:rsidR="0065651A" w:rsidRPr="000C2023">
        <w:t>KHR-rel</w:t>
      </w:r>
      <w:proofErr w:type="spellEnd"/>
      <w:r w:rsidR="0065651A" w:rsidRPr="000C2023">
        <w:t xml:space="preserve"> egyezően.</w:t>
      </w:r>
      <w:r w:rsidR="000266B4" w:rsidRPr="000C2023">
        <w:t xml:space="preserve"> </w:t>
      </w:r>
      <w:r w:rsidR="00C40AB9" w:rsidRPr="000C2023">
        <w:t xml:space="preserve">Amennyiben adott szerződés nem szerepel a </w:t>
      </w:r>
      <w:proofErr w:type="spellStart"/>
      <w:r w:rsidR="00C40AB9" w:rsidRPr="000C2023">
        <w:t>KHR</w:t>
      </w:r>
      <w:proofErr w:type="spellEnd"/>
      <w:r w:rsidR="00C40AB9" w:rsidRPr="000C2023">
        <w:t>-ben, akkor az attribútum nem töltendő.</w:t>
      </w:r>
      <w:r w:rsidR="00203340" w:rsidRPr="000C2023">
        <w:t xml:space="preserve"> Nyílt végű pénzügyi lízing esetén az áfát nem tartalmazó, nettó összeg </w:t>
      </w:r>
      <w:r w:rsidR="00952EAF" w:rsidRPr="000C2023">
        <w:t>jelentendő.</w:t>
      </w:r>
    </w:p>
    <w:p w14:paraId="2FD8DBC1" w14:textId="4270E024" w:rsidR="00C7752B" w:rsidRPr="006C72EB" w:rsidRDefault="000F028F" w:rsidP="00C7752B">
      <w:pPr>
        <w:rPr>
          <w:rFonts w:asciiTheme="minorHAnsi" w:hAnsiTheme="minorHAnsi" w:cstheme="minorHAnsi"/>
          <w:bCs/>
        </w:rPr>
      </w:pPr>
      <w:r w:rsidRPr="000C2023">
        <w:rPr>
          <w:rFonts w:asciiTheme="minorHAnsi" w:hAnsiTheme="minorHAnsi" w:cstheme="minorHAnsi"/>
          <w:bCs/>
        </w:rPr>
        <w:t>A</w:t>
      </w:r>
      <w:r w:rsidRPr="000C2023">
        <w:rPr>
          <w:rFonts w:asciiTheme="minorHAnsi" w:hAnsiTheme="minorHAnsi" w:cstheme="minorHAnsi"/>
          <w:b/>
        </w:rPr>
        <w:t xml:space="preserve"> „Tőketörlesztés </w:t>
      </w:r>
      <w:r w:rsidR="0045515C">
        <w:rPr>
          <w:rFonts w:asciiTheme="minorHAnsi" w:hAnsiTheme="minorHAnsi" w:cstheme="minorHAnsi"/>
          <w:b/>
        </w:rPr>
        <w:t>típusa</w:t>
      </w:r>
      <w:r w:rsidRPr="000C2023">
        <w:rPr>
          <w:rFonts w:asciiTheme="minorHAnsi" w:hAnsiTheme="minorHAnsi" w:cstheme="minorHAnsi"/>
          <w:b/>
        </w:rPr>
        <w:t xml:space="preserve">” </w:t>
      </w:r>
      <w:r w:rsidRPr="000C2023">
        <w:rPr>
          <w:rFonts w:asciiTheme="minorHAnsi" w:hAnsiTheme="minorHAnsi" w:cstheme="minorHAnsi"/>
          <w:bCs/>
        </w:rPr>
        <w:t xml:space="preserve">mezőben, amennyiben a fentiek alapján </w:t>
      </w:r>
      <w:proofErr w:type="spellStart"/>
      <w:r w:rsidRPr="000C2023">
        <w:rPr>
          <w:rFonts w:asciiTheme="minorHAnsi" w:hAnsiTheme="minorHAnsi" w:cstheme="minorHAnsi"/>
          <w:bCs/>
        </w:rPr>
        <w:t>ballo</w:t>
      </w:r>
      <w:r w:rsidR="00207156">
        <w:rPr>
          <w:rFonts w:asciiTheme="minorHAnsi" w:hAnsiTheme="minorHAnsi" w:cstheme="minorHAnsi"/>
          <w:bCs/>
        </w:rPr>
        <w:t>o</w:t>
      </w:r>
      <w:r w:rsidRPr="000C2023">
        <w:rPr>
          <w:rFonts w:asciiTheme="minorHAnsi" w:hAnsiTheme="minorHAnsi" w:cstheme="minorHAnsi"/>
          <w:bCs/>
        </w:rPr>
        <w:t>n</w:t>
      </w:r>
      <w:proofErr w:type="spellEnd"/>
      <w:r w:rsidRPr="000C2023">
        <w:rPr>
          <w:rFonts w:asciiTheme="minorHAnsi" w:hAnsiTheme="minorHAnsi" w:cstheme="minorHAnsi"/>
          <w:bCs/>
        </w:rPr>
        <w:t>/</w:t>
      </w:r>
      <w:proofErr w:type="spellStart"/>
      <w:r w:rsidRPr="000C2023">
        <w:rPr>
          <w:rFonts w:asciiTheme="minorHAnsi" w:hAnsiTheme="minorHAnsi" w:cstheme="minorHAnsi"/>
          <w:bCs/>
        </w:rPr>
        <w:t>bullett</w:t>
      </w:r>
      <w:proofErr w:type="spellEnd"/>
      <w:r w:rsidRPr="000C2023">
        <w:rPr>
          <w:rFonts w:asciiTheme="minorHAnsi" w:hAnsiTheme="minorHAnsi" w:cstheme="minorHAnsi"/>
          <w:bCs/>
        </w:rPr>
        <w:t xml:space="preserve"> törlesztési mód kerül megállapításra, jelentendő ez az információ (2021. december vonatkozási időtől kezdődően a </w:t>
      </w:r>
      <w:proofErr w:type="spellStart"/>
      <w:r w:rsidRPr="000C2023">
        <w:rPr>
          <w:rFonts w:asciiTheme="minorHAnsi" w:hAnsiTheme="minorHAnsi" w:cstheme="minorHAnsi"/>
          <w:bCs/>
        </w:rPr>
        <w:t>bullett</w:t>
      </w:r>
      <w:proofErr w:type="spellEnd"/>
      <w:r w:rsidRPr="000C2023">
        <w:rPr>
          <w:rFonts w:asciiTheme="minorHAnsi" w:hAnsiTheme="minorHAnsi" w:cstheme="minorHAnsi"/>
          <w:bCs/>
        </w:rPr>
        <w:t xml:space="preserve"> mellett a </w:t>
      </w:r>
      <w:proofErr w:type="spellStart"/>
      <w:r w:rsidRPr="000C2023">
        <w:rPr>
          <w:rFonts w:asciiTheme="minorHAnsi" w:hAnsiTheme="minorHAnsi" w:cstheme="minorHAnsi"/>
          <w:bCs/>
        </w:rPr>
        <w:t>balloon</w:t>
      </w:r>
      <w:proofErr w:type="spellEnd"/>
      <w:r w:rsidRPr="000C2023">
        <w:rPr>
          <w:rFonts w:asciiTheme="minorHAnsi" w:hAnsiTheme="minorHAnsi" w:cstheme="minorHAnsi"/>
          <w:bCs/>
        </w:rPr>
        <w:t xml:space="preserve"> törlesztési mód is külön kódértékként szerepel).</w:t>
      </w:r>
      <w:r w:rsidR="00755720">
        <w:rPr>
          <w:rFonts w:asciiTheme="minorHAnsi" w:hAnsiTheme="minorHAnsi" w:cstheme="minorHAnsi"/>
          <w:bCs/>
        </w:rPr>
        <w:t xml:space="preserve"> ’</w:t>
      </w:r>
      <w:proofErr w:type="spellStart"/>
      <w:r w:rsidR="00755720">
        <w:rPr>
          <w:rFonts w:asciiTheme="minorHAnsi" w:hAnsiTheme="minorHAnsi" w:cstheme="minorHAnsi"/>
          <w:bCs/>
        </w:rPr>
        <w:t>EGYEB</w:t>
      </w:r>
      <w:proofErr w:type="spellEnd"/>
      <w:r w:rsidR="00755720">
        <w:rPr>
          <w:rFonts w:asciiTheme="minorHAnsi" w:hAnsiTheme="minorHAnsi" w:cstheme="minorHAnsi"/>
          <w:bCs/>
        </w:rPr>
        <w:t>’ kódértékkel jelentendők a türelmi időt is tartalmazó törlesztési tervvel rendelkező instrumentumok</w:t>
      </w:r>
      <w:r w:rsidR="00C7752B">
        <w:rPr>
          <w:rFonts w:asciiTheme="minorHAnsi" w:hAnsiTheme="minorHAnsi" w:cstheme="minorHAnsi"/>
          <w:bCs/>
        </w:rPr>
        <w:t xml:space="preserve"> azzal, hogy amennyiben a türelmi idővel rendelkező instrumentum megfelel a </w:t>
      </w:r>
      <w:proofErr w:type="spellStart"/>
      <w:r w:rsidR="00C7752B">
        <w:rPr>
          <w:rFonts w:asciiTheme="minorHAnsi" w:hAnsiTheme="minorHAnsi" w:cstheme="minorHAnsi"/>
          <w:bCs/>
        </w:rPr>
        <w:t>balloon</w:t>
      </w:r>
      <w:proofErr w:type="spellEnd"/>
      <w:r w:rsidR="00C7752B">
        <w:rPr>
          <w:rFonts w:asciiTheme="minorHAnsi" w:hAnsiTheme="minorHAnsi" w:cstheme="minorHAnsi"/>
          <w:bCs/>
        </w:rPr>
        <w:t>/</w:t>
      </w:r>
      <w:proofErr w:type="spellStart"/>
      <w:r w:rsidR="00C7752B">
        <w:rPr>
          <w:rFonts w:asciiTheme="minorHAnsi" w:hAnsiTheme="minorHAnsi" w:cstheme="minorHAnsi"/>
          <w:bCs/>
        </w:rPr>
        <w:t>bullet</w:t>
      </w:r>
      <w:proofErr w:type="spellEnd"/>
      <w:r w:rsidR="00C7752B">
        <w:rPr>
          <w:rFonts w:asciiTheme="minorHAnsi" w:hAnsiTheme="minorHAnsi" w:cstheme="minorHAnsi"/>
          <w:bCs/>
        </w:rPr>
        <w:t xml:space="preserve"> feltételeknek, akkor akként jelentendő.</w:t>
      </w:r>
      <w:r w:rsidR="0045515C">
        <w:rPr>
          <w:rFonts w:asciiTheme="minorHAnsi" w:hAnsiTheme="minorHAnsi" w:cstheme="minorHAnsi"/>
          <w:bCs/>
        </w:rPr>
        <w:t xml:space="preserve"> Amennyiben elhanyagolható a hitel </w:t>
      </w:r>
      <w:proofErr w:type="spellStart"/>
      <w:r w:rsidR="0045515C">
        <w:rPr>
          <w:rFonts w:asciiTheme="minorHAnsi" w:hAnsiTheme="minorHAnsi" w:cstheme="minorHAnsi"/>
          <w:bCs/>
        </w:rPr>
        <w:t>futamidejéhez</w:t>
      </w:r>
      <w:proofErr w:type="spellEnd"/>
      <w:r w:rsidR="0045515C">
        <w:rPr>
          <w:rFonts w:asciiTheme="minorHAnsi" w:hAnsiTheme="minorHAnsi" w:cstheme="minorHAnsi"/>
          <w:bCs/>
        </w:rPr>
        <w:t xml:space="preserve"> képest a türelmi idő időszaka, akkor a mezőben a leginkább jellemző törlesztési mód jelentendő (pl. 25 éves futamidejű hitel esetén 1 hónap tőketörlesztési moratórium után annuitásos törlesztés esetén a hitel annuitásosként jelentendő</w:t>
      </w:r>
      <w:r w:rsidR="00207156">
        <w:rPr>
          <w:rFonts w:asciiTheme="minorHAnsi" w:hAnsiTheme="minorHAnsi" w:cstheme="minorHAnsi"/>
          <w:bCs/>
        </w:rPr>
        <w:t>)</w:t>
      </w:r>
      <w:r w:rsidR="0045515C">
        <w:rPr>
          <w:rFonts w:asciiTheme="minorHAnsi" w:hAnsiTheme="minorHAnsi" w:cstheme="minorHAnsi"/>
          <w:bCs/>
        </w:rPr>
        <w:t>.</w:t>
      </w:r>
    </w:p>
    <w:p w14:paraId="6C8916C9" w14:textId="6C28A4FC" w:rsidR="000F028F" w:rsidRPr="000C2023" w:rsidRDefault="000F028F" w:rsidP="00C14714">
      <w:pPr>
        <w:rPr>
          <w:rFonts w:asciiTheme="minorHAnsi" w:hAnsiTheme="minorHAnsi" w:cstheme="minorHAnsi"/>
          <w:bCs/>
        </w:rPr>
      </w:pPr>
    </w:p>
    <w:p w14:paraId="7FFCA6D7" w14:textId="43E57731" w:rsidR="00FC204D" w:rsidRDefault="005278B3" w:rsidP="00C14714">
      <w:pPr>
        <w:rPr>
          <w:rFonts w:eastAsia="Times New Roman"/>
        </w:rPr>
      </w:pPr>
      <w:r w:rsidRPr="000C2023">
        <w:rPr>
          <w:rFonts w:cs="Arial"/>
        </w:rPr>
        <w:t>Ezen adatkörön belül jelentendők az esetleges moratóriumra vonatkozó adatok is</w:t>
      </w:r>
      <w:r w:rsidR="001643D0" w:rsidRPr="000C2023">
        <w:rPr>
          <w:rFonts w:cs="Arial"/>
        </w:rPr>
        <w:t xml:space="preserve"> a következő módon: </w:t>
      </w:r>
      <w:r w:rsidR="00B83238" w:rsidRPr="000C2023">
        <w:rPr>
          <w:rFonts w:cs="Arial"/>
          <w:b/>
        </w:rPr>
        <w:t xml:space="preserve">csak az ügyfél fizetési nehézsége miatt adott moratóriumot </w:t>
      </w:r>
      <w:r w:rsidR="00B83238" w:rsidRPr="000C2023">
        <w:rPr>
          <w:rFonts w:cs="Arial"/>
        </w:rPr>
        <w:t>kell jelenteni</w:t>
      </w:r>
      <w:r w:rsidR="00300161">
        <w:rPr>
          <w:rFonts w:cs="Arial"/>
        </w:rPr>
        <w:t xml:space="preserve"> 2022. március vonatkozási időig </w:t>
      </w:r>
      <w:r w:rsidR="00300161" w:rsidRPr="006C72EB">
        <w:rPr>
          <w:rFonts w:asciiTheme="minorHAnsi" w:hAnsiTheme="minorHAnsi" w:cstheme="minorHAnsi"/>
        </w:rPr>
        <w:t>(ideértve a jogi fizetési moratóriumot is), 2022. júniustól minden típusú moratórium jelentendő (szerződéses és jogi egyaránt, függetlenül a fizetőképességtől)</w:t>
      </w:r>
      <w:r w:rsidR="00B83238" w:rsidRPr="000C2023">
        <w:rPr>
          <w:rFonts w:cs="Arial"/>
        </w:rPr>
        <w:t>. A</w:t>
      </w:r>
      <w:r w:rsidR="001643D0" w:rsidRPr="000C2023">
        <w:rPr>
          <w:rFonts w:cs="Arial"/>
        </w:rPr>
        <w:t xml:space="preserve"> moratórium tárgya mezőben jelentendő, hogy mire irányul a moratórium (tőke/kamat/tőke és kamat). Meg kell adni a moratórium kezdetét, amely </w:t>
      </w:r>
      <w:r w:rsidR="00B83238" w:rsidRPr="000C2023">
        <w:rPr>
          <w:rFonts w:cs="Arial"/>
        </w:rPr>
        <w:t xml:space="preserve">fizetési nehézség miatti </w:t>
      </w:r>
      <w:r w:rsidRPr="000C2023">
        <w:rPr>
          <w:rFonts w:cs="Arial"/>
        </w:rPr>
        <w:t xml:space="preserve">átstrukturálás esetén </w:t>
      </w:r>
      <w:r w:rsidR="00526A62">
        <w:rPr>
          <w:rFonts w:asciiTheme="minorHAnsi" w:hAnsiTheme="minorHAnsi" w:cstheme="minorHAnsi"/>
        </w:rPr>
        <w:t xml:space="preserve">(amennyiben moratóriummal is jár az átstrukturálás) </w:t>
      </w:r>
      <w:r w:rsidR="00B83238" w:rsidRPr="000C2023">
        <w:rPr>
          <w:rFonts w:cs="Arial"/>
        </w:rPr>
        <w:t xml:space="preserve">megegyezik </w:t>
      </w:r>
      <w:r w:rsidRPr="000C2023">
        <w:rPr>
          <w:rFonts w:cs="Arial"/>
        </w:rPr>
        <w:t xml:space="preserve">az átstrukturálás időpontjával. </w:t>
      </w:r>
      <w:r w:rsidR="001643D0" w:rsidRPr="000C2023">
        <w:rPr>
          <w:rFonts w:cs="Arial"/>
        </w:rPr>
        <w:t>Jelenteni kell továbbá a moratórium végének időpontját is.</w:t>
      </w:r>
      <w:r w:rsidR="009F39BD" w:rsidRPr="000C2023">
        <w:rPr>
          <w:rFonts w:cs="Arial"/>
        </w:rPr>
        <w:t xml:space="preserve"> </w:t>
      </w:r>
      <w:r w:rsidR="00057A84" w:rsidRPr="000C2023">
        <w:rPr>
          <w:rFonts w:eastAsia="Times New Roman"/>
        </w:rPr>
        <w:t>F</w:t>
      </w:r>
      <w:r w:rsidR="00847414" w:rsidRPr="000C2023">
        <w:rPr>
          <w:rFonts w:eastAsia="Times New Roman"/>
        </w:rPr>
        <w:t>izetési nehézség miatt adott türelmi idő jelentendő akkor is, ha azt jogszabály biztosítja.</w:t>
      </w:r>
      <w:r w:rsidR="00E92B67">
        <w:rPr>
          <w:rFonts w:eastAsia="Times New Roman"/>
        </w:rPr>
        <w:t xml:space="preserve"> Agrár moratórium esetén a „Moratórium kezdete” mezőben minden esetben 2022.09.01. jelentendő.</w:t>
      </w:r>
    </w:p>
    <w:p w14:paraId="03A12179" w14:textId="77777777" w:rsidR="00526A62" w:rsidRPr="006C72EB" w:rsidRDefault="00526A62" w:rsidP="00C14714">
      <w:pPr>
        <w:rPr>
          <w:rFonts w:asciiTheme="minorHAnsi" w:eastAsia="Times New Roman" w:hAnsiTheme="minorHAnsi" w:cstheme="minorHAnsi"/>
        </w:rPr>
      </w:pPr>
      <w:r>
        <w:rPr>
          <w:rFonts w:asciiTheme="minorHAnsi" w:eastAsia="Times New Roman" w:hAnsiTheme="minorHAnsi" w:cstheme="minorHAnsi"/>
        </w:rPr>
        <w:t>Amennyiben moratóriummal érintett egy instrumentum, mindegyik moratóriumra vonatkozó attribútum jelentendő, azaz a „Moratórium tárgya”, „Moratórium típusa”, „Moratórium kezdete” és „Moratórium vége” mezők nem lehetnek üresek.</w:t>
      </w:r>
    </w:p>
    <w:p w14:paraId="63DFCE0F" w14:textId="77777777" w:rsidR="009379E1" w:rsidRPr="000C2023" w:rsidRDefault="009379E1" w:rsidP="00C14714">
      <w:pPr>
        <w:rPr>
          <w:b/>
        </w:rPr>
      </w:pPr>
      <w:bookmarkStart w:id="110" w:name="_Hlk132796557"/>
      <w:r w:rsidRPr="000C2023">
        <w:rPr>
          <w:b/>
        </w:rPr>
        <w:t>0%-os kamatozású és nem kamatozó hitelek jelentése</w:t>
      </w:r>
    </w:p>
    <w:bookmarkEnd w:id="110"/>
    <w:p w14:paraId="1BF10C83" w14:textId="77777777" w:rsidR="009379E1" w:rsidRPr="000C2023" w:rsidRDefault="009379E1" w:rsidP="00C14714">
      <w:r w:rsidRPr="000C2023">
        <w:t xml:space="preserve">Külön kell választani a 0% kamatozású hiteleket azoktól az esetektől, amelyeknél az állomány valamilyen ok miatt (lejárt, felmondott, egyéb) már nem kamatozik a normál ügyleti kamattal. </w:t>
      </w:r>
    </w:p>
    <w:p w14:paraId="0979C91F" w14:textId="3085236C" w:rsidR="009379E1" w:rsidRPr="000C2023" w:rsidRDefault="009379E1" w:rsidP="00C14714">
      <w:pPr>
        <w:pStyle w:val="Listaszerbekezds"/>
        <w:numPr>
          <w:ilvl w:val="0"/>
          <w:numId w:val="55"/>
        </w:numPr>
      </w:pPr>
      <w:r w:rsidRPr="000C2023">
        <w:t xml:space="preserve">A 0%-os kamatozású hiteleknél </w:t>
      </w:r>
      <w:r w:rsidR="005E2655" w:rsidRPr="000C2023">
        <w:t xml:space="preserve">ügyleti </w:t>
      </w:r>
      <w:r w:rsidRPr="000C2023">
        <w:t xml:space="preserve">kamatlábként is 0% jelentendő. </w:t>
      </w:r>
    </w:p>
    <w:p w14:paraId="20256156" w14:textId="0D18FD63" w:rsidR="009379E1" w:rsidRPr="000C2023" w:rsidRDefault="009379E1" w:rsidP="00C14714">
      <w:pPr>
        <w:pStyle w:val="Listaszerbekezds"/>
        <w:numPr>
          <w:ilvl w:val="0"/>
          <w:numId w:val="55"/>
        </w:numPr>
      </w:pPr>
      <w:r w:rsidRPr="000C2023">
        <w:t xml:space="preserve">A nem kamatozó állományok esetében csak a fennálló állományokra értelmezett állományi kamatmezők üresen hagyandók, a kamatozás módjaként pedig </w:t>
      </w:r>
      <w:r w:rsidR="000266B4" w:rsidRPr="000C2023">
        <w:t>’</w:t>
      </w:r>
      <w:proofErr w:type="spellStart"/>
      <w:r w:rsidRPr="000C2023">
        <w:t>NK</w:t>
      </w:r>
      <w:proofErr w:type="spellEnd"/>
      <w:r w:rsidR="000266B4" w:rsidRPr="000C2023">
        <w:t>’ érték</w:t>
      </w:r>
      <w:r w:rsidRPr="000C2023">
        <w:t xml:space="preserve"> töltendő. </w:t>
      </w:r>
    </w:p>
    <w:p w14:paraId="5513E720" w14:textId="155FB32F" w:rsidR="009379E1" w:rsidRDefault="009379E1" w:rsidP="00C14714">
      <w:pPr>
        <w:pStyle w:val="Listaszerbekezds"/>
        <w:numPr>
          <w:ilvl w:val="0"/>
          <w:numId w:val="55"/>
        </w:numPr>
      </w:pPr>
      <w:r w:rsidRPr="000C2023">
        <w:t xml:space="preserve">A kamatmentes periódust biztosító hitelkártyák esetén külön mezőben kell jelenteni a </w:t>
      </w:r>
      <w:r w:rsidR="00CE33C0" w:rsidRPr="000C2023">
        <w:t xml:space="preserve">negyedév </w:t>
      </w:r>
      <w:r w:rsidRPr="000C2023">
        <w:t xml:space="preserve">végén kamatmentes periódusban lévő és a kamatozó állományt. Az </w:t>
      </w:r>
      <w:r w:rsidR="005E2655" w:rsidRPr="000C2023">
        <w:t>ügyleti</w:t>
      </w:r>
      <w:r w:rsidRPr="000C2023">
        <w:t xml:space="preserve"> kamatláb </w:t>
      </w:r>
      <w:r w:rsidR="00DA1324">
        <w:t>és az á</w:t>
      </w:r>
      <w:r w:rsidR="00DA1324" w:rsidRPr="00DA1324">
        <w:t>llományi évesített kamatláb</w:t>
      </w:r>
      <w:r w:rsidR="00DA1324">
        <w:t xml:space="preserve"> </w:t>
      </w:r>
      <w:r w:rsidRPr="000C2023">
        <w:t xml:space="preserve">mezőben csak a kamatozó részre jutó kamatadat jelentendő, a nem kamatozó hitelkártyarész kamatlába definíció szerint 0%, ez explicit módon nem jelenik meg az adatgyűjtésben. </w:t>
      </w:r>
    </w:p>
    <w:p w14:paraId="1369CC99" w14:textId="2FD63595" w:rsidR="00DB0ED5" w:rsidRPr="000C2023" w:rsidRDefault="00DB0ED5" w:rsidP="00C14714">
      <w:pPr>
        <w:pStyle w:val="Listaszerbekezds"/>
        <w:numPr>
          <w:ilvl w:val="0"/>
          <w:numId w:val="55"/>
        </w:numPr>
      </w:pPr>
      <w:r w:rsidRPr="00DB0ED5">
        <w:t>A kamatmentes periódusban lévő hitelkártyák esetén a kamatozás módja mező üres vagy ’</w:t>
      </w:r>
      <w:proofErr w:type="spellStart"/>
      <w:r w:rsidRPr="00DB0ED5">
        <w:t>NK</w:t>
      </w:r>
      <w:proofErr w:type="spellEnd"/>
      <w:r w:rsidRPr="00DB0ED5">
        <w:t>’ (nem kamatozó) kódértékkel töltendő és üresen hagyandó az ügyleti kamat mező.</w:t>
      </w:r>
    </w:p>
    <w:p w14:paraId="77968A04" w14:textId="71517DA9" w:rsidR="009379E1" w:rsidRPr="000C2023" w:rsidRDefault="009379E1" w:rsidP="00C14714">
      <w:pPr>
        <w:pStyle w:val="Listaszerbekezds"/>
        <w:numPr>
          <w:ilvl w:val="0"/>
          <w:numId w:val="55"/>
        </w:numPr>
      </w:pPr>
      <w:r w:rsidRPr="000C2023">
        <w:t>A kamatozó hitelkártya követelés esetében és a folyószámlahitelek közé sorolt rulírozó hitelek esetében csak az</w:t>
      </w:r>
      <w:r w:rsidR="005E2655" w:rsidRPr="000C2023">
        <w:t xml:space="preserve"> ügyleti</w:t>
      </w:r>
      <w:r w:rsidRPr="000C2023">
        <w:t xml:space="preserve"> kamatláb</w:t>
      </w:r>
      <w:r w:rsidR="00DB0ED5" w:rsidRPr="00DB0ED5">
        <w:t xml:space="preserve"> és az állományi évesített kamatláb</w:t>
      </w:r>
      <w:r w:rsidRPr="000C2023">
        <w:t>, valamint a kamatozás módja mező töltendő, a többi kamatmező üresen hagyható</w:t>
      </w:r>
      <w:r w:rsidR="00EC105B" w:rsidRPr="000C2023">
        <w:t xml:space="preserve"> (a moratóriumra vonatkozó mezőket)</w:t>
      </w:r>
      <w:r w:rsidRPr="000C2023">
        <w:t xml:space="preserve">. </w:t>
      </w:r>
    </w:p>
    <w:p w14:paraId="42DD5891" w14:textId="50D4123D" w:rsidR="009379E1" w:rsidRPr="000C2023" w:rsidRDefault="009379E1" w:rsidP="00C14714">
      <w:r w:rsidRPr="000C2023">
        <w:t xml:space="preserve">Amennyiben az egyébként kamatozó állomány problémássá válik, és már nem kamatozik tovább a normál ügyleti kamatlábbal, az </w:t>
      </w:r>
      <w:r w:rsidR="000C0934" w:rsidRPr="000C2023">
        <w:t>ügyleti</w:t>
      </w:r>
      <w:r w:rsidRPr="000C2023">
        <w:t xml:space="preserve"> kamatláb </w:t>
      </w:r>
      <w:r w:rsidR="00595546" w:rsidRPr="00595546">
        <w:t xml:space="preserve">és állományi évesített kamatláb </w:t>
      </w:r>
      <w:r w:rsidRPr="000C2023">
        <w:t>mező</w:t>
      </w:r>
      <w:r w:rsidR="00595546">
        <w:t>k</w:t>
      </w:r>
      <w:r w:rsidRPr="000C2023">
        <w:t xml:space="preserve"> üresen hagyandó</w:t>
      </w:r>
      <w:r w:rsidR="00595546">
        <w:t>k</w:t>
      </w:r>
      <w:r w:rsidRPr="000C2023">
        <w:t xml:space="preserve">, a kamatozás módjaként </w:t>
      </w:r>
      <w:r w:rsidR="000266B4" w:rsidRPr="000C2023">
        <w:t>’</w:t>
      </w:r>
      <w:proofErr w:type="spellStart"/>
      <w:r w:rsidRPr="000C2023">
        <w:t>NK</w:t>
      </w:r>
      <w:proofErr w:type="spellEnd"/>
      <w:r w:rsidR="000266B4" w:rsidRPr="000C2023">
        <w:t>’</w:t>
      </w:r>
      <w:r w:rsidRPr="000C2023">
        <w:t xml:space="preserve"> </w:t>
      </w:r>
      <w:r w:rsidR="000266B4" w:rsidRPr="000C2023">
        <w:t xml:space="preserve">érték </w:t>
      </w:r>
      <w:r w:rsidRPr="000C2023">
        <w:t>töltendő.</w:t>
      </w:r>
    </w:p>
    <w:p w14:paraId="63A1A0DD" w14:textId="77777777" w:rsidR="00443B18" w:rsidRPr="000C2023" w:rsidRDefault="00443B18" w:rsidP="00C14714"/>
    <w:p w14:paraId="1741D28D" w14:textId="3F6F02CB" w:rsidR="008B3416" w:rsidRPr="000C2023" w:rsidRDefault="0040664A" w:rsidP="00C14714">
      <w:pPr>
        <w:pStyle w:val="Listaszerbekezds"/>
        <w:keepNext/>
        <w:numPr>
          <w:ilvl w:val="0"/>
          <w:numId w:val="15"/>
        </w:numPr>
        <w:rPr>
          <w:rFonts w:cs="Arial"/>
          <w:b/>
        </w:rPr>
      </w:pPr>
      <w:r w:rsidRPr="000C2023">
        <w:rPr>
          <w:rFonts w:cs="Arial"/>
          <w:b/>
        </w:rPr>
        <w:t>K</w:t>
      </w:r>
      <w:r w:rsidR="008B3416" w:rsidRPr="000C2023">
        <w:rPr>
          <w:rFonts w:cs="Arial"/>
          <w:b/>
        </w:rPr>
        <w:t>ésedelem / nemteljesítés</w:t>
      </w:r>
    </w:p>
    <w:p w14:paraId="29C57A61" w14:textId="1FE3EC9D" w:rsidR="008B3416" w:rsidRPr="000C2023" w:rsidRDefault="008B3416" w:rsidP="00C14714">
      <w:pPr>
        <w:pStyle w:val="Listaszerbekezds"/>
        <w:keepNext/>
        <w:numPr>
          <w:ilvl w:val="0"/>
          <w:numId w:val="0"/>
        </w:numPr>
        <w:ind w:left="720"/>
        <w:rPr>
          <w:rFonts w:cs="Arial"/>
        </w:rPr>
      </w:pPr>
    </w:p>
    <w:p w14:paraId="444C2D0F" w14:textId="38488D43" w:rsidR="006361A1" w:rsidRPr="000C2023" w:rsidRDefault="00D25EDF" w:rsidP="00C14714">
      <w:pPr>
        <w:keepNext/>
        <w:rPr>
          <w:rFonts w:cs="Arial"/>
        </w:rPr>
      </w:pPr>
      <w:r w:rsidRPr="000C2023">
        <w:rPr>
          <w:rFonts w:cs="Arial"/>
        </w:rPr>
        <w:t xml:space="preserve">A nemteljesítésre vonatkozó mezők mindegyik tevékenység esetén relevánsak, így jelentendő mezők </w:t>
      </w:r>
      <w:r w:rsidRPr="000C2023">
        <w:rPr>
          <w:rFonts w:cs="Arial"/>
          <w:b/>
          <w:bCs/>
        </w:rPr>
        <w:t>(„Nem teljesítő (</w:t>
      </w:r>
      <w:proofErr w:type="spellStart"/>
      <w:r w:rsidRPr="000C2023">
        <w:rPr>
          <w:rFonts w:cs="Arial"/>
          <w:b/>
          <w:bCs/>
        </w:rPr>
        <w:t>NPL</w:t>
      </w:r>
      <w:proofErr w:type="spellEnd"/>
      <w:r w:rsidRPr="000C2023">
        <w:rPr>
          <w:rFonts w:cs="Arial"/>
          <w:b/>
          <w:bCs/>
        </w:rPr>
        <w:t>) jelölés”, „Nemteljesítés oka”, „Nem teljesítő (</w:t>
      </w:r>
      <w:proofErr w:type="spellStart"/>
      <w:r w:rsidRPr="000C2023">
        <w:rPr>
          <w:rFonts w:cs="Arial"/>
          <w:b/>
          <w:bCs/>
        </w:rPr>
        <w:t>NPL</w:t>
      </w:r>
      <w:proofErr w:type="spellEnd"/>
      <w:r w:rsidRPr="000C2023">
        <w:rPr>
          <w:rFonts w:cs="Arial"/>
          <w:b/>
          <w:bCs/>
        </w:rPr>
        <w:t>) jelölés státuszváltozásának időpontja”</w:t>
      </w:r>
      <w:r w:rsidRPr="000C2023">
        <w:rPr>
          <w:rFonts w:cs="Arial"/>
        </w:rPr>
        <w:t xml:space="preserve">). </w:t>
      </w:r>
      <w:r w:rsidR="00FF2E2E" w:rsidRPr="000C2023">
        <w:rPr>
          <w:rFonts w:cs="Arial"/>
        </w:rPr>
        <w:t xml:space="preserve">A </w:t>
      </w:r>
      <w:r w:rsidR="006361A1" w:rsidRPr="000C2023">
        <w:rPr>
          <w:rFonts w:cs="Arial"/>
        </w:rPr>
        <w:t>„N</w:t>
      </w:r>
      <w:r w:rsidR="00FF2E2E" w:rsidRPr="000C2023">
        <w:rPr>
          <w:rFonts w:cs="Arial"/>
        </w:rPr>
        <w:t xml:space="preserve">emteljesítő </w:t>
      </w:r>
      <w:proofErr w:type="spellStart"/>
      <w:r w:rsidR="006361A1" w:rsidRPr="000C2023">
        <w:rPr>
          <w:rFonts w:cs="Arial"/>
        </w:rPr>
        <w:t>NPL</w:t>
      </w:r>
      <w:proofErr w:type="spellEnd"/>
      <w:r w:rsidR="006361A1" w:rsidRPr="000C2023">
        <w:rPr>
          <w:rFonts w:cs="Arial"/>
        </w:rPr>
        <w:t xml:space="preserve"> jelölés” és a „Nemteljesítés oka” mezők esetében a 3</w:t>
      </w:r>
      <w:r w:rsidR="00330178" w:rsidRPr="000C2023">
        <w:rPr>
          <w:rFonts w:cs="Arial"/>
        </w:rPr>
        <w:t>9/2016-os</w:t>
      </w:r>
      <w:r w:rsidR="00374A85" w:rsidRPr="000C2023">
        <w:rPr>
          <w:rFonts w:cs="Arial"/>
        </w:rPr>
        <w:t xml:space="preserve"> </w:t>
      </w:r>
      <w:r w:rsidR="00FF2E2E" w:rsidRPr="000C2023">
        <w:rPr>
          <w:rFonts w:cs="Arial"/>
        </w:rPr>
        <w:t>MNB rendelet</w:t>
      </w:r>
      <w:r w:rsidR="00330178" w:rsidRPr="000C2023">
        <w:rPr>
          <w:rStyle w:val="Lbjegyzet-hivatkozs"/>
          <w:rFonts w:cs="Arial"/>
        </w:rPr>
        <w:footnoteReference w:id="3"/>
      </w:r>
      <w:r w:rsidR="006361A1" w:rsidRPr="000C2023">
        <w:rPr>
          <w:rFonts w:cs="Arial"/>
        </w:rPr>
        <w:t xml:space="preserve"> szerinti nemteljesítő státuszt és annak okát kell megjelölni</w:t>
      </w:r>
      <w:r w:rsidR="0023298D" w:rsidRPr="000C2023">
        <w:rPr>
          <w:rFonts w:cs="Arial"/>
        </w:rPr>
        <w:t>.</w:t>
      </w:r>
      <w:r w:rsidR="006361A1" w:rsidRPr="000C2023">
        <w:rPr>
          <w:rFonts w:cs="Arial"/>
        </w:rPr>
        <w:t xml:space="preserve"> </w:t>
      </w:r>
    </w:p>
    <w:p w14:paraId="763BD19D" w14:textId="4925228C" w:rsidR="00076A06" w:rsidRPr="000C2023" w:rsidRDefault="006361A1" w:rsidP="00C14714">
      <w:pPr>
        <w:rPr>
          <w:rFonts w:cs="Arial"/>
        </w:rPr>
      </w:pPr>
      <w:r w:rsidRPr="000C2023">
        <w:rPr>
          <w:rFonts w:cs="Arial"/>
        </w:rPr>
        <w:t xml:space="preserve">A </w:t>
      </w:r>
      <w:r w:rsidRPr="000C2023">
        <w:rPr>
          <w:rFonts w:cs="Arial"/>
          <w:b/>
        </w:rPr>
        <w:t>„Nemteljesítés oka”</w:t>
      </w:r>
      <w:r w:rsidRPr="000C2023">
        <w:rPr>
          <w:rFonts w:cs="Arial"/>
        </w:rPr>
        <w:t xml:space="preserve"> mezőnél az </w:t>
      </w:r>
      <w:r w:rsidR="00076A06" w:rsidRPr="000C2023">
        <w:rPr>
          <w:rFonts w:cs="Arial"/>
        </w:rPr>
        <w:t>egyes kódértékek a következők szerint értelmezendők:</w:t>
      </w:r>
    </w:p>
    <w:p w14:paraId="71153940" w14:textId="5A3560C0" w:rsidR="00B77BCD" w:rsidRPr="000C2023" w:rsidRDefault="008D5A94" w:rsidP="00C14714">
      <w:pPr>
        <w:pStyle w:val="Listaszerbekezds"/>
        <w:numPr>
          <w:ilvl w:val="0"/>
          <w:numId w:val="22"/>
        </w:numPr>
        <w:rPr>
          <w:rFonts w:cs="Arial"/>
        </w:rPr>
      </w:pPr>
      <w:bookmarkStart w:id="111" w:name="_Hlk536632401"/>
      <w:r w:rsidRPr="000C2023">
        <w:rPr>
          <w:rFonts w:cs="Arial"/>
        </w:rPr>
        <w:t>’</w:t>
      </w:r>
      <w:proofErr w:type="spellStart"/>
      <w:r w:rsidR="00B77BCD" w:rsidRPr="000C2023">
        <w:rPr>
          <w:rFonts w:cs="Arial"/>
        </w:rPr>
        <w:t>ERTEKVESZT</w:t>
      </w:r>
      <w:proofErr w:type="spellEnd"/>
      <w:r w:rsidRPr="000C2023">
        <w:rPr>
          <w:rFonts w:cs="Arial"/>
        </w:rPr>
        <w:t>’</w:t>
      </w:r>
      <w:r w:rsidR="00B77BCD" w:rsidRPr="000C2023">
        <w:rPr>
          <w:rFonts w:cs="Arial"/>
        </w:rPr>
        <w:t xml:space="preserve"> (értékvesztett) </w:t>
      </w:r>
      <w:bookmarkEnd w:id="111"/>
      <w:r w:rsidR="00B77BCD" w:rsidRPr="000C2023">
        <w:rPr>
          <w:rFonts w:cs="Arial"/>
        </w:rPr>
        <w:t xml:space="preserve">- </w:t>
      </w:r>
      <w:bookmarkStart w:id="112" w:name="_Hlk528676375"/>
      <w:r w:rsidR="00EB69A3" w:rsidRPr="000C2023">
        <w:rPr>
          <w:rFonts w:cs="Arial"/>
        </w:rPr>
        <w:t xml:space="preserve">A 39/2016. (X. 11.) MNB rendelet 5. §-a egyértelműen meghatározza, hogy mit kell értékvesztett pénzügyi eszköznek </w:t>
      </w:r>
      <w:proofErr w:type="spellStart"/>
      <w:r w:rsidR="00EB69A3" w:rsidRPr="000C2023">
        <w:rPr>
          <w:rFonts w:cs="Arial"/>
        </w:rPr>
        <w:t>tekintetni</w:t>
      </w:r>
      <w:proofErr w:type="spellEnd"/>
      <w:r w:rsidR="00EB69A3" w:rsidRPr="000C2023">
        <w:rPr>
          <w:rFonts w:cs="Arial"/>
        </w:rPr>
        <w:t>.</w:t>
      </w:r>
      <w:r w:rsidR="00EB69A3" w:rsidRPr="000C2023" w:rsidDel="00EB69A3">
        <w:rPr>
          <w:rFonts w:cs="Arial"/>
        </w:rPr>
        <w:t xml:space="preserve"> </w:t>
      </w:r>
      <w:r w:rsidR="00EB69A3" w:rsidRPr="000C2023">
        <w:rPr>
          <w:rFonts w:cs="Arial"/>
        </w:rPr>
        <w:t xml:space="preserve">Az </w:t>
      </w:r>
      <w:proofErr w:type="spellStart"/>
      <w:r w:rsidR="00EB69A3" w:rsidRPr="000C2023">
        <w:rPr>
          <w:rFonts w:cs="Arial"/>
        </w:rPr>
        <w:t>IFRS</w:t>
      </w:r>
      <w:proofErr w:type="spellEnd"/>
      <w:r w:rsidR="00EB69A3" w:rsidRPr="000C2023">
        <w:rPr>
          <w:rFonts w:cs="Arial"/>
        </w:rPr>
        <w:t xml:space="preserve"> 9 fogalomkörében az értékvesztett pénzügyi eszköz (értsd: 3. fázisba tartozó kitettségek) nem azonos azon eszközök körével, amelyekkel összefüggésben értékvesztés került elszámolásra (1. és 2. fázisba tartozó kitettségekre is kell értékvesztést elszámolni). Ha 1. és 2. fázisba tartozó kitettségek tekintetében került sor értékvesztés elszámolásra, akkor csak az értékvesztés feltételt (5. § d) pont) alapul véve nem kell őket </w:t>
      </w:r>
      <w:proofErr w:type="spellStart"/>
      <w:r w:rsidR="00EB69A3" w:rsidRPr="000C2023">
        <w:rPr>
          <w:rFonts w:cs="Arial"/>
        </w:rPr>
        <w:t>NPL-nek</w:t>
      </w:r>
      <w:proofErr w:type="spellEnd"/>
      <w:r w:rsidR="00EB69A3" w:rsidRPr="000C2023">
        <w:rPr>
          <w:rFonts w:cs="Arial"/>
        </w:rPr>
        <w:t xml:space="preserve"> tekinteni. </w:t>
      </w:r>
      <w:bookmarkEnd w:id="112"/>
    </w:p>
    <w:p w14:paraId="6D3EAB29" w14:textId="535855BE" w:rsidR="00EB69A3" w:rsidRPr="000C2023" w:rsidRDefault="008D5A94" w:rsidP="00C14714">
      <w:pPr>
        <w:pStyle w:val="Listaszerbekezds"/>
        <w:numPr>
          <w:ilvl w:val="0"/>
          <w:numId w:val="23"/>
        </w:numPr>
        <w:rPr>
          <w:rFonts w:cs="Arial"/>
        </w:rPr>
      </w:pPr>
      <w:bookmarkStart w:id="113" w:name="_Hlk536632310"/>
      <w:r w:rsidRPr="000C2023">
        <w:rPr>
          <w:rFonts w:cs="Arial"/>
        </w:rPr>
        <w:t>’</w:t>
      </w:r>
      <w:proofErr w:type="spellStart"/>
      <w:r w:rsidR="00592507" w:rsidRPr="000C2023">
        <w:rPr>
          <w:rFonts w:cs="Arial"/>
        </w:rPr>
        <w:t>NEMFIZETO</w:t>
      </w:r>
      <w:proofErr w:type="spellEnd"/>
      <w:r w:rsidRPr="000C2023">
        <w:rPr>
          <w:rFonts w:cs="Arial"/>
        </w:rPr>
        <w:t>’</w:t>
      </w:r>
      <w:r w:rsidR="00592507" w:rsidRPr="000C2023">
        <w:rPr>
          <w:rFonts w:cs="Arial"/>
        </w:rPr>
        <w:t xml:space="preserve"> (várható nemfizetés, de nem értékvesztett - 39/2016-os MNB rendelet 5§ (1) b) pontja alapján: az adós pénzügyi helyzetének vizsgálata alapján feltételezhető, hogy a fedezetek realizálása nélkül az adós nem lesz képes az ügyletből származó kötelezettségeinek összegét teljes egészében visszafizetni, függetlenül attól, hogy a követelés késedelmes-e, illetve, hogy a késedelem milyen régóta áll fenn.</w:t>
      </w:r>
    </w:p>
    <w:p w14:paraId="69BEF533" w14:textId="6299FF50" w:rsidR="00FD4D47" w:rsidRPr="000C2023" w:rsidRDefault="00FD4D47" w:rsidP="00C14714">
      <w:pPr>
        <w:pStyle w:val="Listaszerbekezds"/>
        <w:numPr>
          <w:ilvl w:val="0"/>
          <w:numId w:val="23"/>
        </w:numPr>
        <w:rPr>
          <w:rFonts w:cs="Arial"/>
        </w:rPr>
      </w:pPr>
      <w:r w:rsidRPr="000C2023">
        <w:rPr>
          <w:rFonts w:cs="Arial"/>
        </w:rPr>
        <w:t>’90KESD’ - a 90 napon túli késedelemben lévő kitettséget, ha a késedelmes rész jelentős</w:t>
      </w:r>
    </w:p>
    <w:bookmarkEnd w:id="113"/>
    <w:p w14:paraId="52CCC32A" w14:textId="2EC5E7F5" w:rsidR="00374A85" w:rsidRPr="000C2023" w:rsidRDefault="008D5A94" w:rsidP="00C14714">
      <w:pPr>
        <w:pStyle w:val="Listaszerbekezds"/>
        <w:numPr>
          <w:ilvl w:val="0"/>
          <w:numId w:val="23"/>
        </w:numPr>
        <w:rPr>
          <w:rFonts w:cs="Arial"/>
        </w:rPr>
      </w:pPr>
      <w:r w:rsidRPr="000C2023">
        <w:rPr>
          <w:rFonts w:cs="Arial"/>
        </w:rPr>
        <w:t>’</w:t>
      </w:r>
      <w:proofErr w:type="spellStart"/>
      <w:r w:rsidR="00592507" w:rsidRPr="000C2023">
        <w:rPr>
          <w:rFonts w:cs="Arial"/>
        </w:rPr>
        <w:t>OSSZETETT</w:t>
      </w:r>
      <w:proofErr w:type="spellEnd"/>
      <w:r w:rsidRPr="000C2023">
        <w:rPr>
          <w:rFonts w:cs="Arial"/>
        </w:rPr>
        <w:t>’</w:t>
      </w:r>
      <w:r w:rsidR="00592507" w:rsidRPr="000C2023">
        <w:rPr>
          <w:rFonts w:cs="Arial"/>
        </w:rPr>
        <w:t xml:space="preserve"> </w:t>
      </w:r>
      <w:bookmarkStart w:id="114" w:name="_Hlk536632493"/>
      <w:r w:rsidR="00592507" w:rsidRPr="000C2023">
        <w:rPr>
          <w:rFonts w:cs="Arial"/>
        </w:rPr>
        <w:t>(több ok együtt) - több feltétel együttes fennállása esetén</w:t>
      </w:r>
      <w:r w:rsidR="00EB69A3" w:rsidRPr="000C2023">
        <w:rPr>
          <w:rFonts w:cs="Arial"/>
        </w:rPr>
        <w:t xml:space="preserve"> – pl. értékvesztett pénzügyi eszköz és </w:t>
      </w:r>
      <w:r w:rsidR="0023298D" w:rsidRPr="000C2023">
        <w:rPr>
          <w:rFonts w:cs="Arial"/>
        </w:rPr>
        <w:t>90 napos késedelemben is van (ahol a késedelmes rész jelentős)</w:t>
      </w:r>
      <w:r w:rsidR="00EB69A3" w:rsidRPr="000C2023">
        <w:rPr>
          <w:rFonts w:cs="Arial"/>
        </w:rPr>
        <w:t xml:space="preserve">. </w:t>
      </w:r>
      <w:bookmarkEnd w:id="114"/>
    </w:p>
    <w:p w14:paraId="6E828063" w14:textId="1B2C9F3A" w:rsidR="00443B18" w:rsidRPr="000C2023" w:rsidRDefault="00443B18" w:rsidP="00C14714">
      <w:pPr>
        <w:pStyle w:val="Listaszerbekezds"/>
        <w:numPr>
          <w:ilvl w:val="0"/>
          <w:numId w:val="23"/>
        </w:numPr>
        <w:rPr>
          <w:rFonts w:cs="Arial"/>
        </w:rPr>
      </w:pPr>
      <w:r w:rsidRPr="000C2023">
        <w:rPr>
          <w:rFonts w:cs="Arial"/>
        </w:rPr>
        <w:t>’</w:t>
      </w:r>
      <w:proofErr w:type="spellStart"/>
      <w:r w:rsidRPr="000C2023">
        <w:rPr>
          <w:rFonts w:cs="Arial"/>
        </w:rPr>
        <w:t>EGYEB</w:t>
      </w:r>
      <w:proofErr w:type="spellEnd"/>
      <w:r w:rsidRPr="000C2023">
        <w:rPr>
          <w:rFonts w:cs="Arial"/>
        </w:rPr>
        <w:t xml:space="preserve">’ – </w:t>
      </w:r>
      <w:bookmarkStart w:id="115" w:name="_Hlk536632524"/>
      <w:r w:rsidRPr="000C2023">
        <w:rPr>
          <w:rFonts w:cs="Arial"/>
        </w:rPr>
        <w:t>fenti okok közé nem sorolható nemteljesítési ok</w:t>
      </w:r>
      <w:bookmarkEnd w:id="115"/>
      <w:r w:rsidR="00A53AF9" w:rsidRPr="000C2023">
        <w:rPr>
          <w:rFonts w:cs="Arial"/>
        </w:rPr>
        <w:t>. I</w:t>
      </w:r>
      <w:r w:rsidR="008C4A53" w:rsidRPr="000C2023">
        <w:rPr>
          <w:rFonts w:cs="Arial"/>
        </w:rPr>
        <w:t xml:space="preserve">detartozik például a </w:t>
      </w:r>
      <w:proofErr w:type="spellStart"/>
      <w:r w:rsidR="008C4A53" w:rsidRPr="000C2023">
        <w:rPr>
          <w:rFonts w:cs="Arial"/>
        </w:rPr>
        <w:t>cross-default</w:t>
      </w:r>
      <w:proofErr w:type="spellEnd"/>
      <w:r w:rsidR="008C4A53" w:rsidRPr="000C2023">
        <w:rPr>
          <w:rFonts w:cs="Arial"/>
        </w:rPr>
        <w:t xml:space="preserve"> miatti nemteljesítő státusz</w:t>
      </w:r>
      <w:r w:rsidR="00A53AF9" w:rsidRPr="000C2023">
        <w:rPr>
          <w:rFonts w:cs="Arial"/>
        </w:rPr>
        <w:t xml:space="preserve"> (39/2016 MNB rendelet 6.§</w:t>
      </w:r>
      <w:proofErr w:type="gramStart"/>
      <w:r w:rsidR="00A53AF9" w:rsidRPr="000C2023">
        <w:rPr>
          <w:rFonts w:cs="Arial"/>
        </w:rPr>
        <w:t>/(</w:t>
      </w:r>
      <w:proofErr w:type="gramEnd"/>
      <w:r w:rsidR="00A53AF9" w:rsidRPr="000C2023">
        <w:rPr>
          <w:rFonts w:cs="Arial"/>
        </w:rPr>
        <w:t xml:space="preserve">2)), illetve a mérleg alatti tételek nemteljesítő státusza (39/2016 MNB rendelet 5.§/(4)-(5)) </w:t>
      </w:r>
      <w:r w:rsidRPr="000C2023">
        <w:rPr>
          <w:rFonts w:cs="Arial"/>
        </w:rPr>
        <w:t>.</w:t>
      </w:r>
    </w:p>
    <w:p w14:paraId="39EE9CA5" w14:textId="4A552671" w:rsidR="009148B7" w:rsidRPr="000C2023" w:rsidRDefault="00206C2D" w:rsidP="00C14714">
      <w:pPr>
        <w:rPr>
          <w:rFonts w:cs="Arial"/>
        </w:rPr>
      </w:pPr>
      <w:r w:rsidRPr="000C2023">
        <w:rPr>
          <w:rFonts w:cs="Arial"/>
        </w:rPr>
        <w:t xml:space="preserve">A </w:t>
      </w:r>
      <w:r w:rsidR="009148B7" w:rsidRPr="000C2023">
        <w:rPr>
          <w:rFonts w:cs="Arial"/>
        </w:rPr>
        <w:t>nemteljesítés is értelmezhető</w:t>
      </w:r>
    </w:p>
    <w:p w14:paraId="2787FBA0" w14:textId="74433E60" w:rsidR="009148B7" w:rsidRPr="000C2023" w:rsidRDefault="009148B7" w:rsidP="00C14714">
      <w:pPr>
        <w:pStyle w:val="Listaszerbekezds"/>
        <w:numPr>
          <w:ilvl w:val="0"/>
          <w:numId w:val="28"/>
        </w:numPr>
        <w:rPr>
          <w:rFonts w:cs="Arial"/>
        </w:rPr>
      </w:pPr>
      <w:r w:rsidRPr="000C2023">
        <w:rPr>
          <w:rFonts w:cs="Arial"/>
        </w:rPr>
        <w:t>ügyletszinten</w:t>
      </w:r>
      <w:r w:rsidR="002C1CE0" w:rsidRPr="000C2023">
        <w:rPr>
          <w:rFonts w:cs="Arial"/>
        </w:rPr>
        <w:t xml:space="preserve"> – az ügyfélszintű nemteljesítő státusz az </w:t>
      </w:r>
      <w:proofErr w:type="spellStart"/>
      <w:r w:rsidR="002C1CE0" w:rsidRPr="000C2023">
        <w:rPr>
          <w:rFonts w:cs="Arial"/>
        </w:rPr>
        <w:t>UGYFM</w:t>
      </w:r>
      <w:proofErr w:type="spellEnd"/>
      <w:r w:rsidR="002C1CE0" w:rsidRPr="000C2023">
        <w:rPr>
          <w:rFonts w:cs="Arial"/>
        </w:rPr>
        <w:t xml:space="preserve"> táblában teljesítő, csak azon ügyletek nemteljesítők, amelyek ügyletszinten nemteljesítők/</w:t>
      </w:r>
      <w:proofErr w:type="spellStart"/>
      <w:r w:rsidR="002C1CE0" w:rsidRPr="000C2023">
        <w:rPr>
          <w:rFonts w:cs="Arial"/>
        </w:rPr>
        <w:t>default-osak</w:t>
      </w:r>
      <w:proofErr w:type="spellEnd"/>
      <w:r w:rsidR="002C1CE0" w:rsidRPr="000C2023">
        <w:rPr>
          <w:rFonts w:cs="Arial"/>
        </w:rPr>
        <w:t xml:space="preserve">. </w:t>
      </w:r>
    </w:p>
    <w:p w14:paraId="34BC1E52" w14:textId="64173198" w:rsidR="009148B7" w:rsidRPr="000C2023" w:rsidRDefault="009148B7" w:rsidP="00C14714">
      <w:pPr>
        <w:pStyle w:val="Listaszerbekezds"/>
        <w:numPr>
          <w:ilvl w:val="0"/>
          <w:numId w:val="28"/>
        </w:numPr>
        <w:rPr>
          <w:rFonts w:cs="Arial"/>
        </w:rPr>
      </w:pPr>
      <w:r w:rsidRPr="000C2023">
        <w:rPr>
          <w:rFonts w:cs="Arial"/>
        </w:rPr>
        <w:t>ügyfélszinten</w:t>
      </w:r>
      <w:r w:rsidR="002C1CE0" w:rsidRPr="000C2023">
        <w:rPr>
          <w:rFonts w:cs="Arial"/>
        </w:rPr>
        <w:t xml:space="preserve"> – Az ügyfél is nemteljesítő az </w:t>
      </w:r>
      <w:proofErr w:type="spellStart"/>
      <w:r w:rsidR="002C1CE0" w:rsidRPr="000C2023">
        <w:rPr>
          <w:rFonts w:cs="Arial"/>
        </w:rPr>
        <w:t>UGYFM</w:t>
      </w:r>
      <w:proofErr w:type="spellEnd"/>
      <w:r w:rsidR="002C1CE0" w:rsidRPr="000C2023">
        <w:rPr>
          <w:rFonts w:cs="Arial"/>
        </w:rPr>
        <w:t xml:space="preserve"> táblában, és az ügyfél összes ügylete nemteljesítő</w:t>
      </w:r>
      <w:r w:rsidR="00571FDB" w:rsidRPr="000C2023">
        <w:rPr>
          <w:rFonts w:cs="Arial"/>
        </w:rPr>
        <w:t>ként</w:t>
      </w:r>
      <w:r w:rsidR="002C1CE0" w:rsidRPr="000C2023">
        <w:rPr>
          <w:rFonts w:cs="Arial"/>
        </w:rPr>
        <w:t xml:space="preserve"> jelölendő. </w:t>
      </w:r>
    </w:p>
    <w:p w14:paraId="49CEBF0B" w14:textId="67E9A8C7" w:rsidR="009148B7" w:rsidRPr="000C2023" w:rsidRDefault="009148B7" w:rsidP="00C14714">
      <w:pPr>
        <w:pStyle w:val="Listaszerbekezds"/>
        <w:numPr>
          <w:ilvl w:val="0"/>
          <w:numId w:val="28"/>
        </w:numPr>
        <w:rPr>
          <w:rFonts w:cs="Arial"/>
        </w:rPr>
      </w:pPr>
      <w:r w:rsidRPr="000C2023">
        <w:rPr>
          <w:rFonts w:cs="Arial"/>
        </w:rPr>
        <w:t>ügyfélcsoport-szinten</w:t>
      </w:r>
      <w:r w:rsidR="002C1CE0" w:rsidRPr="000C2023">
        <w:rPr>
          <w:rFonts w:cs="Arial"/>
        </w:rPr>
        <w:t xml:space="preserve"> – az ügyfélcsoporthoz tartozó összes ügyfél is nemteljesítő, ezen ügyfelek összes hitele is nemteljesítőként jelölendő. </w:t>
      </w:r>
    </w:p>
    <w:p w14:paraId="7DA4ED7F" w14:textId="4177BFCE" w:rsidR="009148B7" w:rsidRPr="000C2023" w:rsidRDefault="009148B7" w:rsidP="00C14714">
      <w:pPr>
        <w:pStyle w:val="Listaszerbekezds"/>
        <w:numPr>
          <w:ilvl w:val="0"/>
          <w:numId w:val="28"/>
        </w:numPr>
        <w:rPr>
          <w:rFonts w:cs="Arial"/>
        </w:rPr>
      </w:pPr>
      <w:proofErr w:type="spellStart"/>
      <w:r w:rsidRPr="000C2023">
        <w:rPr>
          <w:rFonts w:cs="Arial"/>
        </w:rPr>
        <w:t>cross</w:t>
      </w:r>
      <w:proofErr w:type="spellEnd"/>
      <w:r w:rsidRPr="000C2023">
        <w:rPr>
          <w:rFonts w:cs="Arial"/>
        </w:rPr>
        <w:t xml:space="preserve"> </w:t>
      </w:r>
      <w:proofErr w:type="spellStart"/>
      <w:r w:rsidRPr="000C2023">
        <w:rPr>
          <w:rFonts w:cs="Arial"/>
        </w:rPr>
        <w:t>default</w:t>
      </w:r>
      <w:proofErr w:type="spellEnd"/>
      <w:r w:rsidRPr="000C2023">
        <w:rPr>
          <w:rFonts w:cs="Arial"/>
        </w:rPr>
        <w:t xml:space="preserve"> </w:t>
      </w:r>
      <w:r w:rsidR="002C1CE0" w:rsidRPr="000C2023">
        <w:rPr>
          <w:rFonts w:cs="Arial"/>
        </w:rPr>
        <w:t>–</w:t>
      </w:r>
      <w:r w:rsidRPr="000C2023">
        <w:rPr>
          <w:rFonts w:cs="Arial"/>
        </w:rPr>
        <w:t xml:space="preserve"> </w:t>
      </w:r>
      <w:r w:rsidR="002C1CE0" w:rsidRPr="000C2023">
        <w:rPr>
          <w:rFonts w:cs="Arial"/>
        </w:rPr>
        <w:t>A 39/2016-os MNB rendelet 6. § (2) alapján a</w:t>
      </w:r>
      <w:r w:rsidR="00B24972" w:rsidRPr="000C2023">
        <w:rPr>
          <w:rFonts w:cs="Arial"/>
        </w:rPr>
        <w:t xml:space="preserve"> „</w:t>
      </w:r>
      <w:r w:rsidRPr="000C2023">
        <w:rPr>
          <w:rFonts w:cs="Arial"/>
        </w:rPr>
        <w:t>kitettségek ügylet szintű besorolása során az intézmény az egy ügyféllel szemben fennálló valamennyi mérlegben kimutatott követelését és mérlegen kívüli kötelezettségvállalását nem teljesítőnek tekinti, ha az adott ügyféllel szembeni, 90 napon túli késedelemben lévő, mérlegben kimutatott követeléseinek bruttó értéke meghaladja az adott ügyféllel szembeni összes, mérlegben kimutatott követelése bruttó értékének 20%-át</w:t>
      </w:r>
      <w:r w:rsidR="002C1CE0" w:rsidRPr="000C2023">
        <w:rPr>
          <w:rFonts w:cs="Arial"/>
        </w:rPr>
        <w:t>”</w:t>
      </w:r>
      <w:r w:rsidRPr="000C2023">
        <w:rPr>
          <w:rFonts w:cs="Arial"/>
        </w:rPr>
        <w:t>.</w:t>
      </w:r>
      <w:r w:rsidR="002C1CE0" w:rsidRPr="000C2023">
        <w:rPr>
          <w:rFonts w:cs="Arial"/>
        </w:rPr>
        <w:t xml:space="preserve"> </w:t>
      </w:r>
      <w:r w:rsidR="00374A85" w:rsidRPr="000C2023">
        <w:rPr>
          <w:rFonts w:cs="Arial"/>
        </w:rPr>
        <w:t xml:space="preserve"> </w:t>
      </w:r>
      <w:proofErr w:type="spellStart"/>
      <w:r w:rsidR="002C1CE0" w:rsidRPr="000C2023">
        <w:rPr>
          <w:rFonts w:cs="Arial"/>
        </w:rPr>
        <w:t>Cross-default</w:t>
      </w:r>
      <w:proofErr w:type="spellEnd"/>
      <w:r w:rsidR="002C1CE0" w:rsidRPr="000C2023">
        <w:rPr>
          <w:rFonts w:cs="Arial"/>
        </w:rPr>
        <w:t xml:space="preserve"> esetében az ügyfél összes hitele nemteljesítőként/</w:t>
      </w:r>
      <w:proofErr w:type="spellStart"/>
      <w:r w:rsidR="002C1CE0" w:rsidRPr="000C2023">
        <w:rPr>
          <w:rFonts w:cs="Arial"/>
        </w:rPr>
        <w:t>default-osként</w:t>
      </w:r>
      <w:proofErr w:type="spellEnd"/>
      <w:r w:rsidR="002C1CE0" w:rsidRPr="000C2023">
        <w:rPr>
          <w:rFonts w:cs="Arial"/>
        </w:rPr>
        <w:t xml:space="preserve"> jelentendő. </w:t>
      </w:r>
    </w:p>
    <w:p w14:paraId="252DD5FF" w14:textId="347FF2EC" w:rsidR="009148B7" w:rsidRPr="000C2023" w:rsidRDefault="00147E16" w:rsidP="00C14714">
      <w:pPr>
        <w:rPr>
          <w:rFonts w:cs="Arial"/>
        </w:rPr>
      </w:pPr>
      <w:r w:rsidRPr="000C2023">
        <w:rPr>
          <w:rFonts w:cs="Arial"/>
        </w:rPr>
        <w:t>A nemteljesítéshez kapcsolódó mezők (165.-167. mezők) között a következő összefüggések értelmezettek:</w:t>
      </w:r>
    </w:p>
    <w:p w14:paraId="531D918C" w14:textId="5A71C834" w:rsidR="00147E16" w:rsidRPr="000C2023" w:rsidRDefault="00147E16" w:rsidP="00C14714">
      <w:pPr>
        <w:pStyle w:val="Listaszerbekezds"/>
        <w:numPr>
          <w:ilvl w:val="0"/>
          <w:numId w:val="20"/>
        </w:numPr>
        <w:spacing w:after="0"/>
      </w:pPr>
      <w:r w:rsidRPr="000C2023">
        <w:t>ha a „Nemteljesítő (</w:t>
      </w:r>
      <w:proofErr w:type="spellStart"/>
      <w:r w:rsidRPr="000C2023">
        <w:t>NPL</w:t>
      </w:r>
      <w:proofErr w:type="spellEnd"/>
      <w:r w:rsidR="00896FE8" w:rsidRPr="000C2023">
        <w:t>)</w:t>
      </w:r>
      <w:r w:rsidRPr="000C2023">
        <w:t xml:space="preserve"> jelölés” mező értéke nem </w:t>
      </w:r>
      <w:r w:rsidR="001E6230" w:rsidRPr="000C2023">
        <w:t>’</w:t>
      </w:r>
      <w:r w:rsidRPr="000C2023">
        <w:t>TELJ</w:t>
      </w:r>
      <w:r w:rsidR="001E6230" w:rsidRPr="000C2023">
        <w:t>’</w:t>
      </w:r>
      <w:r w:rsidRPr="000C2023">
        <w:t xml:space="preserve"> (</w:t>
      </w:r>
      <w:r w:rsidR="000D38EB" w:rsidRPr="000C2023">
        <w:t xml:space="preserve">nem </w:t>
      </w:r>
      <w:r w:rsidR="0042189E" w:rsidRPr="000C2023">
        <w:t>„</w:t>
      </w:r>
      <w:r w:rsidRPr="000C2023">
        <w:t>teljesítő</w:t>
      </w:r>
      <w:r w:rsidR="0042189E" w:rsidRPr="000C2023">
        <w:t>”</w:t>
      </w:r>
      <w:r w:rsidRPr="000C2023">
        <w:t>), akkor meg kell adni, hogy mi a nemteljesítés oka, azaz tölteni kell a „Nemteljesítés oka” mezőt. Ha a „Nemteljesítés oka” időszakról időszakra változik, akkor a naprakész információt kell jelenteni.</w:t>
      </w:r>
    </w:p>
    <w:p w14:paraId="306591BC" w14:textId="3D353CA9" w:rsidR="00147E16" w:rsidRPr="000C2023" w:rsidRDefault="00147E16" w:rsidP="00C14714">
      <w:pPr>
        <w:pStyle w:val="Listaszerbekezds"/>
        <w:numPr>
          <w:ilvl w:val="0"/>
          <w:numId w:val="20"/>
        </w:numPr>
        <w:spacing w:after="0"/>
      </w:pPr>
      <w:r w:rsidRPr="000C2023">
        <w:t>ha a „Nemteljesítő (</w:t>
      </w:r>
      <w:proofErr w:type="spellStart"/>
      <w:r w:rsidRPr="000C2023">
        <w:t>NPL</w:t>
      </w:r>
      <w:proofErr w:type="spellEnd"/>
      <w:r w:rsidR="00896FE8" w:rsidRPr="000C2023">
        <w:t>)</w:t>
      </w:r>
      <w:r w:rsidRPr="000C2023">
        <w:t xml:space="preserve"> jelölés” mező értéke nem </w:t>
      </w:r>
      <w:r w:rsidR="001E6230" w:rsidRPr="000C2023">
        <w:t>’</w:t>
      </w:r>
      <w:r w:rsidRPr="000C2023">
        <w:t>TELJ</w:t>
      </w:r>
      <w:r w:rsidR="001E6230" w:rsidRPr="000C2023">
        <w:t>’</w:t>
      </w:r>
      <w:r w:rsidRPr="000C2023">
        <w:t xml:space="preserve"> (</w:t>
      </w:r>
      <w:r w:rsidR="0042189E" w:rsidRPr="000C2023">
        <w:t>nem „</w:t>
      </w:r>
      <w:r w:rsidRPr="000C2023">
        <w:t>teljesítő</w:t>
      </w:r>
      <w:r w:rsidR="0042189E" w:rsidRPr="000C2023">
        <w:t>”</w:t>
      </w:r>
      <w:r w:rsidRPr="000C2023">
        <w:t>), akkor tölteni</w:t>
      </w:r>
      <w:r w:rsidR="000D38EB" w:rsidRPr="000C2023">
        <w:t xml:space="preserve"> kell</w:t>
      </w:r>
      <w:r w:rsidRPr="000C2023">
        <w:t xml:space="preserve"> a </w:t>
      </w:r>
      <w:r w:rsidR="000D38EB" w:rsidRPr="000C2023">
        <w:t>„Nem teljesítő (</w:t>
      </w:r>
      <w:proofErr w:type="spellStart"/>
      <w:r w:rsidR="000D38EB" w:rsidRPr="000C2023">
        <w:t>NPL</w:t>
      </w:r>
      <w:proofErr w:type="spellEnd"/>
      <w:r w:rsidR="000D38EB" w:rsidRPr="000C2023">
        <w:t xml:space="preserve">) jelölés státuszváltozás időpontja” </w:t>
      </w:r>
      <w:r w:rsidRPr="000C2023">
        <w:t>mezőt</w:t>
      </w:r>
      <w:r w:rsidR="000D38EB" w:rsidRPr="000C2023">
        <w:t>.</w:t>
      </w:r>
      <w:r w:rsidRPr="000C2023">
        <w:t xml:space="preserve"> </w:t>
      </w:r>
    </w:p>
    <w:p w14:paraId="3AB4D353" w14:textId="321921DE" w:rsidR="000D38EB" w:rsidRPr="000C2023" w:rsidRDefault="000D38EB" w:rsidP="00C14714">
      <w:pPr>
        <w:spacing w:after="0"/>
      </w:pPr>
      <w:r w:rsidRPr="000C2023">
        <w:t>Ez a két összefüggés fordítva is fenn kell álljon.</w:t>
      </w:r>
    </w:p>
    <w:p w14:paraId="5FEA37AD" w14:textId="0D6990BD" w:rsidR="000D38EB" w:rsidRPr="000C2023" w:rsidRDefault="000D38EB" w:rsidP="00C14714">
      <w:pPr>
        <w:rPr>
          <w:rFonts w:cs="Arial"/>
        </w:rPr>
      </w:pPr>
    </w:p>
    <w:p w14:paraId="25E2497A" w14:textId="75A48A5D" w:rsidR="00896FE8" w:rsidRPr="000C2023" w:rsidRDefault="00896FE8" w:rsidP="00C14714">
      <w:pPr>
        <w:rPr>
          <w:rFonts w:cs="Arial"/>
        </w:rPr>
      </w:pPr>
      <w:r w:rsidRPr="000C2023">
        <w:rPr>
          <w:rFonts w:cs="Arial"/>
        </w:rPr>
        <w:t xml:space="preserve">Ha a </w:t>
      </w:r>
      <w:r w:rsidRPr="000C2023">
        <w:rPr>
          <w:b/>
        </w:rPr>
        <w:t>„Nemteljesítés oka”</w:t>
      </w:r>
      <w:r w:rsidRPr="000C2023">
        <w:t xml:space="preserve"> mezőben</w:t>
      </w:r>
      <w:r w:rsidRPr="000C2023">
        <w:rPr>
          <w:rFonts w:cs="Arial"/>
        </w:rPr>
        <w:t xml:space="preserve"> </w:t>
      </w:r>
      <w:r w:rsidR="00C1425A" w:rsidRPr="000C2023">
        <w:rPr>
          <w:rFonts w:cs="Arial"/>
        </w:rPr>
        <w:t>’</w:t>
      </w:r>
      <w:r w:rsidRPr="000C2023">
        <w:rPr>
          <w:rFonts w:cs="Arial"/>
        </w:rPr>
        <w:t>90KESD</w:t>
      </w:r>
      <w:r w:rsidR="00C1425A" w:rsidRPr="000C2023">
        <w:rPr>
          <w:rFonts w:cs="Arial"/>
        </w:rPr>
        <w:t>’</w:t>
      </w:r>
      <w:r w:rsidR="008D4D37" w:rsidRPr="000C2023">
        <w:rPr>
          <w:rFonts w:cs="Arial"/>
        </w:rPr>
        <w:t xml:space="preserve"> (90 napot meghaladóan késedelmes)</w:t>
      </w:r>
      <w:r w:rsidRPr="000C2023">
        <w:rPr>
          <w:rFonts w:cs="Arial"/>
        </w:rPr>
        <w:t xml:space="preserve"> érték került jelentésre</w:t>
      </w:r>
      <w:r w:rsidRPr="000C2023">
        <w:t xml:space="preserve">, akkor </w:t>
      </w:r>
      <w:r w:rsidRPr="000C2023">
        <w:rPr>
          <w:rFonts w:cs="Arial"/>
        </w:rPr>
        <w:t xml:space="preserve">a </w:t>
      </w:r>
      <w:proofErr w:type="spellStart"/>
      <w:r w:rsidRPr="000C2023">
        <w:rPr>
          <w:rFonts w:cs="Arial"/>
        </w:rPr>
        <w:t>KESD</w:t>
      </w:r>
      <w:proofErr w:type="spellEnd"/>
      <w:r w:rsidRPr="000C2023">
        <w:rPr>
          <w:rFonts w:cs="Arial"/>
        </w:rPr>
        <w:t xml:space="preserve"> táblában kell szerepeltetni </w:t>
      </w:r>
      <w:r w:rsidR="00C1425A" w:rsidRPr="000C2023">
        <w:rPr>
          <w:rFonts w:cs="Arial"/>
        </w:rPr>
        <w:t xml:space="preserve">a késedelmes </w:t>
      </w:r>
      <w:r w:rsidRPr="000C2023">
        <w:rPr>
          <w:rFonts w:cs="Arial"/>
        </w:rPr>
        <w:t>aggregált tőke vagy kamat összeget.</w:t>
      </w:r>
    </w:p>
    <w:p w14:paraId="08D3CE22" w14:textId="067DA8F5" w:rsidR="00F06DD5" w:rsidRPr="000C2023" w:rsidRDefault="0063114E" w:rsidP="00C14714">
      <w:pPr>
        <w:rPr>
          <w:rFonts w:cs="Arial"/>
        </w:rPr>
      </w:pPr>
      <w:r w:rsidRPr="000C2023">
        <w:rPr>
          <w:rFonts w:cs="Arial"/>
        </w:rPr>
        <w:t xml:space="preserve"> </w:t>
      </w:r>
      <w:r w:rsidR="00051B46" w:rsidRPr="000C2023">
        <w:rPr>
          <w:rFonts w:cs="Arial"/>
        </w:rPr>
        <w:t>„</w:t>
      </w:r>
      <w:r w:rsidR="00FF2E2E" w:rsidRPr="000C2023">
        <w:rPr>
          <w:rFonts w:cs="Arial"/>
          <w:b/>
        </w:rPr>
        <w:t>Behajtási kezelés</w:t>
      </w:r>
      <w:r w:rsidR="00164F2F" w:rsidRPr="000C2023">
        <w:rPr>
          <w:rFonts w:cs="Arial"/>
          <w:b/>
        </w:rPr>
        <w:t xml:space="preserve"> státusza</w:t>
      </w:r>
      <w:r w:rsidR="00051B46" w:rsidRPr="000C2023">
        <w:rPr>
          <w:rFonts w:cs="Arial"/>
        </w:rPr>
        <w:t>”</w:t>
      </w:r>
      <w:r w:rsidR="00164F2F" w:rsidRPr="000C2023">
        <w:rPr>
          <w:rFonts w:cs="Arial"/>
        </w:rPr>
        <w:t xml:space="preserve"> tekintetében, amennyiben több szintje is van az adott hitelintézetnél a folyamatnak (pl. </w:t>
      </w:r>
      <w:proofErr w:type="spellStart"/>
      <w:r w:rsidR="00164F2F" w:rsidRPr="000C2023">
        <w:rPr>
          <w:rFonts w:cs="Arial"/>
        </w:rPr>
        <w:t>soft</w:t>
      </w:r>
      <w:proofErr w:type="spellEnd"/>
      <w:r w:rsidR="00164F2F" w:rsidRPr="000C2023">
        <w:rPr>
          <w:rFonts w:cs="Arial"/>
        </w:rPr>
        <w:t>/</w:t>
      </w:r>
      <w:proofErr w:type="spellStart"/>
      <w:r w:rsidR="00164F2F" w:rsidRPr="000C2023">
        <w:rPr>
          <w:rFonts w:cs="Arial"/>
        </w:rPr>
        <w:t>hard</w:t>
      </w:r>
      <w:proofErr w:type="spellEnd"/>
      <w:r w:rsidR="00164F2F" w:rsidRPr="000C2023">
        <w:rPr>
          <w:rFonts w:cs="Arial"/>
        </w:rPr>
        <w:t xml:space="preserve">), az ún. </w:t>
      </w:r>
      <w:proofErr w:type="spellStart"/>
      <w:r w:rsidR="00164F2F" w:rsidRPr="000C2023">
        <w:rPr>
          <w:rFonts w:cs="Arial"/>
        </w:rPr>
        <w:t>hard</w:t>
      </w:r>
      <w:proofErr w:type="spellEnd"/>
      <w:r w:rsidR="00164F2F" w:rsidRPr="000C2023">
        <w:rPr>
          <w:rFonts w:cs="Arial"/>
        </w:rPr>
        <w:t xml:space="preserve"> </w:t>
      </w:r>
      <w:proofErr w:type="spellStart"/>
      <w:r w:rsidR="00164F2F" w:rsidRPr="000C2023">
        <w:rPr>
          <w:rFonts w:cs="Arial"/>
        </w:rPr>
        <w:t>collection</w:t>
      </w:r>
      <w:proofErr w:type="spellEnd"/>
      <w:r w:rsidR="00164F2F" w:rsidRPr="000C2023">
        <w:rPr>
          <w:rFonts w:cs="Arial"/>
        </w:rPr>
        <w:t xml:space="preserve"> számít, azaz </w:t>
      </w:r>
      <w:r w:rsidR="00E14007" w:rsidRPr="000C2023">
        <w:rPr>
          <w:rFonts w:cs="Arial"/>
        </w:rPr>
        <w:t xml:space="preserve">jellemzően </w:t>
      </w:r>
      <w:r w:rsidR="00164F2F" w:rsidRPr="000C2023">
        <w:rPr>
          <w:rFonts w:cs="Arial"/>
        </w:rPr>
        <w:t>a felmondást követően induló szakasz</w:t>
      </w:r>
      <w:r w:rsidR="00E14007" w:rsidRPr="000C2023">
        <w:rPr>
          <w:rFonts w:cs="Arial"/>
        </w:rPr>
        <w:t>, azonban nem kell feltétlenül felmondottnak lennie a hitelnek ahhoz, hogy behajtási kezelés alá kerüljön</w:t>
      </w:r>
      <w:r w:rsidR="00BA2A5F">
        <w:rPr>
          <w:rFonts w:cs="Arial"/>
        </w:rPr>
        <w:t xml:space="preserve">. </w:t>
      </w:r>
      <w:r w:rsidR="00BA2A5F">
        <w:rPr>
          <w:rFonts w:asciiTheme="minorHAnsi" w:hAnsiTheme="minorHAnsi" w:cstheme="minorHAnsi"/>
        </w:rPr>
        <w:t>C</w:t>
      </w:r>
      <w:r w:rsidR="00BA2A5F" w:rsidRPr="00920A77">
        <w:rPr>
          <w:rFonts w:asciiTheme="minorHAnsi" w:hAnsiTheme="minorHAnsi" w:cstheme="minorHAnsi"/>
        </w:rPr>
        <w:t>sak abban az esetben jelentendő az ügylet behajtási kezelés alatt lévőnek, amennyiben az adott ügylet az üzleti terület kezeléséből kikerül</w:t>
      </w:r>
      <w:r w:rsidR="00BA2A5F">
        <w:rPr>
          <w:rFonts w:asciiTheme="minorHAnsi" w:hAnsiTheme="minorHAnsi" w:cstheme="minorHAnsi"/>
        </w:rPr>
        <w:t>t</w:t>
      </w:r>
      <w:r w:rsidR="00BA2A5F" w:rsidRPr="00920A77">
        <w:rPr>
          <w:rFonts w:asciiTheme="minorHAnsi" w:hAnsiTheme="minorHAnsi" w:cstheme="minorHAnsi"/>
        </w:rPr>
        <w:t xml:space="preserve"> (megvalósul az ún. elkülönült kezelés).</w:t>
      </w:r>
    </w:p>
    <w:p w14:paraId="60E7B02B" w14:textId="77777777" w:rsidR="00C1425A" w:rsidRPr="000C2023" w:rsidRDefault="00C1425A" w:rsidP="00C14714">
      <w:pPr>
        <w:rPr>
          <w:rFonts w:cs="Arial"/>
        </w:rPr>
      </w:pPr>
    </w:p>
    <w:p w14:paraId="53372B83" w14:textId="0F402BA6" w:rsidR="008B3416" w:rsidRPr="000C2023" w:rsidRDefault="003D4565" w:rsidP="00C14714">
      <w:pPr>
        <w:pStyle w:val="Listaszerbekezds"/>
        <w:keepNext/>
        <w:numPr>
          <w:ilvl w:val="0"/>
          <w:numId w:val="15"/>
        </w:numPr>
        <w:rPr>
          <w:rFonts w:cs="Arial"/>
          <w:b/>
        </w:rPr>
      </w:pPr>
      <w:r w:rsidRPr="000C2023">
        <w:rPr>
          <w:rFonts w:cs="Arial"/>
          <w:b/>
        </w:rPr>
        <w:t>P</w:t>
      </w:r>
      <w:r w:rsidR="008B3416" w:rsidRPr="000C2023">
        <w:rPr>
          <w:rFonts w:cs="Arial"/>
          <w:b/>
        </w:rPr>
        <w:t>énzügyi jellemző / mérleg</w:t>
      </w:r>
    </w:p>
    <w:p w14:paraId="038327A1" w14:textId="3918D37F" w:rsidR="008B3416" w:rsidRPr="000C2023" w:rsidRDefault="008B3416" w:rsidP="00C14714">
      <w:pPr>
        <w:pStyle w:val="Listaszerbekezds"/>
        <w:keepNext/>
        <w:numPr>
          <w:ilvl w:val="0"/>
          <w:numId w:val="0"/>
        </w:numPr>
        <w:ind w:left="720"/>
        <w:rPr>
          <w:rFonts w:cs="Arial"/>
        </w:rPr>
      </w:pPr>
    </w:p>
    <w:p w14:paraId="2E9B3331" w14:textId="7BA18F51" w:rsidR="00163BE8" w:rsidRPr="000C2023" w:rsidRDefault="008B3416" w:rsidP="00C14714">
      <w:pPr>
        <w:keepNext/>
        <w:rPr>
          <w:rFonts w:cs="Arial"/>
        </w:rPr>
      </w:pPr>
      <w:r w:rsidRPr="000C2023">
        <w:rPr>
          <w:rFonts w:cs="Arial"/>
        </w:rPr>
        <w:t>Ezen adatkörhöz tartozó mezők mind vállalati, mind lakossági ügyfelek esetében jelentendők.</w:t>
      </w:r>
      <w:r w:rsidR="00163BE8" w:rsidRPr="000C2023">
        <w:rPr>
          <w:rFonts w:cs="Arial"/>
        </w:rPr>
        <w:t xml:space="preserve"> </w:t>
      </w:r>
      <w:r w:rsidR="00F74246" w:rsidRPr="000C2023">
        <w:rPr>
          <w:rFonts w:cs="Arial"/>
        </w:rPr>
        <w:t>Az idetartozó mezők jelentős része minden pénzügyi vállalkozási tevékenység esetén jelentendő.</w:t>
      </w:r>
    </w:p>
    <w:p w14:paraId="0FCBEFD2" w14:textId="34E37705" w:rsidR="006B1FE3" w:rsidRPr="000C2023" w:rsidRDefault="0085166F" w:rsidP="00C14714">
      <w:pPr>
        <w:rPr>
          <w:rFonts w:cs="Arial"/>
        </w:rPr>
      </w:pPr>
      <w:r w:rsidRPr="000C2023">
        <w:rPr>
          <w:rFonts w:cs="Arial"/>
        </w:rPr>
        <w:t xml:space="preserve">Az </w:t>
      </w:r>
      <w:r w:rsidR="000B36E6" w:rsidRPr="000C2023">
        <w:rPr>
          <w:rFonts w:cs="Arial"/>
        </w:rPr>
        <w:t>„</w:t>
      </w:r>
      <w:r w:rsidR="000B36E6" w:rsidRPr="000C2023">
        <w:rPr>
          <w:rFonts w:cs="Arial"/>
          <w:b/>
        </w:rPr>
        <w:t>I</w:t>
      </w:r>
      <w:r w:rsidRPr="000C2023">
        <w:rPr>
          <w:rFonts w:cs="Arial"/>
          <w:b/>
        </w:rPr>
        <w:t>nstrumentum összege</w:t>
      </w:r>
      <w:r w:rsidR="000B36E6" w:rsidRPr="000C2023">
        <w:rPr>
          <w:rFonts w:cs="Arial"/>
        </w:rPr>
        <w:t>”</w:t>
      </w:r>
      <w:r w:rsidRPr="000C2023">
        <w:rPr>
          <w:rFonts w:cs="Arial"/>
        </w:rPr>
        <w:t xml:space="preserve"> alapvetően a szerződés szerinti összeg. Keret típusú instrumentumok esetén a keretösszeg, átvett, vásárolt hitelek esetén </w:t>
      </w:r>
      <w:r w:rsidR="004054AC">
        <w:rPr>
          <w:rFonts w:cs="Arial"/>
        </w:rPr>
        <w:t xml:space="preserve">is, kivéve a </w:t>
      </w:r>
      <w:proofErr w:type="spellStart"/>
      <w:r w:rsidR="004054AC">
        <w:rPr>
          <w:rFonts w:cs="Arial"/>
        </w:rPr>
        <w:t>KK</w:t>
      </w:r>
      <w:proofErr w:type="spellEnd"/>
      <w:r w:rsidR="004054AC">
        <w:rPr>
          <w:rFonts w:cs="Arial"/>
        </w:rPr>
        <w:t xml:space="preserve"> tevékenységet, ahol </w:t>
      </w:r>
      <w:r w:rsidRPr="000C2023">
        <w:rPr>
          <w:rFonts w:cs="Arial"/>
        </w:rPr>
        <w:t xml:space="preserve">a </w:t>
      </w:r>
      <w:r w:rsidR="001130E4" w:rsidRPr="000C2023">
        <w:rPr>
          <w:rFonts w:cs="Arial"/>
        </w:rPr>
        <w:t xml:space="preserve">teljes engedményezett </w:t>
      </w:r>
      <w:r w:rsidRPr="000C2023">
        <w:rPr>
          <w:rFonts w:cs="Arial"/>
        </w:rPr>
        <w:t xml:space="preserve">összeg. </w:t>
      </w:r>
      <w:r w:rsidR="00851ACB" w:rsidRPr="000C2023">
        <w:rPr>
          <w:rFonts w:cs="Arial"/>
        </w:rPr>
        <w:t xml:space="preserve">Az instrumentum összege időben állandó, csak </w:t>
      </w:r>
      <w:r w:rsidR="006B1FE3" w:rsidRPr="000C2023">
        <w:rPr>
          <w:rFonts w:cs="Arial"/>
        </w:rPr>
        <w:t>az alábbi esetekben változhat:</w:t>
      </w:r>
    </w:p>
    <w:p w14:paraId="6F42BC6D" w14:textId="1036EBB3" w:rsidR="006B1FE3" w:rsidRPr="000C2023" w:rsidRDefault="006B1FE3" w:rsidP="00C14714">
      <w:pPr>
        <w:pStyle w:val="Listaszerbekezds"/>
        <w:numPr>
          <w:ilvl w:val="0"/>
          <w:numId w:val="20"/>
        </w:numPr>
        <w:rPr>
          <w:rFonts w:cs="Arial"/>
        </w:rPr>
      </w:pPr>
      <w:r w:rsidRPr="000C2023">
        <w:rPr>
          <w:rFonts w:cs="Arial"/>
        </w:rPr>
        <w:t xml:space="preserve"> </w:t>
      </w:r>
      <w:r w:rsidR="00851ACB" w:rsidRPr="000C2023">
        <w:rPr>
          <w:rFonts w:cs="Arial"/>
        </w:rPr>
        <w:t xml:space="preserve">ha átstrukturálás történik, azonban nem keletkezik új instrumentum (azaz az átstrukturált </w:t>
      </w:r>
      <w:proofErr w:type="spellStart"/>
      <w:r w:rsidR="00851ACB" w:rsidRPr="000C2023">
        <w:rPr>
          <w:rFonts w:cs="Arial"/>
        </w:rPr>
        <w:t>flag</w:t>
      </w:r>
      <w:proofErr w:type="spellEnd"/>
      <w:r w:rsidR="00851ACB" w:rsidRPr="000C2023">
        <w:rPr>
          <w:rFonts w:cs="Arial"/>
        </w:rPr>
        <w:t xml:space="preserve"> értéke </w:t>
      </w:r>
      <w:r w:rsidR="00C1425A" w:rsidRPr="000C2023">
        <w:rPr>
          <w:rFonts w:cs="Arial"/>
        </w:rPr>
        <w:t>’</w:t>
      </w:r>
      <w:r w:rsidR="00851ACB" w:rsidRPr="000C2023">
        <w:rPr>
          <w:rFonts w:cs="Arial"/>
        </w:rPr>
        <w:t>I</w:t>
      </w:r>
      <w:r w:rsidR="00C1425A" w:rsidRPr="000C2023">
        <w:rPr>
          <w:rFonts w:cs="Arial"/>
        </w:rPr>
        <w:t>’</w:t>
      </w:r>
      <w:r w:rsidR="00851ACB" w:rsidRPr="000C2023">
        <w:rPr>
          <w:rFonts w:cs="Arial"/>
        </w:rPr>
        <w:t>)</w:t>
      </w:r>
      <w:r w:rsidRPr="000C2023">
        <w:rPr>
          <w:rFonts w:cs="Arial"/>
        </w:rPr>
        <w:t>,</w:t>
      </w:r>
    </w:p>
    <w:p w14:paraId="10721845" w14:textId="54533908" w:rsidR="00B23954" w:rsidRPr="000C2023" w:rsidRDefault="00B23954" w:rsidP="00C14714">
      <w:pPr>
        <w:pStyle w:val="Listaszerbekezds"/>
        <w:numPr>
          <w:ilvl w:val="0"/>
          <w:numId w:val="20"/>
        </w:numPr>
        <w:rPr>
          <w:rFonts w:cs="Arial"/>
        </w:rPr>
      </w:pPr>
      <w:r w:rsidRPr="000C2023">
        <w:rPr>
          <w:rFonts w:cs="Arial"/>
        </w:rPr>
        <w:t>ha az INSTR táblában keretinstrumentum nyílik és a keret összege változik (pl. keretemelés történik).</w:t>
      </w:r>
    </w:p>
    <w:p w14:paraId="17BFC3C5" w14:textId="66383387" w:rsidR="003235EF" w:rsidRPr="000C2023" w:rsidRDefault="003235EF" w:rsidP="00C14714">
      <w:pPr>
        <w:rPr>
          <w:rFonts w:cs="Arial"/>
        </w:rPr>
      </w:pPr>
      <w:r w:rsidRPr="000C2023">
        <w:rPr>
          <w:rFonts w:cs="Arial"/>
        </w:rPr>
        <w:t xml:space="preserve">Az instrumentum összegét mindenképp a szerződés szerinti devizanemben kell megadni. Amennyiben </w:t>
      </w:r>
      <w:proofErr w:type="spellStart"/>
      <w:r w:rsidRPr="000C2023">
        <w:rPr>
          <w:rFonts w:cs="Arial"/>
        </w:rPr>
        <w:t>LIZ</w:t>
      </w:r>
      <w:proofErr w:type="spellEnd"/>
      <w:r w:rsidRPr="000C2023">
        <w:rPr>
          <w:rFonts w:cs="Arial"/>
        </w:rPr>
        <w:t xml:space="preserve"> tevékenység esetén a nyilvántartási rendszerekben a devizában nyilvántartott követelések esetén az egyéb attribútumok csak forintban állnak rendelkezésre, elfogadható, ha az instrumentum összegén kívül a többi értékmező forintban kerül jelentésre.</w:t>
      </w:r>
    </w:p>
    <w:p w14:paraId="21A0A634" w14:textId="76CD866C" w:rsidR="0085166F" w:rsidRPr="000C2023" w:rsidRDefault="0085166F" w:rsidP="00C14714">
      <w:pPr>
        <w:rPr>
          <w:rFonts w:cs="Arial"/>
        </w:rPr>
      </w:pPr>
      <w:r w:rsidRPr="000C2023">
        <w:rPr>
          <w:rFonts w:cs="Arial"/>
        </w:rPr>
        <w:t>A „</w:t>
      </w:r>
      <w:r w:rsidRPr="000C2023">
        <w:rPr>
          <w:rFonts w:cs="Arial"/>
          <w:b/>
        </w:rPr>
        <w:t>Bekerülési érték (vételár)</w:t>
      </w:r>
      <w:r w:rsidRPr="000C2023">
        <w:rPr>
          <w:rFonts w:cs="Arial"/>
        </w:rPr>
        <w:t>” attribútum csak vásárolt hitelek esetén töltendő.</w:t>
      </w:r>
    </w:p>
    <w:p w14:paraId="3572B0EC" w14:textId="32A8BECE" w:rsidR="0085166F" w:rsidRPr="000C2023" w:rsidRDefault="0085166F" w:rsidP="00C14714">
      <w:pPr>
        <w:rPr>
          <w:rFonts w:cs="Arial"/>
        </w:rPr>
      </w:pPr>
      <w:r w:rsidRPr="000C2023">
        <w:rPr>
          <w:rFonts w:cs="Arial"/>
        </w:rPr>
        <w:t xml:space="preserve">Jelenteni kell, hogy a </w:t>
      </w:r>
      <w:r w:rsidR="000B36E6" w:rsidRPr="000C2023">
        <w:rPr>
          <w:rFonts w:cs="Arial"/>
        </w:rPr>
        <w:t>„</w:t>
      </w:r>
      <w:r w:rsidR="000B36E6" w:rsidRPr="000C2023">
        <w:rPr>
          <w:rFonts w:cs="Arial"/>
          <w:b/>
        </w:rPr>
        <w:t>B</w:t>
      </w:r>
      <w:r w:rsidRPr="000C2023">
        <w:rPr>
          <w:rFonts w:cs="Arial"/>
          <w:b/>
        </w:rPr>
        <w:t>ekerülési érték egyedi-e</w:t>
      </w:r>
      <w:r w:rsidR="008D5A94" w:rsidRPr="000C2023">
        <w:rPr>
          <w:rFonts w:cs="Arial"/>
          <w:b/>
        </w:rPr>
        <w:t>?”</w:t>
      </w:r>
      <w:r w:rsidR="00D85BA9" w:rsidRPr="000C2023">
        <w:rPr>
          <w:rFonts w:cs="Arial"/>
        </w:rPr>
        <w:t>, amennyiben vásárolt hitelről van szó</w:t>
      </w:r>
      <w:r w:rsidRPr="000C2023">
        <w:rPr>
          <w:rFonts w:cs="Arial"/>
        </w:rPr>
        <w:t>. A bekerülési értéket minden esetben instrumentum szinten kell jelenteni, a kérdés arra utal, hogy a szerződésben egyedi ár került meghatározásra az adott instrumentum tekintetében vagy csoportos és így a bekerülési érték arányosítás alapján került jelentésre.</w:t>
      </w:r>
    </w:p>
    <w:p w14:paraId="5C8BD2AB" w14:textId="47EDF862" w:rsidR="00366E22" w:rsidRPr="000C2023" w:rsidRDefault="00366E22" w:rsidP="00C14714">
      <w:pPr>
        <w:rPr>
          <w:rFonts w:cs="Calibri"/>
        </w:rPr>
      </w:pPr>
      <w:r w:rsidRPr="000C2023">
        <w:rPr>
          <w:rFonts w:cs="Arial"/>
        </w:rPr>
        <w:t xml:space="preserve">Ingatlanfedezetű </w:t>
      </w:r>
      <w:r w:rsidR="0085166F" w:rsidRPr="000C2023">
        <w:rPr>
          <w:rFonts w:cs="Arial"/>
        </w:rPr>
        <w:t>hitelek</w:t>
      </w:r>
      <w:r w:rsidR="007D19F7" w:rsidRPr="000C2023">
        <w:rPr>
          <w:rFonts w:cs="Arial"/>
        </w:rPr>
        <w:t xml:space="preserve"> és gépjárműhitelek</w:t>
      </w:r>
      <w:r w:rsidR="0085166F" w:rsidRPr="000C2023">
        <w:rPr>
          <w:rFonts w:cs="Arial"/>
        </w:rPr>
        <w:t xml:space="preserve"> esetén meg kell adni </w:t>
      </w:r>
      <w:proofErr w:type="gramStart"/>
      <w:r w:rsidR="0085166F" w:rsidRPr="000C2023">
        <w:rPr>
          <w:rFonts w:cs="Arial"/>
        </w:rPr>
        <w:t xml:space="preserve">a </w:t>
      </w:r>
      <w:r w:rsidR="00053A2D" w:rsidRPr="000C2023">
        <w:rPr>
          <w:rFonts w:cs="Arial"/>
        </w:rPr>
        <w:t>”</w:t>
      </w:r>
      <w:r w:rsidR="00053A2D" w:rsidRPr="000C2023">
        <w:rPr>
          <w:rFonts w:cs="Arial"/>
          <w:b/>
          <w:bCs/>
        </w:rPr>
        <w:t>H</w:t>
      </w:r>
      <w:r w:rsidR="0085166F" w:rsidRPr="000C2023">
        <w:rPr>
          <w:rFonts w:cs="Arial"/>
          <w:b/>
          <w:bCs/>
        </w:rPr>
        <w:t>itelfelvételkori</w:t>
      </w:r>
      <w:proofErr w:type="gramEnd"/>
      <w:r w:rsidR="0085166F" w:rsidRPr="000C2023">
        <w:rPr>
          <w:rFonts w:cs="Arial"/>
          <w:b/>
          <w:bCs/>
        </w:rPr>
        <w:t xml:space="preserve"> hitel-fedezet arány</w:t>
      </w:r>
      <w:r w:rsidR="00053A2D" w:rsidRPr="000C2023">
        <w:rPr>
          <w:rFonts w:cs="Arial"/>
          <w:b/>
          <w:bCs/>
        </w:rPr>
        <w:t xml:space="preserve"> (</w:t>
      </w:r>
      <w:proofErr w:type="spellStart"/>
      <w:r w:rsidR="00053A2D" w:rsidRPr="000C2023">
        <w:rPr>
          <w:rFonts w:cs="Arial"/>
          <w:b/>
          <w:bCs/>
        </w:rPr>
        <w:t>LTV</w:t>
      </w:r>
      <w:proofErr w:type="spellEnd"/>
      <w:r w:rsidR="00053A2D" w:rsidRPr="000C2023">
        <w:rPr>
          <w:rFonts w:cs="Arial"/>
          <w:b/>
          <w:bCs/>
        </w:rPr>
        <w:t>)”-</w:t>
      </w:r>
      <w:r w:rsidR="0085166F" w:rsidRPr="000C2023">
        <w:rPr>
          <w:rFonts w:cs="Arial"/>
        </w:rPr>
        <w:t>t, amely a</w:t>
      </w:r>
      <w:r w:rsidRPr="000C2023">
        <w:rPr>
          <w:rFonts w:cs="Arial"/>
        </w:rPr>
        <w:t>lapvetően a</w:t>
      </w:r>
      <w:r w:rsidR="0085166F" w:rsidRPr="000C2023">
        <w:rPr>
          <w:rFonts w:cs="Arial"/>
        </w:rPr>
        <w:t xml:space="preserve"> jóváhagyott keretösszeg és a fedezet jóváhagyáskori piaci értékének a hányadosa.</w:t>
      </w:r>
      <w:r w:rsidR="007D19F7" w:rsidRPr="000C2023">
        <w:rPr>
          <w:rFonts w:cs="Arial"/>
        </w:rPr>
        <w:t xml:space="preserve"> </w:t>
      </w:r>
      <w:r w:rsidR="003F3E50" w:rsidRPr="000C2023">
        <w:rPr>
          <w:rFonts w:cs="Arial"/>
          <w:color w:val="000000" w:themeColor="text1"/>
        </w:rPr>
        <w:t>A mutatót a hitelbírálatkori adatokkal kell kalkulálni, nem kell naprakésszé tenni a piaci érték változásával</w:t>
      </w:r>
      <w:r w:rsidR="003F3E50" w:rsidRPr="000C2023">
        <w:rPr>
          <w:rFonts w:cs="Arial"/>
        </w:rPr>
        <w:t xml:space="preserve">. </w:t>
      </w:r>
      <w:r w:rsidRPr="000C2023">
        <w:rPr>
          <w:rFonts w:cs="Calibri"/>
        </w:rPr>
        <w:t>A mutató kalkulációja során az alábbi előírások figyelembe veendők:</w:t>
      </w:r>
    </w:p>
    <w:p w14:paraId="7B1DD39E" w14:textId="77777777" w:rsidR="00366E22" w:rsidRPr="000C2023" w:rsidRDefault="00366E22" w:rsidP="00C14714">
      <w:pPr>
        <w:pStyle w:val="Listaszerbekezds"/>
        <w:numPr>
          <w:ilvl w:val="0"/>
          <w:numId w:val="58"/>
        </w:numPr>
        <w:ind w:left="720"/>
        <w:rPr>
          <w:rFonts w:cs="Calibri"/>
        </w:rPr>
      </w:pPr>
      <w:r w:rsidRPr="000C2023">
        <w:rPr>
          <w:rFonts w:cs="Calibri"/>
        </w:rPr>
        <w:t xml:space="preserve">Amennyiben az adatszolgáltató ingatlanfedezet esetén </w:t>
      </w:r>
      <w:r w:rsidRPr="000C2023">
        <w:rPr>
          <w:rFonts w:cs="Calibri"/>
          <w:i/>
          <w:iCs/>
        </w:rPr>
        <w:t>az első ranghelyen</w:t>
      </w:r>
      <w:r w:rsidRPr="000C2023">
        <w:rPr>
          <w:rFonts w:cs="Calibri"/>
        </w:rPr>
        <w:t xml:space="preserve"> szerepel, mint zálogjogosult, akkor a teljes allokált piaci érték figyelembe vehető (függetlenül a későbbi ranghelyeken szereplő jogosultaktól és azon későbbi ranghelyek értékétől). </w:t>
      </w:r>
    </w:p>
    <w:p w14:paraId="2445E1DE" w14:textId="022200CA" w:rsidR="008E603B" w:rsidRPr="000C2023" w:rsidRDefault="00366E22" w:rsidP="00C14714">
      <w:pPr>
        <w:pStyle w:val="Listaszerbekezds"/>
        <w:numPr>
          <w:ilvl w:val="0"/>
          <w:numId w:val="58"/>
        </w:numPr>
        <w:ind w:left="720"/>
        <w:rPr>
          <w:rFonts w:cs="Calibri"/>
        </w:rPr>
      </w:pPr>
      <w:r w:rsidRPr="000C2023">
        <w:rPr>
          <w:rFonts w:cs="Calibri"/>
        </w:rPr>
        <w:t xml:space="preserve">Amennyiben </w:t>
      </w:r>
      <w:r w:rsidRPr="000C2023">
        <w:rPr>
          <w:rFonts w:cs="Calibri"/>
          <w:i/>
          <w:iCs/>
        </w:rPr>
        <w:t>nem első ranghelyű</w:t>
      </w:r>
      <w:r w:rsidRPr="000C2023">
        <w:rPr>
          <w:rFonts w:cs="Calibri"/>
        </w:rPr>
        <w:t xml:space="preserve"> jelzálogjog tartozik a hitelintézethez, akkor az ingatlan nem vehető figyelembe az </w:t>
      </w:r>
      <w:proofErr w:type="spellStart"/>
      <w:r w:rsidRPr="000C2023">
        <w:rPr>
          <w:rFonts w:cs="Calibri"/>
        </w:rPr>
        <w:t>LTV</w:t>
      </w:r>
      <w:proofErr w:type="spellEnd"/>
      <w:r w:rsidRPr="000C2023">
        <w:rPr>
          <w:rFonts w:cs="Calibri"/>
        </w:rPr>
        <w:t xml:space="preserve"> mutató kalkulációjánál. Kivétel</w:t>
      </w:r>
      <w:r w:rsidR="008E603B" w:rsidRPr="000C2023">
        <w:rPr>
          <w:rFonts w:cs="Calibri"/>
        </w:rPr>
        <w:t>t</w:t>
      </w:r>
      <w:r w:rsidRPr="000C2023">
        <w:rPr>
          <w:rFonts w:cs="Calibri"/>
        </w:rPr>
        <w:t xml:space="preserve"> </w:t>
      </w:r>
      <w:r w:rsidR="008E603B" w:rsidRPr="000C2023">
        <w:rPr>
          <w:rFonts w:cs="Calibri"/>
        </w:rPr>
        <w:t xml:space="preserve">képeznek </w:t>
      </w:r>
      <w:r w:rsidRPr="000C2023">
        <w:rPr>
          <w:rFonts w:cs="Calibri"/>
        </w:rPr>
        <w:t>ez aló</w:t>
      </w:r>
      <w:r w:rsidR="008E603B" w:rsidRPr="000C2023">
        <w:rPr>
          <w:rFonts w:cs="Calibri"/>
        </w:rPr>
        <w:t xml:space="preserve"> a következő esetek:</w:t>
      </w:r>
    </w:p>
    <w:p w14:paraId="15E734DA" w14:textId="6D850658" w:rsidR="008E603B" w:rsidRPr="000C2023" w:rsidRDefault="00366E22" w:rsidP="0007143C">
      <w:pPr>
        <w:pStyle w:val="Listaszerbekezds"/>
        <w:numPr>
          <w:ilvl w:val="1"/>
          <w:numId w:val="58"/>
        </w:numPr>
        <w:ind w:left="1276"/>
        <w:rPr>
          <w:rFonts w:cs="Calibri"/>
        </w:rPr>
      </w:pPr>
      <w:r w:rsidRPr="000C2023">
        <w:rPr>
          <w:rFonts w:cs="Calibri"/>
        </w:rPr>
        <w:t xml:space="preserve">ha adott instrumentumhoz tartozó első és későbbi ranghelyek is adott adatszolgáltatóhoz tartoznak (pl. keretemelés miatt az első és a második), abban az esetben a teljes </w:t>
      </w:r>
      <w:r w:rsidR="00400232" w:rsidRPr="000C2023">
        <w:rPr>
          <w:rFonts w:cs="Calibri"/>
        </w:rPr>
        <w:t xml:space="preserve">allokált </w:t>
      </w:r>
      <w:r w:rsidRPr="000C2023">
        <w:rPr>
          <w:rFonts w:cs="Calibri"/>
        </w:rPr>
        <w:t xml:space="preserve">piaci érték figyelembe vehető az </w:t>
      </w:r>
      <w:proofErr w:type="spellStart"/>
      <w:r w:rsidRPr="000C2023">
        <w:rPr>
          <w:rFonts w:cs="Calibri"/>
        </w:rPr>
        <w:t>LTV</w:t>
      </w:r>
      <w:proofErr w:type="spellEnd"/>
      <w:r w:rsidRPr="000C2023">
        <w:rPr>
          <w:rFonts w:cs="Calibri"/>
        </w:rPr>
        <w:t xml:space="preserve"> mutató számításakor. </w:t>
      </w:r>
    </w:p>
    <w:p w14:paraId="65707E71" w14:textId="77777777" w:rsidR="008E603B" w:rsidRPr="000C2023" w:rsidRDefault="008E603B" w:rsidP="0007143C">
      <w:pPr>
        <w:pStyle w:val="Listaszerbekezds"/>
        <w:numPr>
          <w:ilvl w:val="1"/>
          <w:numId w:val="58"/>
        </w:numPr>
        <w:ind w:left="1276"/>
        <w:rPr>
          <w:rFonts w:cs="Calibri"/>
          <w:color w:val="000000" w:themeColor="text1"/>
        </w:rPr>
      </w:pPr>
      <w:r w:rsidRPr="000C2023">
        <w:rPr>
          <w:rFonts w:cs="Calibri"/>
          <w:color w:val="000000" w:themeColor="text1"/>
        </w:rPr>
        <w:t xml:space="preserve">ha adott adatszolgáltató több hitele mögött azonos ingatlanfedezet áll (pl. támogatott lakáshitel és piaci lakáshitel), akkor a mutató értéke kalkulálható az érintett hitelek szintjén függetlenül attól, hogy egy időben történik-e a folyósítás vagy nem (hitelek szerződéses összege/allokált piaci értékek összege). Ennek megfelelően a nem első ranghelyhez kapcsolódó hitelnél sem kell 0-nak tekinteni az ingatlan értékét az </w:t>
      </w:r>
      <w:proofErr w:type="spellStart"/>
      <w:r w:rsidRPr="000C2023">
        <w:rPr>
          <w:rFonts w:cs="Calibri"/>
          <w:color w:val="000000" w:themeColor="text1"/>
        </w:rPr>
        <w:t>LTV</w:t>
      </w:r>
      <w:proofErr w:type="spellEnd"/>
      <w:r w:rsidRPr="000C2023">
        <w:rPr>
          <w:rFonts w:cs="Calibri"/>
          <w:color w:val="000000" w:themeColor="text1"/>
        </w:rPr>
        <w:t xml:space="preserve"> számítás során. Ennek feltétele egyrészt, hogy az aktuális allokált piaci értékek kövessék azt, hogy hány későbbi ranghely kerül bejegyzésre az adatszolgáltató részére (arányosítás), illetve az, hogy megelőző </w:t>
      </w:r>
      <w:r w:rsidRPr="000C2023">
        <w:rPr>
          <w:rFonts w:cs="Calibri"/>
        </w:rPr>
        <w:t xml:space="preserve">teherként </w:t>
      </w:r>
      <w:r w:rsidRPr="000C2023">
        <w:t>az adatszolgáltatón kívül</w:t>
      </w:r>
      <w:r w:rsidRPr="000C2023">
        <w:rPr>
          <w:i/>
          <w:iCs/>
        </w:rPr>
        <w:t xml:space="preserve"> </w:t>
      </w:r>
      <w:r w:rsidRPr="000C2023">
        <w:rPr>
          <w:rFonts w:cs="Calibri"/>
        </w:rPr>
        <w:t xml:space="preserve">kizárólag a Magyar Állam jelzálogjoga szerepeljen a tulajdoni lapon, </w:t>
      </w:r>
      <w:r w:rsidRPr="000C2023">
        <w:t>és az ingatlanérték allokáció során figyelembevételre is kerüljön</w:t>
      </w:r>
      <w:r w:rsidRPr="000C2023">
        <w:rPr>
          <w:rFonts w:cs="Calibri"/>
        </w:rPr>
        <w:t>. Más hitelintéz</w:t>
      </w:r>
      <w:r w:rsidRPr="000C2023">
        <w:rPr>
          <w:rFonts w:cs="Calibri"/>
          <w:color w:val="000000" w:themeColor="text1"/>
        </w:rPr>
        <w:t xml:space="preserve">et megelőző jelzálogjoga esetén a módszer nem alkalmazható, az </w:t>
      </w:r>
      <w:proofErr w:type="spellStart"/>
      <w:r w:rsidRPr="000C2023">
        <w:rPr>
          <w:rFonts w:cs="Calibri"/>
          <w:color w:val="000000" w:themeColor="text1"/>
        </w:rPr>
        <w:t>LTV</w:t>
      </w:r>
      <w:proofErr w:type="spellEnd"/>
      <w:r w:rsidRPr="000C2023">
        <w:rPr>
          <w:rFonts w:cs="Calibri"/>
          <w:color w:val="000000" w:themeColor="text1"/>
        </w:rPr>
        <w:t xml:space="preserve"> 0-ként jelentendő ebben az esetben a későbbi ranghelyekhez kapcsolódóan.</w:t>
      </w:r>
    </w:p>
    <w:p w14:paraId="424C4B03" w14:textId="009CE902" w:rsidR="00366E22" w:rsidRPr="000C2023" w:rsidRDefault="00366E22" w:rsidP="00C14714">
      <w:pPr>
        <w:pStyle w:val="Listaszerbekezds"/>
        <w:numPr>
          <w:ilvl w:val="0"/>
          <w:numId w:val="0"/>
        </w:numPr>
        <w:ind w:left="2520"/>
        <w:rPr>
          <w:rFonts w:cs="Calibri"/>
        </w:rPr>
      </w:pPr>
    </w:p>
    <w:p w14:paraId="03E67A40" w14:textId="65C06D94" w:rsidR="00366E22" w:rsidRPr="000C2023" w:rsidRDefault="00366E22" w:rsidP="00C14714">
      <w:pPr>
        <w:pStyle w:val="Listaszerbekezds"/>
        <w:numPr>
          <w:ilvl w:val="0"/>
          <w:numId w:val="58"/>
        </w:numPr>
        <w:ind w:left="720"/>
        <w:rPr>
          <w:rFonts w:cs="Calibri"/>
        </w:rPr>
      </w:pPr>
      <w:r w:rsidRPr="000C2023">
        <w:rPr>
          <w:rFonts w:cs="Calibri"/>
          <w:i/>
          <w:iCs/>
        </w:rPr>
        <w:t>Fejlesztés</w:t>
      </w:r>
      <w:r w:rsidR="00E97455">
        <w:rPr>
          <w:rFonts w:cs="Calibri"/>
          <w:i/>
          <w:iCs/>
        </w:rPr>
        <w:t>/bővítés/felújítás</w:t>
      </w:r>
      <w:r w:rsidRPr="000C2023">
        <w:rPr>
          <w:rFonts w:cs="Calibri"/>
          <w:i/>
          <w:iCs/>
        </w:rPr>
        <w:t xml:space="preserve"> alatt álló ingatlanok</w:t>
      </w:r>
      <w:r w:rsidRPr="000C2023">
        <w:rPr>
          <w:rFonts w:cs="Calibri"/>
        </w:rPr>
        <w:t xml:space="preserve"> esetén szerződéses összeg/a hitelbírálat során figyelembe vett, teljes felépítmény becsült, jövőbeli allokált értéke képlet alapján kalkulálandó az </w:t>
      </w:r>
      <w:proofErr w:type="spellStart"/>
      <w:r w:rsidRPr="000C2023">
        <w:rPr>
          <w:rFonts w:cs="Calibri"/>
        </w:rPr>
        <w:t>LTV</w:t>
      </w:r>
      <w:proofErr w:type="spellEnd"/>
      <w:r w:rsidRPr="000C2023">
        <w:rPr>
          <w:rFonts w:cs="Calibri"/>
        </w:rPr>
        <w:t xml:space="preserve"> függetlenül attól, hogy ingatlanfejlesztés a hitel célja vagy nem. Amennyiben nem, a nevezőben akkor is csak az ingatlan allokált jövőbeli értéke szerepelhet (nem tartalmazhatja pl. a gépsorok értékét). </w:t>
      </w:r>
      <w:r w:rsidR="00C452A8" w:rsidRPr="000C2023">
        <w:rPr>
          <w:rFonts w:asciiTheme="minorHAnsi" w:hAnsiTheme="minorHAnsi" w:cstheme="minorHAnsi"/>
        </w:rPr>
        <w:t xml:space="preserve">Fejlesztés alatt álló ingatlanok esetén a </w:t>
      </w:r>
      <w:proofErr w:type="spellStart"/>
      <w:r w:rsidRPr="000C2023">
        <w:rPr>
          <w:rFonts w:cs="Calibri"/>
        </w:rPr>
        <w:t>FEDE</w:t>
      </w:r>
      <w:proofErr w:type="spellEnd"/>
      <w:r w:rsidRPr="000C2023">
        <w:rPr>
          <w:rFonts w:cs="Calibri"/>
        </w:rPr>
        <w:t xml:space="preserve"> táblában azonban továbbra is a fedezet </w:t>
      </w:r>
      <w:r w:rsidR="00C452A8" w:rsidRPr="000C2023">
        <w:rPr>
          <w:rFonts w:asciiTheme="minorHAnsi" w:hAnsiTheme="minorHAnsi" w:cstheme="minorHAnsi"/>
        </w:rPr>
        <w:t>befogadáskori aktuális</w:t>
      </w:r>
      <w:r w:rsidRPr="000C2023">
        <w:rPr>
          <w:rFonts w:cs="Calibri"/>
        </w:rPr>
        <w:t xml:space="preserve"> értéke jelentendő (fejlesztés esetén pl. a telek értéke), </w:t>
      </w:r>
      <w:r w:rsidR="00C452A8" w:rsidRPr="000C2023">
        <w:rPr>
          <w:rFonts w:asciiTheme="minorHAnsi" w:hAnsiTheme="minorHAnsi" w:cstheme="minorHAnsi"/>
        </w:rPr>
        <w:t xml:space="preserve">a </w:t>
      </w:r>
      <w:proofErr w:type="spellStart"/>
      <w:r w:rsidR="00C452A8" w:rsidRPr="000C2023">
        <w:rPr>
          <w:rFonts w:asciiTheme="minorHAnsi" w:hAnsiTheme="minorHAnsi" w:cstheme="minorHAnsi"/>
        </w:rPr>
        <w:t>FEDA</w:t>
      </w:r>
      <w:proofErr w:type="spellEnd"/>
      <w:r w:rsidR="00C452A8" w:rsidRPr="000C2023">
        <w:rPr>
          <w:rFonts w:asciiTheme="minorHAnsi" w:hAnsiTheme="minorHAnsi" w:cstheme="minorHAnsi"/>
        </w:rPr>
        <w:t xml:space="preserve"> táblában pedig a legutolsó értékelés/műszaki szakértői jelentés/</w:t>
      </w:r>
      <w:proofErr w:type="spellStart"/>
      <w:r w:rsidR="00C452A8" w:rsidRPr="000C2023">
        <w:rPr>
          <w:rFonts w:asciiTheme="minorHAnsi" w:hAnsiTheme="minorHAnsi" w:cstheme="minorHAnsi"/>
        </w:rPr>
        <w:t>stb</w:t>
      </w:r>
      <w:proofErr w:type="spellEnd"/>
      <w:r w:rsidR="00C452A8" w:rsidRPr="000C2023">
        <w:rPr>
          <w:rFonts w:asciiTheme="minorHAnsi" w:hAnsiTheme="minorHAnsi" w:cstheme="minorHAnsi"/>
        </w:rPr>
        <w:t xml:space="preserve"> alapján meghatározott aktuális érték szerepeltetendő, </w:t>
      </w:r>
      <w:r w:rsidRPr="000C2023">
        <w:rPr>
          <w:rFonts w:cs="Calibri"/>
        </w:rPr>
        <w:t xml:space="preserve">nem a jövőbeli érték. </w:t>
      </w:r>
    </w:p>
    <w:p w14:paraId="3BEC99A7" w14:textId="2293028C" w:rsidR="00366E22" w:rsidRPr="000C2023" w:rsidRDefault="00366E22" w:rsidP="00C14714">
      <w:pPr>
        <w:pStyle w:val="Listaszerbekezds"/>
        <w:numPr>
          <w:ilvl w:val="0"/>
          <w:numId w:val="58"/>
        </w:numPr>
        <w:ind w:left="720"/>
        <w:rPr>
          <w:rFonts w:cs="Calibri"/>
        </w:rPr>
      </w:pPr>
      <w:r w:rsidRPr="000C2023">
        <w:rPr>
          <w:rFonts w:cs="Calibri"/>
        </w:rPr>
        <w:t xml:space="preserve">Az </w:t>
      </w:r>
      <w:proofErr w:type="spellStart"/>
      <w:r w:rsidRPr="000C2023">
        <w:rPr>
          <w:rFonts w:cs="Calibri"/>
        </w:rPr>
        <w:t>LTV</w:t>
      </w:r>
      <w:proofErr w:type="spellEnd"/>
      <w:r w:rsidRPr="000C2023">
        <w:rPr>
          <w:rFonts w:cs="Calibri"/>
        </w:rPr>
        <w:t xml:space="preserve"> mutató kalkulálandó </w:t>
      </w:r>
      <w:proofErr w:type="spellStart"/>
      <w:r w:rsidRPr="000C2023">
        <w:rPr>
          <w:rFonts w:cs="Calibri"/>
          <w:i/>
          <w:iCs/>
        </w:rPr>
        <w:t>rulírozó</w:t>
      </w:r>
      <w:proofErr w:type="spellEnd"/>
      <w:r w:rsidRPr="000C2023">
        <w:rPr>
          <w:rFonts w:cs="Calibri"/>
          <w:i/>
          <w:iCs/>
        </w:rPr>
        <w:t xml:space="preserve"> folyószámlahitelek és forgóeszközhitelek</w:t>
      </w:r>
      <w:r w:rsidRPr="000C2023">
        <w:rPr>
          <w:rFonts w:cs="Calibri"/>
        </w:rPr>
        <w:t xml:space="preserve"> esetén is az általános képlet szerint (ahol a rulírozó folyószámlahiteleknél a szerződéses összeg a hitelkeret), amennyiben áll mögöttük ingatlanfedezet.</w:t>
      </w:r>
      <w:r w:rsidR="008E603B" w:rsidRPr="000C2023">
        <w:rPr>
          <w:rFonts w:cs="Calibri"/>
        </w:rPr>
        <w:t xml:space="preserve">  </w:t>
      </w:r>
    </w:p>
    <w:p w14:paraId="6DA5CC79" w14:textId="77777777" w:rsidR="008E603B" w:rsidRPr="000C2023" w:rsidRDefault="008E603B" w:rsidP="0007143C">
      <w:pPr>
        <w:pStyle w:val="Listaszerbekezds"/>
        <w:numPr>
          <w:ilvl w:val="0"/>
          <w:numId w:val="58"/>
        </w:numPr>
        <w:ind w:left="720"/>
        <w:rPr>
          <w:rFonts w:cs="Calibri"/>
        </w:rPr>
      </w:pPr>
      <w:r w:rsidRPr="000C2023">
        <w:rPr>
          <w:rFonts w:cs="Calibri"/>
        </w:rPr>
        <w:t>Amennyiben a nevezőben 0 érték szerepel (azaz a fedezetként szolgáló ingatlan értéke nem vehető figyelembe a kalkuláció során), úgy a mezőben 0 érték jelentendő.</w:t>
      </w:r>
    </w:p>
    <w:p w14:paraId="7CD589D3" w14:textId="514A1867" w:rsidR="008E603B" w:rsidRPr="000C2023" w:rsidRDefault="008E603B" w:rsidP="00C14714">
      <w:pPr>
        <w:pStyle w:val="Listaszerbekezds"/>
        <w:numPr>
          <w:ilvl w:val="0"/>
          <w:numId w:val="0"/>
        </w:numPr>
        <w:ind w:left="720"/>
        <w:rPr>
          <w:rFonts w:cs="Calibri"/>
        </w:rPr>
      </w:pPr>
    </w:p>
    <w:p w14:paraId="7B81960B" w14:textId="77777777" w:rsidR="00227B09" w:rsidRPr="000C2023" w:rsidRDefault="00227B09" w:rsidP="00C14714">
      <w:pPr>
        <w:rPr>
          <w:rFonts w:asciiTheme="minorHAnsi" w:hAnsiTheme="minorHAnsi" w:cstheme="minorHAnsi"/>
        </w:rPr>
      </w:pPr>
      <w:r w:rsidRPr="000C2023">
        <w:rPr>
          <w:rFonts w:asciiTheme="minorHAnsi" w:hAnsiTheme="minorHAnsi" w:cstheme="minorHAnsi"/>
        </w:rPr>
        <w:t>Tárgyidőszakban megszűnő, ingatlanfedezettel rendelkező instrumentumok esetén a mező 0 értékkel töltendő.</w:t>
      </w:r>
    </w:p>
    <w:p w14:paraId="2DAC05FA" w14:textId="0ECB1583" w:rsidR="00053A2D" w:rsidRPr="000C2023" w:rsidRDefault="00053A2D" w:rsidP="00C14714">
      <w:pPr>
        <w:rPr>
          <w:rFonts w:cs="Arial"/>
        </w:rPr>
      </w:pPr>
      <w:r w:rsidRPr="000C2023">
        <w:rPr>
          <w:rFonts w:cs="Arial"/>
        </w:rPr>
        <w:t xml:space="preserve">A </w:t>
      </w:r>
      <w:r w:rsidRPr="000C2023">
        <w:rPr>
          <w:rFonts w:cs="Arial"/>
          <w:b/>
        </w:rPr>
        <w:t>„Hitelfedezeti mutató”</w:t>
      </w:r>
      <w:r w:rsidRPr="000C2023">
        <w:rPr>
          <w:rFonts w:cs="Arial"/>
        </w:rPr>
        <w:t xml:space="preserve"> mezőt csak lakossági ügyfelek esetén kell kitölteni, a 32/2014 (</w:t>
      </w:r>
      <w:r w:rsidR="00FA0B5E">
        <w:rPr>
          <w:rFonts w:cs="Arial"/>
        </w:rPr>
        <w:t>I</w:t>
      </w:r>
      <w:r w:rsidRPr="000C2023">
        <w:rPr>
          <w:rFonts w:cs="Arial"/>
        </w:rPr>
        <w:t xml:space="preserve">X.10.) MNB rendeletben meghatározott hitelek tekintetében, az ott meghatározott </w:t>
      </w:r>
      <w:r w:rsidR="00A21BFE" w:rsidRPr="000C2023">
        <w:rPr>
          <w:rFonts w:cs="Arial"/>
        </w:rPr>
        <w:t xml:space="preserve">módon és </w:t>
      </w:r>
      <w:r w:rsidRPr="000C2023">
        <w:rPr>
          <w:rFonts w:cs="Arial"/>
        </w:rPr>
        <w:t>szűkítésekkel.</w:t>
      </w:r>
    </w:p>
    <w:p w14:paraId="403131A5" w14:textId="3B6E1BF7" w:rsidR="0085166F" w:rsidRPr="000C2023" w:rsidRDefault="0085166F" w:rsidP="00C14714">
      <w:pPr>
        <w:rPr>
          <w:rFonts w:cs="Arial"/>
        </w:rPr>
      </w:pPr>
    </w:p>
    <w:p w14:paraId="3287CDD0" w14:textId="01DDAEA3" w:rsidR="00680A3E" w:rsidRPr="000C2023" w:rsidRDefault="0085166F" w:rsidP="00C14714">
      <w:pPr>
        <w:rPr>
          <w:rFonts w:cs="Arial"/>
        </w:rPr>
      </w:pPr>
      <w:r w:rsidRPr="000C2023">
        <w:rPr>
          <w:rFonts w:cs="Arial"/>
        </w:rPr>
        <w:t xml:space="preserve">A </w:t>
      </w:r>
      <w:r w:rsidR="003565F3" w:rsidRPr="000C2023">
        <w:rPr>
          <w:rFonts w:cs="Arial"/>
          <w:b/>
        </w:rPr>
        <w:t>„</w:t>
      </w:r>
      <w:r w:rsidR="001E6230" w:rsidRPr="000C2023">
        <w:rPr>
          <w:rFonts w:cs="Arial"/>
          <w:b/>
        </w:rPr>
        <w:t>F</w:t>
      </w:r>
      <w:r w:rsidRPr="000C2023">
        <w:rPr>
          <w:rFonts w:cs="Arial"/>
          <w:b/>
        </w:rPr>
        <w:t>ennálló tőketartozás összege</w:t>
      </w:r>
      <w:r w:rsidR="003565F3" w:rsidRPr="000C2023">
        <w:rPr>
          <w:rFonts w:cs="Arial"/>
          <w:b/>
        </w:rPr>
        <w:t>”</w:t>
      </w:r>
      <w:r w:rsidRPr="000C2023">
        <w:rPr>
          <w:rFonts w:cs="Arial"/>
        </w:rPr>
        <w:t xml:space="preserve"> lényegében </w:t>
      </w:r>
      <w:r w:rsidR="00722043" w:rsidRPr="000C2023">
        <w:rPr>
          <w:rFonts w:cs="Arial"/>
        </w:rPr>
        <w:t>az ügyféllel szemben aktuálisan fennálló, tényleges tőkekövetelés összege (tőkésített kamatokkal együtt, elhatárolt kamatok nélkül)</w:t>
      </w:r>
      <w:r w:rsidRPr="000C2023">
        <w:rPr>
          <w:rFonts w:cs="Arial"/>
        </w:rPr>
        <w:t xml:space="preserve">. A következő összefüggések érvényesek </w:t>
      </w:r>
      <w:r w:rsidR="00680A3E" w:rsidRPr="000C2023">
        <w:rPr>
          <w:rFonts w:cs="Arial"/>
        </w:rPr>
        <w:t>az egyes attribútumok között:</w:t>
      </w:r>
    </w:p>
    <w:p w14:paraId="1EEF6959" w14:textId="3A3C7617" w:rsidR="00680A3E" w:rsidRPr="000C2023" w:rsidRDefault="00680A3E" w:rsidP="00C14714">
      <w:pPr>
        <w:numPr>
          <w:ilvl w:val="0"/>
          <w:numId w:val="26"/>
        </w:numPr>
        <w:spacing w:after="0"/>
        <w:rPr>
          <w:rFonts w:eastAsia="Times New Roman"/>
        </w:rPr>
      </w:pPr>
      <w:r w:rsidRPr="000C2023">
        <w:rPr>
          <w:rFonts w:eastAsia="Times New Roman"/>
        </w:rPr>
        <w:t>fennálló tőketartozás – értékvesztés</w:t>
      </w:r>
      <w:r w:rsidR="003E0618" w:rsidRPr="000C2023">
        <w:rPr>
          <w:rFonts w:eastAsia="Times New Roman"/>
        </w:rPr>
        <w:t xml:space="preserve"> (</w:t>
      </w:r>
      <w:r w:rsidR="00854B26" w:rsidRPr="000C2023">
        <w:rPr>
          <w:rFonts w:eastAsia="Times New Roman"/>
        </w:rPr>
        <w:t>eredménnyel szemben valósan értékelt instrumentumok esetén hitelezési kockázatból fakadó negatív valós értékelési különbözet nemteljesítő, nem kereskedési célú hiteleknél</w:t>
      </w:r>
      <w:r w:rsidR="00076A8E" w:rsidRPr="000C2023">
        <w:rPr>
          <w:rFonts w:eastAsia="Times New Roman"/>
        </w:rPr>
        <w:t>, ami nem jelentendő értékvesztésként a HITREG-ben</w:t>
      </w:r>
      <w:r w:rsidR="003E0618" w:rsidRPr="000C2023">
        <w:rPr>
          <w:rFonts w:eastAsia="Times New Roman"/>
        </w:rPr>
        <w:t>)</w:t>
      </w:r>
      <w:r w:rsidRPr="000C2023">
        <w:rPr>
          <w:rFonts w:eastAsia="Times New Roman"/>
        </w:rPr>
        <w:t xml:space="preserve"> + felhalmozott kamat + értékelési különbözet = nettó könyv szerinti érték</w:t>
      </w:r>
      <w:r w:rsidR="008B7AB6" w:rsidRPr="000C2023">
        <w:rPr>
          <w:rFonts w:eastAsia="Times New Roman"/>
        </w:rPr>
        <w:t xml:space="preserve"> </w:t>
      </w:r>
    </w:p>
    <w:p w14:paraId="62FA11D0" w14:textId="72332607" w:rsidR="00680A3E" w:rsidRPr="000C2023" w:rsidRDefault="00680A3E" w:rsidP="00C14714">
      <w:pPr>
        <w:numPr>
          <w:ilvl w:val="0"/>
          <w:numId w:val="26"/>
        </w:numPr>
        <w:spacing w:after="0"/>
        <w:rPr>
          <w:rFonts w:eastAsia="Times New Roman"/>
        </w:rPr>
      </w:pPr>
      <w:r w:rsidRPr="000C2023">
        <w:rPr>
          <w:rFonts w:eastAsia="Times New Roman"/>
        </w:rPr>
        <w:t xml:space="preserve">bruttó könyv szerinti érték </w:t>
      </w:r>
      <w:r w:rsidR="000934B7" w:rsidRPr="000C2023">
        <w:rPr>
          <w:rFonts w:eastAsia="Times New Roman"/>
        </w:rPr>
        <w:t>=</w:t>
      </w:r>
      <w:r w:rsidR="008B7AB6" w:rsidRPr="000C2023">
        <w:rPr>
          <w:rFonts w:eastAsia="Times New Roman"/>
        </w:rPr>
        <w:t>&gt;</w:t>
      </w:r>
      <w:r w:rsidRPr="000C2023">
        <w:rPr>
          <w:rFonts w:eastAsia="Times New Roman"/>
        </w:rPr>
        <w:t xml:space="preserve"> nettó könyv szerinti érték</w:t>
      </w:r>
      <w:r w:rsidR="008B7AB6" w:rsidRPr="000C2023">
        <w:rPr>
          <w:rFonts w:eastAsia="Times New Roman"/>
        </w:rPr>
        <w:t xml:space="preserve"> </w:t>
      </w:r>
    </w:p>
    <w:p w14:paraId="02B4EF0B" w14:textId="77777777" w:rsidR="00722043" w:rsidRPr="000C2023" w:rsidRDefault="00722043" w:rsidP="00C14714">
      <w:pPr>
        <w:spacing w:after="0"/>
        <w:rPr>
          <w:rFonts w:eastAsia="Times New Roman"/>
        </w:rPr>
      </w:pPr>
    </w:p>
    <w:p w14:paraId="31704EAB" w14:textId="3A99EBA8" w:rsidR="00E04294" w:rsidRPr="000C2023" w:rsidRDefault="00E04294" w:rsidP="00C14714">
      <w:pPr>
        <w:spacing w:after="0"/>
        <w:rPr>
          <w:rFonts w:eastAsia="Times New Roman"/>
        </w:rPr>
      </w:pPr>
      <w:r w:rsidRPr="000C2023">
        <w:rPr>
          <w:rFonts w:eastAsia="Times New Roman"/>
        </w:rPr>
        <w:t xml:space="preserve">Előfordulhat az az eset, hogy a fennálló tőke összege már 0, de a mérleg még tartalmaz az instrumentummal kapcsolatos elhatárolt kamatot/díjat/jutalékot. Ebben az esetben 0 fennálló tőke mellett jelentendő a felhalmozott kamat és/vagy az értékelési különbözet és </w:t>
      </w:r>
      <w:proofErr w:type="spellStart"/>
      <w:r w:rsidR="00722043" w:rsidRPr="000C2023">
        <w:rPr>
          <w:rFonts w:eastAsia="Times New Roman"/>
        </w:rPr>
        <w:t>IFRS</w:t>
      </w:r>
      <w:proofErr w:type="spellEnd"/>
      <w:r w:rsidR="00722043" w:rsidRPr="000C2023">
        <w:rPr>
          <w:rFonts w:eastAsia="Times New Roman"/>
        </w:rPr>
        <w:t xml:space="preserve"> szerinti könyvvezetés esetén </w:t>
      </w:r>
      <w:r w:rsidRPr="000C2023">
        <w:rPr>
          <w:rFonts w:eastAsia="Times New Roman"/>
        </w:rPr>
        <w:t>a bruttó/nettó könyv szerinti érték nem 0.</w:t>
      </w:r>
    </w:p>
    <w:p w14:paraId="3DF2541D" w14:textId="1491AC56" w:rsidR="000820CF" w:rsidRPr="000C2023" w:rsidRDefault="000820CF" w:rsidP="00C14714">
      <w:pPr>
        <w:spacing w:after="0"/>
        <w:rPr>
          <w:rFonts w:eastAsia="Times New Roman"/>
        </w:rPr>
      </w:pPr>
    </w:p>
    <w:p w14:paraId="338D23E1" w14:textId="74D5B50F" w:rsidR="000820CF" w:rsidRPr="000C2023" w:rsidRDefault="000820CF" w:rsidP="00C14714">
      <w:pPr>
        <w:spacing w:after="0"/>
        <w:rPr>
          <w:rFonts w:eastAsia="Times New Roman"/>
        </w:rPr>
      </w:pPr>
      <w:r w:rsidRPr="000C2023">
        <w:rPr>
          <w:rFonts w:eastAsia="Times New Roman"/>
        </w:rPr>
        <w:t xml:space="preserve">A fennálló tőke alapesetben a szerződés szerinti, eredeti devizanemben jelentendő. Amennyiben </w:t>
      </w:r>
      <w:proofErr w:type="spellStart"/>
      <w:r w:rsidRPr="000C2023">
        <w:rPr>
          <w:rFonts w:eastAsia="Times New Roman"/>
        </w:rPr>
        <w:t>LIZ</w:t>
      </w:r>
      <w:proofErr w:type="spellEnd"/>
      <w:r w:rsidRPr="000C2023">
        <w:rPr>
          <w:rFonts w:eastAsia="Times New Roman"/>
        </w:rPr>
        <w:t xml:space="preserve"> tevékenység esetén a számlázás az eredeti devizanemtől eltérően, HUF-ban történik és az alaprendszerekben foglaltaknak megfelelően nehézséget okoz a fennálló tőke és egyéb attribútumok eredeti devizában történő jelentése, megengedett ezen attribútumok esetén a HUF-ban történő jelentési mód azzal, hogy az „Instrumentum összege” mezőben mindenképp az eredeti, szerződés szerinti devizanemben kell szerepeljen az adat.</w:t>
      </w:r>
    </w:p>
    <w:p w14:paraId="69BE53E5" w14:textId="511C0288" w:rsidR="00680A3E" w:rsidRPr="000C2023" w:rsidRDefault="00680A3E" w:rsidP="00C14714">
      <w:pPr>
        <w:spacing w:after="0"/>
        <w:rPr>
          <w:rFonts w:eastAsia="Times New Roman"/>
        </w:rPr>
      </w:pPr>
    </w:p>
    <w:p w14:paraId="283F2442" w14:textId="17A7C8A7" w:rsidR="005C4A72" w:rsidRPr="000C2023" w:rsidRDefault="005C4A72" w:rsidP="00C14714">
      <w:pPr>
        <w:spacing w:after="0"/>
        <w:rPr>
          <w:rFonts w:cs="Arial"/>
        </w:rPr>
      </w:pPr>
      <w:r w:rsidRPr="000C2023">
        <w:rPr>
          <w:rFonts w:cs="Arial"/>
        </w:rPr>
        <w:t>Annak érdekében, hogy a mérlegállományok felépítésre kerülhessenek</w:t>
      </w:r>
      <w:r w:rsidR="009939E5" w:rsidRPr="000C2023">
        <w:rPr>
          <w:rFonts w:cs="Arial"/>
        </w:rPr>
        <w:t xml:space="preserve"> </w:t>
      </w:r>
      <w:proofErr w:type="spellStart"/>
      <w:r w:rsidR="009939E5" w:rsidRPr="000C2023">
        <w:rPr>
          <w:rFonts w:cs="Arial"/>
        </w:rPr>
        <w:t>IFRS</w:t>
      </w:r>
      <w:proofErr w:type="spellEnd"/>
      <w:r w:rsidR="009939E5" w:rsidRPr="000C2023">
        <w:rPr>
          <w:rFonts w:cs="Arial"/>
        </w:rPr>
        <w:t xml:space="preserve"> szerinti könyvvezetés alatt is</w:t>
      </w:r>
      <w:r w:rsidRPr="000C2023">
        <w:rPr>
          <w:rFonts w:cs="Arial"/>
        </w:rPr>
        <w:t xml:space="preserve">, az </w:t>
      </w:r>
      <w:proofErr w:type="spellStart"/>
      <w:r w:rsidRPr="000C2023">
        <w:rPr>
          <w:rFonts w:cs="Arial"/>
        </w:rPr>
        <w:t>INSTK</w:t>
      </w:r>
      <w:proofErr w:type="spellEnd"/>
      <w:r w:rsidRPr="000C2023">
        <w:rPr>
          <w:rFonts w:cs="Arial"/>
        </w:rPr>
        <w:t xml:space="preserve"> tábláva</w:t>
      </w:r>
      <w:r w:rsidR="003F0ABD" w:rsidRPr="000C2023">
        <w:rPr>
          <w:rFonts w:cs="Arial"/>
        </w:rPr>
        <w:t>l</w:t>
      </w:r>
      <w:r w:rsidRPr="000C2023">
        <w:rPr>
          <w:rFonts w:cs="Arial"/>
        </w:rPr>
        <w:t xml:space="preserve"> konzisztens módon az INSTR táblában is jelentendők azok a mérlegben megjelenő tételek (pl. rendel</w:t>
      </w:r>
      <w:r w:rsidR="009939E5" w:rsidRPr="000C2023">
        <w:rPr>
          <w:rFonts w:cs="Arial"/>
        </w:rPr>
        <w:t>k</w:t>
      </w:r>
      <w:r w:rsidRPr="000C2023">
        <w:rPr>
          <w:rFonts w:cs="Arial"/>
        </w:rPr>
        <w:t>e</w:t>
      </w:r>
      <w:r w:rsidR="008772C9" w:rsidRPr="000C2023">
        <w:rPr>
          <w:rFonts w:cs="Arial"/>
        </w:rPr>
        <w:t>z</w:t>
      </w:r>
      <w:r w:rsidRPr="000C2023">
        <w:rPr>
          <w:rFonts w:cs="Arial"/>
        </w:rPr>
        <w:t xml:space="preserve">ésre tartási jutalék), amelyek a kerethez kapcsolódnak még folyósítás előtt, amennyiben </w:t>
      </w:r>
      <w:r w:rsidR="000F3D03" w:rsidRPr="000C2023">
        <w:rPr>
          <w:rFonts w:cs="Arial"/>
        </w:rPr>
        <w:t xml:space="preserve">a keret az INSTR táblában nyílik. Ezeket a tételeket a bruttó könyv szerinti érték oszlopban kell szerepeltetni (és ezáltal a nettó könyv szerinti érték oszlopban is meg kell jelenjen az összeg). </w:t>
      </w:r>
      <w:r w:rsidR="00235E6D" w:rsidRPr="000C2023">
        <w:rPr>
          <w:rFonts w:cs="Arial"/>
        </w:rPr>
        <w:t xml:space="preserve">Abban az esetben, ha </w:t>
      </w:r>
      <w:proofErr w:type="spellStart"/>
      <w:r w:rsidR="009939E5" w:rsidRPr="000C2023">
        <w:rPr>
          <w:rFonts w:cs="Arial"/>
        </w:rPr>
        <w:t>FF</w:t>
      </w:r>
      <w:proofErr w:type="spellEnd"/>
      <w:r w:rsidR="009939E5" w:rsidRPr="000C2023">
        <w:rPr>
          <w:rFonts w:cs="Arial"/>
        </w:rPr>
        <w:t xml:space="preserve"> tevékenység esetén az </w:t>
      </w:r>
      <w:proofErr w:type="spellStart"/>
      <w:r w:rsidR="009939E5" w:rsidRPr="000C2023">
        <w:rPr>
          <w:rFonts w:cs="Arial"/>
        </w:rPr>
        <w:t>INSTK</w:t>
      </w:r>
      <w:proofErr w:type="spellEnd"/>
      <w:r w:rsidR="009939E5" w:rsidRPr="000C2023">
        <w:rPr>
          <w:rFonts w:cs="Arial"/>
        </w:rPr>
        <w:t xml:space="preserve"> táblában nyílt az instrumentum és ott jelentésre kerültek az ilyen jellegű tételek, akkor azok nem jelentendők az INSTR táblában, azaz</w:t>
      </w:r>
      <w:r w:rsidR="00235E6D" w:rsidRPr="000C2023">
        <w:rPr>
          <w:rFonts w:cs="Arial"/>
        </w:rPr>
        <w:t xml:space="preserve"> nem </w:t>
      </w:r>
      <w:proofErr w:type="spellStart"/>
      <w:r w:rsidR="00235E6D" w:rsidRPr="000C2023">
        <w:rPr>
          <w:rFonts w:cs="Arial"/>
        </w:rPr>
        <w:t>duplikálódhatnak</w:t>
      </w:r>
      <w:proofErr w:type="spellEnd"/>
      <w:r w:rsidR="00235E6D" w:rsidRPr="000C2023">
        <w:rPr>
          <w:rFonts w:cs="Arial"/>
        </w:rPr>
        <w:t>.</w:t>
      </w:r>
      <w:r w:rsidR="009939E5" w:rsidRPr="000C2023">
        <w:rPr>
          <w:rFonts w:cs="Arial"/>
        </w:rPr>
        <w:t xml:space="preserve"> Ez az előírás csak </w:t>
      </w:r>
      <w:proofErr w:type="spellStart"/>
      <w:r w:rsidR="009939E5" w:rsidRPr="000C2023">
        <w:rPr>
          <w:rFonts w:cs="Arial"/>
        </w:rPr>
        <w:t>IFRS</w:t>
      </w:r>
      <w:proofErr w:type="spellEnd"/>
      <w:r w:rsidR="009939E5" w:rsidRPr="000C2023">
        <w:rPr>
          <w:rFonts w:cs="Arial"/>
        </w:rPr>
        <w:t xml:space="preserve"> szerinti könyvvezetés esetén releváns.</w:t>
      </w:r>
    </w:p>
    <w:p w14:paraId="2EEBF4AC" w14:textId="77777777" w:rsidR="000F3D03" w:rsidRPr="000C2023" w:rsidRDefault="000F3D03" w:rsidP="00C14714">
      <w:pPr>
        <w:spacing w:after="0"/>
        <w:rPr>
          <w:rFonts w:eastAsia="Times New Roman"/>
        </w:rPr>
      </w:pPr>
    </w:p>
    <w:p w14:paraId="5F63AC4A" w14:textId="618765BB" w:rsidR="008C5CBF" w:rsidRPr="006C72EB" w:rsidRDefault="008C1131" w:rsidP="00C14714">
      <w:pPr>
        <w:rPr>
          <w:rFonts w:asciiTheme="minorHAnsi" w:hAnsiTheme="minorHAnsi" w:cstheme="minorHAnsi"/>
        </w:rPr>
      </w:pPr>
      <w:bookmarkStart w:id="116" w:name="_Hlk24621599"/>
      <w:bookmarkStart w:id="117" w:name="_Hlk24622485"/>
      <w:r w:rsidRPr="000C2023">
        <w:t xml:space="preserve">Az </w:t>
      </w:r>
      <w:r w:rsidR="001E6230" w:rsidRPr="000C2023">
        <w:rPr>
          <w:b/>
        </w:rPr>
        <w:t>„É</w:t>
      </w:r>
      <w:r w:rsidRPr="000C2023">
        <w:rPr>
          <w:b/>
        </w:rPr>
        <w:t>rtékvesztés összege</w:t>
      </w:r>
      <w:r w:rsidR="001E6230" w:rsidRPr="000C2023">
        <w:rPr>
          <w:b/>
        </w:rPr>
        <w:t>”</w:t>
      </w:r>
      <w:r w:rsidR="008C5CBF">
        <w:rPr>
          <w:b/>
        </w:rPr>
        <w:t xml:space="preserve"> </w:t>
      </w:r>
      <w:r w:rsidR="008C5CBF" w:rsidRPr="003E0F07">
        <w:rPr>
          <w:bCs/>
        </w:rPr>
        <w:t>alapvetően</w:t>
      </w:r>
      <w:r w:rsidRPr="000C2023">
        <w:t xml:space="preserve"> pozitív számmal jelentendő. </w:t>
      </w:r>
      <w:r w:rsidR="008C5CBF">
        <w:rPr>
          <w:rFonts w:asciiTheme="minorHAnsi" w:hAnsiTheme="minorHAnsi" w:cstheme="minorHAnsi"/>
        </w:rPr>
        <w:t xml:space="preserve">A POCI instrumentumok esetén a felügyeleti jelentésekben követett jelentési móddal konzisztensen kell eljárni a HITREG-ben is: </w:t>
      </w:r>
      <w:r w:rsidR="008C5CBF">
        <w:t>a</w:t>
      </w:r>
      <w:r w:rsidRPr="000C2023">
        <w:t xml:space="preserve">mennyiben </w:t>
      </w:r>
      <w:proofErr w:type="spellStart"/>
      <w:r w:rsidR="009939E5" w:rsidRPr="000C2023">
        <w:t>IFRS</w:t>
      </w:r>
      <w:proofErr w:type="spellEnd"/>
      <w:r w:rsidR="009939E5" w:rsidRPr="000C2023">
        <w:t xml:space="preserve"> alatti könyvvezetés esetén </w:t>
      </w:r>
      <w:r w:rsidRPr="000C2023">
        <w:t xml:space="preserve">POCI instrumentumok esetében </w:t>
      </w:r>
      <w:r w:rsidR="008C5CBF">
        <w:t xml:space="preserve">a felügyeleti táblákban </w:t>
      </w:r>
      <w:r w:rsidRPr="000C2023">
        <w:t xml:space="preserve">az értékvesztés növeli az instrumentum könyv szerinti értékét, akkor azt a  bruttó könyv szerinti értéket növelő tényezőként kell figyelembe venni és nem az értékvesztés összegét kell korrigálni még akkor sem, ha a számviteli értékvesztést olyan módon számolja el </w:t>
      </w:r>
      <w:r w:rsidR="009939E5" w:rsidRPr="000C2023">
        <w:t>az adatszolgáltató</w:t>
      </w:r>
      <w:r w:rsidRPr="000C2023">
        <w:t xml:space="preserve">. </w:t>
      </w:r>
      <w:r w:rsidR="008C5CBF">
        <w:rPr>
          <w:rFonts w:asciiTheme="minorHAnsi" w:hAnsiTheme="minorHAnsi" w:cstheme="minorHAnsi"/>
        </w:rPr>
        <w:t>Amennyiben a POCI instrumentumok értékvesztése a felügyeleti táblákban az értékvesztés összegét módosítja, a HITREG-ben is az értékvesztést kell korrigálni, ilyen módon annak összege negatív előjelet is felvehet.</w:t>
      </w:r>
    </w:p>
    <w:p w14:paraId="621C83B1" w14:textId="7DE8E4DA" w:rsidR="008C1131" w:rsidRPr="000C2023" w:rsidRDefault="008C1131" w:rsidP="00C14714">
      <w:pPr>
        <w:spacing w:after="0"/>
      </w:pPr>
      <w:r w:rsidRPr="000C2023">
        <w:t xml:space="preserve">Mindazon instrumentumok esetén, amelyek </w:t>
      </w:r>
      <w:proofErr w:type="spellStart"/>
      <w:r w:rsidR="009939E5" w:rsidRPr="000C2023">
        <w:t>IFRS</w:t>
      </w:r>
      <w:proofErr w:type="spellEnd"/>
      <w:r w:rsidR="009939E5" w:rsidRPr="000C2023">
        <w:t xml:space="preserve"> alatti könyvvezetés esetén </w:t>
      </w:r>
      <w:r w:rsidRPr="000C2023">
        <w:t xml:space="preserve">az értékvesztés képzés hatálya alá tartoznak az </w:t>
      </w:r>
      <w:proofErr w:type="spellStart"/>
      <w:r w:rsidRPr="000C2023">
        <w:t>IFRS</w:t>
      </w:r>
      <w:proofErr w:type="spellEnd"/>
      <w:r w:rsidRPr="000C2023">
        <w:t xml:space="preserve"> szerint, jelentendő az értékvesztés összege, az értékvesztés típusa és az értékvesztés megállapításának módja (0 értéket jellemzően akkor vehet fel az értékvesztés, ha az értékvesztés típusa valamely, POCI-t tartalmazó kódértéket tartalmazza). </w:t>
      </w:r>
      <w:r w:rsidR="003F0ABD" w:rsidRPr="000C2023">
        <w:t xml:space="preserve">Amennyiben az értékvesztés összege mező az </w:t>
      </w:r>
      <w:proofErr w:type="spellStart"/>
      <w:r w:rsidR="00F76E91" w:rsidRPr="000C2023">
        <w:t>IFRS</w:t>
      </w:r>
      <w:proofErr w:type="spellEnd"/>
      <w:r w:rsidR="00F76E91" w:rsidRPr="000C2023">
        <w:t xml:space="preserve"> alatti könyvvezetést végző </w:t>
      </w:r>
      <w:r w:rsidR="003F0ABD" w:rsidRPr="000C2023">
        <w:t xml:space="preserve">adatszolgáltató által kitöltésre került, úgy kötelező a hozzá kapcsolódó értékvesztés típusa és értékvesztés megállapításának módja mezőket is kitölteni. </w:t>
      </w:r>
      <w:r w:rsidR="00F76E91" w:rsidRPr="000C2023">
        <w:t xml:space="preserve"> </w:t>
      </w:r>
      <w:r w:rsidRPr="000C2023">
        <w:t>Mivel az eredménnyel szemben valós értéken értékelt instrumentumok nem tartoznak az értékvesztés képzés hatálya alá, esetükben az értékvesztés megállapításának módjaként a ’</w:t>
      </w:r>
      <w:proofErr w:type="spellStart"/>
      <w:r w:rsidRPr="000C2023">
        <w:t>NEM_ERT</w:t>
      </w:r>
      <w:proofErr w:type="spellEnd"/>
      <w:r w:rsidRPr="000C2023">
        <w:t xml:space="preserve">’ kód jelentendő (értékvesztés alá nem tartozik), így üresen hagyható az értékvesztés összege és típusa. Mivel az eredménnyel szemben valós értéken értékelt tételek esetén az értékvesztés megállapításának módjához került kötésre az értékvesztés összege és típusa mezők töltöttsége, ezért az értékvesztés típusa mezőben az L11-ből átvett </w:t>
      </w:r>
      <w:r w:rsidR="00870333" w:rsidRPr="000C2023">
        <w:t>’</w:t>
      </w:r>
      <w:proofErr w:type="spellStart"/>
      <w:r w:rsidRPr="000C2023">
        <w:t>VALOS_ERTEK</w:t>
      </w:r>
      <w:proofErr w:type="spellEnd"/>
      <w:r w:rsidR="00870333" w:rsidRPr="000C2023">
        <w:t>’</w:t>
      </w:r>
      <w:r w:rsidRPr="000C2023">
        <w:t xml:space="preserve"> kód nem alkalmazható (hiszen üresen marad </w:t>
      </w:r>
      <w:r w:rsidR="004B51A4" w:rsidRPr="000C2023">
        <w:t>’</w:t>
      </w:r>
      <w:proofErr w:type="spellStart"/>
      <w:r w:rsidRPr="000C2023">
        <w:t>NEM_ERT</w:t>
      </w:r>
      <w:proofErr w:type="spellEnd"/>
      <w:r w:rsidR="004B51A4" w:rsidRPr="000C2023">
        <w:t>’</w:t>
      </w:r>
      <w:r w:rsidRPr="000C2023">
        <w:t xml:space="preserve"> értékvesztés megállapítási mód esetén az értékvesztés összeg, így nem jelentendő az értékvesztés típusa), ezért törlésre került. Szintén </w:t>
      </w:r>
      <w:r w:rsidR="004B51A4" w:rsidRPr="000C2023">
        <w:t>’</w:t>
      </w:r>
      <w:proofErr w:type="spellStart"/>
      <w:r w:rsidRPr="000C2023">
        <w:t>NEM_ERT</w:t>
      </w:r>
      <w:proofErr w:type="spellEnd"/>
      <w:r w:rsidR="004B51A4" w:rsidRPr="000C2023">
        <w:t>’</w:t>
      </w:r>
      <w:r w:rsidRPr="000C2023">
        <w:t xml:space="preserve"> kóddal jelentendők a kereskedési céllal tartott, értékvesztés hatálya alá szintén nem tartozó instrumentumok. Az eredménnyel szemben valós értéken értékelt instrumentumok negatív valós értékelési különbözete az indulás időszakában külön nem jelentendő, az értékvesztés összegében nem kell figyelembe venni (még nemteljesítő, nem kereskedési célú hitelek esetén sem, tehát az egyes felügyeleti táblákban az értékvesztéssel együtt jelentendő ilyen jellegű tételek a HITREG-ben nem emelendők ki az induláskor), azt a statisztikai értékelési különbözet tartalmazza. Az értékvesztés összege így meg fog egyezni a számviteli értékvesztéssel kivéve azt az esetet, ha a hitelintézet a fent már említett POCI hitelek értékvesztésének „visszaírását” számvitelileg az értékvesztés összegében tartja nyilván, </w:t>
      </w:r>
      <w:r w:rsidR="008C5CBF">
        <w:t xml:space="preserve">de a felügyeleti táblákban a bruttó könyv szerinti értéket korrigálja, </w:t>
      </w:r>
      <w:r w:rsidRPr="000C2023">
        <w:t xml:space="preserve">mert </w:t>
      </w:r>
      <w:r w:rsidR="008C5CBF">
        <w:t xml:space="preserve">ebben az esetben </w:t>
      </w:r>
      <w:r w:rsidRPr="000C2023">
        <w:t xml:space="preserve">a HITREG-ben azzal </w:t>
      </w:r>
      <w:r w:rsidR="008C5CBF">
        <w:t xml:space="preserve">szintén </w:t>
      </w:r>
      <w:r w:rsidRPr="000C2023">
        <w:t>a bruttó könyv szerinti érték korrigálandó.</w:t>
      </w:r>
    </w:p>
    <w:p w14:paraId="2734DE27" w14:textId="21E1F04E" w:rsidR="008C1131" w:rsidRPr="000C2023" w:rsidRDefault="008C1131" w:rsidP="00C14714">
      <w:pPr>
        <w:spacing w:after="0"/>
      </w:pPr>
    </w:p>
    <w:p w14:paraId="73CCAE8F" w14:textId="2EC24F4F" w:rsidR="0079047D" w:rsidRPr="000C2023" w:rsidRDefault="0079047D" w:rsidP="00C14714">
      <w:pPr>
        <w:spacing w:after="0"/>
      </w:pPr>
      <w:r w:rsidRPr="000C2023">
        <w:t>HAS alatti könyvvezetés esetén az „Értékvesztés típusa” mezőben ’HAS’ kódérték jelentendő, az „Értékvesztés megállapításának módja” mezőben – amennyiben nem valós értéken értékelt instrumentumról van szó, az ’EGYEDI’ vagy a ’</w:t>
      </w:r>
      <w:proofErr w:type="spellStart"/>
      <w:r w:rsidRPr="000C2023">
        <w:t>CSOP</w:t>
      </w:r>
      <w:proofErr w:type="spellEnd"/>
      <w:r w:rsidRPr="000C2023">
        <w:t>’ kódérték szerepeltetendő és töltendő az „Értékvesztés összege” mező akár 0 értékkel (ha nincs értékvesztés). Valós értéken értékelt instrumentumok esetén az „Értékvesztés megállapításának módja” mezőben ’</w:t>
      </w:r>
      <w:proofErr w:type="spellStart"/>
      <w:r w:rsidRPr="000C2023">
        <w:t>NEM_ERT</w:t>
      </w:r>
      <w:proofErr w:type="spellEnd"/>
      <w:r w:rsidRPr="000C2023">
        <w:t xml:space="preserve">’ kód jelentendő és üresen kell hagyni </w:t>
      </w:r>
      <w:proofErr w:type="gramStart"/>
      <w:r w:rsidRPr="000C2023">
        <w:t>az  „</w:t>
      </w:r>
      <w:proofErr w:type="gramEnd"/>
      <w:r w:rsidRPr="000C2023">
        <w:t>Értékvesztés összege” mezőt.</w:t>
      </w:r>
    </w:p>
    <w:p w14:paraId="083C70F6" w14:textId="77777777" w:rsidR="0079047D" w:rsidRPr="000C2023" w:rsidRDefault="0079047D" w:rsidP="00C14714">
      <w:pPr>
        <w:spacing w:after="0"/>
      </w:pPr>
    </w:p>
    <w:p w14:paraId="130D6F12" w14:textId="73EC05D4" w:rsidR="006C4CE1" w:rsidRDefault="006C4CE1" w:rsidP="00C14714">
      <w:pPr>
        <w:spacing w:after="0"/>
      </w:pPr>
      <w:proofErr w:type="spellStart"/>
      <w:r w:rsidRPr="000C2023">
        <w:t>KK</w:t>
      </w:r>
      <w:proofErr w:type="spellEnd"/>
      <w:r w:rsidRPr="000C2023">
        <w:t xml:space="preserve"> tevékenység esetén allokálva jelentendők a mérlegadatok</w:t>
      </w:r>
      <w:r w:rsidR="00D10868" w:rsidRPr="000C2023">
        <w:t xml:space="preserve"> (könyv szerinti érték, értékvesztés)</w:t>
      </w:r>
      <w:r w:rsidRPr="000C2023">
        <w:t xml:space="preserve"> </w:t>
      </w:r>
      <w:r w:rsidR="00D10868" w:rsidRPr="000C2023">
        <w:t xml:space="preserve">és az instrumentum összege </w:t>
      </w:r>
      <w:r w:rsidRPr="000C2023">
        <w:t>csoportosan átvett/megvásárolt követelések esetén is. Az allokáció során figyelemmel kell lenni arra, hogy aggregáltan előálljon az egyezőség az aggregált adatokat tartal</w:t>
      </w:r>
      <w:r w:rsidR="00C1434D" w:rsidRPr="000C2023">
        <w:t>m</w:t>
      </w:r>
      <w:r w:rsidRPr="000C2023">
        <w:t>azó táblákkal.</w:t>
      </w:r>
    </w:p>
    <w:p w14:paraId="40A880F0" w14:textId="0A44DDD4" w:rsidR="00B55E7C" w:rsidRDefault="00B55E7C" w:rsidP="00C14714">
      <w:pPr>
        <w:spacing w:after="0"/>
      </w:pPr>
    </w:p>
    <w:p w14:paraId="0EFEC4CB" w14:textId="26752317" w:rsidR="00B55E7C" w:rsidRPr="000C2023" w:rsidRDefault="00B55E7C" w:rsidP="00C14714">
      <w:pPr>
        <w:spacing w:after="0"/>
      </w:pPr>
      <w:r>
        <w:t>A bruttó és nettó könyv szerinti érték és az értékvesztés adatok az aggregált táblákban szereplő adatokkal konzisztensen jelentendők a HITREG-ben.</w:t>
      </w:r>
    </w:p>
    <w:bookmarkEnd w:id="116"/>
    <w:bookmarkEnd w:id="117"/>
    <w:p w14:paraId="542C0596" w14:textId="77777777" w:rsidR="00680A3E" w:rsidRPr="000C2023" w:rsidRDefault="00680A3E" w:rsidP="00C14714">
      <w:pPr>
        <w:spacing w:after="0"/>
        <w:rPr>
          <w:rFonts w:cs="Arial"/>
        </w:rPr>
      </w:pPr>
    </w:p>
    <w:p w14:paraId="32F69814" w14:textId="066BF1A3" w:rsidR="008B3416" w:rsidRPr="000C2023" w:rsidRDefault="00163BE8" w:rsidP="00C14714">
      <w:pPr>
        <w:rPr>
          <w:rFonts w:cs="Arial"/>
        </w:rPr>
      </w:pPr>
      <w:r w:rsidRPr="000C2023">
        <w:rPr>
          <w:rFonts w:cs="Arial"/>
        </w:rPr>
        <w:t>„</w:t>
      </w:r>
      <w:r w:rsidR="008B3416" w:rsidRPr="000C2023">
        <w:rPr>
          <w:rFonts w:cs="Arial"/>
          <w:b/>
        </w:rPr>
        <w:t xml:space="preserve">Nem kamatozó tőketartozás </w:t>
      </w:r>
      <w:proofErr w:type="gramStart"/>
      <w:r w:rsidR="008B3416" w:rsidRPr="000C2023">
        <w:rPr>
          <w:rFonts w:cs="Arial"/>
          <w:b/>
        </w:rPr>
        <w:t>összege</w:t>
      </w:r>
      <w:r w:rsidRPr="000C2023">
        <w:rPr>
          <w:rFonts w:cs="Arial"/>
        </w:rPr>
        <w:t>”</w:t>
      </w:r>
      <w:proofErr w:type="gramEnd"/>
      <w:r w:rsidR="008B3416" w:rsidRPr="000C2023">
        <w:rPr>
          <w:rFonts w:cs="Arial"/>
        </w:rPr>
        <w:t xml:space="preserve"> illetve a </w:t>
      </w:r>
      <w:r w:rsidRPr="000C2023">
        <w:rPr>
          <w:rFonts w:cs="Arial"/>
        </w:rPr>
        <w:t>„</w:t>
      </w:r>
      <w:r w:rsidR="008B3416" w:rsidRPr="000C2023">
        <w:rPr>
          <w:rFonts w:cs="Arial"/>
          <w:b/>
        </w:rPr>
        <w:t>Kamatozó tőketartozás összege</w:t>
      </w:r>
      <w:r w:rsidRPr="000C2023">
        <w:rPr>
          <w:rFonts w:cs="Arial"/>
        </w:rPr>
        <w:t>”</w:t>
      </w:r>
      <w:r w:rsidR="008B3416" w:rsidRPr="000C2023">
        <w:rPr>
          <w:rFonts w:cs="Arial"/>
        </w:rPr>
        <w:t xml:space="preserve"> mezők </w:t>
      </w:r>
      <w:r w:rsidRPr="000C2023">
        <w:rPr>
          <w:rFonts w:cs="Arial"/>
        </w:rPr>
        <w:t>(és a hozzájuk kapcsolódó devizanem mezők)</w:t>
      </w:r>
      <w:r w:rsidR="008B3416" w:rsidRPr="000C2023">
        <w:rPr>
          <w:rFonts w:cs="Arial"/>
        </w:rPr>
        <w:t xml:space="preserve"> </w:t>
      </w:r>
      <w:r w:rsidRPr="000C2023">
        <w:rPr>
          <w:rFonts w:cs="Arial"/>
        </w:rPr>
        <w:t xml:space="preserve">csak és kizárólag Hitelkártya konstrukciónál (instrumentum típusa = </w:t>
      </w:r>
      <w:r w:rsidR="00DF1F6F" w:rsidRPr="000C2023">
        <w:rPr>
          <w:rFonts w:cs="Arial"/>
        </w:rPr>
        <w:t>’</w:t>
      </w:r>
      <w:proofErr w:type="spellStart"/>
      <w:r w:rsidR="00DF1F6F" w:rsidRPr="000C2023">
        <w:rPr>
          <w:rFonts w:cs="Arial"/>
        </w:rPr>
        <w:t>HITKAR_KOV</w:t>
      </w:r>
      <w:proofErr w:type="spellEnd"/>
      <w:r w:rsidR="00DF1F6F" w:rsidRPr="000C2023">
        <w:rPr>
          <w:rFonts w:cs="Arial"/>
        </w:rPr>
        <w:t>’</w:t>
      </w:r>
      <w:r w:rsidRPr="000C2023">
        <w:rPr>
          <w:rFonts w:cs="Arial"/>
        </w:rPr>
        <w:t>) töltendő.</w:t>
      </w:r>
    </w:p>
    <w:p w14:paraId="0684DDEA" w14:textId="08DF3DFA" w:rsidR="00207782" w:rsidRPr="000C2023" w:rsidRDefault="00207782" w:rsidP="00C14714">
      <w:pPr>
        <w:rPr>
          <w:rFonts w:cs="Arial"/>
        </w:rPr>
      </w:pPr>
      <w:r w:rsidRPr="000C2023">
        <w:rPr>
          <w:rFonts w:cs="Arial"/>
        </w:rPr>
        <w:t xml:space="preserve">Az INSTR táblában szereplő </w:t>
      </w:r>
      <w:r w:rsidR="000B36E6" w:rsidRPr="000C2023">
        <w:rPr>
          <w:rFonts w:cs="Arial"/>
        </w:rPr>
        <w:t>„</w:t>
      </w:r>
      <w:r w:rsidR="000B36E6" w:rsidRPr="000C2023">
        <w:rPr>
          <w:rFonts w:cs="Arial"/>
          <w:b/>
        </w:rPr>
        <w:t>L</w:t>
      </w:r>
      <w:r w:rsidRPr="000C2023">
        <w:rPr>
          <w:rFonts w:cs="Arial"/>
          <w:b/>
        </w:rPr>
        <w:t>e nem hívott hitelkeret</w:t>
      </w:r>
      <w:r w:rsidR="000B36E6" w:rsidRPr="000C2023">
        <w:rPr>
          <w:rFonts w:cs="Arial"/>
        </w:rPr>
        <w:t>”</w:t>
      </w:r>
      <w:r w:rsidRPr="000C2023">
        <w:rPr>
          <w:rFonts w:cs="Arial"/>
        </w:rPr>
        <w:t xml:space="preserve"> </w:t>
      </w:r>
      <w:r w:rsidRPr="000C2023">
        <w:rPr>
          <w:rFonts w:cs="Arial"/>
          <w:i/>
          <w:iCs/>
        </w:rPr>
        <w:t>instrumentum szinten</w:t>
      </w:r>
      <w:r w:rsidRPr="000C2023">
        <w:rPr>
          <w:rFonts w:cs="Arial"/>
        </w:rPr>
        <w:t xml:space="preserve"> értelmezendő. </w:t>
      </w:r>
      <w:r w:rsidR="0031038F" w:rsidRPr="000C2023">
        <w:rPr>
          <w:rFonts w:cs="Arial"/>
        </w:rPr>
        <w:t xml:space="preserve">Amennyiben van az </w:t>
      </w:r>
      <w:proofErr w:type="spellStart"/>
      <w:r w:rsidR="0031038F" w:rsidRPr="000C2023">
        <w:rPr>
          <w:rFonts w:cs="Arial"/>
        </w:rPr>
        <w:t>INSTK</w:t>
      </w:r>
      <w:proofErr w:type="spellEnd"/>
      <w:r w:rsidR="0031038F" w:rsidRPr="000C2023">
        <w:rPr>
          <w:rFonts w:cs="Arial"/>
        </w:rPr>
        <w:t xml:space="preserve">-ban keret az adott instrumentumhoz kapcsolódóan, akkor csak abban az esetben töltendő, ha az INSTR-ben alkeret nyílik, aminek szintjén értelmezett a le nem hívott keret, illetve akkor töltendő a mező, ha a keret eleve az INSTR-ben nyílik (azaz nincs </w:t>
      </w:r>
      <w:proofErr w:type="spellStart"/>
      <w:r w:rsidR="0031038F" w:rsidRPr="000C2023">
        <w:rPr>
          <w:rFonts w:cs="Arial"/>
        </w:rPr>
        <w:t>INSTK</w:t>
      </w:r>
      <w:proofErr w:type="spellEnd"/>
      <w:r w:rsidR="0031038F" w:rsidRPr="000C2023">
        <w:rPr>
          <w:rFonts w:cs="Arial"/>
        </w:rPr>
        <w:t xml:space="preserve"> keret). </w:t>
      </w:r>
      <w:r w:rsidR="00AC7C02" w:rsidRPr="000C2023">
        <w:rPr>
          <w:rFonts w:cs="Arial"/>
        </w:rPr>
        <w:t xml:space="preserve">Az </w:t>
      </w:r>
      <w:proofErr w:type="spellStart"/>
      <w:r w:rsidR="00AC7C02" w:rsidRPr="000C2023">
        <w:rPr>
          <w:rFonts w:cs="Arial"/>
        </w:rPr>
        <w:t>INSTK</w:t>
      </w:r>
      <w:proofErr w:type="spellEnd"/>
      <w:r w:rsidR="00AC7C02" w:rsidRPr="000C2023">
        <w:rPr>
          <w:rFonts w:cs="Arial"/>
        </w:rPr>
        <w:t xml:space="preserve">-ban és az </w:t>
      </w:r>
      <w:proofErr w:type="spellStart"/>
      <w:r w:rsidR="00AC7C02" w:rsidRPr="000C2023">
        <w:rPr>
          <w:rFonts w:cs="Arial"/>
        </w:rPr>
        <w:t>INSTR</w:t>
      </w:r>
      <w:proofErr w:type="spellEnd"/>
      <w:r w:rsidR="00AC7C02" w:rsidRPr="000C2023">
        <w:rPr>
          <w:rFonts w:cs="Arial"/>
        </w:rPr>
        <w:t xml:space="preserve">-ben jelentett le nem hívott keretek összesített </w:t>
      </w:r>
      <w:proofErr w:type="gramStart"/>
      <w:r w:rsidR="00AC7C02" w:rsidRPr="000C2023">
        <w:rPr>
          <w:rFonts w:cs="Arial"/>
        </w:rPr>
        <w:t>összegének  meg</w:t>
      </w:r>
      <w:proofErr w:type="gramEnd"/>
      <w:r w:rsidR="00AC7C02" w:rsidRPr="000C2023">
        <w:rPr>
          <w:rFonts w:cs="Arial"/>
        </w:rPr>
        <w:t xml:space="preserve"> kell egyeznie a szerződésszintű le nem hívott keretösszeggel (az nem sokszorozódhat).</w:t>
      </w:r>
      <w:r w:rsidR="0031038F" w:rsidRPr="000C2023">
        <w:rPr>
          <w:rFonts w:cs="Arial"/>
        </w:rPr>
        <w:t xml:space="preserve"> </w:t>
      </w:r>
      <w:r w:rsidRPr="000C2023">
        <w:rPr>
          <w:rFonts w:cs="Arial"/>
        </w:rPr>
        <w:t xml:space="preserve">Az instrumentum összege abban az esetben, ha nem diszkont jellegről és nem visszkereset nélküli </w:t>
      </w:r>
      <w:proofErr w:type="spellStart"/>
      <w:r w:rsidRPr="000C2023">
        <w:rPr>
          <w:rFonts w:cs="Arial"/>
        </w:rPr>
        <w:t>faktoringról</w:t>
      </w:r>
      <w:proofErr w:type="spellEnd"/>
      <w:r w:rsidRPr="000C2023">
        <w:rPr>
          <w:rFonts w:cs="Arial"/>
        </w:rPr>
        <w:t xml:space="preserve"> van szó, megegyezik a következővel: le nem hívott hitelkeret + fennálló tőketartozás + </w:t>
      </w:r>
      <w:r w:rsidR="00935D38" w:rsidRPr="000C2023">
        <w:rPr>
          <w:rFonts w:cs="Arial"/>
        </w:rPr>
        <w:t>tőke</w:t>
      </w:r>
      <w:r w:rsidRPr="000C2023">
        <w:rPr>
          <w:rFonts w:cs="Arial"/>
        </w:rPr>
        <w:t xml:space="preserve">törlesztések halmozott összege. Folyószámlahitelnél a </w:t>
      </w:r>
      <w:r w:rsidR="00EC105B" w:rsidRPr="000C2023">
        <w:rPr>
          <w:rFonts w:cs="Arial"/>
        </w:rPr>
        <w:t xml:space="preserve">hitel </w:t>
      </w:r>
      <w:r w:rsidRPr="000C2023">
        <w:rPr>
          <w:rFonts w:cs="Arial"/>
        </w:rPr>
        <w:t>problémássá válás</w:t>
      </w:r>
      <w:r w:rsidR="00EC105B" w:rsidRPr="000C2023">
        <w:rPr>
          <w:rFonts w:cs="Arial"/>
        </w:rPr>
        <w:t xml:space="preserve">akor a hitellel kapcsolatos </w:t>
      </w:r>
      <w:proofErr w:type="spellStart"/>
      <w:r w:rsidR="00EC105B" w:rsidRPr="000C2023">
        <w:rPr>
          <w:rFonts w:cs="Arial"/>
        </w:rPr>
        <w:t>megtérülések</w:t>
      </w:r>
      <w:proofErr w:type="spellEnd"/>
      <w:r w:rsidR="00EC105B" w:rsidRPr="000C2023">
        <w:rPr>
          <w:rFonts w:cs="Arial"/>
        </w:rPr>
        <w:t xml:space="preserve"> a törlesztés táblában </w:t>
      </w:r>
      <w:r w:rsidRPr="000C2023">
        <w:rPr>
          <w:rFonts w:cs="Arial"/>
        </w:rPr>
        <w:t xml:space="preserve">jelentendők, azonban a rulírozó jelleg miatt az instrumentum összege = le nem hívott hitelkeret + fennálló tőketartozás összege egyezőség fenn fog állni. </w:t>
      </w:r>
    </w:p>
    <w:p w14:paraId="36AFFCE4" w14:textId="3600A24C" w:rsidR="00D86B48" w:rsidRPr="000C2023" w:rsidRDefault="00D86B48" w:rsidP="00C14714">
      <w:bookmarkStart w:id="118" w:name="_Hlk9266872"/>
      <w:bookmarkStart w:id="119" w:name="_Hlk9267489"/>
      <w:r w:rsidRPr="000C2023">
        <w:rPr>
          <w:rFonts w:cs="Arial"/>
        </w:rPr>
        <w:t>Az „</w:t>
      </w:r>
      <w:r w:rsidRPr="000C2023">
        <w:rPr>
          <w:rFonts w:cs="Arial"/>
          <w:b/>
        </w:rPr>
        <w:t>Aktuális kitettségérték</w:t>
      </w:r>
      <w:r w:rsidRPr="000C2023">
        <w:rPr>
          <w:rFonts w:cs="Arial"/>
        </w:rPr>
        <w:t xml:space="preserve">” mezőben a következő definíció szerint kell jelenteni: </w:t>
      </w:r>
      <w:r w:rsidRPr="000C2023">
        <w:t xml:space="preserve">a bruttó kitettség instrumentumszinten, azaz a bruttó könyv szerinti érték (mérlegen belüli kitettség) növelve a le nem hívott szerződéses összeg tőkeszámítás során alkalmazott hitelegyenértékesítési tényezővel korrigált értékével (mérlegen kívüli kitettség). </w:t>
      </w:r>
      <w:r w:rsidR="00857E17" w:rsidRPr="000C2023">
        <w:t xml:space="preserve">A le nem hívott szerződéses összeggel való kalkuláció során a garancialehívási lehetőséget is tartalmazó szerződések esetén a garancia összege figyelmen kívül hagyandó. </w:t>
      </w:r>
      <w:r w:rsidRPr="000C2023">
        <w:t>Ha egy szerződéshez több instrumentum tartozik,</w:t>
      </w:r>
      <w:r w:rsidR="001109D9" w:rsidRPr="000C2023">
        <w:t xml:space="preserve"> azaz a keret az </w:t>
      </w:r>
      <w:proofErr w:type="spellStart"/>
      <w:r w:rsidR="001109D9" w:rsidRPr="000C2023">
        <w:t>INSTK</w:t>
      </w:r>
      <w:proofErr w:type="spellEnd"/>
      <w:r w:rsidR="001109D9" w:rsidRPr="000C2023">
        <w:t xml:space="preserve"> táblában kerül jelentésre (csak </w:t>
      </w:r>
      <w:proofErr w:type="spellStart"/>
      <w:r w:rsidR="001109D9" w:rsidRPr="000C2023">
        <w:t>FF</w:t>
      </w:r>
      <w:proofErr w:type="spellEnd"/>
      <w:r w:rsidR="001109D9" w:rsidRPr="000C2023">
        <w:t xml:space="preserve"> tevékenység esetén),</w:t>
      </w:r>
      <w:r w:rsidRPr="000C2023">
        <w:t xml:space="preserve"> akkor a mérlegen kívüli kitettség a már lehívott, mérlegen belüli kitettség arányában allokálandó. </w:t>
      </w:r>
    </w:p>
    <w:p w14:paraId="1885934B" w14:textId="77777777" w:rsidR="00D86B48" w:rsidRPr="000C2023" w:rsidRDefault="00D86B48" w:rsidP="00C14714">
      <w:r w:rsidRPr="000C2023">
        <w:t xml:space="preserve">Ez azt jelenti, hogy amennyiben az </w:t>
      </w:r>
      <w:proofErr w:type="spellStart"/>
      <w:r w:rsidRPr="000C2023">
        <w:t>INSTK</w:t>
      </w:r>
      <w:proofErr w:type="spellEnd"/>
      <w:r w:rsidRPr="000C2023">
        <w:t xml:space="preserve"> keret alá nyílt INSTR instrumentumokról van szó, a le nem hívott szerződéses összeget a következőképpen kell meghatározni:</w:t>
      </w:r>
    </w:p>
    <w:p w14:paraId="57705D44" w14:textId="77777777" w:rsidR="00D86B48" w:rsidRPr="000C2023" w:rsidRDefault="00D86B48" w:rsidP="00C14714">
      <w:pPr>
        <w:pStyle w:val="Listaszerbekezds"/>
        <w:numPr>
          <w:ilvl w:val="0"/>
          <w:numId w:val="57"/>
        </w:numPr>
        <w:contextualSpacing w:val="0"/>
        <w:rPr>
          <w:rFonts w:eastAsia="Times New Roman"/>
        </w:rPr>
      </w:pPr>
      <w:r w:rsidRPr="000C2023">
        <w:rPr>
          <w:rFonts w:eastAsia="Times New Roman"/>
        </w:rPr>
        <w:t xml:space="preserve">alkeret nyílása esetén a le nem hívott szerződéses összeg az INSTR táblában jelentett instrumentum szintű le nem hívott keret + az </w:t>
      </w:r>
      <w:proofErr w:type="spellStart"/>
      <w:r w:rsidRPr="000C2023">
        <w:rPr>
          <w:rFonts w:eastAsia="Times New Roman"/>
        </w:rPr>
        <w:t>INSTK</w:t>
      </w:r>
      <w:proofErr w:type="spellEnd"/>
      <w:r w:rsidRPr="000C2023">
        <w:rPr>
          <w:rFonts w:eastAsia="Times New Roman"/>
        </w:rPr>
        <w:t xml:space="preserve"> táblában szereplő le nem hívott keret instrumentum szintre allokálva bruttó könyv szerinti érték alapján,</w:t>
      </w:r>
    </w:p>
    <w:p w14:paraId="0CB6DC50" w14:textId="77777777" w:rsidR="00D86B48" w:rsidRPr="000C2023" w:rsidRDefault="00D86B48" w:rsidP="00C14714">
      <w:pPr>
        <w:pStyle w:val="Listaszerbekezds"/>
        <w:numPr>
          <w:ilvl w:val="0"/>
          <w:numId w:val="57"/>
        </w:numPr>
        <w:contextualSpacing w:val="0"/>
        <w:rPr>
          <w:rFonts w:eastAsia="Times New Roman"/>
        </w:rPr>
      </w:pPr>
      <w:proofErr w:type="spellStart"/>
      <w:r w:rsidRPr="000C2023">
        <w:rPr>
          <w:rFonts w:eastAsia="Times New Roman"/>
        </w:rPr>
        <w:t>lehívásonkénti</w:t>
      </w:r>
      <w:proofErr w:type="spellEnd"/>
      <w:r w:rsidRPr="000C2023">
        <w:rPr>
          <w:rFonts w:eastAsia="Times New Roman"/>
        </w:rPr>
        <w:t xml:space="preserve"> </w:t>
      </w:r>
      <w:proofErr w:type="spellStart"/>
      <w:r w:rsidRPr="000C2023">
        <w:rPr>
          <w:rFonts w:eastAsia="Times New Roman"/>
        </w:rPr>
        <w:t>INSTR</w:t>
      </w:r>
      <w:proofErr w:type="spellEnd"/>
      <w:r w:rsidRPr="000C2023">
        <w:rPr>
          <w:rFonts w:eastAsia="Times New Roman"/>
        </w:rPr>
        <w:t xml:space="preserve"> instrumentum képzés esetén a le nem hívott szerződéses összeg az </w:t>
      </w:r>
      <w:proofErr w:type="spellStart"/>
      <w:r w:rsidRPr="000C2023">
        <w:rPr>
          <w:rFonts w:eastAsia="Times New Roman"/>
        </w:rPr>
        <w:t>INSTK</w:t>
      </w:r>
      <w:proofErr w:type="spellEnd"/>
      <w:r w:rsidRPr="000C2023">
        <w:rPr>
          <w:rFonts w:eastAsia="Times New Roman"/>
        </w:rPr>
        <w:t xml:space="preserve"> táblában szereplő le nem hívott keret instrumentum szintre allokálva bruttó könyv szerinti érték alapján (mivel ebben az esetben az INSTR táblában az instrumentum szintű le nem hívott keret értéke 0).</w:t>
      </w:r>
    </w:p>
    <w:p w14:paraId="2A8FDBEE" w14:textId="60F4803D" w:rsidR="00A37FA7" w:rsidRPr="00A37FA7" w:rsidRDefault="00D86B48" w:rsidP="00C14714">
      <w:pPr>
        <w:rPr>
          <w:rFonts w:asciiTheme="minorHAnsi" w:hAnsiTheme="minorHAnsi" w:cstheme="minorHAnsi"/>
        </w:rPr>
      </w:pPr>
      <w:r w:rsidRPr="000C2023">
        <w:t xml:space="preserve">A mérlegen kívüli kitettség allokálása során figyelmen kívül kell hagyni a garancialehívási lehetőséget is tartalmazó </w:t>
      </w:r>
      <w:proofErr w:type="spellStart"/>
      <w:r w:rsidRPr="000C2023">
        <w:t>multipurpose</w:t>
      </w:r>
      <w:proofErr w:type="spellEnd"/>
      <w:r w:rsidRPr="000C2023">
        <w:t xml:space="preserve"> szerződések esetén a garanciakeret le nem hívott összegét.</w:t>
      </w:r>
      <w:r w:rsidR="00F850F7" w:rsidRPr="000C2023">
        <w:t xml:space="preserve"> A mezőt </w:t>
      </w:r>
      <w:proofErr w:type="spellStart"/>
      <w:r w:rsidR="00E15C72">
        <w:rPr>
          <w:rFonts w:asciiTheme="minorHAnsi" w:hAnsiTheme="minorHAnsi" w:cs="Arial"/>
        </w:rPr>
        <w:t>PVOV</w:t>
      </w:r>
      <w:proofErr w:type="spellEnd"/>
      <w:r w:rsidR="00F850F7" w:rsidRPr="000C2023">
        <w:t xml:space="preserve"> esetén kell tölteni</w:t>
      </w:r>
      <w:r w:rsidR="00E7519B" w:rsidRPr="000C2023">
        <w:t>.</w:t>
      </w:r>
    </w:p>
    <w:p w14:paraId="619E7229" w14:textId="5E7F167C" w:rsidR="0017760D" w:rsidRPr="000C2023" w:rsidRDefault="0017760D" w:rsidP="00C14714">
      <w:pPr>
        <w:rPr>
          <w:rFonts w:asciiTheme="minorHAnsi" w:hAnsiTheme="minorHAnsi" w:cstheme="minorHAnsi"/>
          <w:b/>
        </w:rPr>
      </w:pPr>
      <w:r w:rsidRPr="000C2023">
        <w:rPr>
          <w:rFonts w:asciiTheme="minorHAnsi" w:hAnsiTheme="minorHAnsi" w:cstheme="minorHAnsi"/>
        </w:rPr>
        <w:t xml:space="preserve">A </w:t>
      </w:r>
      <w:r w:rsidRPr="000C2023">
        <w:rPr>
          <w:rFonts w:asciiTheme="minorHAnsi" w:hAnsiTheme="minorHAnsi" w:cstheme="minorHAnsi"/>
          <w:b/>
        </w:rPr>
        <w:t>„</w:t>
      </w:r>
      <w:bookmarkStart w:id="120" w:name="_Hlk48738873"/>
      <w:r w:rsidRPr="000C2023">
        <w:rPr>
          <w:rFonts w:asciiTheme="minorHAnsi" w:hAnsiTheme="minorHAnsi" w:cstheme="minorHAnsi"/>
          <w:b/>
        </w:rPr>
        <w:t>Várható hitelezési veszteség alapján származtatott kitettségérték</w:t>
      </w:r>
      <w:bookmarkEnd w:id="120"/>
      <w:r w:rsidRPr="000C2023">
        <w:rPr>
          <w:rFonts w:asciiTheme="minorHAnsi" w:hAnsiTheme="minorHAnsi" w:cstheme="minorHAnsi"/>
          <w:b/>
        </w:rPr>
        <w:t>”</w:t>
      </w:r>
      <w:r w:rsidRPr="000C2023">
        <w:rPr>
          <w:rFonts w:asciiTheme="minorHAnsi" w:hAnsiTheme="minorHAnsi" w:cstheme="minorHAnsi"/>
        </w:rPr>
        <w:t xml:space="preserve"> a mezőben jelentendő</w:t>
      </w:r>
      <w:r w:rsidR="00F9177D" w:rsidRPr="000C2023">
        <w:rPr>
          <w:rFonts w:asciiTheme="minorHAnsi" w:hAnsiTheme="minorHAnsi" w:cstheme="minorHAnsi"/>
        </w:rPr>
        <w:t xml:space="preserve"> 2021</w:t>
      </w:r>
      <w:r w:rsidR="0007513F" w:rsidRPr="000C2023">
        <w:rPr>
          <w:rFonts w:asciiTheme="minorHAnsi" w:hAnsiTheme="minorHAnsi" w:cstheme="minorHAnsi"/>
        </w:rPr>
        <w:t xml:space="preserve">. negyedik negyedévi </w:t>
      </w:r>
      <w:r w:rsidR="00F9177D" w:rsidRPr="000C2023">
        <w:rPr>
          <w:rFonts w:asciiTheme="minorHAnsi" w:hAnsiTheme="minorHAnsi" w:cstheme="minorHAnsi"/>
        </w:rPr>
        <w:t>vonatkozási időtől kezdődően</w:t>
      </w:r>
      <w:r w:rsidRPr="000C2023">
        <w:rPr>
          <w:rFonts w:asciiTheme="minorHAnsi" w:hAnsiTheme="minorHAnsi" w:cstheme="minorHAnsi"/>
        </w:rPr>
        <w:t xml:space="preserve"> a  kitettség lejáratig tartó várható értéke</w:t>
      </w:r>
      <w:r w:rsidR="00771449" w:rsidRPr="000C2023">
        <w:rPr>
          <w:rFonts w:asciiTheme="minorHAnsi" w:hAnsiTheme="minorHAnsi" w:cstheme="minorHAnsi"/>
        </w:rPr>
        <w:t xml:space="preserve"> instrumentum szinten</w:t>
      </w:r>
      <w:r w:rsidRPr="000C2023">
        <w:rPr>
          <w:rFonts w:asciiTheme="minorHAnsi" w:hAnsiTheme="minorHAnsi" w:cstheme="minorHAnsi"/>
        </w:rPr>
        <w:t xml:space="preserve">, azaz a jövőbeli </w:t>
      </w:r>
      <w:r w:rsidRPr="000C2023">
        <w:rPr>
          <w:rFonts w:asciiTheme="minorHAnsi" w:hAnsiTheme="minorHAnsi" w:cstheme="minorHAnsi"/>
          <w:u w:val="single"/>
        </w:rPr>
        <w:t>amortizált bekerülési értékek</w:t>
      </w:r>
      <w:r w:rsidRPr="000C2023">
        <w:rPr>
          <w:rFonts w:asciiTheme="minorHAnsi" w:hAnsiTheme="minorHAnsi" w:cstheme="minorHAnsi"/>
        </w:rPr>
        <w:t xml:space="preserve"> átlagos nagysága, figyelembe véve az instrumentum mérlegen kívüli részének, azaz a le nem hívott keretnek a mérlegbe kerülését is (azaz az amortizált bekerülési érték a képletben növekedhet az egyes időszakok tekintetében a le nem hívott keret bekerülésével, nem csak csökkenhet az amortizálódás mértékével).</w:t>
      </w:r>
    </w:p>
    <w:p w14:paraId="168E6ECE" w14:textId="77777777" w:rsidR="0017760D" w:rsidRPr="000C2023" w:rsidRDefault="0017760D" w:rsidP="00C14714">
      <w:pPr>
        <w:rPr>
          <w:rFonts w:asciiTheme="minorHAnsi" w:hAnsiTheme="minorHAnsi" w:cstheme="minorHAnsi"/>
        </w:rPr>
      </w:pPr>
      <w:r w:rsidRPr="000C2023">
        <w:rPr>
          <w:rFonts w:ascii="Cambria Math" w:hAnsi="Cambria Math" w:cs="Cambria Math"/>
        </w:rPr>
        <w:t>𝑬</w:t>
      </w:r>
      <w:r w:rsidRPr="000C2023">
        <w:rPr>
          <w:rFonts w:asciiTheme="minorHAnsi" w:hAnsiTheme="minorHAnsi" w:cstheme="minorHAnsi"/>
        </w:rPr>
        <w:t>(</w:t>
      </w:r>
      <w:r w:rsidRPr="000C2023">
        <w:rPr>
          <w:rFonts w:ascii="Cambria Math" w:hAnsi="Cambria Math" w:cs="Cambria Math"/>
        </w:rPr>
        <w:t>𝐸𝑥𝑝</w:t>
      </w:r>
      <w:r w:rsidRPr="000C2023">
        <w:rPr>
          <w:rFonts w:asciiTheme="minorHAnsi" w:hAnsiTheme="minorHAnsi" w:cstheme="minorHAnsi"/>
        </w:rPr>
        <w:t>)=∑</w:t>
      </w:r>
      <w:r w:rsidRPr="000C2023">
        <w:rPr>
          <w:rFonts w:ascii="Cambria Math" w:hAnsi="Cambria Math" w:cs="Cambria Math"/>
          <w:vertAlign w:val="subscript"/>
        </w:rPr>
        <w:t>𝑖</w:t>
      </w:r>
      <w:r w:rsidRPr="000C2023">
        <w:rPr>
          <w:rFonts w:ascii="Cambria Math" w:hAnsi="Cambria Math" w:cs="Cambria Math"/>
        </w:rPr>
        <w:t>𝑃𝑉</w:t>
      </w:r>
      <w:r w:rsidRPr="000C2023">
        <w:rPr>
          <w:rFonts w:asciiTheme="minorHAnsi" w:hAnsiTheme="minorHAnsi" w:cstheme="minorHAnsi"/>
        </w:rPr>
        <w:t>(</w:t>
      </w:r>
      <w:r w:rsidRPr="000C2023">
        <w:rPr>
          <w:rFonts w:ascii="Cambria Math" w:hAnsi="Cambria Math" w:cs="Cambria Math"/>
        </w:rPr>
        <w:t>𝐸𝐴𝐷</w:t>
      </w:r>
      <w:r w:rsidRPr="000C2023">
        <w:rPr>
          <w:rFonts w:ascii="Cambria Math" w:hAnsi="Cambria Math" w:cs="Cambria Math"/>
          <w:vertAlign w:val="subscript"/>
        </w:rPr>
        <w:t>𝑖</w:t>
      </w:r>
      <w:r w:rsidRPr="000C2023">
        <w:rPr>
          <w:rFonts w:asciiTheme="minorHAnsi" w:hAnsiTheme="minorHAnsi" w:cstheme="minorHAnsi"/>
        </w:rPr>
        <w:t>)/(</w:t>
      </w:r>
      <w:r w:rsidRPr="000C2023">
        <w:rPr>
          <w:rFonts w:ascii="Cambria Math" w:hAnsi="Cambria Math" w:cs="Cambria Math"/>
        </w:rPr>
        <w:t>𝑇</w:t>
      </w:r>
      <w:r w:rsidRPr="000C2023">
        <w:rPr>
          <w:rFonts w:asciiTheme="minorHAnsi" w:hAnsiTheme="minorHAnsi" w:cstheme="minorHAnsi"/>
        </w:rPr>
        <w:t>−</w:t>
      </w:r>
      <w:r w:rsidRPr="000C2023">
        <w:rPr>
          <w:rFonts w:ascii="Cambria Math" w:hAnsi="Cambria Math" w:cs="Cambria Math"/>
        </w:rPr>
        <w:t>𝑡</w:t>
      </w:r>
      <w:r w:rsidRPr="000C2023">
        <w:rPr>
          <w:rFonts w:asciiTheme="minorHAnsi" w:hAnsiTheme="minorHAnsi" w:cstheme="minorHAnsi"/>
        </w:rPr>
        <w:t xml:space="preserve">), ahol (T-t) a hátralévő periódusok számát jelöli az IFRS9 értékvesztési </w:t>
      </w:r>
      <w:proofErr w:type="spellStart"/>
      <w:r w:rsidRPr="000C2023">
        <w:rPr>
          <w:rFonts w:asciiTheme="minorHAnsi" w:hAnsiTheme="minorHAnsi" w:cstheme="minorHAnsi"/>
        </w:rPr>
        <w:t>stage</w:t>
      </w:r>
      <w:proofErr w:type="spellEnd"/>
      <w:r w:rsidRPr="000C2023">
        <w:rPr>
          <w:rFonts w:asciiTheme="minorHAnsi" w:hAnsiTheme="minorHAnsi" w:cstheme="minorHAnsi"/>
        </w:rPr>
        <w:t>-besorolásokkal összhangban,</w:t>
      </w:r>
    </w:p>
    <w:p w14:paraId="713D9B7E" w14:textId="77777777" w:rsidR="0017760D" w:rsidRPr="000C2023" w:rsidRDefault="0017760D" w:rsidP="00C14714">
      <w:pPr>
        <w:rPr>
          <w:rFonts w:asciiTheme="minorHAnsi" w:hAnsiTheme="minorHAnsi" w:cstheme="minorHAnsi"/>
        </w:rPr>
      </w:pPr>
      <w:r w:rsidRPr="000C2023">
        <w:rPr>
          <w:rFonts w:asciiTheme="minorHAnsi" w:hAnsiTheme="minorHAnsi" w:cstheme="minorHAnsi"/>
        </w:rPr>
        <w:t xml:space="preserve">továbbá ahol </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az ügylet i időpontban mérlegen belüli amortizált bekerülési értékének összege és </w:t>
      </w:r>
      <w:proofErr w:type="spellStart"/>
      <w:r w:rsidRPr="000C2023">
        <w:rPr>
          <w:rFonts w:asciiTheme="minorHAnsi" w:hAnsiTheme="minorHAnsi" w:cstheme="minorHAnsi"/>
        </w:rPr>
        <w:t>PV</w:t>
      </w:r>
      <w:proofErr w:type="spellEnd"/>
      <w:r w:rsidRPr="000C2023">
        <w:rPr>
          <w:rFonts w:asciiTheme="minorHAnsi" w:hAnsiTheme="minorHAnsi" w:cstheme="minorHAnsi"/>
        </w:rPr>
        <w:t xml:space="preserve"> jelöli a jelenértéket, T a lejárati időpont, t az aktuális időpont. </w:t>
      </w:r>
    </w:p>
    <w:p w14:paraId="2D8C9CEF" w14:textId="12D56900" w:rsidR="0017760D" w:rsidRPr="000C2023" w:rsidRDefault="0017760D" w:rsidP="00C14714">
      <w:pPr>
        <w:rPr>
          <w:rFonts w:asciiTheme="minorHAnsi" w:hAnsiTheme="minorHAnsi" w:cstheme="minorHAnsi"/>
        </w:rPr>
      </w:pPr>
      <w:r w:rsidRPr="000C2023">
        <w:rPr>
          <w:rFonts w:asciiTheme="minorHAnsi" w:hAnsiTheme="minorHAnsi" w:cstheme="minorHAnsi"/>
        </w:rPr>
        <w:t xml:space="preserve">Amennyiben az instrumentum a mérlegben még nem szerepel, mert az INSTR táblában egy keret került megnyitásra és folyósítás még nem történt, akkor nem az értékvesztésképzés, hanem a céltartalékképzés során kalkulált </w:t>
      </w:r>
      <w:proofErr w:type="spellStart"/>
      <w:r w:rsidRPr="000C2023">
        <w:rPr>
          <w:rFonts w:asciiTheme="minorHAnsi" w:hAnsiTheme="minorHAnsi" w:cstheme="minorHAnsi"/>
        </w:rPr>
        <w:t>EAD-ból</w:t>
      </w:r>
      <w:proofErr w:type="spellEnd"/>
      <w:r w:rsidRPr="000C2023">
        <w:rPr>
          <w:rFonts w:asciiTheme="minorHAnsi" w:hAnsiTheme="minorHAnsi" w:cstheme="minorHAnsi"/>
        </w:rPr>
        <w:t xml:space="preserve"> kell kiindulni a fenti képlettel történő számolás során.</w:t>
      </w:r>
    </w:p>
    <w:p w14:paraId="2029CE70" w14:textId="6DFF5223" w:rsidR="00105F7C" w:rsidRPr="000C2023" w:rsidRDefault="00105F7C" w:rsidP="00C14714">
      <w:pPr>
        <w:rPr>
          <w:rFonts w:asciiTheme="minorHAnsi" w:hAnsiTheme="minorHAnsi" w:cstheme="minorHAnsi"/>
        </w:rPr>
      </w:pPr>
      <w:r w:rsidRPr="000C2023">
        <w:rPr>
          <w:rFonts w:asciiTheme="minorHAnsi" w:hAnsiTheme="minorHAnsi" w:cstheme="minorHAnsi"/>
        </w:rPr>
        <w:t>Abban az esetben töltendő, ha értékvesztés képzés alá tartozó instrumentumról van szó.</w:t>
      </w:r>
    </w:p>
    <w:p w14:paraId="05287DAB" w14:textId="4AB5B78C" w:rsidR="00782175" w:rsidRPr="000C2023" w:rsidRDefault="00F850F7" w:rsidP="00C14714">
      <w:r w:rsidRPr="000C2023">
        <w:t>A</w:t>
      </w:r>
      <w:r w:rsidR="00782175" w:rsidRPr="000C2023">
        <w:t xml:space="preserve"> </w:t>
      </w:r>
      <w:r w:rsidR="00782175" w:rsidRPr="000C2023">
        <w:rPr>
          <w:b/>
          <w:bCs/>
        </w:rPr>
        <w:t>„Várható hitelezési veszteség alapján származtatott kitettségérték”</w:t>
      </w:r>
      <w:r w:rsidR="00782175" w:rsidRPr="000C2023">
        <w:t xml:space="preserve"> mező </w:t>
      </w:r>
      <w:proofErr w:type="spellStart"/>
      <w:r w:rsidR="00E15C72">
        <w:rPr>
          <w:rFonts w:asciiTheme="minorHAnsi" w:hAnsiTheme="minorHAnsi" w:cs="Arial"/>
        </w:rPr>
        <w:t>PVOV</w:t>
      </w:r>
      <w:proofErr w:type="spellEnd"/>
      <w:r w:rsidR="00782175" w:rsidRPr="000C2023">
        <w:t xml:space="preserve"> esetén kötelezően töltendő</w:t>
      </w:r>
      <w:r w:rsidRPr="000C2023">
        <w:t xml:space="preserve"> (</w:t>
      </w:r>
      <w:proofErr w:type="spellStart"/>
      <w:r w:rsidRPr="000C2023">
        <w:t>IFRS</w:t>
      </w:r>
      <w:proofErr w:type="spellEnd"/>
      <w:r w:rsidRPr="000C2023">
        <w:t xml:space="preserve"> könyvvezetés esetén)</w:t>
      </w:r>
      <w:r w:rsidR="00782175" w:rsidRPr="000C2023">
        <w:t xml:space="preserve">, </w:t>
      </w:r>
      <w:r w:rsidR="0017760D" w:rsidRPr="000C2023">
        <w:t>összevont felügyelet alá nem tartozó</w:t>
      </w:r>
      <w:r w:rsidR="00782175" w:rsidRPr="000C2023">
        <w:t xml:space="preserve">, </w:t>
      </w:r>
      <w:proofErr w:type="spellStart"/>
      <w:r w:rsidR="00782175" w:rsidRPr="000C2023">
        <w:t>IFRS</w:t>
      </w:r>
      <w:proofErr w:type="spellEnd"/>
      <w:r w:rsidR="00782175" w:rsidRPr="000C2023">
        <w:t xml:space="preserve"> könyvvezetést alkalmazó pénzügyi vállalkozások esetén, amennyiben rendelkezésre </w:t>
      </w:r>
      <w:r w:rsidRPr="000C2023">
        <w:t>áll az adat, töltendő</w:t>
      </w:r>
      <w:r w:rsidR="00782175" w:rsidRPr="000C2023">
        <w:t>, HAS könyvvezetést alkalmazó pénzügyi vállalkozások esetén nem jelentendő.</w:t>
      </w:r>
    </w:p>
    <w:p w14:paraId="43458E90" w14:textId="384F5432" w:rsidR="00BC7AFB" w:rsidRPr="000C2023" w:rsidRDefault="00BC7AFB" w:rsidP="00C14714">
      <w:r w:rsidRPr="000C2023">
        <w:rPr>
          <w:rFonts w:asciiTheme="minorHAnsi" w:hAnsiTheme="minorHAnsi" w:cstheme="minorHAnsi"/>
        </w:rPr>
        <w:t>„</w:t>
      </w:r>
      <w:r w:rsidRPr="000C2023">
        <w:rPr>
          <w:rFonts w:asciiTheme="minorHAnsi" w:hAnsiTheme="minorHAnsi" w:cstheme="minorHAnsi"/>
          <w:b/>
          <w:bCs/>
        </w:rPr>
        <w:t>A mérlegen kívüli kitettségekhez kapcsolódó céltartalékok</w:t>
      </w:r>
      <w:r w:rsidRPr="000C2023">
        <w:rPr>
          <w:rFonts w:asciiTheme="minorHAnsi" w:hAnsiTheme="minorHAnsi" w:cstheme="minorHAnsi"/>
        </w:rPr>
        <w:t xml:space="preserve">” mezőben kizárólag a </w:t>
      </w:r>
      <w:proofErr w:type="spellStart"/>
      <w:r w:rsidRPr="000C2023">
        <w:rPr>
          <w:rFonts w:asciiTheme="minorHAnsi" w:hAnsiTheme="minorHAnsi" w:cstheme="minorHAnsi"/>
        </w:rPr>
        <w:t>INSTR.LNH_KERET_TOKE_OSSZEG</w:t>
      </w:r>
      <w:proofErr w:type="spellEnd"/>
      <w:r w:rsidRPr="000C2023">
        <w:rPr>
          <w:rFonts w:asciiTheme="minorHAnsi" w:hAnsiTheme="minorHAnsi" w:cstheme="minorHAnsi"/>
        </w:rPr>
        <w:t xml:space="preserve"> mezőben jelentett le nem hívott hitelkerethez kapcsolódó céltartalék összege jelentendő. Amennyiben nem az INSTR táblában kerül jelentésre a le nem hívott keret, akkor ebben a mezőben nem szerepeltetendő adat, amennyiben megbontásra kerül a le nem hívott keret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között, akkor a céltartalék összegét is meg kell bontani. </w:t>
      </w:r>
      <w:r w:rsidR="00901C20" w:rsidRPr="000C2023">
        <w:rPr>
          <w:rFonts w:asciiTheme="minorHAnsi" w:hAnsiTheme="minorHAnsi" w:cstheme="minorHAnsi"/>
        </w:rPr>
        <w:t xml:space="preserve">Az </w:t>
      </w:r>
      <w:proofErr w:type="spellStart"/>
      <w:r w:rsidR="00901C20" w:rsidRPr="000C2023">
        <w:rPr>
          <w:rFonts w:asciiTheme="minorHAnsi" w:hAnsiTheme="minorHAnsi" w:cstheme="minorHAnsi"/>
        </w:rPr>
        <w:t>INSTK</w:t>
      </w:r>
      <w:proofErr w:type="spellEnd"/>
      <w:r w:rsidR="00901C20" w:rsidRPr="000C2023">
        <w:rPr>
          <w:rFonts w:asciiTheme="minorHAnsi" w:hAnsiTheme="minorHAnsi" w:cstheme="minorHAnsi"/>
        </w:rPr>
        <w:t xml:space="preserve">-ban és az </w:t>
      </w:r>
      <w:proofErr w:type="spellStart"/>
      <w:r w:rsidR="00901C20" w:rsidRPr="000C2023">
        <w:rPr>
          <w:rFonts w:asciiTheme="minorHAnsi" w:hAnsiTheme="minorHAnsi" w:cstheme="minorHAnsi"/>
        </w:rPr>
        <w:t>INSTR</w:t>
      </w:r>
      <w:proofErr w:type="spellEnd"/>
      <w:r w:rsidR="00901C20" w:rsidRPr="000C2023">
        <w:rPr>
          <w:rFonts w:asciiTheme="minorHAnsi" w:hAnsiTheme="minorHAnsi" w:cstheme="minorHAnsi"/>
        </w:rPr>
        <w:t>-ben jelentett céltartalék összesített összegének ki kell adnia a szerződésszintű céltartalékot (az nem sokszorozódhat).</w:t>
      </w:r>
      <w:r w:rsidRPr="000C2023">
        <w:rPr>
          <w:rFonts w:asciiTheme="minorHAnsi" w:hAnsiTheme="minorHAnsi" w:cstheme="minorHAnsi"/>
        </w:rPr>
        <w:t xml:space="preserve"> </w:t>
      </w:r>
      <w:r w:rsidRPr="000C2023">
        <w:t xml:space="preserve">A mezőt </w:t>
      </w:r>
      <w:proofErr w:type="spellStart"/>
      <w:r w:rsidRPr="000C2023">
        <w:t>IFRS</w:t>
      </w:r>
      <w:proofErr w:type="spellEnd"/>
      <w:r w:rsidRPr="000C2023">
        <w:t xml:space="preserve"> könyvvezetést alkalmazó, </w:t>
      </w:r>
      <w:proofErr w:type="spellStart"/>
      <w:r w:rsidR="00E15C72">
        <w:rPr>
          <w:rFonts w:asciiTheme="minorHAnsi" w:hAnsiTheme="minorHAnsi" w:cs="Arial"/>
        </w:rPr>
        <w:t>PVOV</w:t>
      </w:r>
      <w:proofErr w:type="spellEnd"/>
      <w:r w:rsidRPr="000C2023">
        <w:t xml:space="preserve"> esetén kell tölteni.</w:t>
      </w:r>
    </w:p>
    <w:bookmarkEnd w:id="118"/>
    <w:bookmarkEnd w:id="119"/>
    <w:p w14:paraId="408B82A0" w14:textId="32B62A2D" w:rsidR="00AF1B31" w:rsidRPr="000C2023" w:rsidRDefault="00AF1B31" w:rsidP="00C14714">
      <w:r w:rsidRPr="000C2023">
        <w:t>A „</w:t>
      </w:r>
      <w:r w:rsidRPr="000C2023">
        <w:rPr>
          <w:b/>
        </w:rPr>
        <w:t>Tárgyhavi leírás</w:t>
      </w:r>
      <w:r w:rsidRPr="000C2023">
        <w:t xml:space="preserve">” </w:t>
      </w:r>
      <w:r w:rsidR="001D0F29" w:rsidRPr="000C2023">
        <w:t xml:space="preserve">mezőben a </w:t>
      </w:r>
      <w:r w:rsidR="008E21A6" w:rsidRPr="000C2023">
        <w:t xml:space="preserve">tárgynegyedéves </w:t>
      </w:r>
      <w:r w:rsidR="001D0F29" w:rsidRPr="000C2023">
        <w:t xml:space="preserve">részleges leírás jelentendő, amennyiben a követelés teljes egészében leírásra kerül, a teljes végső leírás összegét az </w:t>
      </w:r>
      <w:proofErr w:type="spellStart"/>
      <w:r w:rsidR="001D0F29" w:rsidRPr="000C2023">
        <w:t>INSTM</w:t>
      </w:r>
      <w:proofErr w:type="spellEnd"/>
      <w:r w:rsidR="001D0F29" w:rsidRPr="000C2023">
        <w:t xml:space="preserve"> táblában kell jelenteni.</w:t>
      </w:r>
      <w:r w:rsidR="00AC745D" w:rsidRPr="000C2023">
        <w:t xml:space="preserve"> </w:t>
      </w:r>
      <w:r w:rsidR="00813155" w:rsidRPr="000C2023">
        <w:t>Ebben az esetben az INSTR táblában a tárgyhavi leírás mezőben adat nem jelenthető.</w:t>
      </w:r>
      <w:r w:rsidR="00770A0F" w:rsidRPr="000C2023">
        <w:t xml:space="preserve"> Az elengedés nem tekintendő leírásnak, követelés elengedése esetén a törlesztés táblában az elengedésre vonatkozó kóddal kell egy törlesztési eseményt jelenteni.</w:t>
      </w:r>
    </w:p>
    <w:p w14:paraId="41BD09FD" w14:textId="5E6EFE63" w:rsidR="00FD6AA3" w:rsidRPr="000C2023" w:rsidRDefault="00FD6AA3" w:rsidP="00C14714">
      <w:pPr>
        <w:rPr>
          <w:rFonts w:cs="Arial"/>
        </w:rPr>
      </w:pPr>
    </w:p>
    <w:p w14:paraId="068D1497" w14:textId="3E72590F" w:rsidR="008B3416" w:rsidRPr="000C2023" w:rsidRDefault="008B3416" w:rsidP="00C14714">
      <w:pPr>
        <w:pStyle w:val="Listaszerbekezds"/>
        <w:numPr>
          <w:ilvl w:val="0"/>
          <w:numId w:val="15"/>
        </w:numPr>
        <w:rPr>
          <w:rFonts w:cs="Arial"/>
          <w:b/>
        </w:rPr>
      </w:pPr>
      <w:proofErr w:type="spellStart"/>
      <w:r w:rsidRPr="000C2023">
        <w:rPr>
          <w:rFonts w:cs="Arial"/>
          <w:b/>
        </w:rPr>
        <w:t>JTM</w:t>
      </w:r>
      <w:proofErr w:type="spellEnd"/>
    </w:p>
    <w:p w14:paraId="0C66F78D" w14:textId="64827273" w:rsidR="008B3416" w:rsidRPr="000C2023" w:rsidRDefault="008B3416" w:rsidP="00C14714">
      <w:pPr>
        <w:pStyle w:val="Listaszerbekezds"/>
        <w:numPr>
          <w:ilvl w:val="0"/>
          <w:numId w:val="0"/>
        </w:numPr>
        <w:ind w:left="720"/>
        <w:rPr>
          <w:rFonts w:cs="Arial"/>
        </w:rPr>
      </w:pPr>
    </w:p>
    <w:p w14:paraId="3B0AE020" w14:textId="43843CB2" w:rsidR="008B3416" w:rsidRPr="000C2023" w:rsidRDefault="008B3416" w:rsidP="00C14714">
      <w:pPr>
        <w:rPr>
          <w:rFonts w:cs="Arial"/>
        </w:rPr>
      </w:pPr>
      <w:r w:rsidRPr="000C2023">
        <w:rPr>
          <w:rFonts w:cs="Arial"/>
        </w:rPr>
        <w:t xml:space="preserve">Ezen adatkörhöz tartozó mezők csak lakossági ügyfelek esetében, a </w:t>
      </w:r>
      <w:r w:rsidRPr="000C2023">
        <w:t xml:space="preserve">32/2014. MNB rendelet (továbbiakban </w:t>
      </w:r>
      <w:r w:rsidR="00AE1ED2">
        <w:t xml:space="preserve">Adósságfék </w:t>
      </w:r>
      <w:r w:rsidRPr="000C2023">
        <w:t>rendelet) hatálya alá tartozó háztartási hitelek esetében</w:t>
      </w:r>
      <w:r w:rsidRPr="000C2023">
        <w:rPr>
          <w:rFonts w:cs="Arial"/>
        </w:rPr>
        <w:t xml:space="preserve"> jelentendők</w:t>
      </w:r>
      <w:r w:rsidR="00F45EBD" w:rsidRPr="000C2023">
        <w:rPr>
          <w:rFonts w:cs="Arial"/>
        </w:rPr>
        <w:t xml:space="preserve"> </w:t>
      </w:r>
      <w:proofErr w:type="spellStart"/>
      <w:r w:rsidR="00F45EBD" w:rsidRPr="000C2023">
        <w:rPr>
          <w:rFonts w:cs="Arial"/>
        </w:rPr>
        <w:t>LIZ</w:t>
      </w:r>
      <w:proofErr w:type="spellEnd"/>
      <w:r w:rsidR="00F45EBD" w:rsidRPr="000C2023">
        <w:rPr>
          <w:rFonts w:cs="Arial"/>
        </w:rPr>
        <w:t xml:space="preserve"> és </w:t>
      </w:r>
      <w:proofErr w:type="spellStart"/>
      <w:r w:rsidR="00F45EBD" w:rsidRPr="000C2023">
        <w:rPr>
          <w:rFonts w:cs="Arial"/>
        </w:rPr>
        <w:t>HNY</w:t>
      </w:r>
      <w:proofErr w:type="spellEnd"/>
      <w:r w:rsidR="00F45EBD" w:rsidRPr="000C2023">
        <w:rPr>
          <w:rFonts w:cs="Arial"/>
        </w:rPr>
        <w:t xml:space="preserve"> tevékenységtípusok esetén</w:t>
      </w:r>
      <w:r w:rsidRPr="000C2023">
        <w:rPr>
          <w:rFonts w:cs="Arial"/>
        </w:rPr>
        <w:t xml:space="preserve">.  </w:t>
      </w:r>
      <w:r w:rsidR="001B0505" w:rsidRPr="000C2023">
        <w:rPr>
          <w:rFonts w:cs="Arial"/>
        </w:rPr>
        <w:t xml:space="preserve">Jelentendő a </w:t>
      </w:r>
      <w:proofErr w:type="spellStart"/>
      <w:r w:rsidR="001B0505" w:rsidRPr="000C2023">
        <w:rPr>
          <w:rFonts w:cs="Arial"/>
        </w:rPr>
        <w:t>HFM</w:t>
      </w:r>
      <w:proofErr w:type="spellEnd"/>
      <w:r w:rsidR="001B0505" w:rsidRPr="000C2023">
        <w:rPr>
          <w:rFonts w:cs="Arial"/>
        </w:rPr>
        <w:t xml:space="preserve">-mutató, ami </w:t>
      </w:r>
      <w:r w:rsidR="00AE1ED2">
        <w:rPr>
          <w:rFonts w:cs="Arial"/>
        </w:rPr>
        <w:t xml:space="preserve">Adósságfék </w:t>
      </w:r>
      <w:r w:rsidR="001B0505" w:rsidRPr="000C2023">
        <w:rPr>
          <w:rFonts w:cs="Arial"/>
        </w:rPr>
        <w:t>rendelet alá tartozó hitelek esetén töltendő</w:t>
      </w:r>
      <w:r w:rsidR="00DB635C" w:rsidRPr="000C2023">
        <w:rPr>
          <w:rFonts w:cs="Arial"/>
        </w:rPr>
        <w:t>.</w:t>
      </w:r>
    </w:p>
    <w:p w14:paraId="1F5EB03A" w14:textId="77777777" w:rsidR="00D612D3" w:rsidRPr="000C2023" w:rsidRDefault="00D612D3" w:rsidP="00C14714">
      <w:pPr>
        <w:spacing w:after="0"/>
        <w:ind w:left="720"/>
        <w:rPr>
          <w:rFonts w:cs="Arial"/>
        </w:rPr>
      </w:pPr>
    </w:p>
    <w:p w14:paraId="2749CC9B" w14:textId="3CBFC92C" w:rsidR="00D612D3" w:rsidRPr="000C2023" w:rsidRDefault="009E0B1D" w:rsidP="00C14714">
      <w:pPr>
        <w:spacing w:after="0"/>
        <w:rPr>
          <w:rFonts w:cs="Arial"/>
        </w:rPr>
      </w:pPr>
      <w:r w:rsidRPr="000C2023">
        <w:rPr>
          <w:rFonts w:cs="Arial"/>
        </w:rPr>
        <w:t xml:space="preserve">A </w:t>
      </w:r>
      <w:r w:rsidR="00D612D3" w:rsidRPr="000C2023">
        <w:rPr>
          <w:rFonts w:cs="Arial"/>
          <w:b/>
        </w:rPr>
        <w:t xml:space="preserve">„Kitöltetlen </w:t>
      </w:r>
      <w:proofErr w:type="spellStart"/>
      <w:r w:rsidR="00D612D3" w:rsidRPr="000C2023">
        <w:rPr>
          <w:rFonts w:cs="Arial"/>
          <w:b/>
        </w:rPr>
        <w:t>JTM</w:t>
      </w:r>
      <w:proofErr w:type="spellEnd"/>
      <w:r w:rsidR="00D612D3" w:rsidRPr="000C2023">
        <w:rPr>
          <w:rFonts w:cs="Arial"/>
          <w:b/>
        </w:rPr>
        <w:t xml:space="preserve"> oka”</w:t>
      </w:r>
      <w:r w:rsidR="00D612D3" w:rsidRPr="000C2023">
        <w:rPr>
          <w:rFonts w:cs="Arial"/>
        </w:rPr>
        <w:t xml:space="preserve"> mező csak </w:t>
      </w:r>
      <w:r w:rsidR="00AE1ED2">
        <w:rPr>
          <w:rFonts w:cs="Arial"/>
        </w:rPr>
        <w:t xml:space="preserve">az Adósságfék </w:t>
      </w:r>
      <w:r w:rsidR="00D612D3" w:rsidRPr="000C2023">
        <w:rPr>
          <w:rFonts w:cs="Arial"/>
        </w:rPr>
        <w:t>rendelet hatálya alá tartozó, 2015.01.01 után lakossági ügyfél</w:t>
      </w:r>
      <w:r w:rsidRPr="000C2023">
        <w:rPr>
          <w:rFonts w:cs="Arial"/>
        </w:rPr>
        <w:t>lel kötött</w:t>
      </w:r>
      <w:r w:rsidR="00D612D3" w:rsidRPr="000C2023">
        <w:rPr>
          <w:rFonts w:cs="Arial"/>
        </w:rPr>
        <w:t xml:space="preserve"> olyan instrumentum</w:t>
      </w:r>
      <w:r w:rsidRPr="000C2023">
        <w:rPr>
          <w:rFonts w:cs="Arial"/>
        </w:rPr>
        <w:t>okr</w:t>
      </w:r>
      <w:r w:rsidR="00D612D3" w:rsidRPr="000C2023">
        <w:rPr>
          <w:rFonts w:cs="Arial"/>
        </w:rPr>
        <w:t>a vonatkozóan töltendő kötelezően, ahol nincs megadva</w:t>
      </w:r>
      <w:r w:rsidRPr="000C2023">
        <w:rPr>
          <w:rFonts w:cs="Arial"/>
        </w:rPr>
        <w:t xml:space="preserve"> érték a</w:t>
      </w:r>
      <w:r w:rsidR="00D612D3" w:rsidRPr="000C2023">
        <w:rPr>
          <w:rFonts w:cs="Arial"/>
        </w:rPr>
        <w:t xml:space="preserve"> </w:t>
      </w:r>
      <w:proofErr w:type="spellStart"/>
      <w:r w:rsidR="00D612D3" w:rsidRPr="000C2023">
        <w:rPr>
          <w:rFonts w:cs="Arial"/>
        </w:rPr>
        <w:t>JTM</w:t>
      </w:r>
      <w:proofErr w:type="spellEnd"/>
      <w:r w:rsidR="00D612D3" w:rsidRPr="000C2023">
        <w:rPr>
          <w:rFonts w:cs="Arial"/>
        </w:rPr>
        <w:t xml:space="preserve"> mezőben. Nem csak új instrumentumokra értelmezendő.</w:t>
      </w:r>
    </w:p>
    <w:p w14:paraId="7B2A2D6A" w14:textId="77777777" w:rsidR="00D612D3" w:rsidRPr="000C2023" w:rsidRDefault="00D612D3" w:rsidP="00C14714">
      <w:pPr>
        <w:spacing w:after="0"/>
        <w:rPr>
          <w:rFonts w:cs="Arial"/>
        </w:rPr>
      </w:pPr>
    </w:p>
    <w:p w14:paraId="4E9226D0" w14:textId="24957F5E" w:rsidR="00D612D3" w:rsidRDefault="00D612D3" w:rsidP="00C14714">
      <w:pPr>
        <w:spacing w:after="0"/>
        <w:rPr>
          <w:rFonts w:cs="Arial"/>
        </w:rPr>
      </w:pPr>
      <w:r w:rsidRPr="000C2023">
        <w:rPr>
          <w:rFonts w:cs="Arial"/>
        </w:rPr>
        <w:t>A mezőben a</w:t>
      </w:r>
      <w:r w:rsidR="00AE1ED2">
        <w:rPr>
          <w:rFonts w:cs="Arial"/>
        </w:rPr>
        <w:t>z Adósságfék</w:t>
      </w:r>
      <w:r w:rsidRPr="000C2023">
        <w:rPr>
          <w:rFonts w:cs="Arial"/>
        </w:rPr>
        <w:t xml:space="preserve"> rendelet 1.§</w:t>
      </w:r>
      <w:proofErr w:type="gramStart"/>
      <w:r w:rsidRPr="000C2023">
        <w:rPr>
          <w:rFonts w:cs="Arial"/>
        </w:rPr>
        <w:t>/(</w:t>
      </w:r>
      <w:proofErr w:type="gramEnd"/>
      <w:r w:rsidRPr="000C2023">
        <w:rPr>
          <w:rFonts w:cs="Arial"/>
        </w:rPr>
        <w:t xml:space="preserve">3)-(4) pontjaiban foglalt kivételeknek megfelelően kell megadni az okokat, azaz ha a rendeletben foglaltak alapján nem kell kalkulálni a </w:t>
      </w:r>
      <w:proofErr w:type="spellStart"/>
      <w:r w:rsidRPr="000C2023">
        <w:rPr>
          <w:rFonts w:cs="Arial"/>
        </w:rPr>
        <w:t>JTM</w:t>
      </w:r>
      <w:proofErr w:type="spellEnd"/>
      <w:r w:rsidRPr="000C2023">
        <w:rPr>
          <w:rFonts w:cs="Arial"/>
        </w:rPr>
        <w:t xml:space="preserve">-mutatót, akkor meg kell adni, hogy miért nem. Önmagában az átstrukturálás ténye nem jelenti azt, hogy nem kell </w:t>
      </w:r>
      <w:proofErr w:type="spellStart"/>
      <w:r w:rsidRPr="000C2023">
        <w:rPr>
          <w:rFonts w:cs="Arial"/>
        </w:rPr>
        <w:t>JTM-et</w:t>
      </w:r>
      <w:proofErr w:type="spellEnd"/>
      <w:r w:rsidRPr="000C2023">
        <w:rPr>
          <w:rFonts w:cs="Arial"/>
        </w:rPr>
        <w:t xml:space="preserve"> kalkulálni, csak a rendeletben foglalt feltételekkel történt átstrukturálás esetén engedhető meg a </w:t>
      </w:r>
      <w:proofErr w:type="spellStart"/>
      <w:r w:rsidRPr="000C2023">
        <w:rPr>
          <w:rFonts w:cs="Arial"/>
        </w:rPr>
        <w:t>JTM</w:t>
      </w:r>
      <w:proofErr w:type="spellEnd"/>
      <w:r w:rsidRPr="000C2023">
        <w:rPr>
          <w:rFonts w:cs="Arial"/>
        </w:rPr>
        <w:t>-mutató számításának elhagyása. Ugyanez igaz a hitelkiváltásra is.</w:t>
      </w:r>
    </w:p>
    <w:p w14:paraId="6CA26030" w14:textId="37315503" w:rsidR="002A7E5A" w:rsidRDefault="002A7E5A" w:rsidP="00C14714">
      <w:pPr>
        <w:spacing w:after="0"/>
        <w:rPr>
          <w:rFonts w:cs="Arial"/>
        </w:rPr>
      </w:pPr>
    </w:p>
    <w:p w14:paraId="7230C145" w14:textId="77777777" w:rsidR="002A7E5A" w:rsidRPr="006C72EB" w:rsidRDefault="002A7E5A" w:rsidP="00C14714">
      <w:pPr>
        <w:spacing w:after="0"/>
        <w:rPr>
          <w:rFonts w:asciiTheme="minorHAnsi" w:hAnsiTheme="minorHAnsi" w:cstheme="minorHAnsi"/>
        </w:rPr>
      </w:pPr>
      <w:r>
        <w:rPr>
          <w:rFonts w:asciiTheme="minorHAnsi" w:hAnsiTheme="minorHAnsi" w:cstheme="minorHAnsi"/>
        </w:rPr>
        <w:t>A ’</w:t>
      </w:r>
      <w:proofErr w:type="spellStart"/>
      <w:r>
        <w:rPr>
          <w:rFonts w:asciiTheme="minorHAnsi" w:hAnsiTheme="minorHAnsi" w:cstheme="minorHAnsi"/>
        </w:rPr>
        <w:t>DOLG</w:t>
      </w:r>
      <w:proofErr w:type="spellEnd"/>
      <w:r>
        <w:rPr>
          <w:rFonts w:asciiTheme="minorHAnsi" w:hAnsiTheme="minorHAnsi" w:cstheme="minorHAnsi"/>
        </w:rPr>
        <w:t>’ kódérték a Hpt. 6.</w:t>
      </w:r>
      <w:proofErr w:type="gramStart"/>
      <w:r>
        <w:rPr>
          <w:rFonts w:asciiTheme="minorHAnsi" w:hAnsiTheme="minorHAnsi" w:cstheme="minorHAnsi"/>
        </w:rPr>
        <w:t>§(</w:t>
      </w:r>
      <w:proofErr w:type="gramEnd"/>
      <w:r>
        <w:rPr>
          <w:rFonts w:asciiTheme="minorHAnsi" w:hAnsiTheme="minorHAnsi" w:cstheme="minorHAnsi"/>
        </w:rPr>
        <w:t>5) pontjában a kölcsönnyújtás fogalma alól kivett munkáltatói hitelek nyújtása esetén alkalmazandó.</w:t>
      </w:r>
    </w:p>
    <w:p w14:paraId="7A97223D" w14:textId="69FA8802" w:rsidR="002A7E5A" w:rsidRDefault="002A7E5A" w:rsidP="00C14714">
      <w:pPr>
        <w:spacing w:after="0"/>
        <w:rPr>
          <w:rFonts w:cs="Arial"/>
        </w:rPr>
      </w:pPr>
    </w:p>
    <w:p w14:paraId="798DDC04" w14:textId="77777777" w:rsidR="001171B1" w:rsidRDefault="001171B1" w:rsidP="001171B1">
      <w:pPr>
        <w:spacing w:after="0"/>
        <w:rPr>
          <w:rFonts w:asciiTheme="minorHAnsi" w:hAnsiTheme="minorHAnsi" w:cstheme="minorHAnsi"/>
        </w:rPr>
      </w:pPr>
      <w:r>
        <w:rPr>
          <w:rFonts w:asciiTheme="minorHAnsi" w:hAnsiTheme="minorHAnsi" w:cstheme="minorHAnsi"/>
        </w:rPr>
        <w:t>A ’</w:t>
      </w:r>
      <w:proofErr w:type="spellStart"/>
      <w:r>
        <w:rPr>
          <w:rFonts w:asciiTheme="minorHAnsi" w:hAnsiTheme="minorHAnsi" w:cstheme="minorHAnsi"/>
        </w:rPr>
        <w:t>LIMIT_ALATT</w:t>
      </w:r>
      <w:proofErr w:type="spellEnd"/>
      <w:r>
        <w:rPr>
          <w:rFonts w:asciiTheme="minorHAnsi" w:hAnsiTheme="minorHAnsi" w:cstheme="minorHAnsi"/>
        </w:rPr>
        <w:t>’ kódérték tekintetében az Adósságfék rendeletben foglalt, hitelbírálatkor aktuális limitet kell figyelembe venni.</w:t>
      </w:r>
    </w:p>
    <w:p w14:paraId="71C4CAB4" w14:textId="77777777" w:rsidR="001171B1" w:rsidRDefault="001171B1" w:rsidP="00C14714">
      <w:pPr>
        <w:spacing w:after="0"/>
        <w:rPr>
          <w:rFonts w:cs="Arial"/>
        </w:rPr>
      </w:pPr>
    </w:p>
    <w:p w14:paraId="3CB084AE" w14:textId="1643FF95" w:rsidR="001E2939" w:rsidRPr="006C72EB" w:rsidRDefault="001E2939" w:rsidP="00C14714">
      <w:pPr>
        <w:spacing w:after="0"/>
        <w:rPr>
          <w:rFonts w:asciiTheme="minorHAnsi" w:hAnsiTheme="minorHAnsi" w:cstheme="minorHAnsi"/>
        </w:rPr>
      </w:pPr>
      <w:r>
        <w:rPr>
          <w:rFonts w:asciiTheme="minorHAnsi" w:hAnsiTheme="minorHAnsi" w:cstheme="minorHAnsi"/>
        </w:rPr>
        <w:t xml:space="preserve">Amennyiben az instrumentum </w:t>
      </w:r>
      <w:r w:rsidR="00AE1ED2">
        <w:rPr>
          <w:rFonts w:asciiTheme="minorHAnsi" w:hAnsiTheme="minorHAnsi" w:cstheme="minorHAnsi"/>
        </w:rPr>
        <w:t xml:space="preserve">az Adósságfék </w:t>
      </w:r>
      <w:r>
        <w:rPr>
          <w:rFonts w:asciiTheme="minorHAnsi" w:hAnsiTheme="minorHAnsi" w:cstheme="minorHAnsi"/>
        </w:rPr>
        <w:t xml:space="preserve">rendeletben foglaltak alapján nem tartozik a </w:t>
      </w:r>
      <w:proofErr w:type="spellStart"/>
      <w:r>
        <w:rPr>
          <w:rFonts w:asciiTheme="minorHAnsi" w:hAnsiTheme="minorHAnsi" w:cstheme="minorHAnsi"/>
        </w:rPr>
        <w:t>JTM</w:t>
      </w:r>
      <w:proofErr w:type="spellEnd"/>
      <w:r>
        <w:rPr>
          <w:rFonts w:asciiTheme="minorHAnsi" w:hAnsiTheme="minorHAnsi" w:cstheme="minorHAnsi"/>
        </w:rPr>
        <w:t xml:space="preserve"> számítás hatálya alá, a </w:t>
      </w:r>
      <w:proofErr w:type="spellStart"/>
      <w:r>
        <w:rPr>
          <w:rFonts w:asciiTheme="minorHAnsi" w:hAnsiTheme="minorHAnsi" w:cstheme="minorHAnsi"/>
        </w:rPr>
        <w:t>JTM</w:t>
      </w:r>
      <w:proofErr w:type="spellEnd"/>
      <w:r>
        <w:rPr>
          <w:rFonts w:asciiTheme="minorHAnsi" w:hAnsiTheme="minorHAnsi" w:cstheme="minorHAnsi"/>
        </w:rPr>
        <w:t xml:space="preserve"> mezőket üresen kell hagyni (ideértve „A </w:t>
      </w:r>
      <w:proofErr w:type="spellStart"/>
      <w:r>
        <w:rPr>
          <w:rFonts w:asciiTheme="minorHAnsi" w:hAnsiTheme="minorHAnsi" w:cstheme="minorHAnsi"/>
        </w:rPr>
        <w:t>JTM</w:t>
      </w:r>
      <w:proofErr w:type="spellEnd"/>
      <w:r>
        <w:rPr>
          <w:rFonts w:asciiTheme="minorHAnsi" w:hAnsiTheme="minorHAnsi" w:cstheme="minorHAnsi"/>
        </w:rPr>
        <w:t xml:space="preserve"> számítás során figyelembe vett jövedelem összege” mezőt is).</w:t>
      </w:r>
    </w:p>
    <w:p w14:paraId="4B409C47" w14:textId="77777777" w:rsidR="001E2939" w:rsidRPr="000C2023" w:rsidRDefault="001E2939" w:rsidP="00C14714">
      <w:pPr>
        <w:spacing w:after="0"/>
        <w:rPr>
          <w:rFonts w:cs="Arial"/>
        </w:rPr>
      </w:pPr>
    </w:p>
    <w:p w14:paraId="14D9A358" w14:textId="77777777" w:rsidR="006C6C3A" w:rsidRPr="000C2023" w:rsidRDefault="006C6C3A" w:rsidP="00C14714">
      <w:pPr>
        <w:spacing w:after="0"/>
        <w:rPr>
          <w:rFonts w:cs="Arial"/>
        </w:rPr>
      </w:pPr>
    </w:p>
    <w:p w14:paraId="2653404B" w14:textId="77777777" w:rsidR="006C6C3A" w:rsidRPr="000C2023" w:rsidRDefault="006C6C3A" w:rsidP="00C14714">
      <w:pPr>
        <w:pStyle w:val="Listaszerbekezds"/>
        <w:numPr>
          <w:ilvl w:val="0"/>
          <w:numId w:val="61"/>
        </w:numPr>
        <w:rPr>
          <w:rFonts w:asciiTheme="minorHAnsi" w:hAnsiTheme="minorHAnsi" w:cstheme="minorHAnsi"/>
          <w:b/>
          <w:bCs/>
        </w:rPr>
      </w:pPr>
      <w:r w:rsidRPr="000C2023">
        <w:rPr>
          <w:rFonts w:asciiTheme="minorHAnsi" w:hAnsiTheme="minorHAnsi" w:cstheme="minorHAnsi"/>
          <w:b/>
          <w:bCs/>
        </w:rPr>
        <w:t>2022. június vonatkozási időtől hatályos új mezőkre vonatkozó módszertani előírások:</w:t>
      </w:r>
    </w:p>
    <w:p w14:paraId="4B9C7F02" w14:textId="77777777" w:rsidR="006C6C3A" w:rsidRPr="000C2023" w:rsidRDefault="006C6C3A" w:rsidP="00C14714">
      <w:pPr>
        <w:spacing w:after="0"/>
        <w:ind w:left="360"/>
        <w:rPr>
          <w:rFonts w:asciiTheme="minorHAnsi" w:hAnsiTheme="minorHAnsi" w:cstheme="minorHAnsi"/>
        </w:rPr>
      </w:pPr>
    </w:p>
    <w:p w14:paraId="0E0750A2" w14:textId="5604101B" w:rsidR="006C6C3A" w:rsidRPr="000C2023" w:rsidRDefault="006C6C3A" w:rsidP="00545F0D">
      <w:pPr>
        <w:rPr>
          <w:rFonts w:asciiTheme="minorHAnsi" w:hAnsiTheme="minorHAnsi" w:cstheme="minorHAnsi"/>
        </w:rPr>
      </w:pPr>
      <w:r w:rsidRPr="000C2023">
        <w:rPr>
          <w:rFonts w:asciiTheme="minorHAnsi" w:hAnsiTheme="minorHAnsi" w:cstheme="minorHAnsi"/>
        </w:rPr>
        <w:t xml:space="preserve">2022. június vonatkozási időtől kezdődően az INSTR táblában jelentendők </w:t>
      </w:r>
      <w:r w:rsidR="00EC1DA9" w:rsidRPr="000C2023">
        <w:rPr>
          <w:rFonts w:asciiTheme="minorHAnsi" w:hAnsiTheme="minorHAnsi" w:cstheme="minorHAnsi"/>
        </w:rPr>
        <w:t>összevont felügyelet alá tartozó</w:t>
      </w:r>
      <w:r w:rsidR="00F82506" w:rsidRPr="000C2023">
        <w:rPr>
          <w:rFonts w:asciiTheme="minorHAnsi" w:hAnsiTheme="minorHAnsi" w:cstheme="minorHAnsi"/>
        </w:rPr>
        <w:t xml:space="preserve">, </w:t>
      </w:r>
      <w:proofErr w:type="spellStart"/>
      <w:r w:rsidR="00F82506" w:rsidRPr="000C2023">
        <w:rPr>
          <w:rFonts w:asciiTheme="minorHAnsi" w:hAnsiTheme="minorHAnsi" w:cstheme="minorHAnsi"/>
        </w:rPr>
        <w:t>IFRS</w:t>
      </w:r>
      <w:proofErr w:type="spellEnd"/>
      <w:r w:rsidR="00F82506" w:rsidRPr="000C2023">
        <w:rPr>
          <w:rFonts w:asciiTheme="minorHAnsi" w:hAnsiTheme="minorHAnsi" w:cstheme="minorHAnsi"/>
        </w:rPr>
        <w:t xml:space="preserve"> könyvvezetést alkalmazó</w:t>
      </w:r>
      <w:r w:rsidR="00EC1DA9" w:rsidRPr="000C2023">
        <w:rPr>
          <w:rFonts w:asciiTheme="minorHAnsi" w:hAnsiTheme="minorHAnsi" w:cstheme="minorHAnsi"/>
        </w:rPr>
        <w:t xml:space="preserve"> pénzügyi vállalkozások esetén </w:t>
      </w:r>
      <w:r w:rsidRPr="000C2023">
        <w:rPr>
          <w:rFonts w:asciiTheme="minorHAnsi" w:hAnsiTheme="minorHAnsi" w:cstheme="minorHAnsi"/>
        </w:rPr>
        <w:t xml:space="preserve">a táblában szereplő le nem hívott keretekre (rendelkezésre álló hitelkeretre) vonatkozó céltartalékképzéshez kapcsolódó attribútumok. </w:t>
      </w:r>
      <w:r w:rsidRPr="00AD4FCD">
        <w:rPr>
          <w:rFonts w:asciiTheme="minorHAnsi" w:hAnsiTheme="minorHAnsi" w:cstheme="minorHAnsi"/>
          <w:b/>
          <w:bCs/>
        </w:rPr>
        <w:t>„A keret értékvesztésének típusa”</w:t>
      </w:r>
      <w:r w:rsidRPr="000C2023">
        <w:rPr>
          <w:rFonts w:asciiTheme="minorHAnsi" w:hAnsiTheme="minorHAnsi" w:cstheme="minorHAnsi"/>
        </w:rPr>
        <w:t xml:space="preserve"> mező abban az esetben töltendő, amennyiben </w:t>
      </w:r>
      <w:r w:rsidRPr="00AD4FCD">
        <w:rPr>
          <w:rFonts w:asciiTheme="minorHAnsi" w:hAnsiTheme="minorHAnsi" w:cstheme="minorHAnsi"/>
          <w:b/>
          <w:bCs/>
        </w:rPr>
        <w:t>„A keret értékvesztése értékelésének módja”</w:t>
      </w:r>
      <w:r w:rsidRPr="000C2023">
        <w:rPr>
          <w:rFonts w:asciiTheme="minorHAnsi" w:hAnsiTheme="minorHAnsi" w:cstheme="minorHAnsi"/>
        </w:rPr>
        <w:t xml:space="preserve"> mezőben </w:t>
      </w:r>
      <w:r w:rsidR="00E839C3">
        <w:rPr>
          <w:rFonts w:asciiTheme="minorHAnsi" w:hAnsiTheme="minorHAnsi" w:cstheme="minorHAnsi"/>
        </w:rPr>
        <w:t>’</w:t>
      </w:r>
      <w:r w:rsidRPr="000C2023">
        <w:rPr>
          <w:rFonts w:asciiTheme="minorHAnsi" w:hAnsiTheme="minorHAnsi" w:cstheme="minorHAnsi"/>
        </w:rPr>
        <w:t>EGYEDI</w:t>
      </w:r>
      <w:r w:rsidR="00E839C3">
        <w:rPr>
          <w:rFonts w:asciiTheme="minorHAnsi" w:hAnsiTheme="minorHAnsi" w:cstheme="minorHAnsi"/>
        </w:rPr>
        <w:t>’</w:t>
      </w:r>
      <w:r w:rsidRPr="000C2023">
        <w:rPr>
          <w:rFonts w:asciiTheme="minorHAnsi" w:hAnsiTheme="minorHAnsi" w:cstheme="minorHAnsi"/>
        </w:rPr>
        <w:t xml:space="preserve"> vagy </w:t>
      </w:r>
      <w:r w:rsidR="00E839C3">
        <w:rPr>
          <w:rFonts w:asciiTheme="minorHAnsi" w:hAnsiTheme="minorHAnsi" w:cstheme="minorHAnsi"/>
        </w:rPr>
        <w:t>’</w:t>
      </w:r>
      <w:r w:rsidRPr="000C2023">
        <w:rPr>
          <w:rFonts w:asciiTheme="minorHAnsi" w:hAnsiTheme="minorHAnsi" w:cstheme="minorHAnsi"/>
        </w:rPr>
        <w:t>CSOPORT</w:t>
      </w:r>
      <w:r w:rsidR="00E839C3">
        <w:rPr>
          <w:rFonts w:asciiTheme="minorHAnsi" w:hAnsiTheme="minorHAnsi" w:cstheme="minorHAnsi"/>
        </w:rPr>
        <w:t>’</w:t>
      </w:r>
      <w:r w:rsidRPr="000C2023">
        <w:rPr>
          <w:rFonts w:asciiTheme="minorHAnsi" w:hAnsiTheme="minorHAnsi" w:cstheme="minorHAnsi"/>
        </w:rPr>
        <w:t xml:space="preserve"> kódérték kerül megadásra (tehát nem </w:t>
      </w:r>
      <w:r w:rsidR="00E839C3">
        <w:rPr>
          <w:rFonts w:asciiTheme="minorHAnsi" w:hAnsiTheme="minorHAnsi" w:cstheme="minorHAnsi"/>
        </w:rPr>
        <w:t>’</w:t>
      </w:r>
      <w:proofErr w:type="spellStart"/>
      <w:r w:rsidRPr="000C2023">
        <w:rPr>
          <w:rFonts w:asciiTheme="minorHAnsi" w:hAnsiTheme="minorHAnsi" w:cstheme="minorHAnsi"/>
        </w:rPr>
        <w:t>NEM_ERT</w:t>
      </w:r>
      <w:proofErr w:type="spellEnd"/>
      <w:r w:rsidR="00E839C3">
        <w:rPr>
          <w:rFonts w:asciiTheme="minorHAnsi" w:hAnsiTheme="minorHAnsi" w:cstheme="minorHAnsi"/>
        </w:rPr>
        <w:t>’</w:t>
      </w:r>
      <w:r w:rsidRPr="000C2023">
        <w:rPr>
          <w:rFonts w:asciiTheme="minorHAnsi" w:hAnsiTheme="minorHAnsi" w:cstheme="minorHAnsi"/>
        </w:rPr>
        <w:t>), ezzel jelölve azt, hogy az instrumentum értékvesztésképzés</w:t>
      </w:r>
      <w:r w:rsidR="005974BC">
        <w:rPr>
          <w:rFonts w:asciiTheme="minorHAnsi" w:hAnsiTheme="minorHAnsi" w:cstheme="minorHAnsi"/>
        </w:rPr>
        <w:t>/céltartalékképzés</w:t>
      </w:r>
      <w:r w:rsidRPr="000C2023">
        <w:rPr>
          <w:rFonts w:asciiTheme="minorHAnsi" w:hAnsiTheme="minorHAnsi" w:cstheme="minorHAnsi"/>
        </w:rPr>
        <w:t xml:space="preserve"> alá tartozik. Tehát a töltési logika megegyezik az INSTR tábla értékvesztésképzésre vonatkozó blokkjának töltésével.</w:t>
      </w:r>
      <w:r w:rsidR="00E12375" w:rsidRPr="000C2023">
        <w:rPr>
          <w:rFonts w:asciiTheme="minorHAnsi" w:hAnsiTheme="minorHAnsi" w:cstheme="minorHAnsi"/>
        </w:rPr>
        <w:t xml:space="preserve"> </w:t>
      </w:r>
      <w:bookmarkStart w:id="121" w:name="_Hlk93324539"/>
    </w:p>
    <w:bookmarkEnd w:id="121"/>
    <w:p w14:paraId="6C517295" w14:textId="77777777" w:rsidR="00E12375" w:rsidRPr="000C2023" w:rsidRDefault="00E12375" w:rsidP="00545F0D">
      <w:pPr>
        <w:rPr>
          <w:rFonts w:asciiTheme="minorHAnsi" w:hAnsiTheme="minorHAnsi" w:cstheme="minorHAnsi"/>
        </w:rPr>
      </w:pPr>
      <w:r w:rsidRPr="000C2023">
        <w:rPr>
          <w:rFonts w:asciiTheme="minorHAnsi" w:hAnsiTheme="minorHAnsi" w:cstheme="minorHAnsi"/>
        </w:rPr>
        <w:t>Összefoglalva:</w:t>
      </w:r>
    </w:p>
    <w:p w14:paraId="18A1EEFB" w14:textId="77777777" w:rsidR="00E12375" w:rsidRPr="000C2023" w:rsidRDefault="00E12375" w:rsidP="00545F0D">
      <w:pPr>
        <w:pStyle w:val="Listaszerbekezds"/>
        <w:numPr>
          <w:ilvl w:val="0"/>
          <w:numId w:val="63"/>
        </w:numPr>
        <w:spacing w:after="0"/>
        <w:ind w:left="426"/>
        <w:rPr>
          <w:rFonts w:asciiTheme="minorHAnsi" w:hAnsiTheme="minorHAnsi" w:cstheme="minorHAnsi"/>
        </w:rPr>
      </w:pPr>
      <w:bookmarkStart w:id="122" w:name="_Hlk93324579"/>
      <w:r w:rsidRPr="000C2023">
        <w:rPr>
          <w:rFonts w:asciiTheme="minorHAnsi" w:hAnsiTheme="minorHAnsi" w:cstheme="minorHAnsi"/>
        </w:rPr>
        <w:t>céltartalékképzéshez kapcsolódó új attribútumok:</w:t>
      </w:r>
    </w:p>
    <w:p w14:paraId="1759E109" w14:textId="77777777" w:rsidR="00E12375" w:rsidRPr="000C2023" w:rsidRDefault="00E12375" w:rsidP="00545F0D">
      <w:pPr>
        <w:pStyle w:val="Listaszerbekezds"/>
        <w:numPr>
          <w:ilvl w:val="0"/>
          <w:numId w:val="0"/>
        </w:numPr>
        <w:spacing w:after="0"/>
        <w:rPr>
          <w:rFonts w:asciiTheme="minorHAnsi" w:hAnsiTheme="minorHAnsi" w:cstheme="minorHAnsi"/>
        </w:rPr>
      </w:pPr>
    </w:p>
    <w:p w14:paraId="18E4E615" w14:textId="77777777" w:rsidR="00E12375" w:rsidRPr="000C2023" w:rsidRDefault="00E12375" w:rsidP="00545F0D">
      <w:pPr>
        <w:pStyle w:val="Listaszerbekezds"/>
        <w:numPr>
          <w:ilvl w:val="0"/>
          <w:numId w:val="0"/>
        </w:numPr>
        <w:spacing w:after="0"/>
        <w:ind w:left="426"/>
        <w:rPr>
          <w:rFonts w:asciiTheme="minorHAnsi" w:hAnsiTheme="minorHAnsi" w:cstheme="minorHAnsi"/>
        </w:rPr>
      </w:pPr>
      <w:r w:rsidRPr="000C2023">
        <w:rPr>
          <w:rFonts w:asciiTheme="minorHAnsi" w:hAnsiTheme="minorHAnsi" w:cstheme="minorHAnsi"/>
        </w:rPr>
        <w:t>A keret értékvesztése értékelésének módja</w:t>
      </w:r>
    </w:p>
    <w:p w14:paraId="205B6C5A" w14:textId="56ED25F5" w:rsidR="00E12375" w:rsidRPr="000C2023" w:rsidRDefault="00E12375" w:rsidP="00545F0D">
      <w:pPr>
        <w:pStyle w:val="Listaszerbekezds"/>
        <w:numPr>
          <w:ilvl w:val="0"/>
          <w:numId w:val="0"/>
        </w:numPr>
        <w:spacing w:after="0"/>
        <w:ind w:left="426"/>
        <w:rPr>
          <w:rFonts w:asciiTheme="minorHAnsi" w:hAnsiTheme="minorHAnsi" w:cstheme="minorHAnsi"/>
        </w:rPr>
      </w:pPr>
      <w:r w:rsidRPr="000C2023">
        <w:rPr>
          <w:rFonts w:asciiTheme="minorHAnsi" w:hAnsiTheme="minorHAnsi" w:cstheme="minorHAnsi"/>
        </w:rPr>
        <w:t>A keret értékvesztésének típusa</w:t>
      </w:r>
    </w:p>
    <w:p w14:paraId="62D60703" w14:textId="0CACD095" w:rsidR="005B0729" w:rsidRPr="000C2023" w:rsidRDefault="005B0729" w:rsidP="00545F0D">
      <w:pPr>
        <w:pStyle w:val="Listaszerbekezds"/>
        <w:numPr>
          <w:ilvl w:val="0"/>
          <w:numId w:val="0"/>
        </w:numPr>
        <w:spacing w:after="0"/>
        <w:rPr>
          <w:rFonts w:asciiTheme="minorHAnsi" w:hAnsiTheme="minorHAnsi" w:cstheme="minorHAnsi"/>
        </w:rPr>
      </w:pPr>
    </w:p>
    <w:p w14:paraId="5CCAA205" w14:textId="4B760B8E" w:rsidR="005B0729" w:rsidRPr="000C2023" w:rsidRDefault="005B0729" w:rsidP="00545F0D">
      <w:pPr>
        <w:pStyle w:val="Listaszerbekezds"/>
        <w:numPr>
          <w:ilvl w:val="0"/>
          <w:numId w:val="63"/>
        </w:numPr>
        <w:spacing w:after="0"/>
        <w:ind w:left="426"/>
        <w:rPr>
          <w:rFonts w:asciiTheme="minorHAnsi" w:hAnsiTheme="minorHAnsi" w:cstheme="minorHAnsi"/>
        </w:rPr>
      </w:pPr>
      <w:r w:rsidRPr="000C2023">
        <w:rPr>
          <w:rFonts w:asciiTheme="minorHAnsi" w:hAnsiTheme="minorHAnsi" w:cstheme="minorHAnsi"/>
        </w:rPr>
        <w:t>értékvesztésképzéshez kapcsolódóan jelentendő új attribútum:</w:t>
      </w:r>
    </w:p>
    <w:p w14:paraId="65FD0532" w14:textId="45D0D082" w:rsidR="005B0729" w:rsidRPr="000C2023" w:rsidRDefault="005B0729" w:rsidP="00545F0D">
      <w:pPr>
        <w:spacing w:after="0"/>
        <w:rPr>
          <w:rFonts w:asciiTheme="minorHAnsi" w:hAnsiTheme="minorHAnsi" w:cstheme="minorHAnsi"/>
        </w:rPr>
      </w:pPr>
    </w:p>
    <w:p w14:paraId="3A6F70F9" w14:textId="565BF154" w:rsidR="005B0729" w:rsidRPr="000C2023" w:rsidRDefault="005B0729" w:rsidP="00545F0D">
      <w:pPr>
        <w:pStyle w:val="Listaszerbekezds"/>
        <w:numPr>
          <w:ilvl w:val="0"/>
          <w:numId w:val="0"/>
        </w:numPr>
        <w:spacing w:after="0"/>
        <w:ind w:left="426"/>
        <w:rPr>
          <w:rFonts w:asciiTheme="minorHAnsi" w:hAnsiTheme="minorHAnsi" w:cstheme="minorHAnsi"/>
        </w:rPr>
      </w:pPr>
      <w:r w:rsidRPr="000C2023">
        <w:rPr>
          <w:rFonts w:asciiTheme="minorHAnsi" w:hAnsiTheme="minorHAnsi" w:cstheme="minorHAnsi"/>
        </w:rPr>
        <w:t>Effektív kamatláb (</w:t>
      </w:r>
      <w:proofErr w:type="spellStart"/>
      <w:r w:rsidRPr="000C2023">
        <w:rPr>
          <w:rFonts w:asciiTheme="minorHAnsi" w:hAnsiTheme="minorHAnsi" w:cstheme="minorHAnsi"/>
        </w:rPr>
        <w:t>EIR</w:t>
      </w:r>
      <w:proofErr w:type="spellEnd"/>
      <w:r w:rsidRPr="000C2023">
        <w:rPr>
          <w:rFonts w:asciiTheme="minorHAnsi" w:hAnsiTheme="minorHAnsi" w:cstheme="minorHAnsi"/>
        </w:rPr>
        <w:t>)</w:t>
      </w:r>
    </w:p>
    <w:bookmarkEnd w:id="122"/>
    <w:p w14:paraId="38B93427" w14:textId="77777777" w:rsidR="005B0729" w:rsidRPr="000C2023" w:rsidRDefault="005B0729" w:rsidP="00545F0D">
      <w:pPr>
        <w:spacing w:after="0"/>
        <w:rPr>
          <w:rFonts w:asciiTheme="minorHAnsi" w:hAnsiTheme="minorHAnsi" w:cstheme="minorHAnsi"/>
        </w:rPr>
      </w:pPr>
    </w:p>
    <w:p w14:paraId="277DFECC" w14:textId="2ADBBCEA" w:rsidR="00EC1DA9" w:rsidRPr="000C2023" w:rsidRDefault="006C6C3A" w:rsidP="00545F0D">
      <w:pPr>
        <w:rPr>
          <w:rFonts w:asciiTheme="minorHAnsi" w:hAnsiTheme="minorHAnsi" w:cstheme="minorHAnsi"/>
        </w:rPr>
      </w:pPr>
      <w:r w:rsidRPr="000C2023">
        <w:rPr>
          <w:rFonts w:asciiTheme="minorHAnsi" w:hAnsiTheme="minorHAnsi" w:cstheme="minorHAnsi"/>
        </w:rPr>
        <w:t xml:space="preserve">Az </w:t>
      </w:r>
      <w:r w:rsidRPr="003F75BB">
        <w:rPr>
          <w:rFonts w:asciiTheme="minorHAnsi" w:hAnsiTheme="minorHAnsi" w:cstheme="minorHAnsi"/>
          <w:b/>
          <w:bCs/>
        </w:rPr>
        <w:t>„Operatív program megnevezése”</w:t>
      </w:r>
      <w:r w:rsidRPr="000C2023">
        <w:rPr>
          <w:rFonts w:asciiTheme="minorHAnsi" w:hAnsiTheme="minorHAnsi" w:cstheme="minorHAnsi"/>
        </w:rPr>
        <w:t xml:space="preserve"> mezőben a 2022.0</w:t>
      </w:r>
      <w:r w:rsidR="00780A6D" w:rsidRPr="000C2023">
        <w:rPr>
          <w:rFonts w:asciiTheme="minorHAnsi" w:hAnsiTheme="minorHAnsi" w:cstheme="minorHAnsi"/>
        </w:rPr>
        <w:t>4</w:t>
      </w:r>
      <w:r w:rsidRPr="000C2023">
        <w:rPr>
          <w:rFonts w:asciiTheme="minorHAnsi" w:hAnsiTheme="minorHAnsi" w:cstheme="minorHAnsi"/>
        </w:rPr>
        <w:t xml:space="preserve">.01-től kezdődően kötött szerződések esetén kell megadni </w:t>
      </w:r>
      <w:proofErr w:type="spellStart"/>
      <w:r w:rsidR="00780A6D" w:rsidRPr="000C2023">
        <w:rPr>
          <w:rFonts w:asciiTheme="minorHAnsi" w:hAnsiTheme="minorHAnsi" w:cstheme="minorHAnsi"/>
        </w:rPr>
        <w:t>LIZ</w:t>
      </w:r>
      <w:proofErr w:type="spellEnd"/>
      <w:r w:rsidR="00780A6D" w:rsidRPr="000C2023">
        <w:rPr>
          <w:rFonts w:asciiTheme="minorHAnsi" w:hAnsiTheme="minorHAnsi" w:cstheme="minorHAnsi"/>
        </w:rPr>
        <w:t xml:space="preserve"> és </w:t>
      </w:r>
      <w:proofErr w:type="spellStart"/>
      <w:r w:rsidR="00780A6D" w:rsidRPr="000C2023">
        <w:rPr>
          <w:rFonts w:asciiTheme="minorHAnsi" w:hAnsiTheme="minorHAnsi" w:cstheme="minorHAnsi"/>
        </w:rPr>
        <w:t>HNY</w:t>
      </w:r>
      <w:proofErr w:type="spellEnd"/>
      <w:r w:rsidR="00780A6D" w:rsidRPr="000C2023">
        <w:rPr>
          <w:rFonts w:asciiTheme="minorHAnsi" w:hAnsiTheme="minorHAnsi" w:cstheme="minorHAnsi"/>
        </w:rPr>
        <w:t xml:space="preserve"> tevékenység esetén </w:t>
      </w:r>
      <w:r w:rsidRPr="000C2023">
        <w:rPr>
          <w:rFonts w:asciiTheme="minorHAnsi" w:hAnsiTheme="minorHAnsi" w:cstheme="minorHAnsi"/>
        </w:rPr>
        <w:t>azt az operatív programot, amelynek keretében a hitelszerződés megkötésre került vállalati és önálló vállalkozó adósokhoz tartozó, már folyósított instrumentumok esetén.</w:t>
      </w:r>
      <w:r w:rsidR="005F4DF8" w:rsidRPr="000C2023">
        <w:rPr>
          <w:rFonts w:asciiTheme="minorHAnsi" w:hAnsiTheme="minorHAnsi" w:cstheme="minorHAnsi"/>
        </w:rPr>
        <w:t xml:space="preserve"> Minden, az operatív programokhoz kapcsolódó finanszírozást jelenteni szükséges, így a támogatás előfinanszírozást, és az önerő kiegészítést is. </w:t>
      </w:r>
      <w:r w:rsidR="00EC1DA9" w:rsidRPr="000C2023">
        <w:rPr>
          <w:rFonts w:asciiTheme="minorHAnsi" w:hAnsiTheme="minorHAnsi" w:cstheme="minorHAnsi"/>
        </w:rPr>
        <w:t xml:space="preserve"> </w:t>
      </w:r>
      <w:r w:rsidR="00FA0B5E" w:rsidRPr="006C72EB">
        <w:rPr>
          <w:rFonts w:asciiTheme="minorHAnsi" w:hAnsiTheme="minorHAnsi" w:cstheme="minorHAnsi"/>
        </w:rPr>
        <w:t>Amennyiben a 2022.0</w:t>
      </w:r>
      <w:r w:rsidR="00FA0B5E">
        <w:rPr>
          <w:rFonts w:asciiTheme="minorHAnsi" w:hAnsiTheme="minorHAnsi" w:cstheme="minorHAnsi"/>
        </w:rPr>
        <w:t>4</w:t>
      </w:r>
      <w:r w:rsidR="00FA0B5E" w:rsidRPr="006C72EB">
        <w:rPr>
          <w:rFonts w:asciiTheme="minorHAnsi" w:hAnsiTheme="minorHAnsi" w:cstheme="minorHAnsi"/>
        </w:rPr>
        <w:t>.01. után kötött szerződések esetén nem kapcsolódik operatív program, akkor a ’</w:t>
      </w:r>
      <w:proofErr w:type="spellStart"/>
      <w:r w:rsidR="00FA0B5E" w:rsidRPr="006C72EB">
        <w:rPr>
          <w:rFonts w:asciiTheme="minorHAnsi" w:hAnsiTheme="minorHAnsi" w:cstheme="minorHAnsi"/>
        </w:rPr>
        <w:t>NINCS_OP</w:t>
      </w:r>
      <w:proofErr w:type="spellEnd"/>
      <w:r w:rsidR="00FA0B5E" w:rsidRPr="006C72EB">
        <w:rPr>
          <w:rFonts w:asciiTheme="minorHAnsi" w:hAnsiTheme="minorHAnsi" w:cstheme="minorHAnsi"/>
        </w:rPr>
        <w:t>’ kódérték alkalmazandó. A ’</w:t>
      </w:r>
      <w:proofErr w:type="spellStart"/>
      <w:r w:rsidR="00FA0B5E" w:rsidRPr="006C72EB">
        <w:rPr>
          <w:rFonts w:asciiTheme="minorHAnsi" w:hAnsiTheme="minorHAnsi" w:cstheme="minorHAnsi"/>
        </w:rPr>
        <w:t>NEM_ISMERT</w:t>
      </w:r>
      <w:proofErr w:type="spellEnd"/>
      <w:r w:rsidR="00FA0B5E" w:rsidRPr="006C72EB">
        <w:rPr>
          <w:rFonts w:asciiTheme="minorHAnsi" w:hAnsiTheme="minorHAnsi" w:cstheme="minorHAnsi"/>
        </w:rPr>
        <w:t>’ kódérték akkor alkalmazható, ha az adatszolgáltató a 2022.0</w:t>
      </w:r>
      <w:r w:rsidR="00FA0B5E">
        <w:rPr>
          <w:rFonts w:asciiTheme="minorHAnsi" w:hAnsiTheme="minorHAnsi" w:cstheme="minorHAnsi"/>
        </w:rPr>
        <w:t>4</w:t>
      </w:r>
      <w:r w:rsidR="00FA0B5E" w:rsidRPr="006C72EB">
        <w:rPr>
          <w:rFonts w:asciiTheme="minorHAnsi" w:hAnsiTheme="minorHAnsi" w:cstheme="minorHAnsi"/>
        </w:rPr>
        <w:t>.01. előtt kötött hitelek esetén is tölti a mezőt, de nem áll az adott hitelnél rendelkezésre az operatív program információ. A ’</w:t>
      </w:r>
      <w:proofErr w:type="spellStart"/>
      <w:r w:rsidR="00FA0B5E" w:rsidRPr="006C72EB">
        <w:rPr>
          <w:rFonts w:asciiTheme="minorHAnsi" w:hAnsiTheme="minorHAnsi" w:cstheme="minorHAnsi"/>
        </w:rPr>
        <w:t>NEM_ISMERT</w:t>
      </w:r>
      <w:proofErr w:type="spellEnd"/>
      <w:r w:rsidR="00FA0B5E" w:rsidRPr="006C72EB">
        <w:rPr>
          <w:rFonts w:asciiTheme="minorHAnsi" w:hAnsiTheme="minorHAnsi" w:cstheme="minorHAnsi"/>
        </w:rPr>
        <w:t>’ kódérték nem alkalmazható 2022.0</w:t>
      </w:r>
      <w:r w:rsidR="00FA0B5E">
        <w:rPr>
          <w:rFonts w:asciiTheme="minorHAnsi" w:hAnsiTheme="minorHAnsi" w:cstheme="minorHAnsi"/>
        </w:rPr>
        <w:t>4</w:t>
      </w:r>
      <w:r w:rsidR="00FA0B5E" w:rsidRPr="006C72EB">
        <w:rPr>
          <w:rFonts w:asciiTheme="minorHAnsi" w:hAnsiTheme="minorHAnsi" w:cstheme="minorHAnsi"/>
        </w:rPr>
        <w:t>.01. után kötött szerződések esetén.</w:t>
      </w:r>
    </w:p>
    <w:p w14:paraId="7F4F8D6E" w14:textId="40543500" w:rsidR="006C6C3A" w:rsidRPr="000C2023" w:rsidRDefault="006C6C3A" w:rsidP="00545F0D">
      <w:pPr>
        <w:autoSpaceDE w:val="0"/>
        <w:autoSpaceDN w:val="0"/>
        <w:spacing w:after="0"/>
        <w:rPr>
          <w:rFonts w:asciiTheme="minorHAnsi" w:hAnsiTheme="minorHAnsi" w:cstheme="minorHAnsi"/>
        </w:rPr>
      </w:pPr>
      <w:r w:rsidRPr="000C2023">
        <w:rPr>
          <w:rFonts w:asciiTheme="minorHAnsi" w:hAnsiTheme="minorHAnsi" w:cstheme="minorHAnsi"/>
        </w:rPr>
        <w:t xml:space="preserve">A </w:t>
      </w:r>
      <w:r w:rsidRPr="003F75BB">
        <w:rPr>
          <w:rFonts w:asciiTheme="minorHAnsi" w:hAnsiTheme="minorHAnsi" w:cstheme="minorHAnsi"/>
          <w:b/>
          <w:bCs/>
        </w:rPr>
        <w:t>„Moratórium típusa”</w:t>
      </w:r>
      <w:r w:rsidRPr="000C2023">
        <w:rPr>
          <w:rFonts w:asciiTheme="minorHAnsi" w:hAnsiTheme="minorHAnsi" w:cstheme="minorHAnsi"/>
        </w:rPr>
        <w:t xml:space="preserve"> mezőben </w:t>
      </w:r>
      <w:proofErr w:type="spellStart"/>
      <w:r w:rsidR="00780A6D" w:rsidRPr="000C2023">
        <w:rPr>
          <w:rFonts w:asciiTheme="minorHAnsi" w:hAnsiTheme="minorHAnsi" w:cstheme="minorHAnsi"/>
        </w:rPr>
        <w:t>KK</w:t>
      </w:r>
      <w:proofErr w:type="spellEnd"/>
      <w:r w:rsidR="00780A6D" w:rsidRPr="000C2023">
        <w:rPr>
          <w:rFonts w:asciiTheme="minorHAnsi" w:hAnsiTheme="minorHAnsi" w:cstheme="minorHAnsi"/>
        </w:rPr>
        <w:t xml:space="preserve"> tevékenység kivételével a többi tevékenység esetén </w:t>
      </w:r>
      <w:r w:rsidRPr="000C2023">
        <w:rPr>
          <w:rFonts w:asciiTheme="minorHAnsi" w:hAnsiTheme="minorHAnsi" w:cstheme="minorHAnsi"/>
        </w:rPr>
        <w:t xml:space="preserve">az aktuálisan moratórium alatt lévő instrumentumok tekintetében jelentendő az az információ, hogy szerződésen vagy </w:t>
      </w:r>
      <w:proofErr w:type="gramStart"/>
      <w:r w:rsidRPr="000C2023">
        <w:rPr>
          <w:rFonts w:asciiTheme="minorHAnsi" w:hAnsiTheme="minorHAnsi" w:cstheme="minorHAnsi"/>
        </w:rPr>
        <w:t>jogszabályon</w:t>
      </w:r>
      <w:proofErr w:type="gramEnd"/>
      <w:r w:rsidRPr="000C2023">
        <w:rPr>
          <w:rFonts w:asciiTheme="minorHAnsi" w:hAnsiTheme="minorHAnsi" w:cstheme="minorHAnsi"/>
        </w:rPr>
        <w:t xml:space="preserve"> </w:t>
      </w:r>
      <w:r w:rsidR="00C843E3">
        <w:rPr>
          <w:rFonts w:asciiTheme="minorHAnsi" w:hAnsiTheme="minorHAnsi" w:cstheme="minorHAnsi"/>
        </w:rPr>
        <w:t xml:space="preserve">vagy fizetési nehézségen </w:t>
      </w:r>
      <w:r w:rsidRPr="000C2023">
        <w:rPr>
          <w:rFonts w:asciiTheme="minorHAnsi" w:hAnsiTheme="minorHAnsi" w:cstheme="minorHAnsi"/>
        </w:rPr>
        <w:t xml:space="preserve">alapuló moratóriumról van szó. </w:t>
      </w:r>
      <w:r w:rsidR="00C843E3">
        <w:rPr>
          <w:rFonts w:asciiTheme="minorHAnsi" w:hAnsiTheme="minorHAnsi" w:cstheme="minorHAnsi"/>
        </w:rPr>
        <w:t xml:space="preserve">2022. </w:t>
      </w:r>
      <w:r w:rsidR="00C843E3" w:rsidRPr="006C72EB">
        <w:rPr>
          <w:rFonts w:asciiTheme="minorHAnsi" w:hAnsiTheme="minorHAnsi" w:cstheme="minorHAnsi"/>
        </w:rPr>
        <w:t>június vonatkozási időtől kezdődően első esetben ’</w:t>
      </w:r>
      <w:proofErr w:type="spellStart"/>
      <w:r w:rsidR="00C843E3" w:rsidRPr="006C72EB">
        <w:rPr>
          <w:rFonts w:asciiTheme="minorHAnsi" w:hAnsiTheme="minorHAnsi" w:cstheme="minorHAnsi"/>
        </w:rPr>
        <w:t>SZERZ</w:t>
      </w:r>
      <w:proofErr w:type="spellEnd"/>
      <w:r w:rsidR="00C843E3" w:rsidRPr="006C72EB">
        <w:rPr>
          <w:rFonts w:asciiTheme="minorHAnsi" w:hAnsiTheme="minorHAnsi" w:cstheme="minorHAnsi"/>
        </w:rPr>
        <w:t>’, jogszabályon alapuló esetben attól függően, hogy a világjárványhoz kapcsolódó fizetési moratóriumról</w:t>
      </w:r>
      <w:r w:rsidR="00526A62">
        <w:rPr>
          <w:rFonts w:asciiTheme="minorHAnsi" w:hAnsiTheme="minorHAnsi" w:cstheme="minorHAnsi"/>
        </w:rPr>
        <w:t>, agrár moratóriumról</w:t>
      </w:r>
      <w:r w:rsidR="00C843E3" w:rsidRPr="006C72EB">
        <w:rPr>
          <w:rFonts w:asciiTheme="minorHAnsi" w:hAnsiTheme="minorHAnsi" w:cstheme="minorHAnsi"/>
        </w:rPr>
        <w:t xml:space="preserve"> vagy egyéb jogszabályi moratóriumról van szó, ’</w:t>
      </w:r>
      <w:proofErr w:type="spellStart"/>
      <w:r w:rsidR="00C843E3" w:rsidRPr="006C72EB">
        <w:rPr>
          <w:rFonts w:asciiTheme="minorHAnsi" w:hAnsiTheme="minorHAnsi" w:cstheme="minorHAnsi"/>
        </w:rPr>
        <w:t>JOGI_FIZ</w:t>
      </w:r>
      <w:proofErr w:type="spellEnd"/>
      <w:r w:rsidR="00C843E3" w:rsidRPr="006C72EB">
        <w:rPr>
          <w:rFonts w:asciiTheme="minorHAnsi" w:hAnsiTheme="minorHAnsi" w:cstheme="minorHAnsi"/>
        </w:rPr>
        <w:t>’</w:t>
      </w:r>
      <w:r w:rsidR="00526A62">
        <w:rPr>
          <w:rFonts w:asciiTheme="minorHAnsi" w:hAnsiTheme="minorHAnsi" w:cstheme="minorHAnsi"/>
        </w:rPr>
        <w:t>, ’</w:t>
      </w:r>
      <w:proofErr w:type="spellStart"/>
      <w:r w:rsidR="00526A62">
        <w:rPr>
          <w:rFonts w:asciiTheme="minorHAnsi" w:hAnsiTheme="minorHAnsi" w:cstheme="minorHAnsi"/>
        </w:rPr>
        <w:t>JOGI_AGR</w:t>
      </w:r>
      <w:proofErr w:type="spellEnd"/>
      <w:r w:rsidR="00526A62">
        <w:rPr>
          <w:rFonts w:asciiTheme="minorHAnsi" w:hAnsiTheme="minorHAnsi" w:cstheme="minorHAnsi"/>
        </w:rPr>
        <w:t>’</w:t>
      </w:r>
      <w:r w:rsidR="00C843E3" w:rsidRPr="006C72EB">
        <w:rPr>
          <w:rFonts w:asciiTheme="minorHAnsi" w:hAnsiTheme="minorHAnsi" w:cstheme="minorHAnsi"/>
        </w:rPr>
        <w:t xml:space="preserve"> vagy ’</w:t>
      </w:r>
      <w:proofErr w:type="spellStart"/>
      <w:r w:rsidR="00C843E3" w:rsidRPr="006C72EB">
        <w:rPr>
          <w:rFonts w:asciiTheme="minorHAnsi" w:hAnsiTheme="minorHAnsi" w:cstheme="minorHAnsi"/>
        </w:rPr>
        <w:t>JOGI_EGYEB</w:t>
      </w:r>
      <w:proofErr w:type="spellEnd"/>
      <w:r w:rsidR="00C843E3" w:rsidRPr="006C72EB">
        <w:rPr>
          <w:rFonts w:asciiTheme="minorHAnsi" w:hAnsiTheme="minorHAnsi" w:cstheme="minorHAnsi"/>
        </w:rPr>
        <w:t>’, fizetési nehézségből fakadó moratórium esetén ’</w:t>
      </w:r>
      <w:proofErr w:type="spellStart"/>
      <w:r w:rsidR="00C843E3" w:rsidRPr="006C72EB">
        <w:rPr>
          <w:rFonts w:asciiTheme="minorHAnsi" w:hAnsiTheme="minorHAnsi" w:cstheme="minorHAnsi"/>
        </w:rPr>
        <w:t>EGYEB</w:t>
      </w:r>
      <w:proofErr w:type="spellEnd"/>
      <w:r w:rsidR="00C843E3" w:rsidRPr="006C72EB">
        <w:rPr>
          <w:rFonts w:asciiTheme="minorHAnsi" w:hAnsiTheme="minorHAnsi" w:cstheme="minorHAnsi"/>
        </w:rPr>
        <w:t>’ kódérték szerepeltetendő. 2022. június vonatkozási idő</w:t>
      </w:r>
      <w:r w:rsidR="00C843E3">
        <w:rPr>
          <w:rFonts w:asciiTheme="minorHAnsi" w:hAnsiTheme="minorHAnsi" w:cstheme="minorHAnsi"/>
        </w:rPr>
        <w:t>t megelőzően</w:t>
      </w:r>
      <w:r w:rsidR="00C843E3" w:rsidRPr="006C72EB">
        <w:rPr>
          <w:rFonts w:asciiTheme="minorHAnsi" w:hAnsiTheme="minorHAnsi" w:cstheme="minorHAnsi"/>
        </w:rPr>
        <w:t xml:space="preserve"> a jogszabály alapján adott moratóriumon kívüli moratórium típusok ’</w:t>
      </w:r>
      <w:proofErr w:type="spellStart"/>
      <w:r w:rsidR="00C843E3" w:rsidRPr="006C72EB">
        <w:rPr>
          <w:rFonts w:asciiTheme="minorHAnsi" w:hAnsiTheme="minorHAnsi" w:cstheme="minorHAnsi"/>
        </w:rPr>
        <w:t>SZERZ</w:t>
      </w:r>
      <w:proofErr w:type="spellEnd"/>
      <w:r w:rsidR="00C843E3" w:rsidRPr="006C72EB">
        <w:rPr>
          <w:rFonts w:asciiTheme="minorHAnsi" w:hAnsiTheme="minorHAnsi" w:cstheme="minorHAnsi"/>
        </w:rPr>
        <w:t>’ kódértéken kellett szerepeljenek.</w:t>
      </w:r>
      <w:r w:rsidR="00C843E3">
        <w:rPr>
          <w:rFonts w:asciiTheme="minorHAnsi" w:hAnsiTheme="minorHAnsi" w:cstheme="minorHAnsi"/>
        </w:rPr>
        <w:t xml:space="preserve"> </w:t>
      </w:r>
    </w:p>
    <w:p w14:paraId="29F1AB93" w14:textId="33F8A4E2" w:rsidR="006C6C3A" w:rsidRDefault="006C6C3A" w:rsidP="00C14714">
      <w:pPr>
        <w:autoSpaceDE w:val="0"/>
        <w:autoSpaceDN w:val="0"/>
        <w:spacing w:after="0"/>
        <w:ind w:left="360"/>
        <w:rPr>
          <w:rFonts w:asciiTheme="minorHAnsi" w:hAnsiTheme="minorHAnsi" w:cstheme="minorHAnsi"/>
        </w:rPr>
      </w:pPr>
    </w:p>
    <w:p w14:paraId="4C639FBD" w14:textId="07F6AEDC" w:rsidR="006C4911" w:rsidRPr="00312C37" w:rsidRDefault="006C4911" w:rsidP="00C14714">
      <w:pPr>
        <w:pStyle w:val="Listaszerbekezds"/>
        <w:numPr>
          <w:ilvl w:val="0"/>
          <w:numId w:val="61"/>
        </w:numPr>
        <w:rPr>
          <w:rFonts w:asciiTheme="minorHAnsi" w:hAnsiTheme="minorHAnsi" w:cstheme="minorHAnsi"/>
          <w:b/>
          <w:bCs/>
        </w:rPr>
      </w:pPr>
      <w:r w:rsidRPr="00312C37">
        <w:rPr>
          <w:rFonts w:asciiTheme="minorHAnsi" w:hAnsiTheme="minorHAnsi" w:cstheme="minorHAnsi"/>
          <w:b/>
          <w:bCs/>
        </w:rPr>
        <w:t>2023. március vonatkozási időtől hatályos új mezőkre vonatkozó módszertani előírások:</w:t>
      </w:r>
    </w:p>
    <w:p w14:paraId="24F403CF" w14:textId="77777777" w:rsidR="006C4911" w:rsidRPr="00B64D00" w:rsidRDefault="006C4911" w:rsidP="00C14714">
      <w:pPr>
        <w:pStyle w:val="Listaszerbekezds"/>
        <w:numPr>
          <w:ilvl w:val="0"/>
          <w:numId w:val="0"/>
        </w:numPr>
        <w:autoSpaceDE w:val="0"/>
        <w:autoSpaceDN w:val="0"/>
        <w:spacing w:after="0"/>
        <w:ind w:left="720"/>
        <w:rPr>
          <w:rFonts w:asciiTheme="minorHAnsi" w:hAnsiTheme="minorHAnsi" w:cstheme="minorHAnsi"/>
        </w:rPr>
      </w:pPr>
    </w:p>
    <w:p w14:paraId="67F4286A" w14:textId="77777777" w:rsidR="00CB64F0" w:rsidRDefault="00CB64F0" w:rsidP="00CB64F0">
      <w:pPr>
        <w:autoSpaceDE w:val="0"/>
        <w:autoSpaceDN w:val="0"/>
        <w:spacing w:before="40" w:after="40"/>
        <w:rPr>
          <w:rFonts w:asciiTheme="minorHAnsi" w:hAnsiTheme="minorHAnsi" w:cstheme="minorHAnsi"/>
        </w:rPr>
      </w:pPr>
      <w:bookmarkStart w:id="123" w:name="_Hlk112660612"/>
      <w:r w:rsidRPr="00E71203">
        <w:t xml:space="preserve">A taxonómiára vonatkozó mezők tekintetében az </w:t>
      </w:r>
      <w:hyperlink r:id="rId20" w:history="1">
        <w:r w:rsidRPr="006E4216">
          <w:rPr>
            <w:rStyle w:val="Hiperhivatkozs"/>
            <w:rFonts w:cstheme="minorHAnsi"/>
            <w:color w:val="044A91"/>
            <w:vertAlign w:val="baseline"/>
          </w:rPr>
          <w:t>EU 2020/852</w:t>
        </w:r>
      </w:hyperlink>
      <w:r>
        <w:rPr>
          <w:color w:val="548235"/>
        </w:rPr>
        <w:t xml:space="preserve"> </w:t>
      </w:r>
      <w:r w:rsidRPr="00E71203">
        <w:t>Taxonómia rendelete</w:t>
      </w:r>
      <w:r>
        <w:t xml:space="preserve"> (továbbiakban ’Taxonómia rendelet’) </w:t>
      </w:r>
      <w:r w:rsidRPr="00E71203">
        <w:t xml:space="preserve">és az azt kiegészítő </w:t>
      </w:r>
      <w:hyperlink r:id="rId21" w:history="1">
        <w:r w:rsidRPr="006E4216">
          <w:rPr>
            <w:rStyle w:val="Hiperhivatkozs"/>
            <w:rFonts w:cstheme="minorHAnsi"/>
            <w:color w:val="044A91"/>
            <w:vertAlign w:val="baseline"/>
          </w:rPr>
          <w:t>EU 2021/2139</w:t>
        </w:r>
      </w:hyperlink>
      <w:r>
        <w:rPr>
          <w:rStyle w:val="Hiperhivatkozs"/>
          <w:rFonts w:cstheme="minorHAnsi"/>
          <w:color w:val="044A91"/>
          <w:vertAlign w:val="baseline"/>
        </w:rPr>
        <w:t xml:space="preserve">, </w:t>
      </w:r>
      <w:hyperlink r:id="rId22" w:history="1">
        <w:r w:rsidRPr="00326152">
          <w:rPr>
            <w:rStyle w:val="Hiperhivatkozs"/>
            <w:rFonts w:cstheme="minorHAnsi"/>
            <w:color w:val="044A91"/>
            <w:vertAlign w:val="baseline"/>
          </w:rPr>
          <w:t>EU 2022/1214</w:t>
        </w:r>
      </w:hyperlink>
      <w:r w:rsidRPr="00326152">
        <w:t xml:space="preserve"> és </w:t>
      </w:r>
      <w:hyperlink r:id="rId23" w:history="1">
        <w:r w:rsidRPr="00163FE9">
          <w:rPr>
            <w:rStyle w:val="Hiperhivatkozs"/>
            <w:rFonts w:cstheme="minorHAnsi"/>
            <w:color w:val="044A91"/>
            <w:vertAlign w:val="baseline"/>
          </w:rPr>
          <w:t>EU 2023/2486</w:t>
        </w:r>
      </w:hyperlink>
      <w:r>
        <w:rPr>
          <w:rStyle w:val="Hiperhivatkozs"/>
          <w:rFonts w:cstheme="minorHAnsi"/>
          <w:color w:val="044A91"/>
          <w:vertAlign w:val="baseline"/>
        </w:rPr>
        <w:t xml:space="preserve"> </w:t>
      </w:r>
      <w:r w:rsidRPr="00E71203">
        <w:t>rendelete</w:t>
      </w:r>
      <w:r>
        <w:t>k (továbbiakban ’Kiegészítő rendeletek’)</w:t>
      </w:r>
      <w:r w:rsidRPr="00E71203">
        <w:t xml:space="preserve"> alapján kell eljárni. </w:t>
      </w:r>
    </w:p>
    <w:p w14:paraId="51C157EA" w14:textId="5B6370EC" w:rsidR="00220EDF" w:rsidRPr="00220EDF" w:rsidRDefault="00743CAC" w:rsidP="00C14714">
      <w:pPr>
        <w:autoSpaceDE w:val="0"/>
        <w:autoSpaceDN w:val="0"/>
        <w:spacing w:before="40" w:after="40"/>
        <w:rPr>
          <w:color w:val="FF0000"/>
        </w:rPr>
      </w:pPr>
      <w:r w:rsidRPr="00743CAC">
        <w:rPr>
          <w:rFonts w:asciiTheme="minorHAnsi" w:hAnsiTheme="minorHAnsi" w:cstheme="minorHAnsi"/>
        </w:rPr>
        <w:t xml:space="preserve">A </w:t>
      </w:r>
      <w:proofErr w:type="spellStart"/>
      <w:r w:rsidR="00E15C72">
        <w:rPr>
          <w:rFonts w:asciiTheme="minorHAnsi" w:hAnsiTheme="minorHAnsi" w:cs="Arial"/>
        </w:rPr>
        <w:t>PVOV</w:t>
      </w:r>
      <w:proofErr w:type="spellEnd"/>
      <w:r w:rsidRPr="00743CAC">
        <w:rPr>
          <w:rFonts w:asciiTheme="minorHAnsi" w:hAnsiTheme="minorHAnsi" w:cstheme="minorHAnsi"/>
        </w:rPr>
        <w:t xml:space="preserve"> esetén az </w:t>
      </w:r>
      <w:proofErr w:type="spellStart"/>
      <w:r w:rsidRPr="00743CAC">
        <w:rPr>
          <w:rFonts w:asciiTheme="minorHAnsi" w:hAnsiTheme="minorHAnsi" w:cstheme="minorHAnsi"/>
        </w:rPr>
        <w:t>FF</w:t>
      </w:r>
      <w:proofErr w:type="spellEnd"/>
      <w:r w:rsidR="00477A49">
        <w:rPr>
          <w:rFonts w:asciiTheme="minorHAnsi" w:hAnsiTheme="minorHAnsi" w:cstheme="minorHAnsi"/>
        </w:rPr>
        <w:t xml:space="preserve"> és a </w:t>
      </w:r>
      <w:proofErr w:type="spellStart"/>
      <w:r w:rsidR="00477A49">
        <w:rPr>
          <w:rFonts w:asciiTheme="minorHAnsi" w:hAnsiTheme="minorHAnsi" w:cstheme="minorHAnsi"/>
        </w:rPr>
        <w:t>KK</w:t>
      </w:r>
      <w:proofErr w:type="spellEnd"/>
      <w:r w:rsidRPr="00743CAC">
        <w:rPr>
          <w:rFonts w:asciiTheme="minorHAnsi" w:hAnsiTheme="minorHAnsi" w:cstheme="minorHAnsi"/>
        </w:rPr>
        <w:t xml:space="preserve"> tevékenység kivételével </w:t>
      </w:r>
      <w:r>
        <w:rPr>
          <w:rFonts w:asciiTheme="minorHAnsi" w:hAnsiTheme="minorHAnsi" w:cstheme="minorHAnsi"/>
        </w:rPr>
        <w:t>a</w:t>
      </w:r>
      <w:r w:rsidRPr="001E6CA5">
        <w:rPr>
          <w:rFonts w:asciiTheme="minorHAnsi" w:hAnsiTheme="minorHAnsi" w:cstheme="minorHAnsi"/>
        </w:rPr>
        <w:t xml:space="preserve"> teljes hitelállomány tekintetében jelentendő az az információ, hogy "</w:t>
      </w:r>
      <w:r w:rsidRPr="00485BEF">
        <w:rPr>
          <w:rFonts w:asciiTheme="minorHAnsi" w:hAnsiTheme="minorHAnsi" w:cstheme="minorHAnsi"/>
          <w:b/>
          <w:bCs/>
        </w:rPr>
        <w:t>Taxonómiához igazodó vagy igazítható kitettség-e?</w:t>
      </w:r>
      <w:r w:rsidRPr="00485BEF">
        <w:rPr>
          <w:rFonts w:asciiTheme="minorHAnsi" w:hAnsiTheme="minorHAnsi" w:cstheme="minorHAnsi"/>
        </w:rPr>
        <w:t>"</w:t>
      </w:r>
      <w:r w:rsidRPr="001E6CA5">
        <w:rPr>
          <w:rFonts w:asciiTheme="minorHAnsi" w:hAnsiTheme="minorHAnsi" w:cstheme="minorHAnsi"/>
        </w:rPr>
        <w:t xml:space="preserve"> (vállalati és háztartási hitelek esetén egyaránt</w:t>
      </w:r>
      <w:r w:rsidRPr="00485BEF">
        <w:rPr>
          <w:rFonts w:asciiTheme="minorHAnsi" w:hAnsiTheme="minorHAnsi" w:cstheme="minorHAnsi"/>
        </w:rPr>
        <w:t>, élő instrumentumok esetén</w:t>
      </w:r>
      <w:r w:rsidRPr="001E6CA5">
        <w:rPr>
          <w:rFonts w:asciiTheme="minorHAnsi" w:hAnsiTheme="minorHAnsi" w:cstheme="minorHAnsi"/>
        </w:rPr>
        <w:t xml:space="preserve">). </w:t>
      </w:r>
      <w:r w:rsidR="00220EDF" w:rsidRPr="00220EDF">
        <w:t>Amennyiben mind igazodó, mind igazítható résszel rendelkezik az adott instrumentum (esetleg taxonómia szerint fel nem mérhető résszel is), a legnagyobb súlyú rész szerinti kódérték alkalmazandó a mezőben.</w:t>
      </w:r>
    </w:p>
    <w:p w14:paraId="6465ECC2" w14:textId="77777777" w:rsidR="00743CAC" w:rsidRDefault="00743CAC" w:rsidP="00C14714">
      <w:pPr>
        <w:autoSpaceDE w:val="0"/>
        <w:autoSpaceDN w:val="0"/>
        <w:spacing w:before="40" w:after="40"/>
        <w:rPr>
          <w:rFonts w:asciiTheme="minorHAnsi" w:hAnsiTheme="minorHAnsi" w:cstheme="minorHAnsi"/>
        </w:rPr>
      </w:pPr>
      <w:r w:rsidRPr="001E6CA5">
        <w:rPr>
          <w:rFonts w:asciiTheme="minorHAnsi" w:hAnsiTheme="minorHAnsi" w:cstheme="minorHAnsi"/>
        </w:rPr>
        <w:t>Amennyiben a mezőben ’</w:t>
      </w:r>
      <w:proofErr w:type="spellStart"/>
      <w:r>
        <w:rPr>
          <w:rFonts w:asciiTheme="minorHAnsi" w:hAnsiTheme="minorHAnsi" w:cstheme="minorHAnsi"/>
        </w:rPr>
        <w:t>TAX_IGAZODO</w:t>
      </w:r>
      <w:proofErr w:type="spellEnd"/>
      <w:r w:rsidRPr="001E6CA5">
        <w:rPr>
          <w:rFonts w:asciiTheme="minorHAnsi" w:hAnsiTheme="minorHAnsi" w:cstheme="minorHAnsi"/>
        </w:rPr>
        <w:t xml:space="preserve">’ </w:t>
      </w:r>
      <w:r>
        <w:rPr>
          <w:rFonts w:asciiTheme="minorHAnsi" w:hAnsiTheme="minorHAnsi" w:cstheme="minorHAnsi"/>
        </w:rPr>
        <w:t>vagy ’</w:t>
      </w:r>
      <w:proofErr w:type="spellStart"/>
      <w:r>
        <w:rPr>
          <w:rFonts w:asciiTheme="minorHAnsi" w:hAnsiTheme="minorHAnsi" w:cstheme="minorHAnsi"/>
        </w:rPr>
        <w:t>TAX_</w:t>
      </w:r>
      <w:r w:rsidRPr="001E6CA5">
        <w:rPr>
          <w:rFonts w:asciiTheme="minorHAnsi" w:hAnsiTheme="minorHAnsi" w:cstheme="minorHAnsi"/>
        </w:rPr>
        <w:t>IGAZITHATO</w:t>
      </w:r>
      <w:proofErr w:type="spellEnd"/>
      <w:r>
        <w:rPr>
          <w:rFonts w:asciiTheme="minorHAnsi" w:hAnsiTheme="minorHAnsi" w:cstheme="minorHAnsi"/>
        </w:rPr>
        <w:t xml:space="preserve">’ </w:t>
      </w:r>
      <w:r w:rsidRPr="001E6CA5">
        <w:rPr>
          <w:rFonts w:asciiTheme="minorHAnsi" w:hAnsiTheme="minorHAnsi" w:cstheme="minorHAnsi"/>
        </w:rPr>
        <w:t>kódérték kerül jelentésre, akkor meg kell adni a „</w:t>
      </w:r>
      <w:r w:rsidRPr="00485BEF">
        <w:rPr>
          <w:rFonts w:asciiTheme="minorHAnsi" w:hAnsiTheme="minorHAnsi" w:cstheme="minorHAnsi"/>
          <w:b/>
          <w:bCs/>
        </w:rPr>
        <w:t xml:space="preserve">Taxonómia szerinti cél </w:t>
      </w:r>
      <w:proofErr w:type="gramStart"/>
      <w:r w:rsidRPr="00485BEF">
        <w:rPr>
          <w:rFonts w:asciiTheme="minorHAnsi" w:hAnsiTheme="minorHAnsi" w:cstheme="minorHAnsi"/>
          <w:b/>
          <w:bCs/>
        </w:rPr>
        <w:t>megnevezése</w:t>
      </w:r>
      <w:r w:rsidRPr="00485BEF">
        <w:rPr>
          <w:rFonts w:asciiTheme="minorHAnsi" w:hAnsiTheme="minorHAnsi" w:cstheme="minorHAnsi"/>
        </w:rPr>
        <w:t>”-</w:t>
      </w:r>
      <w:proofErr w:type="gramEnd"/>
      <w:r w:rsidRPr="00485BEF">
        <w:rPr>
          <w:rFonts w:asciiTheme="minorHAnsi" w:hAnsiTheme="minorHAnsi" w:cstheme="minorHAnsi"/>
        </w:rPr>
        <w:t>t</w:t>
      </w:r>
      <w:r>
        <w:rPr>
          <w:rFonts w:asciiTheme="minorHAnsi" w:hAnsiTheme="minorHAnsi" w:cstheme="minorHAnsi"/>
        </w:rPr>
        <w:t xml:space="preserve">. </w:t>
      </w:r>
      <w:r w:rsidRPr="00485BEF">
        <w:rPr>
          <w:rFonts w:asciiTheme="minorHAnsi" w:hAnsiTheme="minorHAnsi" w:cstheme="minorHAnsi"/>
        </w:rPr>
        <w:t xml:space="preserve"> </w:t>
      </w:r>
      <w:r w:rsidRPr="001E6CA5">
        <w:rPr>
          <w:rFonts w:asciiTheme="minorHAnsi" w:hAnsiTheme="minorHAnsi" w:cstheme="minorHAnsi"/>
        </w:rPr>
        <w:t>Amennyiben a mezőben ’</w:t>
      </w:r>
      <w:proofErr w:type="spellStart"/>
      <w:r>
        <w:rPr>
          <w:rFonts w:asciiTheme="minorHAnsi" w:hAnsiTheme="minorHAnsi" w:cstheme="minorHAnsi"/>
        </w:rPr>
        <w:t>TAX_IGAZODO</w:t>
      </w:r>
      <w:proofErr w:type="spellEnd"/>
      <w:r w:rsidRPr="001E6CA5">
        <w:rPr>
          <w:rFonts w:asciiTheme="minorHAnsi" w:hAnsiTheme="minorHAnsi" w:cstheme="minorHAnsi"/>
        </w:rPr>
        <w:t>’</w:t>
      </w:r>
      <w:r>
        <w:rPr>
          <w:rFonts w:asciiTheme="minorHAnsi" w:hAnsiTheme="minorHAnsi" w:cstheme="minorHAnsi"/>
        </w:rPr>
        <w:t xml:space="preserve"> kódérték szerepel, töltendő a</w:t>
      </w:r>
      <w:r w:rsidRPr="00485BEF">
        <w:rPr>
          <w:rFonts w:asciiTheme="minorHAnsi" w:hAnsiTheme="minorHAnsi" w:cstheme="minorHAnsi"/>
        </w:rPr>
        <w:t xml:space="preserve"> „</w:t>
      </w:r>
      <w:r w:rsidRPr="00485BEF">
        <w:rPr>
          <w:rFonts w:asciiTheme="minorHAnsi" w:hAnsiTheme="minorHAnsi" w:cstheme="minorHAnsi"/>
          <w:b/>
          <w:bCs/>
        </w:rPr>
        <w:t>Taxonómiához igazodó kitettség jellege</w:t>
      </w:r>
      <w:r w:rsidRPr="00485BEF">
        <w:rPr>
          <w:rFonts w:asciiTheme="minorHAnsi" w:hAnsiTheme="minorHAnsi" w:cstheme="minorHAnsi"/>
        </w:rPr>
        <w:t>”</w:t>
      </w:r>
      <w:r>
        <w:rPr>
          <w:rFonts w:asciiTheme="minorHAnsi" w:hAnsiTheme="minorHAnsi" w:cstheme="minorHAnsi"/>
        </w:rPr>
        <w:t xml:space="preserve"> mező</w:t>
      </w:r>
      <w:r w:rsidRPr="00485BEF">
        <w:rPr>
          <w:rFonts w:asciiTheme="minorHAnsi" w:hAnsiTheme="minorHAnsi" w:cstheme="minorHAnsi"/>
        </w:rPr>
        <w:t>.</w:t>
      </w:r>
      <w:r w:rsidRPr="001E6CA5">
        <w:rPr>
          <w:rFonts w:asciiTheme="minorHAnsi" w:hAnsiTheme="minorHAnsi" w:cstheme="minorHAnsi"/>
        </w:rPr>
        <w:t xml:space="preserve"> </w:t>
      </w:r>
    </w:p>
    <w:p w14:paraId="2842C9A2" w14:textId="77777777" w:rsidR="0050799B" w:rsidRDefault="0050799B" w:rsidP="008944ED">
      <w:pPr>
        <w:spacing w:after="160"/>
        <w:rPr>
          <w:rFonts w:asciiTheme="minorHAnsi" w:hAnsiTheme="minorHAnsi" w:cstheme="minorHAnsi"/>
        </w:rPr>
      </w:pPr>
      <w:r>
        <w:t xml:space="preserve">A </w:t>
      </w:r>
      <w:r w:rsidRPr="001E6CA5">
        <w:rPr>
          <w:rFonts w:asciiTheme="minorHAnsi" w:hAnsiTheme="minorHAnsi" w:cstheme="minorHAnsi"/>
        </w:rPr>
        <w:t>"</w:t>
      </w:r>
      <w:r w:rsidRPr="008E4B2D">
        <w:rPr>
          <w:rFonts w:asciiTheme="minorHAnsi" w:hAnsiTheme="minorHAnsi" w:cstheme="minorHAnsi"/>
          <w:b/>
          <w:bCs/>
        </w:rPr>
        <w:t>Taxonómiához igazodó vagy igazítható kitettség-e?</w:t>
      </w:r>
      <w:r w:rsidRPr="008E4B2D">
        <w:rPr>
          <w:rFonts w:asciiTheme="minorHAnsi" w:hAnsiTheme="minorHAnsi" w:cstheme="minorHAnsi"/>
        </w:rPr>
        <w:t>"</w:t>
      </w:r>
      <w:r>
        <w:rPr>
          <w:rFonts w:asciiTheme="minorHAnsi" w:hAnsiTheme="minorHAnsi" w:cstheme="minorHAnsi"/>
        </w:rPr>
        <w:t xml:space="preserve"> mezőben a finanszírozott kitettség esetén</w:t>
      </w:r>
    </w:p>
    <w:p w14:paraId="2754F0AA" w14:textId="77777777" w:rsidR="00CB64F0" w:rsidRDefault="00CB64F0" w:rsidP="008944ED">
      <w:pPr>
        <w:pStyle w:val="Listaszerbekezds"/>
        <w:numPr>
          <w:ilvl w:val="0"/>
          <w:numId w:val="73"/>
        </w:numPr>
        <w:spacing w:after="160"/>
      </w:pPr>
      <w:r>
        <w:t>’</w:t>
      </w:r>
      <w:proofErr w:type="spellStart"/>
      <w:r>
        <w:t>TAX_IGAZODO</w:t>
      </w:r>
      <w:proofErr w:type="spellEnd"/>
      <w:r>
        <w:t>’ kódérték alkalmazandó, amennyiben a Taxonómia rendelet 3. cikkében meghatározott követelményeknek megfelelő gazdasági tevékenységet finanszíroz, tehát</w:t>
      </w:r>
    </w:p>
    <w:p w14:paraId="00A182A1" w14:textId="77777777" w:rsidR="00CB64F0" w:rsidRDefault="00CB64F0" w:rsidP="008944ED">
      <w:pPr>
        <w:pStyle w:val="Listaszerbekezds"/>
        <w:numPr>
          <w:ilvl w:val="1"/>
          <w:numId w:val="73"/>
        </w:numPr>
        <w:spacing w:after="160"/>
      </w:pPr>
      <w:r>
        <w:t>ezen gazdasági tevékenység a Taxonómia rendelet 10–16. cikknek megfelelően lényegesen hozzájárul a Taxonómia rendelet 9. cikkben meghatározott egy vagy több környezeti célkitűzéshez;</w:t>
      </w:r>
    </w:p>
    <w:p w14:paraId="4F1CF7EF" w14:textId="77777777" w:rsidR="00CB64F0" w:rsidRDefault="00CB64F0" w:rsidP="008944ED">
      <w:pPr>
        <w:pStyle w:val="Listaszerbekezds"/>
        <w:numPr>
          <w:ilvl w:val="1"/>
          <w:numId w:val="73"/>
        </w:numPr>
        <w:spacing w:after="160"/>
      </w:pPr>
      <w:r>
        <w:t>ezen gazdasági tevékenység a Taxonómia rendelet 17. cikknek megfelelően nem sérti jelentősen a Taxonómia rendelet</w:t>
      </w:r>
      <w:r w:rsidDel="00416542">
        <w:t xml:space="preserve"> </w:t>
      </w:r>
      <w:r>
        <w:t>9. cikkben meghatározott egyik környezeti célkitűzést sem (</w:t>
      </w:r>
      <w:proofErr w:type="spellStart"/>
      <w:r>
        <w:t>DNSH</w:t>
      </w:r>
      <w:proofErr w:type="spellEnd"/>
      <w:r>
        <w:t>);</w:t>
      </w:r>
    </w:p>
    <w:p w14:paraId="2560746D" w14:textId="77777777" w:rsidR="00CB64F0" w:rsidRDefault="00CB64F0" w:rsidP="008944ED">
      <w:pPr>
        <w:pStyle w:val="Listaszerbekezds"/>
        <w:numPr>
          <w:ilvl w:val="1"/>
          <w:numId w:val="73"/>
        </w:numPr>
        <w:spacing w:after="160"/>
      </w:pPr>
      <w:r>
        <w:t>ezen gazdasági tevékenységet a Taxonómia rendelet 18. cikkben megállapított minimális biztosítékokkal összhangban végzik; és</w:t>
      </w:r>
    </w:p>
    <w:p w14:paraId="005F4E6C" w14:textId="77777777" w:rsidR="00CB64F0" w:rsidRDefault="00CB64F0" w:rsidP="008944ED">
      <w:pPr>
        <w:pStyle w:val="Listaszerbekezds"/>
        <w:numPr>
          <w:ilvl w:val="1"/>
          <w:numId w:val="73"/>
        </w:numPr>
        <w:spacing w:after="160"/>
      </w:pPr>
      <w:r>
        <w:t>ezen gazdasági tevékenység megfelel a Bizottság által a Taxonómia rendelet 10. cikk (3) bekezdésével, a 11. cikk (3) bekezdésével, a 12. cikk (2) bekezdésével, a 13. cikk (2) bekezdésével, a 14. cikk (2) bekezdésével vagy a 15. cikk (2) bekezdésével összhangban megállapított technikai vizsgálati kritériumoknak;</w:t>
      </w:r>
    </w:p>
    <w:p w14:paraId="63502A06" w14:textId="77777777" w:rsidR="00CB64F0" w:rsidRDefault="00CB64F0" w:rsidP="008944ED">
      <w:pPr>
        <w:pStyle w:val="Listaszerbekezds"/>
        <w:numPr>
          <w:ilvl w:val="0"/>
          <w:numId w:val="73"/>
        </w:numPr>
        <w:spacing w:after="160"/>
      </w:pPr>
      <w:r w:rsidRPr="004D0BD3">
        <w:rPr>
          <w:rFonts w:asciiTheme="minorHAnsi" w:hAnsiTheme="minorHAnsi"/>
        </w:rPr>
        <w:t>’</w:t>
      </w:r>
      <w:proofErr w:type="spellStart"/>
      <w:r w:rsidRPr="004D0BD3">
        <w:rPr>
          <w:rFonts w:asciiTheme="minorHAnsi" w:hAnsiTheme="minorHAnsi"/>
        </w:rPr>
        <w:t>TAX_IGAZITHATO</w:t>
      </w:r>
      <w:proofErr w:type="spellEnd"/>
      <w:r w:rsidRPr="004D0BD3">
        <w:rPr>
          <w:rFonts w:asciiTheme="minorHAnsi" w:hAnsiTheme="minorHAnsi"/>
        </w:rPr>
        <w:t>’</w:t>
      </w:r>
      <w:r>
        <w:t xml:space="preserve"> kódérték alkalmazandó, amennyiben a Taxonómia rendelet 10. cikkének (3) bekezdése, 11. cikkének (3) bekezdése, 12. cikkének (2) bekezdése, 13. cikkének (2) bekezdése, 14. cikkének (2) bekezdése és 15. cikkének (2) bekezdése alapján elfogadott felhatalmazáson alapuló jogi aktusokban ismertetett gazdasági tevékenységet finanszíroz, függetlenül attól, hogy a finanszírozott gazdasági tevékenység megfelel-e az említett felhatalmazáson alapuló jogi aktusokban meghatározott valamennyi technikai vizsgálati kritériumnak;</w:t>
      </w:r>
    </w:p>
    <w:p w14:paraId="15690924" w14:textId="77777777" w:rsidR="00CB64F0" w:rsidRDefault="00CB64F0" w:rsidP="008944ED">
      <w:pPr>
        <w:pStyle w:val="Listaszerbekezds"/>
        <w:numPr>
          <w:ilvl w:val="0"/>
          <w:numId w:val="73"/>
        </w:numPr>
        <w:spacing w:after="160"/>
      </w:pPr>
      <w:r>
        <w:t>’</w:t>
      </w:r>
      <w:proofErr w:type="spellStart"/>
      <w:r>
        <w:t>NEMTAX</w:t>
      </w:r>
      <w:proofErr w:type="spellEnd"/>
      <w:r>
        <w:t>’ kódérték alkalmazandó, amennyiben a Taxonómia rendelet 10. cikkének (3) bekezdése, 11. cikkének (3) bekezdése, 12. cikkének (2) bekezdése, 13. cikkének (2) bekezdése, 14. cikkének (2) bekezdése és 15. cikkének (2) bekezdése alapján elfogadott felhatalmazáson alapuló jogi aktusokban nem ismertetett gazdasági tevékenységet finanszíroz.</w:t>
      </w:r>
    </w:p>
    <w:p w14:paraId="54556173" w14:textId="77777777" w:rsidR="0050799B" w:rsidRDefault="0050799B" w:rsidP="008944ED">
      <w:pPr>
        <w:autoSpaceDE w:val="0"/>
        <w:autoSpaceDN w:val="0"/>
        <w:spacing w:before="40" w:after="40"/>
        <w:rPr>
          <w:rFonts w:asciiTheme="minorHAnsi" w:hAnsiTheme="minorHAnsi" w:cstheme="minorHAnsi"/>
        </w:rPr>
      </w:pPr>
    </w:p>
    <w:p w14:paraId="68BB727C" w14:textId="178B1153" w:rsidR="0050799B" w:rsidRPr="0050799B" w:rsidRDefault="00743CAC" w:rsidP="008944ED">
      <w:pPr>
        <w:autoSpaceDE w:val="0"/>
        <w:autoSpaceDN w:val="0"/>
        <w:spacing w:before="40" w:after="40"/>
        <w:rPr>
          <w:rFonts w:asciiTheme="minorHAnsi" w:hAnsiTheme="minorHAnsi" w:cstheme="minorHAnsi"/>
        </w:rPr>
      </w:pPr>
      <w:r w:rsidRPr="001E6CA5">
        <w:rPr>
          <w:rFonts w:asciiTheme="minorHAnsi" w:hAnsiTheme="minorHAnsi" w:cstheme="minorHAnsi"/>
        </w:rPr>
        <w:t>A jelentési időszak során megszűnő instrumentumok esetén nem jelentendők az adatok</w:t>
      </w:r>
      <w:r w:rsidRPr="00971F6D">
        <w:rPr>
          <w:rFonts w:asciiTheme="minorHAnsi" w:hAnsiTheme="minorHAnsi" w:cstheme="minorHAnsi"/>
        </w:rPr>
        <w:t xml:space="preserve">. </w:t>
      </w:r>
      <w:r w:rsidRPr="00485BEF">
        <w:rPr>
          <w:rFonts w:asciiTheme="minorHAnsi" w:hAnsiTheme="minorHAnsi" w:cstheme="minorHAnsi"/>
        </w:rPr>
        <w:t>Azon adatszolgáltató, aki még nem mérte fel a kitettséget a taxonómia besorolás szempontjából, annak a ’</w:t>
      </w:r>
      <w:proofErr w:type="spellStart"/>
      <w:r w:rsidRPr="00485BEF">
        <w:rPr>
          <w:rFonts w:asciiTheme="minorHAnsi" w:hAnsiTheme="minorHAnsi" w:cstheme="minorHAnsi"/>
        </w:rPr>
        <w:t>NEMTAX</w:t>
      </w:r>
      <w:proofErr w:type="spellEnd"/>
      <w:r w:rsidRPr="00485BEF">
        <w:rPr>
          <w:rFonts w:asciiTheme="minorHAnsi" w:hAnsiTheme="minorHAnsi" w:cstheme="minorHAnsi"/>
        </w:rPr>
        <w:t xml:space="preserve">’ kódértéket kell jelentenie a </w:t>
      </w:r>
      <w:r w:rsidRPr="00485BEF">
        <w:rPr>
          <w:rFonts w:asciiTheme="minorHAnsi" w:hAnsiTheme="minorHAnsi" w:cstheme="minorHAnsi"/>
          <w:b/>
          <w:bCs/>
        </w:rPr>
        <w:t>„Taxonómiához igazodó vagy igazítható kitettség-e?”</w:t>
      </w:r>
      <w:r w:rsidRPr="00485BEF">
        <w:rPr>
          <w:rFonts w:asciiTheme="minorHAnsi" w:hAnsiTheme="minorHAnsi" w:cstheme="minorHAnsi"/>
        </w:rPr>
        <w:t xml:space="preserve"> mezőben.</w:t>
      </w:r>
      <w:r w:rsidRPr="00971F6D">
        <w:rPr>
          <w:rFonts w:asciiTheme="minorHAnsi" w:hAnsiTheme="minorHAnsi" w:cstheme="minorHAnsi"/>
        </w:rPr>
        <w:t xml:space="preserve"> Amennyiben felülvizsgál</w:t>
      </w:r>
      <w:r>
        <w:rPr>
          <w:rFonts w:asciiTheme="minorHAnsi" w:hAnsiTheme="minorHAnsi" w:cstheme="minorHAnsi"/>
        </w:rPr>
        <w:t>atra kerül a taxonómia szerinti besorolás, akkor attól a jelentési időszaktól kezdődően előremenőleges jelleggel a megfelelő ’</w:t>
      </w:r>
      <w:proofErr w:type="spellStart"/>
      <w:r>
        <w:rPr>
          <w:rFonts w:asciiTheme="minorHAnsi" w:hAnsiTheme="minorHAnsi" w:cstheme="minorHAnsi"/>
        </w:rPr>
        <w:t>TAX_IGAZODO</w:t>
      </w:r>
      <w:proofErr w:type="spellEnd"/>
      <w:r>
        <w:rPr>
          <w:rFonts w:asciiTheme="minorHAnsi" w:hAnsiTheme="minorHAnsi" w:cstheme="minorHAnsi"/>
        </w:rPr>
        <w:t>’/’</w:t>
      </w:r>
      <w:proofErr w:type="spellStart"/>
      <w:r>
        <w:rPr>
          <w:rFonts w:asciiTheme="minorHAnsi" w:hAnsiTheme="minorHAnsi" w:cstheme="minorHAnsi"/>
        </w:rPr>
        <w:t>TAX_IGAZITHATO</w:t>
      </w:r>
      <w:proofErr w:type="spellEnd"/>
      <w:r>
        <w:rPr>
          <w:rFonts w:asciiTheme="minorHAnsi" w:hAnsiTheme="minorHAnsi" w:cstheme="minorHAnsi"/>
        </w:rPr>
        <w:t>’ kódérték jelentendő, amennyiben a felülvizsgálat eredménye ezt indokolttá teszi. Ebben az esetben a kapcsolódó mezők is töltendő</w:t>
      </w:r>
      <w:r w:rsidR="003D41F2">
        <w:rPr>
          <w:rFonts w:asciiTheme="minorHAnsi" w:hAnsiTheme="minorHAnsi" w:cstheme="minorHAnsi"/>
        </w:rPr>
        <w:t>k</w:t>
      </w:r>
      <w:r>
        <w:rPr>
          <w:rFonts w:asciiTheme="minorHAnsi" w:hAnsiTheme="minorHAnsi" w:cstheme="minorHAnsi"/>
        </w:rPr>
        <w:t xml:space="preserve"> fentiekben részletezetteknek megfelelően.</w:t>
      </w:r>
      <w:r w:rsidR="0050799B">
        <w:rPr>
          <w:rFonts w:asciiTheme="minorHAnsi" w:hAnsiTheme="minorHAnsi" w:cstheme="minorHAnsi"/>
        </w:rPr>
        <w:t xml:space="preserve"> </w:t>
      </w:r>
      <w:r w:rsidR="0050799B" w:rsidRPr="0050799B">
        <w:rPr>
          <w:rFonts w:asciiTheme="minorHAnsi" w:hAnsiTheme="minorHAnsi" w:cstheme="minorHAnsi"/>
        </w:rPr>
        <w:t>Amennyiben a felülvizsgálat eredménye azt indokolja, ’</w:t>
      </w:r>
      <w:proofErr w:type="spellStart"/>
      <w:r w:rsidR="0050799B" w:rsidRPr="0050799B">
        <w:rPr>
          <w:rFonts w:asciiTheme="minorHAnsi" w:hAnsiTheme="minorHAnsi" w:cstheme="minorHAnsi"/>
        </w:rPr>
        <w:t>NEMTAX</w:t>
      </w:r>
      <w:proofErr w:type="spellEnd"/>
      <w:r w:rsidR="0050799B" w:rsidRPr="0050799B">
        <w:rPr>
          <w:rFonts w:asciiTheme="minorHAnsi" w:hAnsiTheme="minorHAnsi" w:cstheme="minorHAnsi"/>
        </w:rPr>
        <w:t>’ kódérték jelentendő ebben az esetben is.</w:t>
      </w:r>
    </w:p>
    <w:p w14:paraId="7A23EC37" w14:textId="77777777" w:rsidR="0050799B" w:rsidRPr="0050799B" w:rsidRDefault="0050799B" w:rsidP="008944ED">
      <w:pPr>
        <w:autoSpaceDE w:val="0"/>
        <w:autoSpaceDN w:val="0"/>
        <w:spacing w:before="40" w:after="40"/>
        <w:rPr>
          <w:rFonts w:asciiTheme="minorHAnsi" w:hAnsiTheme="minorHAnsi" w:cstheme="minorHAnsi"/>
        </w:rPr>
      </w:pPr>
      <w:r w:rsidRPr="0050799B">
        <w:rPr>
          <w:rFonts w:asciiTheme="minorHAnsi" w:hAnsiTheme="minorHAnsi" w:cstheme="minorHAnsi"/>
        </w:rPr>
        <w:t>Tehát két esetben alkalmazható a ’</w:t>
      </w:r>
      <w:proofErr w:type="spellStart"/>
      <w:r w:rsidRPr="0050799B">
        <w:rPr>
          <w:rFonts w:asciiTheme="minorHAnsi" w:hAnsiTheme="minorHAnsi" w:cstheme="minorHAnsi"/>
        </w:rPr>
        <w:t>NEMTAX</w:t>
      </w:r>
      <w:proofErr w:type="spellEnd"/>
      <w:r w:rsidRPr="0050799B">
        <w:rPr>
          <w:rFonts w:asciiTheme="minorHAnsi" w:hAnsiTheme="minorHAnsi" w:cstheme="minorHAnsi"/>
        </w:rPr>
        <w:t>’ kódérték:</w:t>
      </w:r>
    </w:p>
    <w:p w14:paraId="4F29ECC5" w14:textId="4F8F0975" w:rsidR="0050799B" w:rsidRPr="0050799B" w:rsidRDefault="0050799B" w:rsidP="008944ED">
      <w:pPr>
        <w:pStyle w:val="Listaszerbekezds"/>
        <w:numPr>
          <w:ilvl w:val="0"/>
          <w:numId w:val="73"/>
        </w:numPr>
        <w:spacing w:after="160"/>
        <w:rPr>
          <w:rFonts w:asciiTheme="minorHAnsi" w:hAnsiTheme="minorHAnsi" w:cstheme="minorHAnsi"/>
        </w:rPr>
      </w:pPr>
      <w:r w:rsidRPr="0050799B">
        <w:rPr>
          <w:rFonts w:asciiTheme="minorHAnsi" w:hAnsiTheme="minorHAnsi" w:cstheme="minorHAnsi"/>
        </w:rPr>
        <w:t>egyrészt amennyiben még nem került felmérésre az adott hitel a Taxonómia rendelet előírásai tekintetében</w:t>
      </w:r>
      <w:r w:rsidR="007537C3">
        <w:rPr>
          <w:rFonts w:asciiTheme="minorHAnsi" w:hAnsiTheme="minorHAnsi" w:cstheme="minorHAnsi"/>
        </w:rPr>
        <w:t xml:space="preserve"> (ideértve azt az esetet is, amikor ügyletszintű adatok még nem állnak rendelkezésre, csak ügyfélszintűek)</w:t>
      </w:r>
      <w:r w:rsidRPr="0050799B">
        <w:rPr>
          <w:rFonts w:asciiTheme="minorHAnsi" w:hAnsiTheme="minorHAnsi" w:cstheme="minorHAnsi"/>
        </w:rPr>
        <w:t>,</w:t>
      </w:r>
    </w:p>
    <w:p w14:paraId="125FAF6A" w14:textId="77777777" w:rsidR="00CB64F0" w:rsidRPr="00E71203" w:rsidRDefault="00CB64F0" w:rsidP="008944ED">
      <w:pPr>
        <w:pStyle w:val="Listaszerbekezds"/>
        <w:numPr>
          <w:ilvl w:val="0"/>
          <w:numId w:val="73"/>
        </w:numPr>
        <w:spacing w:after="160"/>
        <w:rPr>
          <w:rFonts w:asciiTheme="minorHAnsi" w:hAnsiTheme="minorHAnsi" w:cstheme="minorHAnsi"/>
        </w:rPr>
      </w:pPr>
      <w:r>
        <w:rPr>
          <w:rFonts w:asciiTheme="minorHAnsi" w:hAnsiTheme="minorHAnsi" w:cstheme="minorHAnsi"/>
        </w:rPr>
        <w:t xml:space="preserve">másrészt amennyiben a Taxonómia rendelet és a Kiegészítő rendeletek nem terjednek ki a hitel által finanszírozott tevékenységre.  </w:t>
      </w:r>
    </w:p>
    <w:p w14:paraId="3538C8FC" w14:textId="32B94DBB" w:rsidR="00743CAC" w:rsidRPr="00485BEF" w:rsidRDefault="0050799B" w:rsidP="008944ED">
      <w:pPr>
        <w:autoSpaceDE w:val="0"/>
        <w:autoSpaceDN w:val="0"/>
        <w:spacing w:before="40" w:after="40"/>
        <w:rPr>
          <w:rFonts w:asciiTheme="minorHAnsi" w:hAnsiTheme="minorHAnsi" w:cstheme="minorHAnsi"/>
        </w:rPr>
      </w:pPr>
      <w:r w:rsidRPr="0050799B">
        <w:rPr>
          <w:rFonts w:asciiTheme="minorHAnsi" w:hAnsiTheme="minorHAnsi" w:cstheme="minorHAnsi"/>
        </w:rPr>
        <w:t xml:space="preserve">Mind a „Taxonómia szerinti cél megnevezése”, mind a „Taxonómiához igazodó kitettség jellege” mező eldöntésében </w:t>
      </w:r>
      <w:hyperlink r:id="rId24" w:history="1">
        <w:r w:rsidRPr="00950BFD">
          <w:rPr>
            <w:rStyle w:val="Hiperhivatkozs"/>
            <w:rFonts w:asciiTheme="minorHAnsi" w:hAnsiTheme="minorHAnsi" w:cstheme="minorHAnsi"/>
            <w:vertAlign w:val="baseline"/>
          </w:rPr>
          <w:t xml:space="preserve">EU </w:t>
        </w:r>
        <w:proofErr w:type="spellStart"/>
        <w:r w:rsidRPr="00950BFD">
          <w:rPr>
            <w:rStyle w:val="Hiperhivatkozs"/>
            <w:rFonts w:asciiTheme="minorHAnsi" w:hAnsiTheme="minorHAnsi" w:cstheme="minorHAnsi"/>
            <w:vertAlign w:val="baseline"/>
          </w:rPr>
          <w:t>Taxonomy</w:t>
        </w:r>
        <w:proofErr w:type="spellEnd"/>
        <w:r w:rsidRPr="00950BFD">
          <w:rPr>
            <w:rStyle w:val="Hiperhivatkozs"/>
            <w:rFonts w:asciiTheme="minorHAnsi" w:hAnsiTheme="minorHAnsi" w:cstheme="minorHAnsi"/>
            <w:vertAlign w:val="baseline"/>
          </w:rPr>
          <w:t xml:space="preserve"> </w:t>
        </w:r>
        <w:proofErr w:type="spellStart"/>
        <w:r w:rsidRPr="00950BFD">
          <w:rPr>
            <w:rStyle w:val="Hiperhivatkozs"/>
            <w:rFonts w:asciiTheme="minorHAnsi" w:hAnsiTheme="minorHAnsi" w:cstheme="minorHAnsi"/>
            <w:vertAlign w:val="baseline"/>
          </w:rPr>
          <w:t>Compass</w:t>
        </w:r>
        <w:proofErr w:type="spellEnd"/>
        <w:r w:rsidRPr="00950BFD">
          <w:rPr>
            <w:rStyle w:val="Hiperhivatkozs"/>
            <w:rFonts w:asciiTheme="minorHAnsi" w:hAnsiTheme="minorHAnsi" w:cstheme="minorHAnsi"/>
            <w:vertAlign w:val="baseline"/>
          </w:rPr>
          <w:t xml:space="preserve"> (europa.eu)</w:t>
        </w:r>
      </w:hyperlink>
      <w:r w:rsidRPr="0050799B">
        <w:rPr>
          <w:rFonts w:asciiTheme="minorHAnsi" w:hAnsiTheme="minorHAnsi" w:cstheme="minorHAnsi"/>
        </w:rPr>
        <w:t xml:space="preserve"> felületen található információkat kell figyelembe venni. Ezen a felületen meghatározásra kerül az, hogy valamely kitettség támogató vagy átállási kitettség-</w:t>
      </w:r>
      <w:proofErr w:type="gramStart"/>
      <w:r w:rsidRPr="0050799B">
        <w:rPr>
          <w:rFonts w:asciiTheme="minorHAnsi" w:hAnsiTheme="minorHAnsi" w:cstheme="minorHAnsi"/>
        </w:rPr>
        <w:t>e.</w:t>
      </w:r>
      <w:proofErr w:type="gramEnd"/>
      <w:r w:rsidRPr="0050799B">
        <w:rPr>
          <w:rFonts w:asciiTheme="minorHAnsi" w:hAnsiTheme="minorHAnsi" w:cstheme="minorHAnsi"/>
        </w:rPr>
        <w:t xml:space="preserve"> Ahol nincs feltüntetve az információ, ott a ’</w:t>
      </w:r>
      <w:proofErr w:type="spellStart"/>
      <w:r w:rsidRPr="0050799B">
        <w:rPr>
          <w:rFonts w:asciiTheme="minorHAnsi" w:hAnsiTheme="minorHAnsi" w:cstheme="minorHAnsi"/>
        </w:rPr>
        <w:t>NEM_BESOROLHATO</w:t>
      </w:r>
      <w:proofErr w:type="spellEnd"/>
      <w:r w:rsidRPr="0050799B">
        <w:rPr>
          <w:rFonts w:asciiTheme="minorHAnsi" w:hAnsiTheme="minorHAnsi" w:cstheme="minorHAnsi"/>
        </w:rPr>
        <w:t>’ kódértéket kell jelenteni.</w:t>
      </w:r>
    </w:p>
    <w:bookmarkEnd w:id="123"/>
    <w:p w14:paraId="31E46D86" w14:textId="2D217917" w:rsidR="00B6075D" w:rsidRDefault="00B6075D" w:rsidP="008944ED">
      <w:pPr>
        <w:autoSpaceDE w:val="0"/>
        <w:autoSpaceDN w:val="0"/>
        <w:spacing w:after="0"/>
        <w:rPr>
          <w:rFonts w:asciiTheme="minorHAnsi" w:hAnsiTheme="minorHAnsi" w:cstheme="minorHAnsi"/>
        </w:rPr>
      </w:pPr>
    </w:p>
    <w:p w14:paraId="2C4F91DE" w14:textId="136FED2F" w:rsidR="0012469A" w:rsidRPr="00312C37" w:rsidRDefault="00B6075D" w:rsidP="008944ED">
      <w:pPr>
        <w:autoSpaceDE w:val="0"/>
        <w:autoSpaceDN w:val="0"/>
        <w:spacing w:after="0"/>
        <w:rPr>
          <w:rFonts w:asciiTheme="minorHAnsi" w:hAnsiTheme="minorHAnsi" w:cstheme="minorHAnsi"/>
        </w:rPr>
      </w:pPr>
      <w:r>
        <w:rPr>
          <w:rFonts w:asciiTheme="minorHAnsi" w:hAnsiTheme="minorHAnsi" w:cstheme="minorHAnsi"/>
        </w:rPr>
        <w:t>A „</w:t>
      </w:r>
      <w:r w:rsidRPr="00B64D00">
        <w:rPr>
          <w:rFonts w:asciiTheme="minorHAnsi" w:hAnsiTheme="minorHAnsi" w:cstheme="minorHAnsi"/>
          <w:b/>
          <w:bCs/>
        </w:rPr>
        <w:t>Finanszírozott ágazat kódja</w:t>
      </w:r>
      <w:r>
        <w:rPr>
          <w:rFonts w:asciiTheme="minorHAnsi" w:hAnsiTheme="minorHAnsi" w:cstheme="minorHAnsi"/>
        </w:rPr>
        <w:t xml:space="preserve">” mezőben minden pénzügyi vállalkozó adatszolgáltató esetén (kivéve </w:t>
      </w:r>
      <w:proofErr w:type="spellStart"/>
      <w:r>
        <w:rPr>
          <w:rFonts w:asciiTheme="minorHAnsi" w:hAnsiTheme="minorHAnsi" w:cstheme="minorHAnsi"/>
        </w:rPr>
        <w:t>FF</w:t>
      </w:r>
      <w:proofErr w:type="spellEnd"/>
      <w:r>
        <w:rPr>
          <w:rFonts w:asciiTheme="minorHAnsi" w:hAnsiTheme="minorHAnsi" w:cstheme="minorHAnsi"/>
        </w:rPr>
        <w:t xml:space="preserve"> </w:t>
      </w:r>
      <w:r w:rsidR="00CC3851">
        <w:rPr>
          <w:rFonts w:asciiTheme="minorHAnsi" w:hAnsiTheme="minorHAnsi" w:cstheme="minorHAnsi"/>
        </w:rPr>
        <w:t xml:space="preserve">és </w:t>
      </w:r>
      <w:proofErr w:type="spellStart"/>
      <w:r w:rsidR="00CC3851">
        <w:rPr>
          <w:rFonts w:asciiTheme="minorHAnsi" w:hAnsiTheme="minorHAnsi" w:cstheme="minorHAnsi"/>
        </w:rPr>
        <w:t>KK</w:t>
      </w:r>
      <w:proofErr w:type="spellEnd"/>
      <w:r w:rsidR="00CC3851">
        <w:rPr>
          <w:rFonts w:asciiTheme="minorHAnsi" w:hAnsiTheme="minorHAnsi" w:cstheme="minorHAnsi"/>
        </w:rPr>
        <w:t xml:space="preserve"> </w:t>
      </w:r>
      <w:r>
        <w:rPr>
          <w:rFonts w:asciiTheme="minorHAnsi" w:hAnsiTheme="minorHAnsi" w:cstheme="minorHAnsi"/>
        </w:rPr>
        <w:t>tevékenység) jelentendő az a tevékenység, amely az adott hitellel finanszírozásra kerül. Ez megegyezhet az adós/adóstárs főtevékenységével, de el is térhet attól. A mező a 2023.0</w:t>
      </w:r>
      <w:r w:rsidR="009309DC">
        <w:rPr>
          <w:rFonts w:asciiTheme="minorHAnsi" w:hAnsiTheme="minorHAnsi" w:cstheme="minorHAnsi"/>
        </w:rPr>
        <w:t>1</w:t>
      </w:r>
      <w:r>
        <w:rPr>
          <w:rFonts w:asciiTheme="minorHAnsi" w:hAnsiTheme="minorHAnsi" w:cstheme="minorHAnsi"/>
        </w:rPr>
        <w:t xml:space="preserve">.01. után vállalatokkal, önálló vállalkozókkal kötött hitelek tekintetében töltendő. </w:t>
      </w:r>
      <w:r w:rsidRPr="00B64D00">
        <w:rPr>
          <w:rFonts w:asciiTheme="minorHAnsi" w:hAnsiTheme="minorHAnsi" w:cstheme="minorHAnsi"/>
        </w:rPr>
        <w:t>Ha a hitelcélról egyértelműen nem megállapítható, hogy mely tevékenység érdekében került kihelyezésre, akkor a</w:t>
      </w:r>
      <w:r>
        <w:rPr>
          <w:rFonts w:asciiTheme="minorHAnsi" w:hAnsiTheme="minorHAnsi" w:cstheme="minorHAnsi"/>
        </w:rPr>
        <w:t>z adós</w:t>
      </w:r>
      <w:r w:rsidRPr="00B64D00">
        <w:rPr>
          <w:rFonts w:asciiTheme="minorHAnsi" w:hAnsiTheme="minorHAnsi" w:cstheme="minorHAnsi"/>
        </w:rPr>
        <w:t xml:space="preserve"> vállalat</w:t>
      </w:r>
      <w:r>
        <w:rPr>
          <w:rFonts w:asciiTheme="minorHAnsi" w:hAnsiTheme="minorHAnsi" w:cstheme="minorHAnsi"/>
        </w:rPr>
        <w:t>/önálló vállalkozó</w:t>
      </w:r>
      <w:r w:rsidRPr="00B64D00">
        <w:rPr>
          <w:rFonts w:asciiTheme="minorHAnsi" w:hAnsiTheme="minorHAnsi" w:cstheme="minorHAnsi"/>
        </w:rPr>
        <w:t xml:space="preserve"> fő tevékenysége rögzítendő. </w:t>
      </w:r>
      <w:r>
        <w:rPr>
          <w:rFonts w:asciiTheme="minorHAnsi" w:hAnsiTheme="minorHAnsi" w:cstheme="minorHAnsi"/>
        </w:rPr>
        <w:t>A tárgyhónapban megszűnő hitelek esetén a mező nem töltendő.</w:t>
      </w:r>
      <w:r w:rsidR="0012469A">
        <w:rPr>
          <w:rFonts w:asciiTheme="minorHAnsi" w:hAnsiTheme="minorHAnsi" w:cstheme="minorHAnsi"/>
        </w:rPr>
        <w:t xml:space="preserve"> </w:t>
      </w:r>
      <w:r w:rsidR="0012469A" w:rsidRPr="00312C37">
        <w:rPr>
          <w:rFonts w:asciiTheme="minorHAnsi" w:hAnsiTheme="minorHAnsi" w:cstheme="minorHAnsi"/>
        </w:rPr>
        <w:t>Társasházak és lakásszövetkezetek esetén jelenthető a finanszírozott ágazat kódjaként a vállalkozás tevékenységeként jelentett kód.</w:t>
      </w:r>
      <w:ins w:id="124" w:author="MNB" w:date="2024-11-11T15:10:00Z">
        <w:r w:rsidR="004A1BED">
          <w:rPr>
            <w:rFonts w:asciiTheme="minorHAnsi" w:hAnsiTheme="minorHAnsi" w:cstheme="minorHAnsi"/>
          </w:rPr>
          <w:t xml:space="preserve">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ins>
    </w:p>
    <w:p w14:paraId="782F3700" w14:textId="28DF09A3" w:rsidR="00B6075D" w:rsidRDefault="00B6075D" w:rsidP="00C14714">
      <w:pPr>
        <w:autoSpaceDE w:val="0"/>
        <w:autoSpaceDN w:val="0"/>
        <w:spacing w:after="0"/>
        <w:rPr>
          <w:rFonts w:asciiTheme="minorHAnsi" w:hAnsiTheme="minorHAnsi" w:cstheme="minorHAnsi"/>
        </w:rPr>
      </w:pPr>
    </w:p>
    <w:p w14:paraId="45564082" w14:textId="61F70F81" w:rsidR="006046C2" w:rsidRDefault="006046C2" w:rsidP="00C14714">
      <w:pPr>
        <w:autoSpaceDE w:val="0"/>
        <w:autoSpaceDN w:val="0"/>
        <w:spacing w:before="40" w:after="40"/>
        <w:rPr>
          <w:rFonts w:asciiTheme="minorHAnsi" w:hAnsiTheme="minorHAnsi" w:cstheme="minorHAnsi"/>
        </w:rPr>
      </w:pPr>
      <w:r>
        <w:rPr>
          <w:rFonts w:asciiTheme="minorHAnsi" w:hAnsiTheme="minorHAnsi" w:cstheme="minorHAnsi"/>
        </w:rPr>
        <w:t>„</w:t>
      </w:r>
      <w:r w:rsidRPr="00B64D00">
        <w:rPr>
          <w:rFonts w:asciiTheme="minorHAnsi" w:hAnsiTheme="minorHAnsi" w:cstheme="minorHAnsi"/>
          <w:b/>
          <w:bCs/>
        </w:rPr>
        <w:t>Az átstrukturált hitel gyógyulási időszakának kezdete</w:t>
      </w:r>
      <w:r>
        <w:rPr>
          <w:rFonts w:asciiTheme="minorHAnsi" w:hAnsiTheme="minorHAnsi" w:cstheme="minorHAnsi"/>
        </w:rPr>
        <w:t xml:space="preserve">” mező minden pénzügyi vállalkozó adatszolgáltató esetén töltendő átstrukturált hitelek esetén, amennyiben az </w:t>
      </w:r>
      <w:r w:rsidR="001E2939">
        <w:rPr>
          <w:rFonts w:asciiTheme="minorHAnsi" w:hAnsiTheme="minorHAnsi" w:cstheme="minorHAnsi"/>
        </w:rPr>
        <w:t>próbaidőszakban</w:t>
      </w:r>
      <w:r>
        <w:rPr>
          <w:rFonts w:asciiTheme="minorHAnsi" w:hAnsiTheme="minorHAnsi" w:cstheme="minorHAnsi"/>
        </w:rPr>
        <w:t xml:space="preserve"> van. A</w:t>
      </w:r>
      <w:r w:rsidRPr="00B64D00">
        <w:rPr>
          <w:rFonts w:asciiTheme="minorHAnsi" w:hAnsiTheme="minorHAnsi" w:cstheme="minorHAnsi"/>
        </w:rPr>
        <w:t>z a dátum, amikor a gyógyulási időszak kezdődött, a 2 éves időszakot kell figyelembe venni</w:t>
      </w:r>
      <w:r>
        <w:rPr>
          <w:rFonts w:asciiTheme="minorHAnsi" w:hAnsiTheme="minorHAnsi" w:cstheme="minorHAnsi"/>
        </w:rPr>
        <w:t xml:space="preserve"> (v</w:t>
      </w:r>
      <w:r w:rsidRPr="00B64D00">
        <w:rPr>
          <w:rFonts w:asciiTheme="minorHAnsi" w:hAnsiTheme="minorHAnsi" w:cstheme="minorHAnsi"/>
        </w:rPr>
        <w:t xml:space="preserve">onatkozó rendelet: 39/2016. (X. 11.) MNB rendelet a nem teljesítő kitettségre és az átstrukturált követelésre vonatkozó </w:t>
      </w:r>
      <w:proofErr w:type="spellStart"/>
      <w:r w:rsidRPr="00B64D00">
        <w:rPr>
          <w:rFonts w:asciiTheme="minorHAnsi" w:hAnsiTheme="minorHAnsi" w:cstheme="minorHAnsi"/>
        </w:rPr>
        <w:t>prudenciális</w:t>
      </w:r>
      <w:proofErr w:type="spellEnd"/>
      <w:r w:rsidRPr="00B64D00">
        <w:rPr>
          <w:rFonts w:asciiTheme="minorHAnsi" w:hAnsiTheme="minorHAnsi" w:cstheme="minorHAnsi"/>
        </w:rPr>
        <w:t xml:space="preserve"> követelményekről</w:t>
      </w:r>
      <w:r>
        <w:rPr>
          <w:rFonts w:asciiTheme="minorHAnsi" w:hAnsiTheme="minorHAnsi" w:cstheme="minorHAnsi"/>
        </w:rPr>
        <w:t>)</w:t>
      </w:r>
      <w:r w:rsidR="001E2939">
        <w:rPr>
          <w:rFonts w:asciiTheme="minorHAnsi" w:hAnsiTheme="minorHAnsi" w:cstheme="minorHAnsi"/>
        </w:rPr>
        <w:t>, azaz a gyógyulási időszak megnevezés a jelzett rendeletben foglalt próbaidőszakot jelenti</w:t>
      </w:r>
      <w:r w:rsidR="001E2939" w:rsidRPr="008E4B2D">
        <w:rPr>
          <w:rFonts w:asciiTheme="minorHAnsi" w:hAnsiTheme="minorHAnsi" w:cstheme="minorHAnsi"/>
        </w:rPr>
        <w:t xml:space="preserve">. </w:t>
      </w:r>
      <w:r w:rsidR="001E2939">
        <w:rPr>
          <w:rFonts w:asciiTheme="minorHAnsi" w:hAnsiTheme="minorHAnsi" w:cstheme="minorHAnsi"/>
        </w:rPr>
        <w:t>Ideértendő továbbá a vezetői körlevél vagy egyéb rendelkezés alapján a 2 évtől eltérő hosszúságú gyógyulási időszak is (</w:t>
      </w:r>
      <w:proofErr w:type="spellStart"/>
      <w:r w:rsidR="001E2939">
        <w:rPr>
          <w:rFonts w:asciiTheme="minorHAnsi" w:hAnsiTheme="minorHAnsi" w:cstheme="minorHAnsi"/>
        </w:rPr>
        <w:t>pl</w:t>
      </w:r>
      <w:proofErr w:type="spellEnd"/>
      <w:r w:rsidR="001E2939">
        <w:rPr>
          <w:rFonts w:asciiTheme="minorHAnsi" w:hAnsiTheme="minorHAnsi" w:cstheme="minorHAnsi"/>
        </w:rPr>
        <w:t xml:space="preserve"> moratóriumból kilépő ügyletek 6 hónapos próbaidőszaka)</w:t>
      </w:r>
      <w:r w:rsidRPr="00B64D00">
        <w:rPr>
          <w:rFonts w:asciiTheme="minorHAnsi" w:hAnsiTheme="minorHAnsi" w:cstheme="minorHAnsi"/>
        </w:rPr>
        <w:t xml:space="preserve">. </w:t>
      </w:r>
      <w:r>
        <w:rPr>
          <w:rFonts w:asciiTheme="minorHAnsi" w:hAnsiTheme="minorHAnsi" w:cstheme="minorHAnsi"/>
        </w:rPr>
        <w:t>A tárgyhónapban megszűnő hitelek esetén a mező nem töltendő.</w:t>
      </w:r>
    </w:p>
    <w:p w14:paraId="64DA3BC1" w14:textId="77777777" w:rsidR="006C4911" w:rsidRPr="000C2023" w:rsidRDefault="006C4911" w:rsidP="00C14714">
      <w:pPr>
        <w:autoSpaceDE w:val="0"/>
        <w:autoSpaceDN w:val="0"/>
        <w:spacing w:after="0"/>
        <w:ind w:left="360"/>
        <w:rPr>
          <w:rFonts w:asciiTheme="minorHAnsi" w:hAnsiTheme="minorHAnsi" w:cstheme="minorHAnsi"/>
        </w:rPr>
      </w:pPr>
    </w:p>
    <w:p w14:paraId="7B6D92B8" w14:textId="27B7DEFA" w:rsidR="00470C1A" w:rsidRDefault="003118F4" w:rsidP="00C14714">
      <w:pPr>
        <w:rPr>
          <w:rFonts w:cs="Arial"/>
        </w:rPr>
      </w:pPr>
      <w:r>
        <w:rPr>
          <w:rFonts w:cs="Arial"/>
        </w:rPr>
        <w:t>2023. március vonatkozási időtől kezdődően feloldásra kerülnek egyes korábban tilos mezők</w:t>
      </w:r>
      <w:r w:rsidR="00681848">
        <w:rPr>
          <w:rFonts w:cs="Arial"/>
        </w:rPr>
        <w:t xml:space="preserve"> </w:t>
      </w:r>
      <w:proofErr w:type="spellStart"/>
      <w:r w:rsidR="00681848">
        <w:rPr>
          <w:rFonts w:cs="Arial"/>
        </w:rPr>
        <w:t>LIZ</w:t>
      </w:r>
      <w:proofErr w:type="spellEnd"/>
      <w:r w:rsidR="00681848">
        <w:rPr>
          <w:rFonts w:cs="Arial"/>
        </w:rPr>
        <w:t xml:space="preserve"> vagy </w:t>
      </w:r>
      <w:proofErr w:type="spellStart"/>
      <w:r w:rsidR="00681848">
        <w:rPr>
          <w:rFonts w:cs="Arial"/>
        </w:rPr>
        <w:t>HNY</w:t>
      </w:r>
      <w:proofErr w:type="spellEnd"/>
      <w:r w:rsidR="00681848">
        <w:rPr>
          <w:rFonts w:cs="Arial"/>
        </w:rPr>
        <w:t xml:space="preserve"> tevékenységet folytató,</w:t>
      </w:r>
      <w:r>
        <w:rPr>
          <w:rFonts w:cs="Arial"/>
        </w:rPr>
        <w:t xml:space="preserve"> </w:t>
      </w:r>
      <w:proofErr w:type="spellStart"/>
      <w:r w:rsidR="00E15C72">
        <w:rPr>
          <w:rFonts w:asciiTheme="minorHAnsi" w:hAnsiTheme="minorHAnsi" w:cs="Arial"/>
        </w:rPr>
        <w:t>PVOV</w:t>
      </w:r>
      <w:proofErr w:type="spellEnd"/>
      <w:r w:rsidR="00E15C72" w:rsidDel="00E15C72">
        <w:rPr>
          <w:rFonts w:cs="Arial"/>
        </w:rPr>
        <w:t xml:space="preserve"> </w:t>
      </w:r>
      <w:r w:rsidR="00127EA5">
        <w:rPr>
          <w:rFonts w:cs="Arial"/>
        </w:rPr>
        <w:t>tekintetében:</w:t>
      </w:r>
    </w:p>
    <w:p w14:paraId="5A3536CC" w14:textId="1F22F380" w:rsidR="00127EA5" w:rsidRDefault="00127EA5" w:rsidP="00C14714">
      <w:pPr>
        <w:rPr>
          <w:rFonts w:cs="Arial"/>
        </w:rPr>
      </w:pPr>
      <w:r w:rsidRPr="005014C8">
        <w:rPr>
          <w:noProof/>
        </w:rPr>
        <w:drawing>
          <wp:inline distT="0" distB="0" distL="0" distR="0" wp14:anchorId="78E4BE3E" wp14:editId="7A634B41">
            <wp:extent cx="5664200" cy="6775450"/>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664200" cy="6775450"/>
                    </a:xfrm>
                    <a:prstGeom prst="rect">
                      <a:avLst/>
                    </a:prstGeom>
                    <a:noFill/>
                    <a:ln>
                      <a:noFill/>
                    </a:ln>
                  </pic:spPr>
                </pic:pic>
              </a:graphicData>
            </a:graphic>
          </wp:inline>
        </w:drawing>
      </w:r>
    </w:p>
    <w:p w14:paraId="05947016" w14:textId="4961A288" w:rsidR="00D94EEA" w:rsidRPr="006C72EB" w:rsidRDefault="00D94EEA" w:rsidP="00C14714">
      <w:pPr>
        <w:rPr>
          <w:rFonts w:asciiTheme="minorHAnsi" w:hAnsiTheme="minorHAnsi" w:cstheme="minorHAnsi"/>
        </w:rPr>
      </w:pPr>
      <w:r w:rsidRPr="006C72EB">
        <w:rPr>
          <w:rFonts w:asciiTheme="minorHAnsi" w:hAnsiTheme="minorHAnsi" w:cstheme="minorHAnsi"/>
        </w:rPr>
        <w:t>A default besoroláshoz kapcsolódó mezők között a következő összefüggések értelmezettek:</w:t>
      </w:r>
    </w:p>
    <w:p w14:paraId="2A9CBF6E" w14:textId="3EA76242" w:rsidR="00D94EEA" w:rsidRPr="006C72EB" w:rsidRDefault="00D94EEA" w:rsidP="00C14714">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(nem „nem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-os”), akkor meg kell adni, hogy milyen szintű </w:t>
      </w:r>
      <w:proofErr w:type="spellStart"/>
      <w:r w:rsidRPr="006C72EB">
        <w:rPr>
          <w:rFonts w:asciiTheme="minorHAnsi" w:hAnsiTheme="minorHAnsi" w:cstheme="minorHAnsi"/>
        </w:rPr>
        <w:t>default-ról</w:t>
      </w:r>
      <w:proofErr w:type="spellEnd"/>
      <w:r w:rsidRPr="006C72EB">
        <w:rPr>
          <w:rFonts w:asciiTheme="minorHAnsi" w:hAnsiTheme="minorHAnsi" w:cstheme="minorHAnsi"/>
        </w:rPr>
        <w:t xml:space="preserve"> van szó, azaz tölteni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nemteljesítés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jelzője” mezőt. 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időszakról időszakra változik, akkor a naprakész információt kell jelenteni.</w:t>
      </w:r>
    </w:p>
    <w:p w14:paraId="5A68A4B8" w14:textId="689BB6E3" w:rsidR="00D94EEA" w:rsidRPr="006C72EB" w:rsidRDefault="00D94EEA" w:rsidP="00C14714">
      <w:pPr>
        <w:pStyle w:val="Listaszerbekezds"/>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(nem „nem </w:t>
      </w:r>
      <w:proofErr w:type="spellStart"/>
      <w:r w:rsidRPr="006C72EB">
        <w:rPr>
          <w:rFonts w:asciiTheme="minorHAnsi" w:hAnsiTheme="minorHAnsi" w:cstheme="minorHAnsi"/>
        </w:rPr>
        <w:t>default</w:t>
      </w:r>
      <w:proofErr w:type="spellEnd"/>
      <w:r w:rsidRPr="006C72EB">
        <w:rPr>
          <w:rFonts w:asciiTheme="minorHAnsi" w:hAnsiTheme="minorHAnsi" w:cstheme="minorHAnsi"/>
        </w:rPr>
        <w:t>-os”), akkor tölteni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 státusz változásának időpontja” mezőt. </w:t>
      </w:r>
    </w:p>
    <w:p w14:paraId="7B8404CD" w14:textId="77777777" w:rsidR="00D94EEA" w:rsidRPr="006C72EB" w:rsidRDefault="00D94EEA" w:rsidP="00C14714">
      <w:pPr>
        <w:spacing w:after="0"/>
        <w:rPr>
          <w:rFonts w:asciiTheme="minorHAnsi" w:hAnsiTheme="minorHAnsi" w:cstheme="minorHAnsi"/>
        </w:rPr>
      </w:pPr>
      <w:r w:rsidRPr="006C72EB">
        <w:rPr>
          <w:rFonts w:asciiTheme="minorHAnsi" w:hAnsiTheme="minorHAnsi" w:cstheme="minorHAnsi"/>
        </w:rPr>
        <w:t>Ez a két összefüggés fordítva is fenn kell álljon.</w:t>
      </w:r>
    </w:p>
    <w:p w14:paraId="12B92423" w14:textId="77777777" w:rsidR="00D94EEA" w:rsidRPr="006C72EB" w:rsidRDefault="00D94EEA" w:rsidP="00C14714">
      <w:pPr>
        <w:pStyle w:val="Listaszerbekezds"/>
        <w:numPr>
          <w:ilvl w:val="0"/>
          <w:numId w:val="0"/>
        </w:numPr>
        <w:ind w:left="720"/>
        <w:rPr>
          <w:rFonts w:asciiTheme="minorHAnsi" w:hAnsiTheme="minorHAnsi" w:cstheme="minorHAnsi"/>
        </w:rPr>
      </w:pPr>
    </w:p>
    <w:p w14:paraId="63AC0956" w14:textId="6E4B40B0" w:rsidR="00D94EEA" w:rsidRPr="006C72EB" w:rsidRDefault="00D94EEA" w:rsidP="00C14714">
      <w:pPr>
        <w:rPr>
          <w:rFonts w:asciiTheme="minorHAnsi" w:hAnsiTheme="minorHAnsi" w:cstheme="minorHAnsi"/>
        </w:rPr>
      </w:pPr>
      <w:r w:rsidRPr="006C72EB">
        <w:rPr>
          <w:rFonts w:asciiTheme="minorHAnsi" w:hAnsiTheme="minorHAnsi" w:cstheme="minorHAnsi"/>
        </w:rPr>
        <w:t xml:space="preserve">Ha a „Nemteljesítés oka” mezőben DEFAULT érték került jelentésre, akkor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értéke nem lehet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w:t>
      </w:r>
    </w:p>
    <w:p w14:paraId="59EF120A" w14:textId="44867EE7" w:rsidR="00D94EEA" w:rsidRPr="006C72EB" w:rsidRDefault="00D94EEA" w:rsidP="00C14714">
      <w:pPr>
        <w:rPr>
          <w:rFonts w:asciiTheme="minorHAnsi" w:hAnsiTheme="minorHAnsi" w:cstheme="minorHAnsi"/>
        </w:rPr>
      </w:pPr>
      <w:r w:rsidRPr="006C72EB">
        <w:rPr>
          <w:rFonts w:asciiTheme="minorHAnsi" w:hAnsiTheme="minorHAnsi" w:cstheme="minorHAnsi"/>
        </w:rPr>
        <w:t xml:space="preserve">Ha a „Nemteljesítés oka” mezőben 90KESD (90 napot meghaladóan késedelmes) érték került jelentésre és/vagy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w:t>
      </w:r>
      <w:proofErr w:type="spellStart"/>
      <w:r w:rsidRPr="006C72EB">
        <w:rPr>
          <w:rFonts w:asciiTheme="minorHAnsi" w:hAnsiTheme="minorHAnsi" w:cstheme="minorHAnsi"/>
        </w:rPr>
        <w:t>default</w:t>
      </w:r>
      <w:proofErr w:type="spellEnd"/>
      <w:r w:rsidR="00F97D33">
        <w:rPr>
          <w:rFonts w:asciiTheme="minorHAnsi" w:hAnsiTheme="minorHAnsi" w:cstheme="minorHAnsi"/>
        </w:rPr>
        <w:t>)</w:t>
      </w:r>
      <w:r w:rsidRPr="006C72EB">
        <w:rPr>
          <w:rFonts w:asciiTheme="minorHAnsi" w:hAnsiTheme="minorHAnsi" w:cstheme="minorHAnsi"/>
        </w:rPr>
        <w:t xml:space="preserve"> státusz”  mezőben </w:t>
      </w:r>
      <w:proofErr w:type="spellStart"/>
      <w:r w:rsidRPr="006C72EB">
        <w:rPr>
          <w:rFonts w:asciiTheme="minorHAnsi" w:hAnsiTheme="minorHAnsi" w:cstheme="minorHAnsi"/>
        </w:rPr>
        <w:t>DEF_KES</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-os, mivel 90/180 napot meghaladóan késedelmes) vagy </w:t>
      </w:r>
      <w:proofErr w:type="spellStart"/>
      <w:r w:rsidRPr="006C72EB">
        <w:rPr>
          <w:rFonts w:asciiTheme="minorHAnsi" w:hAnsiTheme="minorHAnsi" w:cstheme="minorHAnsi"/>
        </w:rPr>
        <w:t>DEF_NEMF_KES</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Default</w:t>
      </w:r>
      <w:proofErr w:type="spellEnd"/>
      <w:r w:rsidRPr="006C72EB">
        <w:rPr>
          <w:rFonts w:asciiTheme="minorHAnsi" w:hAnsiTheme="minorHAnsi" w:cstheme="minorHAnsi"/>
        </w:rPr>
        <w:t xml:space="preserve">-os, mivel egyaránt nem valószínű, hogy fizet és 90/180 napot meghaladóan késedelmes) szerepel, akkor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kell szerepeltetni aggregált tőke vagy kamat összeget.</w:t>
      </w:r>
    </w:p>
    <w:p w14:paraId="1AE4363E" w14:textId="618AF64F" w:rsidR="00127EA5" w:rsidRDefault="001B3BB2" w:rsidP="00C14714">
      <w:pPr>
        <w:rPr>
          <w:rFonts w:cs="Arial"/>
        </w:rPr>
      </w:pPr>
      <w:r>
        <w:rPr>
          <w:rFonts w:cs="Arial"/>
        </w:rPr>
        <w:t>A projekthitelek jelentési módjával kapcsolatban az 1.9.12</w:t>
      </w:r>
      <w:r w:rsidR="00545F0D">
        <w:rPr>
          <w:rFonts w:cs="Arial"/>
        </w:rPr>
        <w:t>.</w:t>
      </w:r>
      <w:r>
        <w:rPr>
          <w:rFonts w:cs="Arial"/>
        </w:rPr>
        <w:t xml:space="preserve"> pont tartalmaz részletes információkat.</w:t>
      </w:r>
    </w:p>
    <w:p w14:paraId="09AF9F41" w14:textId="77777777" w:rsidR="00755720" w:rsidRPr="00755720" w:rsidRDefault="00755720" w:rsidP="00755720">
      <w:pPr>
        <w:pStyle w:val="Listaszerbekezds"/>
        <w:numPr>
          <w:ilvl w:val="0"/>
          <w:numId w:val="61"/>
        </w:numPr>
        <w:rPr>
          <w:rFonts w:asciiTheme="minorHAnsi" w:hAnsiTheme="minorHAnsi" w:cstheme="minorHAnsi"/>
        </w:rPr>
      </w:pPr>
      <w:r w:rsidRPr="00755720">
        <w:rPr>
          <w:rFonts w:asciiTheme="minorHAnsi" w:hAnsiTheme="minorHAnsi" w:cstheme="minorHAnsi"/>
        </w:rPr>
        <w:t>2023. december vonatkozási időtől kezdődően új mezők kerülnek beépítésre az INSTR táblába, melyek tartalma a következő:</w:t>
      </w:r>
    </w:p>
    <w:p w14:paraId="2072FDD8" w14:textId="76CEC8A6" w:rsidR="00755720" w:rsidRDefault="00755720" w:rsidP="00755720">
      <w:pPr>
        <w:pStyle w:val="Listaszerbekezds"/>
        <w:numPr>
          <w:ilvl w:val="0"/>
          <w:numId w:val="0"/>
        </w:numPr>
        <w:ind w:left="720"/>
        <w:rPr>
          <w:rFonts w:cs="Arial"/>
        </w:rPr>
      </w:pPr>
    </w:p>
    <w:p w14:paraId="64327157" w14:textId="2DE1C367" w:rsidR="00755720" w:rsidRDefault="00755720" w:rsidP="00755720">
      <w:pPr>
        <w:rPr>
          <w:rFonts w:asciiTheme="minorHAnsi" w:hAnsiTheme="minorHAnsi" w:cstheme="minorHAnsi"/>
        </w:rPr>
      </w:pPr>
      <w:r>
        <w:rPr>
          <w:rFonts w:asciiTheme="minorHAnsi" w:hAnsiTheme="minorHAnsi" w:cstheme="minorHAnsi"/>
        </w:rPr>
        <w:t xml:space="preserve">- A </w:t>
      </w:r>
      <w:r w:rsidRPr="006E1777">
        <w:rPr>
          <w:rFonts w:asciiTheme="minorHAnsi" w:hAnsiTheme="minorHAnsi" w:cstheme="minorHAnsi"/>
          <w:b/>
          <w:bCs/>
        </w:rPr>
        <w:t>„Digitális módon értékesített kölcsön automatikus folyósítása”</w:t>
      </w:r>
      <w:r>
        <w:rPr>
          <w:rFonts w:asciiTheme="minorHAnsi" w:hAnsiTheme="minorHAnsi" w:cstheme="minorHAnsi"/>
        </w:rPr>
        <w:t xml:space="preserve"> mezőben ’I’ értékkel jelentendő az adott hitel, ha </w:t>
      </w:r>
      <w:r w:rsidRPr="00274D45">
        <w:rPr>
          <w:rFonts w:asciiTheme="minorHAnsi" w:hAnsiTheme="minorHAnsi" w:cstheme="minorHAnsi"/>
        </w:rPr>
        <w:t xml:space="preserve">digitális úton </w:t>
      </w:r>
      <w:r>
        <w:rPr>
          <w:rFonts w:asciiTheme="minorHAnsi" w:hAnsiTheme="minorHAnsi" w:cstheme="minorHAnsi"/>
        </w:rPr>
        <w:t xml:space="preserve">került </w:t>
      </w:r>
      <w:r w:rsidRPr="00274D45">
        <w:rPr>
          <w:rFonts w:asciiTheme="minorHAnsi" w:hAnsiTheme="minorHAnsi" w:cstheme="minorHAnsi"/>
        </w:rPr>
        <w:t>értékesít</w:t>
      </w:r>
      <w:r>
        <w:rPr>
          <w:rFonts w:asciiTheme="minorHAnsi" w:hAnsiTheme="minorHAnsi" w:cstheme="minorHAnsi"/>
        </w:rPr>
        <w:t>ésre</w:t>
      </w:r>
      <w:r w:rsidRPr="00274D45">
        <w:rPr>
          <w:rFonts w:asciiTheme="minorHAnsi" w:hAnsiTheme="minorHAnsi" w:cstheme="minorHAnsi"/>
        </w:rPr>
        <w:t xml:space="preserve"> ('</w:t>
      </w:r>
      <w:proofErr w:type="spellStart"/>
      <w:r w:rsidRPr="00274D45">
        <w:rPr>
          <w:rFonts w:asciiTheme="minorHAnsi" w:hAnsiTheme="minorHAnsi" w:cstheme="minorHAnsi"/>
        </w:rPr>
        <w:t>DIGITENUE</w:t>
      </w:r>
      <w:proofErr w:type="spellEnd"/>
      <w:r w:rsidRPr="00274D45">
        <w:rPr>
          <w:rFonts w:asciiTheme="minorHAnsi" w:hAnsiTheme="minorHAnsi" w:cstheme="minorHAnsi"/>
        </w:rPr>
        <w:t>', '</w:t>
      </w:r>
      <w:proofErr w:type="spellStart"/>
      <w:r w:rsidRPr="00274D45">
        <w:rPr>
          <w:rFonts w:asciiTheme="minorHAnsi" w:hAnsiTheme="minorHAnsi" w:cstheme="minorHAnsi"/>
        </w:rPr>
        <w:t>DIGITENUM</w:t>
      </w:r>
      <w:proofErr w:type="spellEnd"/>
      <w:r w:rsidRPr="00274D45">
        <w:rPr>
          <w:rFonts w:asciiTheme="minorHAnsi" w:hAnsiTheme="minorHAnsi" w:cstheme="minorHAnsi"/>
        </w:rPr>
        <w:t>', '</w:t>
      </w:r>
      <w:proofErr w:type="spellStart"/>
      <w:r w:rsidRPr="00274D45">
        <w:rPr>
          <w:rFonts w:asciiTheme="minorHAnsi" w:hAnsiTheme="minorHAnsi" w:cstheme="minorHAnsi"/>
        </w:rPr>
        <w:t>DIGITENUN</w:t>
      </w:r>
      <w:proofErr w:type="spellEnd"/>
      <w:r w:rsidRPr="00274D45">
        <w:rPr>
          <w:rFonts w:asciiTheme="minorHAnsi" w:hAnsiTheme="minorHAnsi" w:cstheme="minorHAnsi"/>
        </w:rPr>
        <w:t>', '</w:t>
      </w:r>
      <w:proofErr w:type="spellStart"/>
      <w:r w:rsidRPr="00274D45">
        <w:rPr>
          <w:rFonts w:asciiTheme="minorHAnsi" w:hAnsiTheme="minorHAnsi" w:cstheme="minorHAnsi"/>
        </w:rPr>
        <w:t>DIGITEUE</w:t>
      </w:r>
      <w:proofErr w:type="spellEnd"/>
      <w:r w:rsidRPr="00274D45">
        <w:rPr>
          <w:rFonts w:asciiTheme="minorHAnsi" w:hAnsiTheme="minorHAnsi" w:cstheme="minorHAnsi"/>
        </w:rPr>
        <w:t>', '</w:t>
      </w:r>
      <w:proofErr w:type="spellStart"/>
      <w:r w:rsidRPr="00274D45">
        <w:rPr>
          <w:rFonts w:asciiTheme="minorHAnsi" w:hAnsiTheme="minorHAnsi" w:cstheme="minorHAnsi"/>
        </w:rPr>
        <w:t>DIGITEUM</w:t>
      </w:r>
      <w:proofErr w:type="spellEnd"/>
      <w:r w:rsidRPr="00274D45">
        <w:rPr>
          <w:rFonts w:asciiTheme="minorHAnsi" w:hAnsiTheme="minorHAnsi" w:cstheme="minorHAnsi"/>
        </w:rPr>
        <w:t>', '</w:t>
      </w:r>
      <w:proofErr w:type="spellStart"/>
      <w:r w:rsidRPr="00274D45">
        <w:rPr>
          <w:rFonts w:asciiTheme="minorHAnsi" w:hAnsiTheme="minorHAnsi" w:cstheme="minorHAnsi"/>
        </w:rPr>
        <w:t>DIGITEUN</w:t>
      </w:r>
      <w:proofErr w:type="spellEnd"/>
      <w:r w:rsidRPr="00274D45">
        <w:rPr>
          <w:rFonts w:asciiTheme="minorHAnsi" w:hAnsiTheme="minorHAnsi" w:cstheme="minorHAnsi"/>
        </w:rPr>
        <w:t>' értékesítési módok bármelyikén jelentett instrumentum) és folyósít</w:t>
      </w:r>
      <w:r>
        <w:rPr>
          <w:rFonts w:asciiTheme="minorHAnsi" w:hAnsiTheme="minorHAnsi" w:cstheme="minorHAnsi"/>
        </w:rPr>
        <w:t>ásra</w:t>
      </w:r>
      <w:r w:rsidRPr="00274D45">
        <w:rPr>
          <w:rFonts w:asciiTheme="minorHAnsi" w:hAnsiTheme="minorHAnsi" w:cstheme="minorHAnsi"/>
        </w:rPr>
        <w:t>, ahol a hitelkérelem benyújtásának utolsó ügyfélinterakciója – amely megegyezik az utolsó folyósítási feltétel teljesítésével - és a kölcsönösszeg folyósítása között semmilyen manuális felülvizsgálat vagy bármilyen ügyintézői közbeavatkozás nem történt.</w:t>
      </w:r>
      <w:r>
        <w:rPr>
          <w:rFonts w:asciiTheme="minorHAnsi" w:hAnsiTheme="minorHAnsi" w:cstheme="minorHAnsi"/>
        </w:rPr>
        <w:t xml:space="preserve"> A mező mind a lakossági, mind a vállalati hitelek tekintetében jelentendő a </w:t>
      </w:r>
      <w:r w:rsidRPr="00482BEE">
        <w:rPr>
          <w:rFonts w:asciiTheme="minorHAnsi" w:hAnsiTheme="minorHAnsi" w:cstheme="minorHAnsi"/>
        </w:rPr>
        <w:t>2023.1</w:t>
      </w:r>
      <w:r>
        <w:rPr>
          <w:rFonts w:asciiTheme="minorHAnsi" w:hAnsiTheme="minorHAnsi" w:cstheme="minorHAnsi"/>
        </w:rPr>
        <w:t>0</w:t>
      </w:r>
      <w:r w:rsidRPr="00482BEE">
        <w:rPr>
          <w:rFonts w:asciiTheme="minorHAnsi" w:hAnsiTheme="minorHAnsi" w:cstheme="minorHAnsi"/>
        </w:rPr>
        <w:t>.01. után kötött szerződésekre vonatkozóan</w:t>
      </w:r>
      <w:r>
        <w:rPr>
          <w:rFonts w:asciiTheme="minorHAnsi" w:hAnsiTheme="minorHAnsi" w:cstheme="minorHAnsi"/>
        </w:rPr>
        <w:t xml:space="preserve"> </w:t>
      </w:r>
      <w:proofErr w:type="spellStart"/>
      <w:r>
        <w:rPr>
          <w:rFonts w:asciiTheme="minorHAnsi" w:hAnsiTheme="minorHAnsi" w:cstheme="minorHAnsi"/>
        </w:rPr>
        <w:t>LIZ</w:t>
      </w:r>
      <w:proofErr w:type="spellEnd"/>
      <w:r>
        <w:rPr>
          <w:rFonts w:asciiTheme="minorHAnsi" w:hAnsiTheme="minorHAnsi" w:cstheme="minorHAnsi"/>
        </w:rPr>
        <w:t xml:space="preserve"> és </w:t>
      </w:r>
      <w:proofErr w:type="spellStart"/>
      <w:r>
        <w:rPr>
          <w:rFonts w:asciiTheme="minorHAnsi" w:hAnsiTheme="minorHAnsi" w:cstheme="minorHAnsi"/>
        </w:rPr>
        <w:t>HNY</w:t>
      </w:r>
      <w:proofErr w:type="spellEnd"/>
      <w:r>
        <w:rPr>
          <w:rFonts w:asciiTheme="minorHAnsi" w:hAnsiTheme="minorHAnsi" w:cstheme="minorHAnsi"/>
        </w:rPr>
        <w:t xml:space="preserve"> tevékenységek esetén.</w:t>
      </w:r>
    </w:p>
    <w:p w14:paraId="0E5884EA" w14:textId="4CD44627" w:rsidR="00755720" w:rsidRPr="00C7752B" w:rsidRDefault="00755720" w:rsidP="00755720">
      <w:pPr>
        <w:pStyle w:val="Listaszerbekezds"/>
        <w:numPr>
          <w:ilvl w:val="0"/>
          <w:numId w:val="0"/>
        </w:numPr>
        <w:rPr>
          <w:rFonts w:asciiTheme="minorHAnsi" w:hAnsiTheme="minorHAnsi" w:cstheme="minorHAnsi"/>
        </w:rPr>
      </w:pPr>
      <w:r>
        <w:rPr>
          <w:rFonts w:asciiTheme="minorHAnsi" w:hAnsiTheme="minorHAnsi" w:cstheme="minorHAnsi"/>
        </w:rPr>
        <w:t xml:space="preserve">- A </w:t>
      </w:r>
      <w:r w:rsidRPr="006E1777">
        <w:rPr>
          <w:rFonts w:asciiTheme="minorHAnsi" w:hAnsiTheme="minorHAnsi" w:cstheme="minorHAnsi"/>
          <w:b/>
          <w:bCs/>
        </w:rPr>
        <w:t>„Kölcsön folyósításáig eltelt idő”</w:t>
      </w:r>
      <w:r>
        <w:rPr>
          <w:rFonts w:asciiTheme="minorHAnsi" w:hAnsiTheme="minorHAnsi" w:cstheme="minorHAnsi"/>
        </w:rPr>
        <w:t xml:space="preserve"> mezőben azt az adatot kell megadni, hogy </w:t>
      </w:r>
      <w:r w:rsidRPr="00740869">
        <w:rPr>
          <w:rFonts w:asciiTheme="minorHAnsi" w:hAnsiTheme="minorHAnsi" w:cstheme="minorHAnsi"/>
        </w:rPr>
        <w:t>a folyósított kölcsön folyósítási feltételeinek teljesítése, mint utolsó ügyfélinterakció, és a kölcsönösszeg folyósítása között mennyi idő telt el órában</w:t>
      </w:r>
      <w:r w:rsidR="00B776DF">
        <w:rPr>
          <w:rFonts w:asciiTheme="minorHAnsi" w:hAnsiTheme="minorHAnsi" w:cstheme="minorHAnsi"/>
        </w:rPr>
        <w:t xml:space="preserve"> </w:t>
      </w:r>
      <w:r w:rsidR="00B776DF" w:rsidRPr="00B776DF">
        <w:rPr>
          <w:rFonts w:asciiTheme="minorHAnsi" w:hAnsiTheme="minorHAnsi" w:cstheme="minorHAnsi"/>
        </w:rPr>
        <w:t>(bruttó óraszám jelentendő, nem csak munkaóra)</w:t>
      </w:r>
      <w:r w:rsidRPr="00740869">
        <w:rPr>
          <w:rFonts w:asciiTheme="minorHAnsi" w:hAnsiTheme="minorHAnsi" w:cstheme="minorHAnsi"/>
        </w:rPr>
        <w:t>. Utolsó ügyfélinterakciónak tekintjük, amikor minden folyósítási feltétel maradéktalanul teljesült, és ez alapján az igényelt kölcsön folyósítható.</w:t>
      </w:r>
      <w:r>
        <w:rPr>
          <w:rFonts w:asciiTheme="minorHAnsi" w:hAnsiTheme="minorHAnsi" w:cstheme="minorHAnsi"/>
        </w:rPr>
        <w:t xml:space="preserve"> </w:t>
      </w:r>
      <w:r w:rsidRPr="00740869">
        <w:rPr>
          <w:rFonts w:asciiTheme="minorHAnsi" w:hAnsiTheme="minorHAnsi" w:cstheme="minorHAnsi"/>
        </w:rPr>
        <w:t xml:space="preserve">Részfolyósítás esetén az utolsó ügyfélinterakció és az első részlet folyósításának időpontja közötti időtartamot kell jelenteni. </w:t>
      </w:r>
      <w:r w:rsidRPr="007A38DA">
        <w:rPr>
          <w:rFonts w:asciiTheme="minorHAnsi" w:hAnsiTheme="minorHAnsi" w:cstheme="minorHAnsi"/>
        </w:rPr>
        <w:t>Az adat egész órára kerekítve jelentendő.</w:t>
      </w:r>
      <w:r>
        <w:rPr>
          <w:rFonts w:asciiTheme="minorHAnsi" w:hAnsiTheme="minorHAnsi" w:cstheme="minorHAnsi"/>
        </w:rPr>
        <w:t xml:space="preserve"> A mező nemcsak a digitálisan értékesített hitelek esetén jelentendő, hanem minden lakossági hitel esetén, </w:t>
      </w:r>
      <w:r w:rsidRPr="00482BEE">
        <w:rPr>
          <w:rFonts w:asciiTheme="minorHAnsi" w:hAnsiTheme="minorHAnsi" w:cstheme="minorHAnsi"/>
        </w:rPr>
        <w:t>2023.1</w:t>
      </w:r>
      <w:r>
        <w:rPr>
          <w:rFonts w:asciiTheme="minorHAnsi" w:hAnsiTheme="minorHAnsi" w:cstheme="minorHAnsi"/>
        </w:rPr>
        <w:t>0</w:t>
      </w:r>
      <w:r w:rsidRPr="00482BEE">
        <w:rPr>
          <w:rFonts w:asciiTheme="minorHAnsi" w:hAnsiTheme="minorHAnsi" w:cstheme="minorHAnsi"/>
        </w:rPr>
        <w:t xml:space="preserve">.01. </w:t>
      </w:r>
      <w:r>
        <w:rPr>
          <w:rFonts w:asciiTheme="minorHAnsi" w:hAnsiTheme="minorHAnsi" w:cstheme="minorHAnsi"/>
        </w:rPr>
        <w:t xml:space="preserve">után kötött szerződésekre vonatkozóan </w:t>
      </w:r>
      <w:proofErr w:type="spellStart"/>
      <w:r>
        <w:rPr>
          <w:rFonts w:asciiTheme="minorHAnsi" w:hAnsiTheme="minorHAnsi" w:cstheme="minorHAnsi"/>
        </w:rPr>
        <w:t>HNY</w:t>
      </w:r>
      <w:proofErr w:type="spellEnd"/>
      <w:r>
        <w:rPr>
          <w:rFonts w:asciiTheme="minorHAnsi" w:hAnsiTheme="minorHAnsi" w:cstheme="minorHAnsi"/>
        </w:rPr>
        <w:t xml:space="preserve"> tevékenység esetén.</w:t>
      </w:r>
      <w:r w:rsidR="000049BF">
        <w:rPr>
          <w:rFonts w:asciiTheme="minorHAnsi" w:hAnsiTheme="minorHAnsi" w:cstheme="minorHAnsi"/>
        </w:rPr>
        <w:t xml:space="preserve"> Hitelkártyák és rulírozó folyószámlahitelek esetén az utolsó ügyfélinterakció és a keret megnyílása között eltelt órák száma jelentendő.</w:t>
      </w:r>
      <w:r w:rsidR="00806C17">
        <w:rPr>
          <w:rFonts w:asciiTheme="minorHAnsi" w:hAnsiTheme="minorHAnsi" w:cstheme="minorHAnsi"/>
        </w:rPr>
        <w:t xml:space="preserve"> </w:t>
      </w:r>
      <w:r w:rsidR="00806C17" w:rsidRPr="00FC354F">
        <w:t>Három oldalú konstrukciók esetén, amennyiben az utalás a kereskedő részére történik, az az időpont tekintendő a folyósítás idejének, amikor a kereskedő részére az átutalás megtörtént (tömbösített pénzügyi rendezés esetén ez akár hosszú időt is jelenthet).</w:t>
      </w:r>
    </w:p>
    <w:p w14:paraId="71ADF618" w14:textId="012F49FF" w:rsidR="00755720" w:rsidRDefault="00755720" w:rsidP="00755720">
      <w:r>
        <w:rPr>
          <w:rFonts w:asciiTheme="minorHAnsi" w:hAnsiTheme="minorHAnsi" w:cstheme="minorHAnsi"/>
        </w:rPr>
        <w:t>- A „</w:t>
      </w:r>
      <w:r w:rsidRPr="008E048C">
        <w:rPr>
          <w:rFonts w:asciiTheme="minorHAnsi" w:hAnsiTheme="minorHAnsi" w:cstheme="minorHAnsi"/>
          <w:b/>
        </w:rPr>
        <w:t xml:space="preserve">Kamatozás módja a fogyasztónak nyújtott hitelről szóló 2009. évi CLXII. </w:t>
      </w:r>
      <w:r w:rsidRPr="008E048C">
        <w:rPr>
          <w:rFonts w:asciiTheme="minorHAnsi" w:hAnsiTheme="minorHAnsi" w:cstheme="minorHAnsi"/>
          <w:b/>
          <w:bCs/>
        </w:rPr>
        <w:t>törvény szerint</w:t>
      </w:r>
      <w:r>
        <w:rPr>
          <w:rFonts w:asciiTheme="minorHAnsi" w:hAnsiTheme="minorHAnsi" w:cstheme="minorHAnsi"/>
        </w:rPr>
        <w:t>” mező a</w:t>
      </w:r>
      <w:r w:rsidRPr="009D529A">
        <w:rPr>
          <w:rFonts w:asciiTheme="minorHAnsi" w:hAnsiTheme="minorHAnsi" w:cstheme="minorHAnsi"/>
        </w:rPr>
        <w:t xml:space="preserve"> lakossági ügyféllel kötött szerződések esetén </w:t>
      </w:r>
      <w:r>
        <w:rPr>
          <w:rFonts w:asciiTheme="minorHAnsi" w:hAnsiTheme="minorHAnsi" w:cstheme="minorHAnsi"/>
        </w:rPr>
        <w:t xml:space="preserve">jelentendő </w:t>
      </w:r>
      <w:r w:rsidRPr="009D529A">
        <w:rPr>
          <w:rFonts w:asciiTheme="minorHAnsi" w:hAnsiTheme="minorHAnsi" w:cstheme="minorHAnsi"/>
        </w:rPr>
        <w:t>a 2015.02.01. után indult szerződések tekintetében</w:t>
      </w:r>
      <w:r>
        <w:rPr>
          <w:rFonts w:asciiTheme="minorHAnsi" w:hAnsiTheme="minorHAnsi" w:cstheme="minorHAnsi"/>
        </w:rPr>
        <w:t xml:space="preserve"> a </w:t>
      </w:r>
      <w:proofErr w:type="spellStart"/>
      <w:r w:rsidR="00E15C72">
        <w:rPr>
          <w:rFonts w:asciiTheme="minorHAnsi" w:hAnsiTheme="minorHAnsi" w:cs="Arial"/>
        </w:rPr>
        <w:t>PVOV</w:t>
      </w:r>
      <w:proofErr w:type="spellEnd"/>
      <w:r>
        <w:rPr>
          <w:rFonts w:asciiTheme="minorHAnsi" w:hAnsiTheme="minorHAnsi" w:cstheme="minorHAnsi"/>
        </w:rPr>
        <w:t xml:space="preserve"> által</w:t>
      </w:r>
      <w:r w:rsidR="00272229">
        <w:rPr>
          <w:rFonts w:asciiTheme="minorHAnsi" w:hAnsiTheme="minorHAnsi" w:cstheme="minorHAnsi"/>
        </w:rPr>
        <w:t xml:space="preserve"> </w:t>
      </w:r>
      <w:proofErr w:type="spellStart"/>
      <w:r w:rsidR="00272229">
        <w:rPr>
          <w:rFonts w:asciiTheme="minorHAnsi" w:hAnsiTheme="minorHAnsi" w:cstheme="minorHAnsi"/>
        </w:rPr>
        <w:t>LIZ</w:t>
      </w:r>
      <w:proofErr w:type="spellEnd"/>
      <w:r w:rsidR="00272229">
        <w:rPr>
          <w:rFonts w:asciiTheme="minorHAnsi" w:hAnsiTheme="minorHAnsi" w:cstheme="minorHAnsi"/>
        </w:rPr>
        <w:t xml:space="preserve"> tevékenységek esetén</w:t>
      </w:r>
      <w:r>
        <w:rPr>
          <w:rFonts w:asciiTheme="minorHAnsi" w:hAnsiTheme="minorHAnsi" w:cstheme="minorHAnsi"/>
        </w:rPr>
        <w:t xml:space="preserve">. A </w:t>
      </w:r>
      <w:r w:rsidRPr="009D529A">
        <w:rPr>
          <w:rFonts w:asciiTheme="minorHAnsi" w:hAnsiTheme="minorHAnsi" w:cstheme="minorHAnsi"/>
        </w:rPr>
        <w:t>támogatott hiteleknél</w:t>
      </w:r>
      <w:r>
        <w:rPr>
          <w:rFonts w:asciiTheme="minorHAnsi" w:hAnsiTheme="minorHAnsi" w:cstheme="minorHAnsi"/>
        </w:rPr>
        <w:t>, a</w:t>
      </w:r>
      <w:r w:rsidRPr="009D529A">
        <w:rPr>
          <w:rFonts w:asciiTheme="minorHAnsi" w:hAnsiTheme="minorHAnsi" w:cstheme="minorHAnsi"/>
        </w:rPr>
        <w:t xml:space="preserve"> babaváró hiteleknél</w:t>
      </w:r>
      <w:r>
        <w:rPr>
          <w:rFonts w:asciiTheme="minorHAnsi" w:hAnsiTheme="minorHAnsi" w:cstheme="minorHAnsi"/>
        </w:rPr>
        <w:t xml:space="preserve"> és a dolgozói hiteleknél </w:t>
      </w:r>
      <w:r w:rsidRPr="009D529A">
        <w:rPr>
          <w:rFonts w:asciiTheme="minorHAnsi" w:hAnsiTheme="minorHAnsi" w:cstheme="minorHAnsi"/>
        </w:rPr>
        <w:t>nem töltendő</w:t>
      </w:r>
      <w:r>
        <w:rPr>
          <w:rFonts w:asciiTheme="minorHAnsi" w:hAnsiTheme="minorHAnsi" w:cstheme="minorHAnsi"/>
        </w:rPr>
        <w:t xml:space="preserve"> a mező</w:t>
      </w:r>
      <w:r w:rsidRPr="009D529A">
        <w:rPr>
          <w:rFonts w:asciiTheme="minorHAnsi" w:hAnsiTheme="minorHAnsi" w:cstheme="minorHAnsi"/>
        </w:rPr>
        <w:t>.</w:t>
      </w:r>
      <w:r w:rsidRPr="009D529A">
        <w:t xml:space="preserve"> </w:t>
      </w:r>
    </w:p>
    <w:p w14:paraId="034BA6E1" w14:textId="77777777" w:rsidR="002342E5" w:rsidRPr="00F3207B" w:rsidRDefault="00755720" w:rsidP="002342E5">
      <w:pPr>
        <w:rPr>
          <w:rFonts w:asciiTheme="minorHAnsi" w:hAnsiTheme="minorHAnsi" w:cstheme="minorHAnsi"/>
        </w:rPr>
      </w:pPr>
      <w:r>
        <w:t>- N</w:t>
      </w:r>
      <w:r w:rsidRPr="0097220C">
        <w:rPr>
          <w:rFonts w:asciiTheme="minorHAnsi" w:hAnsiTheme="minorHAnsi" w:cstheme="minorHAnsi"/>
        </w:rPr>
        <w:t xml:space="preserve">égy </w:t>
      </w:r>
      <w:r>
        <w:rPr>
          <w:rFonts w:asciiTheme="minorHAnsi" w:hAnsiTheme="minorHAnsi" w:cstheme="minorHAnsi"/>
        </w:rPr>
        <w:t>–</w:t>
      </w:r>
      <w:r w:rsidRPr="0097220C">
        <w:rPr>
          <w:rFonts w:asciiTheme="minorHAnsi" w:hAnsiTheme="minorHAnsi" w:cstheme="minorHAnsi"/>
        </w:rPr>
        <w:t xml:space="preserve"> korábban rendeltileg tilos </w:t>
      </w:r>
      <w:r>
        <w:rPr>
          <w:rFonts w:asciiTheme="minorHAnsi" w:hAnsiTheme="minorHAnsi" w:cstheme="minorHAnsi"/>
        </w:rPr>
        <w:t>–</w:t>
      </w:r>
      <w:r w:rsidRPr="0097220C">
        <w:rPr>
          <w:rFonts w:asciiTheme="minorHAnsi" w:hAnsiTheme="minorHAnsi" w:cstheme="minorHAnsi"/>
        </w:rPr>
        <w:t xml:space="preserve"> mező feloldásra kerül a valósérték-változás összegére vonatkozóan:</w:t>
      </w:r>
      <w:r>
        <w:rPr>
          <w:rFonts w:asciiTheme="minorHAnsi" w:hAnsiTheme="minorHAnsi" w:cstheme="minorHAnsi"/>
        </w:rPr>
        <w:t xml:space="preserve"> </w:t>
      </w:r>
      <w:r w:rsidRPr="0097220C">
        <w:rPr>
          <w:rFonts w:asciiTheme="minorHAnsi" w:hAnsiTheme="minorHAnsi" w:cstheme="minorHAnsi"/>
        </w:rPr>
        <w:t>"</w:t>
      </w:r>
      <w:r w:rsidRPr="0097220C">
        <w:rPr>
          <w:rFonts w:asciiTheme="minorHAnsi" w:hAnsiTheme="minorHAnsi" w:cstheme="minorHAnsi"/>
          <w:b/>
          <w:bCs/>
        </w:rPr>
        <w:t>A hitelkockázat megvásárlása előtt bekövetkezett változásából származó valósérték-változások összege</w:t>
      </w:r>
      <w:r w:rsidRPr="0097220C">
        <w:rPr>
          <w:rFonts w:asciiTheme="minorHAnsi" w:hAnsiTheme="minorHAnsi" w:cstheme="minorHAnsi"/>
        </w:rPr>
        <w:t xml:space="preserve">” mező a hitelkockázat megvásárlása előtt bekövetkezett változásából származó valósérték-változások összege. Az instrumentum </w:t>
      </w:r>
      <w:proofErr w:type="spellStart"/>
      <w:r w:rsidRPr="0097220C">
        <w:rPr>
          <w:rFonts w:asciiTheme="minorHAnsi" w:hAnsiTheme="minorHAnsi" w:cstheme="minorHAnsi"/>
        </w:rPr>
        <w:t>kintlévő</w:t>
      </w:r>
      <w:proofErr w:type="spellEnd"/>
      <w:r w:rsidRPr="0097220C">
        <w:rPr>
          <w:rFonts w:asciiTheme="minorHAnsi" w:hAnsiTheme="minorHAnsi" w:cstheme="minorHAnsi"/>
        </w:rPr>
        <w:t xml:space="preserve"> nominális összege és vételára közötti különbözet a megvásárlás időpontjában. Ezt az összeget azon instrumentumok tekintetében kell jelenteni, amelyeket hitelkockázat-romlás következtében a </w:t>
      </w:r>
      <w:proofErr w:type="spellStart"/>
      <w:r w:rsidRPr="0097220C">
        <w:rPr>
          <w:rFonts w:asciiTheme="minorHAnsi" w:hAnsiTheme="minorHAnsi" w:cstheme="minorHAnsi"/>
        </w:rPr>
        <w:t>kintlévő</w:t>
      </w:r>
      <w:proofErr w:type="spellEnd"/>
      <w:r w:rsidRPr="0097220C">
        <w:rPr>
          <w:rFonts w:asciiTheme="minorHAnsi" w:hAnsiTheme="minorHAnsi" w:cstheme="minorHAnsi"/>
        </w:rPr>
        <w:t xml:space="preserve"> összegnél alacsonyabb összegért vásároltak meg. Az előírások szerint csak a hitelkockázat-romlás következtében bekövetkező valósérték-változás összegét kell kimutatni a vásárlás időpontjában fennálló nominális tőkeösszeg és a vételár különbségeként. Ez a különbség azonban nem csak a hitelkockázat-változásból térhet el. Amennyiben különválasztható az előbbi különbségből, hogy mennyi a hitelkockázat-változás miatti eltérés, akkor azt kell jelenteni. A mezőt és a kapcsolódó devizanem mezőt 2023.12.01. után kötött szerződésekre vonatkozóan szükséges jelenteni</w:t>
      </w:r>
      <w:r>
        <w:rPr>
          <w:rFonts w:asciiTheme="minorHAnsi" w:hAnsiTheme="minorHAnsi" w:cstheme="minorHAnsi"/>
        </w:rPr>
        <w:t xml:space="preserve"> </w:t>
      </w:r>
      <w:proofErr w:type="spellStart"/>
      <w:r>
        <w:rPr>
          <w:rFonts w:asciiTheme="minorHAnsi" w:hAnsiTheme="minorHAnsi" w:cstheme="minorHAnsi"/>
        </w:rPr>
        <w:t>KK</w:t>
      </w:r>
      <w:proofErr w:type="spellEnd"/>
      <w:r>
        <w:rPr>
          <w:rFonts w:asciiTheme="minorHAnsi" w:hAnsiTheme="minorHAnsi" w:cstheme="minorHAnsi"/>
        </w:rPr>
        <w:t xml:space="preserve"> tevékenység esetén</w:t>
      </w:r>
      <w:r w:rsidRPr="0097220C">
        <w:rPr>
          <w:rFonts w:asciiTheme="minorHAnsi" w:hAnsiTheme="minorHAnsi" w:cstheme="minorHAnsi"/>
        </w:rPr>
        <w:t>.</w:t>
      </w:r>
      <w:r>
        <w:t xml:space="preserve"> </w:t>
      </w:r>
      <w:r w:rsidRPr="0097220C">
        <w:rPr>
          <w:rFonts w:asciiTheme="minorHAnsi" w:hAnsiTheme="minorHAnsi" w:cstheme="minorHAnsi"/>
        </w:rPr>
        <w:t>„</w:t>
      </w:r>
      <w:r w:rsidRPr="0097220C">
        <w:rPr>
          <w:rFonts w:asciiTheme="minorHAnsi" w:hAnsiTheme="minorHAnsi" w:cstheme="minorHAnsi"/>
          <w:b/>
          <w:bCs/>
        </w:rPr>
        <w:t xml:space="preserve">A hitelkockázat változásából származó valósérték-változás halmozott összege” </w:t>
      </w:r>
      <w:r w:rsidRPr="0097220C">
        <w:rPr>
          <w:rFonts w:asciiTheme="minorHAnsi" w:hAnsiTheme="minorHAnsi" w:cstheme="minorHAnsi"/>
        </w:rPr>
        <w:t>mező a hitelkockázat változásából származó</w:t>
      </w:r>
      <w:r w:rsidR="003032E5">
        <w:rPr>
          <w:rFonts w:asciiTheme="minorHAnsi" w:hAnsiTheme="minorHAnsi" w:cstheme="minorHAnsi"/>
        </w:rPr>
        <w:t xml:space="preserve"> negatív</w:t>
      </w:r>
      <w:r w:rsidRPr="0097220C">
        <w:rPr>
          <w:rFonts w:asciiTheme="minorHAnsi" w:hAnsiTheme="minorHAnsi" w:cstheme="minorHAnsi"/>
        </w:rPr>
        <w:t xml:space="preserve"> valósérték-változás halmozott összege. Ebben az esetben az Európai Bizottság 451/2021/EU végrehajtási rendelete (2020. december 17.) V. melléklete 2. része 203. pontjának megfelelően kell jelenteni, azzal a különbséggel, hogy a teljesítő és a nem teljesítő állományra vonatkozóan is szükséges tölteni a mezőt. A mező és a kapcsolódó devizanem mező a teljes állományra vonatkozóan jelentendő</w:t>
      </w:r>
      <w:r>
        <w:rPr>
          <w:rFonts w:asciiTheme="minorHAnsi" w:hAnsiTheme="minorHAnsi" w:cstheme="minorHAnsi"/>
        </w:rPr>
        <w:t xml:space="preserve"> </w:t>
      </w:r>
      <w:proofErr w:type="spellStart"/>
      <w:r>
        <w:rPr>
          <w:rFonts w:asciiTheme="minorHAnsi" w:hAnsiTheme="minorHAnsi" w:cstheme="minorHAnsi"/>
        </w:rPr>
        <w:t>KK</w:t>
      </w:r>
      <w:proofErr w:type="spellEnd"/>
      <w:r>
        <w:rPr>
          <w:rFonts w:asciiTheme="minorHAnsi" w:hAnsiTheme="minorHAnsi" w:cstheme="minorHAnsi"/>
        </w:rPr>
        <w:t xml:space="preserve"> tevékenység esetén</w:t>
      </w:r>
      <w:r w:rsidRPr="0097220C">
        <w:rPr>
          <w:rFonts w:asciiTheme="minorHAnsi" w:hAnsiTheme="minorHAnsi" w:cstheme="minorHAnsi"/>
        </w:rPr>
        <w:t>.</w:t>
      </w:r>
      <w:r w:rsidR="00AC307D">
        <w:rPr>
          <w:rFonts w:asciiTheme="minorHAnsi" w:hAnsiTheme="minorHAnsi" w:cstheme="minorHAnsi"/>
        </w:rPr>
        <w:t xml:space="preserve"> Ehhez kapcsolódóan 2023. december vonatkozási időtől kezdődően az INSTR táblában az eddig csak </w:t>
      </w:r>
      <w:proofErr w:type="spellStart"/>
      <w:r w:rsidR="00AC307D">
        <w:rPr>
          <w:rFonts w:asciiTheme="minorHAnsi" w:hAnsiTheme="minorHAnsi" w:cstheme="minorHAnsi"/>
        </w:rPr>
        <w:t>LIZ</w:t>
      </w:r>
      <w:proofErr w:type="spellEnd"/>
      <w:r w:rsidR="00AC307D">
        <w:rPr>
          <w:rFonts w:asciiTheme="minorHAnsi" w:hAnsiTheme="minorHAnsi" w:cstheme="minorHAnsi"/>
        </w:rPr>
        <w:t xml:space="preserve">, </w:t>
      </w:r>
      <w:proofErr w:type="spellStart"/>
      <w:r w:rsidR="00AC307D">
        <w:rPr>
          <w:rFonts w:asciiTheme="minorHAnsi" w:hAnsiTheme="minorHAnsi" w:cstheme="minorHAnsi"/>
        </w:rPr>
        <w:t>FF</w:t>
      </w:r>
      <w:proofErr w:type="spellEnd"/>
      <w:r w:rsidR="00AC307D">
        <w:rPr>
          <w:rFonts w:asciiTheme="minorHAnsi" w:hAnsiTheme="minorHAnsi" w:cstheme="minorHAnsi"/>
        </w:rPr>
        <w:t xml:space="preserve"> és </w:t>
      </w:r>
      <w:proofErr w:type="spellStart"/>
      <w:r w:rsidR="00AC307D">
        <w:rPr>
          <w:rFonts w:asciiTheme="minorHAnsi" w:hAnsiTheme="minorHAnsi" w:cstheme="minorHAnsi"/>
        </w:rPr>
        <w:t>HNY</w:t>
      </w:r>
      <w:proofErr w:type="spellEnd"/>
      <w:r w:rsidR="00AC307D">
        <w:rPr>
          <w:rFonts w:asciiTheme="minorHAnsi" w:hAnsiTheme="minorHAnsi" w:cstheme="minorHAnsi"/>
        </w:rPr>
        <w:t xml:space="preserve"> tevékenységek esetén töltendő „Számviteli besorolás” mező jelentendővé válik </w:t>
      </w:r>
      <w:proofErr w:type="spellStart"/>
      <w:r w:rsidR="00AC307D">
        <w:rPr>
          <w:rFonts w:asciiTheme="minorHAnsi" w:hAnsiTheme="minorHAnsi" w:cstheme="minorHAnsi"/>
        </w:rPr>
        <w:t>KK</w:t>
      </w:r>
      <w:proofErr w:type="spellEnd"/>
      <w:r w:rsidR="00AC307D">
        <w:rPr>
          <w:rFonts w:asciiTheme="minorHAnsi" w:hAnsiTheme="minorHAnsi" w:cstheme="minorHAnsi"/>
        </w:rPr>
        <w:t xml:space="preserve"> tevékenység esetén is.</w:t>
      </w:r>
      <w:r w:rsidR="002342E5">
        <w:rPr>
          <w:rFonts w:asciiTheme="minorHAnsi" w:hAnsiTheme="minorHAnsi" w:cstheme="minorHAnsi"/>
        </w:rPr>
        <w:t xml:space="preserve"> Az értékvesztéshez hasonlóan pozitív értékkel jelentendő a negatív valósérték változás összege.</w:t>
      </w:r>
    </w:p>
    <w:p w14:paraId="35474E35" w14:textId="4A21B4A4" w:rsidR="0041388B" w:rsidRPr="008F6681" w:rsidRDefault="0041388B" w:rsidP="0041388B">
      <w:pPr>
        <w:rPr>
          <w:rFonts w:asciiTheme="minorHAnsi" w:hAnsiTheme="minorHAnsi" w:cstheme="minorHAnsi"/>
        </w:rPr>
      </w:pPr>
      <w:r>
        <w:rPr>
          <w:rFonts w:asciiTheme="minorHAnsi" w:hAnsiTheme="minorHAnsi" w:cstheme="minorHAnsi"/>
        </w:rPr>
        <w:t>- „</w:t>
      </w:r>
      <w:r w:rsidRPr="006550E2">
        <w:rPr>
          <w:rFonts w:asciiTheme="minorHAnsi" w:hAnsiTheme="minorHAnsi" w:cstheme="minorHAnsi"/>
          <w:b/>
        </w:rPr>
        <w:t>A környezeti célkitűzéshez igazodó kitettség igazodási aránya</w:t>
      </w:r>
      <w:r>
        <w:rPr>
          <w:rFonts w:asciiTheme="minorHAnsi" w:hAnsiTheme="minorHAnsi" w:cstheme="minorHAnsi"/>
        </w:rPr>
        <w:t>” mező</w:t>
      </w:r>
      <w:r w:rsidR="00E743F7">
        <w:rPr>
          <w:rFonts w:asciiTheme="minorHAnsi" w:hAnsiTheme="minorHAnsi" w:cstheme="minorHAnsi"/>
        </w:rPr>
        <w:t xml:space="preserve"> </w:t>
      </w:r>
      <w:proofErr w:type="spellStart"/>
      <w:r w:rsidR="00E743F7">
        <w:rPr>
          <w:rFonts w:asciiTheme="minorHAnsi" w:hAnsiTheme="minorHAnsi" w:cstheme="minorHAnsi"/>
        </w:rPr>
        <w:t>tartalmilag</w:t>
      </w:r>
      <w:proofErr w:type="spellEnd"/>
      <w:r w:rsidR="00E743F7">
        <w:rPr>
          <w:rFonts w:asciiTheme="minorHAnsi" w:hAnsiTheme="minorHAnsi" w:cstheme="minorHAnsi"/>
        </w:rPr>
        <w:t xml:space="preserve"> a környezeti célkitűzéshez igazodó vagy igazítható kitettség aránya és</w:t>
      </w:r>
      <w:r>
        <w:rPr>
          <w:rFonts w:asciiTheme="minorHAnsi" w:hAnsiTheme="minorHAnsi" w:cstheme="minorHAnsi"/>
        </w:rPr>
        <w:t xml:space="preserve"> összevont felügyelet alá tartozó, </w:t>
      </w:r>
      <w:proofErr w:type="spellStart"/>
      <w:r>
        <w:rPr>
          <w:rFonts w:asciiTheme="minorHAnsi" w:hAnsiTheme="minorHAnsi" w:cstheme="minorHAnsi"/>
        </w:rPr>
        <w:t>KK</w:t>
      </w:r>
      <w:proofErr w:type="spellEnd"/>
      <w:r>
        <w:rPr>
          <w:rFonts w:asciiTheme="minorHAnsi" w:hAnsiTheme="minorHAnsi" w:cstheme="minorHAnsi"/>
        </w:rPr>
        <w:t xml:space="preserve">, </w:t>
      </w:r>
      <w:proofErr w:type="spellStart"/>
      <w:r>
        <w:rPr>
          <w:rFonts w:asciiTheme="minorHAnsi" w:hAnsiTheme="minorHAnsi" w:cstheme="minorHAnsi"/>
        </w:rPr>
        <w:t>HNY</w:t>
      </w:r>
      <w:proofErr w:type="spellEnd"/>
      <w:r>
        <w:rPr>
          <w:rFonts w:asciiTheme="minorHAnsi" w:hAnsiTheme="minorHAnsi" w:cstheme="minorHAnsi"/>
        </w:rPr>
        <w:t xml:space="preserve"> vagy </w:t>
      </w:r>
      <w:proofErr w:type="spellStart"/>
      <w:r>
        <w:rPr>
          <w:rFonts w:asciiTheme="minorHAnsi" w:hAnsiTheme="minorHAnsi" w:cstheme="minorHAnsi"/>
        </w:rPr>
        <w:t>LIZ</w:t>
      </w:r>
      <w:proofErr w:type="spellEnd"/>
      <w:r>
        <w:rPr>
          <w:rFonts w:asciiTheme="minorHAnsi" w:hAnsiTheme="minorHAnsi" w:cstheme="minorHAnsi"/>
        </w:rPr>
        <w:t xml:space="preserve"> tevékenységet folytató pénzügyi vállalkozások esetén</w:t>
      </w:r>
      <w:r w:rsidR="003032E5">
        <w:rPr>
          <w:rFonts w:asciiTheme="minorHAnsi" w:hAnsiTheme="minorHAnsi" w:cstheme="minorHAnsi"/>
        </w:rPr>
        <w:t xml:space="preserve"> kell tölteni</w:t>
      </w:r>
      <w:r>
        <w:rPr>
          <w:rFonts w:asciiTheme="minorHAnsi" w:hAnsiTheme="minorHAnsi" w:cstheme="minorHAnsi"/>
        </w:rPr>
        <w:t xml:space="preserve"> abban az esetben, ha a „</w:t>
      </w:r>
      <w:r w:rsidRPr="00573BD4">
        <w:rPr>
          <w:rFonts w:asciiTheme="minorHAnsi" w:hAnsiTheme="minorHAnsi" w:cstheme="minorHAnsi"/>
        </w:rPr>
        <w:t xml:space="preserve">Taxonómiához igazodó </w:t>
      </w:r>
      <w:r w:rsidRPr="00DF1CD3">
        <w:rPr>
          <w:rFonts w:asciiTheme="minorHAnsi" w:hAnsiTheme="minorHAnsi" w:cstheme="minorHAnsi"/>
        </w:rPr>
        <w:t xml:space="preserve">vagy igazítható </w:t>
      </w:r>
      <w:r w:rsidRPr="00573BD4">
        <w:rPr>
          <w:rFonts w:asciiTheme="minorHAnsi" w:hAnsiTheme="minorHAnsi" w:cstheme="minorHAnsi"/>
        </w:rPr>
        <w:t>kitettség</w:t>
      </w:r>
      <w:r w:rsidRPr="00DF1CD3">
        <w:rPr>
          <w:rFonts w:asciiTheme="minorHAnsi" w:hAnsiTheme="minorHAnsi" w:cstheme="minorHAnsi"/>
        </w:rPr>
        <w:t>-e?</w:t>
      </w:r>
      <w:r>
        <w:rPr>
          <w:rFonts w:asciiTheme="minorHAnsi" w:hAnsiTheme="minorHAnsi" w:cstheme="minorHAnsi"/>
        </w:rPr>
        <w:t>” mezőben ’</w:t>
      </w:r>
      <w:proofErr w:type="spellStart"/>
      <w:r w:rsidRPr="00573BD4">
        <w:rPr>
          <w:rFonts w:asciiTheme="minorHAnsi" w:hAnsiTheme="minorHAnsi" w:cstheme="minorHAnsi"/>
        </w:rPr>
        <w:t>TAX_IGAZODO</w:t>
      </w:r>
      <w:proofErr w:type="spellEnd"/>
      <w:r>
        <w:rPr>
          <w:rFonts w:asciiTheme="minorHAnsi" w:hAnsiTheme="minorHAnsi" w:cstheme="minorHAnsi"/>
        </w:rPr>
        <w:t>’</w:t>
      </w:r>
      <w:r w:rsidR="00E743F7">
        <w:rPr>
          <w:rFonts w:asciiTheme="minorHAnsi" w:hAnsiTheme="minorHAnsi" w:cstheme="minorHAnsi"/>
        </w:rPr>
        <w:t xml:space="preserve"> vagy ’</w:t>
      </w:r>
      <w:proofErr w:type="spellStart"/>
      <w:r w:rsidR="00E743F7">
        <w:rPr>
          <w:rFonts w:asciiTheme="minorHAnsi" w:hAnsiTheme="minorHAnsi" w:cstheme="minorHAnsi"/>
        </w:rPr>
        <w:t>TAX_IGAZITHATO</w:t>
      </w:r>
      <w:proofErr w:type="spellEnd"/>
      <w:r w:rsidR="00E743F7">
        <w:rPr>
          <w:rFonts w:asciiTheme="minorHAnsi" w:hAnsiTheme="minorHAnsi" w:cstheme="minorHAnsi"/>
        </w:rPr>
        <w:t>’</w:t>
      </w:r>
      <w:r>
        <w:rPr>
          <w:rFonts w:asciiTheme="minorHAnsi" w:hAnsiTheme="minorHAnsi" w:cstheme="minorHAnsi"/>
        </w:rPr>
        <w:t xml:space="preserve"> kódérték kerül megadásra adott instrumentum kapcs</w:t>
      </w:r>
      <w:r w:rsidRPr="00B40D7F">
        <w:rPr>
          <w:rFonts w:asciiTheme="minorHAnsi" w:hAnsiTheme="minorHAnsi" w:cstheme="minorHAnsi"/>
        </w:rPr>
        <w:t>án.</w:t>
      </w:r>
      <w:r w:rsidR="007537C3" w:rsidRPr="00B40D7F">
        <w:rPr>
          <w:rFonts w:asciiTheme="minorHAnsi" w:hAnsiTheme="minorHAnsi" w:cstheme="minorHAnsi"/>
        </w:rPr>
        <w:t xml:space="preserve"> </w:t>
      </w:r>
      <w:r w:rsidR="007537C3" w:rsidRPr="00B40D7F">
        <w:t xml:space="preserve">A zöld arányszámot első alkalommal az ügylet előterjesztés és döntéshozatali fázisában a bírálat alapjául szolgáló költségvetés alapján szükséges meghatározni, majd a hitel teljes összegének lehívását követően frissítendő az adat. Amennyiben egy kerethez több INSTR is tartozik, abban az esetben minden kerethez tartozó INSTR esetén egységesen szükséges jelenteni az arányszámot. Amennyiben ügyletszintű adat nem áll rendelkezésre, csak ügyfélszintű, akkor a </w:t>
      </w:r>
      <w:r w:rsidR="007537C3" w:rsidRPr="00B40D7F">
        <w:rPr>
          <w:b/>
          <w:bCs/>
        </w:rPr>
        <w:t>„Taxonómiához igazodó vagy igazítható kitettség-e?”</w:t>
      </w:r>
      <w:r w:rsidR="007537C3" w:rsidRPr="00B40D7F">
        <w:t xml:space="preserve"> mezőben ’</w:t>
      </w:r>
      <w:proofErr w:type="spellStart"/>
      <w:r w:rsidR="007537C3" w:rsidRPr="00B40D7F">
        <w:t>NEMTAX</w:t>
      </w:r>
      <w:proofErr w:type="spellEnd"/>
      <w:r w:rsidR="007537C3" w:rsidRPr="00B40D7F">
        <w:t xml:space="preserve">’ kódérték jelentendő, melynek következtében a </w:t>
      </w:r>
      <w:r w:rsidR="007537C3" w:rsidRPr="00B40D7F">
        <w:rPr>
          <w:rFonts w:asciiTheme="minorHAnsi" w:hAnsiTheme="minorHAnsi" w:cstheme="minorHAnsi"/>
        </w:rPr>
        <w:t>„</w:t>
      </w:r>
      <w:r w:rsidR="007537C3" w:rsidRPr="00B40D7F">
        <w:rPr>
          <w:rFonts w:asciiTheme="minorHAnsi" w:hAnsiTheme="minorHAnsi" w:cstheme="minorHAnsi"/>
          <w:b/>
        </w:rPr>
        <w:t>A környezeti célkitűzéshez igazodó kitettség igazodási aránya</w:t>
      </w:r>
      <w:r w:rsidR="007537C3" w:rsidRPr="00B40D7F">
        <w:rPr>
          <w:rFonts w:asciiTheme="minorHAnsi" w:hAnsiTheme="minorHAnsi" w:cstheme="minorHAnsi"/>
        </w:rPr>
        <w:t>” mezőt üresen kell hagyni.</w:t>
      </w:r>
    </w:p>
    <w:p w14:paraId="02933A2F" w14:textId="77777777" w:rsidR="00755720" w:rsidRPr="0097220C" w:rsidRDefault="00755720" w:rsidP="00755720">
      <w:pPr>
        <w:rPr>
          <w:rFonts w:asciiTheme="minorHAnsi" w:hAnsiTheme="minorHAnsi" w:cstheme="minorHAnsi"/>
        </w:rPr>
      </w:pPr>
    </w:p>
    <w:p w14:paraId="2F248156" w14:textId="4B6EEA73" w:rsidR="00B70AE7" w:rsidRDefault="006C1FB5" w:rsidP="00C14714">
      <w:pPr>
        <w:pStyle w:val="Cmsor3"/>
        <w:keepNext/>
        <w:jc w:val="both"/>
        <w:rPr>
          <w:b/>
          <w:szCs w:val="22"/>
        </w:rPr>
      </w:pPr>
      <w:bookmarkStart w:id="125" w:name="_Toc106619737"/>
      <w:bookmarkStart w:id="126" w:name="_Toc149904383"/>
      <w:r w:rsidRPr="000C2023">
        <w:rPr>
          <w:b/>
          <w:szCs w:val="22"/>
        </w:rPr>
        <w:t>Instrumentum megszűnése</w:t>
      </w:r>
      <w:bookmarkEnd w:id="125"/>
      <w:r w:rsidR="00545F0D">
        <w:rPr>
          <w:b/>
          <w:szCs w:val="22"/>
        </w:rPr>
        <w:t xml:space="preserve"> (</w:t>
      </w:r>
      <w:proofErr w:type="spellStart"/>
      <w:r w:rsidR="00545F0D">
        <w:rPr>
          <w:b/>
          <w:szCs w:val="22"/>
        </w:rPr>
        <w:t>INSTM</w:t>
      </w:r>
      <w:proofErr w:type="spellEnd"/>
      <w:r w:rsidR="00545F0D">
        <w:rPr>
          <w:b/>
          <w:szCs w:val="22"/>
        </w:rPr>
        <w:t>)</w:t>
      </w:r>
      <w:bookmarkEnd w:id="126"/>
    </w:p>
    <w:p w14:paraId="20A8A752" w14:textId="77777777" w:rsidR="00545F0D" w:rsidRPr="00545F0D" w:rsidRDefault="00545F0D" w:rsidP="00545F0D"/>
    <w:p w14:paraId="688B3083" w14:textId="2B4A6F11" w:rsidR="00214EC0" w:rsidRPr="000C2023" w:rsidRDefault="004E4C6F" w:rsidP="00C14714">
      <w:r w:rsidRPr="000C2023">
        <w:t xml:space="preserve">A tábla jelentése elvárt mind a négy tevékenységi kör esetén. </w:t>
      </w:r>
      <w:r w:rsidR="0089418F" w:rsidRPr="000C2023">
        <w:t xml:space="preserve">Amennyiben egy instrumentum megszűnik, a megszűnés ténye az </w:t>
      </w:r>
      <w:proofErr w:type="spellStart"/>
      <w:r w:rsidR="0089418F" w:rsidRPr="000C2023">
        <w:t>INSTM</w:t>
      </w:r>
      <w:proofErr w:type="spellEnd"/>
      <w:r w:rsidR="0089418F" w:rsidRPr="000C2023">
        <w:t xml:space="preserve"> táblában jelentendő.</w:t>
      </w:r>
      <w:r w:rsidR="007A712A" w:rsidRPr="000C2023">
        <w:t xml:space="preserve"> A</w:t>
      </w:r>
      <w:r w:rsidR="008D4095" w:rsidRPr="000C2023">
        <w:t xml:space="preserve">z adatmodellben </w:t>
      </w:r>
      <w:r w:rsidR="008E43D1" w:rsidRPr="000C2023">
        <w:t xml:space="preserve">a mérleg </w:t>
      </w:r>
      <w:r w:rsidR="00A87DD2" w:rsidRPr="000C2023">
        <w:t xml:space="preserve">eszköz oldalával </w:t>
      </w:r>
      <w:r w:rsidR="008E43D1" w:rsidRPr="000C2023">
        <w:t>konzisztensen kell lezárni az instrumentumokat</w:t>
      </w:r>
      <w:r w:rsidR="008D4095" w:rsidRPr="000C2023">
        <w:t>,</w:t>
      </w:r>
      <w:r w:rsidR="008E43D1" w:rsidRPr="000C2023">
        <w:t xml:space="preserve"> azaz amikor a mérleg</w:t>
      </w:r>
      <w:r w:rsidR="00A87DD2" w:rsidRPr="000C2023">
        <w:t xml:space="preserve"> eszköz oldaláról</w:t>
      </w:r>
      <w:r w:rsidR="008E43D1" w:rsidRPr="000C2023">
        <w:t xml:space="preserve"> kivezetésre kerül adott instrumentum, azt le kell zárni. Ha túlfizetés történik és emiatt nem szűnik meg az instrumentum, </w:t>
      </w:r>
      <w:r w:rsidR="00CD0293" w:rsidRPr="000C2023">
        <w:t xml:space="preserve">azonban már nem kellene szerepeljen az adatmodellben, mert „átfordul” a kötelezettség oldalra, </w:t>
      </w:r>
      <w:r w:rsidR="00A87DD2" w:rsidRPr="000C2023">
        <w:t xml:space="preserve">akkor </w:t>
      </w:r>
      <w:r w:rsidR="008D4095" w:rsidRPr="000C2023">
        <w:t xml:space="preserve">az </w:t>
      </w:r>
      <w:proofErr w:type="spellStart"/>
      <w:r w:rsidR="008D4095" w:rsidRPr="000C2023">
        <w:t>INSTM</w:t>
      </w:r>
      <w:proofErr w:type="spellEnd"/>
      <w:r w:rsidR="008D4095" w:rsidRPr="000C2023">
        <w:t xml:space="preserve"> táblában szereplő </w:t>
      </w:r>
      <w:r w:rsidR="008D4095" w:rsidRPr="000C2023">
        <w:rPr>
          <w:b/>
        </w:rPr>
        <w:t xml:space="preserve">„Az instrumentum túlfizetéssel szűnt-e meg?” </w:t>
      </w:r>
      <w:r w:rsidR="008D4095" w:rsidRPr="000C2023">
        <w:t>mező</w:t>
      </w:r>
      <w:r w:rsidR="00FC7E34" w:rsidRPr="000C2023">
        <w:t>ben ’I’ értéket kell megadni, minden más esetben ’N’ értéket kell jelenteni</w:t>
      </w:r>
      <w:r w:rsidR="008D4095" w:rsidRPr="000C2023">
        <w:t>.</w:t>
      </w:r>
      <w:r w:rsidR="00D466CA" w:rsidRPr="000C2023">
        <w:t xml:space="preserve"> </w:t>
      </w:r>
      <w:r w:rsidR="00DD01E9" w:rsidRPr="000C2023">
        <w:t xml:space="preserve">Folyószámlahitelek és kártyahitelek esetén nem kell kivezetni az adott instrumentumot azért, mert 0-ra csökkent a </w:t>
      </w:r>
      <w:r w:rsidR="00D910FB" w:rsidRPr="000C2023">
        <w:t>fennálló tőke vagy átfordult túlfizetés miatt a hitel, a rulírozó jelleg miatt ez a normál működés része, csak akkor szüntetendő meg az instrumentum, ha maga a szerződés is megszűnik, azaz megszűnik az igénybevételi lehetőség és nincs már tartozása az ügyfélnek.</w:t>
      </w:r>
    </w:p>
    <w:p w14:paraId="67A99EB5" w14:textId="7B1F13E3" w:rsidR="00B3546F" w:rsidRPr="000C2023" w:rsidRDefault="00214EC0" w:rsidP="00C14714">
      <w:r w:rsidRPr="000C2023">
        <w:t xml:space="preserve">A vonatkozási időszakban </w:t>
      </w:r>
      <w:r w:rsidRPr="000C2023">
        <w:rPr>
          <w:b/>
        </w:rPr>
        <w:t>megszűnő instrumentumok</w:t>
      </w:r>
      <w:r w:rsidRPr="000C2023">
        <w:t xml:space="preserve"> esetében az adatmodell korlátozott</w:t>
      </w:r>
      <w:r w:rsidR="00D41C05" w:rsidRPr="000C2023">
        <w:t xml:space="preserve">, a </w:t>
      </w:r>
      <w:r w:rsidR="00CE33C0" w:rsidRPr="000C2023">
        <w:t xml:space="preserve">tárgynegyedévben </w:t>
      </w:r>
      <w:r w:rsidR="00D41C05" w:rsidRPr="000C2023">
        <w:t>keletkező és megszűnő, illetve a tárgy</w:t>
      </w:r>
      <w:r w:rsidR="00CE33C0" w:rsidRPr="000C2023">
        <w:t>negyedévnél</w:t>
      </w:r>
      <w:r w:rsidR="00D41C05" w:rsidRPr="000C2023">
        <w:t xml:space="preserve"> korábban keletkező és megszűnő instrumentumok tekintetében egységes</w:t>
      </w:r>
      <w:r w:rsidRPr="000C2023">
        <w:t xml:space="preserve"> tartalommal jelentendő. A jelentendő táblák ezen instrumentumok esetében az alábbiak:</w:t>
      </w:r>
    </w:p>
    <w:p w14:paraId="765A1443" w14:textId="7AC3202F" w:rsidR="00214EC0" w:rsidRPr="000C2023" w:rsidRDefault="00214EC0" w:rsidP="00C14714">
      <w:pPr>
        <w:pStyle w:val="Listaszerbekezds"/>
        <w:numPr>
          <w:ilvl w:val="0"/>
          <w:numId w:val="20"/>
        </w:numPr>
      </w:pPr>
      <w:proofErr w:type="spellStart"/>
      <w:r w:rsidRPr="000C2023">
        <w:t>INSTR</w:t>
      </w:r>
      <w:proofErr w:type="spellEnd"/>
      <w:r w:rsidRPr="000C2023">
        <w:t xml:space="preserve"> / </w:t>
      </w:r>
      <w:proofErr w:type="spellStart"/>
      <w:r w:rsidRPr="000C2023">
        <w:t>INSTK</w:t>
      </w:r>
      <w:proofErr w:type="spellEnd"/>
      <w:r w:rsidRPr="000C2023">
        <w:t xml:space="preserve"> – csökkentett adattartalommal</w:t>
      </w:r>
      <w:r w:rsidR="00D41C05" w:rsidRPr="000C2023">
        <w:t>,</w:t>
      </w:r>
      <w:r w:rsidRPr="000C2023">
        <w:t xml:space="preserve"> </w:t>
      </w:r>
    </w:p>
    <w:p w14:paraId="610FA7C0" w14:textId="4BAD437D" w:rsidR="00214EC0" w:rsidRPr="000C2023" w:rsidRDefault="00214EC0" w:rsidP="00C14714">
      <w:pPr>
        <w:pStyle w:val="Listaszerbekezds"/>
        <w:numPr>
          <w:ilvl w:val="0"/>
          <w:numId w:val="20"/>
        </w:numPr>
      </w:pPr>
      <w:r w:rsidRPr="000C2023">
        <w:t xml:space="preserve">Tranzakciós táblák (amennyiben releváns) </w:t>
      </w:r>
      <w:proofErr w:type="spellStart"/>
      <w:r w:rsidR="006C1F85" w:rsidRPr="000C2023">
        <w:t>FOLY</w:t>
      </w:r>
      <w:proofErr w:type="spellEnd"/>
      <w:r w:rsidR="006C1F85" w:rsidRPr="000C2023">
        <w:t xml:space="preserve">, </w:t>
      </w:r>
      <w:proofErr w:type="spellStart"/>
      <w:r w:rsidRPr="000C2023">
        <w:t>TORL</w:t>
      </w:r>
      <w:proofErr w:type="spellEnd"/>
      <w:r w:rsidRPr="000C2023">
        <w:t xml:space="preserve">, </w:t>
      </w:r>
      <w:proofErr w:type="spellStart"/>
      <w:r w:rsidR="006C1F85" w:rsidRPr="000C2023">
        <w:t>ELOT</w:t>
      </w:r>
      <w:proofErr w:type="spellEnd"/>
      <w:r w:rsidR="006C1F85" w:rsidRPr="000C2023">
        <w:t xml:space="preserve">, </w:t>
      </w:r>
      <w:proofErr w:type="spellStart"/>
      <w:r w:rsidRPr="000C2023">
        <w:t>KESD</w:t>
      </w:r>
      <w:proofErr w:type="spellEnd"/>
      <w:r w:rsidR="00D41C05" w:rsidRPr="000C2023">
        <w:t>,</w:t>
      </w:r>
    </w:p>
    <w:p w14:paraId="7D82F9B0" w14:textId="626D02AE" w:rsidR="00214EC0" w:rsidRPr="000C2023" w:rsidRDefault="00214EC0" w:rsidP="00C14714">
      <w:pPr>
        <w:pStyle w:val="Listaszerbekezds"/>
        <w:numPr>
          <w:ilvl w:val="0"/>
          <w:numId w:val="20"/>
        </w:numPr>
      </w:pPr>
      <w:proofErr w:type="spellStart"/>
      <w:r w:rsidRPr="000C2023">
        <w:t>HKIV</w:t>
      </w:r>
      <w:proofErr w:type="spellEnd"/>
      <w:r w:rsidRPr="000C2023">
        <w:t xml:space="preserve"> tábla, amennyiben teljesülnek a </w:t>
      </w:r>
      <w:proofErr w:type="spellStart"/>
      <w:r w:rsidR="00862369" w:rsidRPr="000C2023">
        <w:t>HKIV</w:t>
      </w:r>
      <w:proofErr w:type="spellEnd"/>
      <w:r w:rsidR="00862369" w:rsidRPr="000C2023">
        <w:t xml:space="preserve"> tábla </w:t>
      </w:r>
      <w:r w:rsidRPr="000C2023">
        <w:t>jelentésére vonatkozó feltételek</w:t>
      </w:r>
      <w:r w:rsidR="00D41C05" w:rsidRPr="000C2023">
        <w:t>,</w:t>
      </w:r>
    </w:p>
    <w:p w14:paraId="7AD45328" w14:textId="3CB06E5B" w:rsidR="00214EC0" w:rsidRPr="000C2023" w:rsidRDefault="00214EC0" w:rsidP="00C14714">
      <w:pPr>
        <w:pStyle w:val="Listaszerbekezds"/>
        <w:numPr>
          <w:ilvl w:val="0"/>
          <w:numId w:val="20"/>
        </w:numPr>
      </w:pPr>
      <w:r w:rsidRPr="000C2023">
        <w:t>Ügyfél táblából a megfelelő (</w:t>
      </w:r>
      <w:proofErr w:type="spellStart"/>
      <w:r w:rsidRPr="000C2023">
        <w:t>UGYFL</w:t>
      </w:r>
      <w:proofErr w:type="spellEnd"/>
      <w:r w:rsidRPr="000C2023">
        <w:t xml:space="preserve">, </w:t>
      </w:r>
      <w:proofErr w:type="spellStart"/>
      <w:r w:rsidRPr="000C2023">
        <w:t>UGYFBV</w:t>
      </w:r>
      <w:proofErr w:type="spellEnd"/>
      <w:r w:rsidRPr="000C2023">
        <w:t xml:space="preserve">, </w:t>
      </w:r>
      <w:proofErr w:type="spellStart"/>
      <w:r w:rsidRPr="000C2023">
        <w:t>UGYFBVTN</w:t>
      </w:r>
      <w:proofErr w:type="spellEnd"/>
      <w:r w:rsidRPr="000C2023">
        <w:t xml:space="preserve">, </w:t>
      </w:r>
      <w:proofErr w:type="spellStart"/>
      <w:r w:rsidRPr="000C2023">
        <w:t>UGYFKV</w:t>
      </w:r>
      <w:proofErr w:type="spellEnd"/>
      <w:r w:rsidRPr="000C2023">
        <w:t xml:space="preserve">) – </w:t>
      </w:r>
      <w:r w:rsidR="00862369" w:rsidRPr="000C2023">
        <w:t>korlátozott adattartalommal (azonosító, ügyfél jelleg - háztartás, partnertípus besorolás adós, szektor, ágazat – vállalati ügyfelek esetén</w:t>
      </w:r>
      <w:r w:rsidR="00F0018E" w:rsidRPr="000C2023">
        <w:t>, cégforma, ország, irányítószám, település – törzsszám nélküli belföldi vagy külföldi vállalati ügyfelek esetén</w:t>
      </w:r>
      <w:r w:rsidR="00862369" w:rsidRPr="000C2023">
        <w:t>)</w:t>
      </w:r>
      <w:r w:rsidR="00D41C05" w:rsidRPr="000C2023">
        <w:t xml:space="preserve"> és az </w:t>
      </w:r>
      <w:proofErr w:type="spellStart"/>
      <w:r w:rsidR="00D41C05" w:rsidRPr="000C2023">
        <w:t>INST_UGYF</w:t>
      </w:r>
      <w:proofErr w:type="spellEnd"/>
      <w:r w:rsidR="00D41C05" w:rsidRPr="000C2023">
        <w:t xml:space="preserve"> kapcsolótábla.</w:t>
      </w:r>
      <w:r w:rsidR="00E27428" w:rsidRPr="000C2023">
        <w:t xml:space="preserve"> A </w:t>
      </w:r>
      <w:r w:rsidR="00CE33C0" w:rsidRPr="000C2023">
        <w:t>tárgynegyedévben</w:t>
      </w:r>
      <w:r w:rsidR="00DD77F1" w:rsidRPr="000C2023">
        <w:t xml:space="preserve"> </w:t>
      </w:r>
      <w:r w:rsidR="00E27428" w:rsidRPr="000C2023">
        <w:t>megszűnő instrumentum</w:t>
      </w:r>
      <w:r w:rsidR="00DD77F1" w:rsidRPr="000C2023">
        <w:t>okhoz kapcsolódóan</w:t>
      </w:r>
      <w:r w:rsidR="00E27428" w:rsidRPr="000C2023">
        <w:t xml:space="preserve"> csak az adós szerepkörben lévő ügyfeleket </w:t>
      </w:r>
      <w:r w:rsidR="0042499A" w:rsidRPr="000C2023">
        <w:t>kötelező</w:t>
      </w:r>
      <w:r w:rsidR="00E27428" w:rsidRPr="000C2023">
        <w:t xml:space="preserve"> jelenteni, a fedezetnyújtókat nem</w:t>
      </w:r>
      <w:r w:rsidR="0042499A" w:rsidRPr="000C2023">
        <w:t xml:space="preserve"> kötelező</w:t>
      </w:r>
      <w:r w:rsidR="00E27428" w:rsidRPr="000C2023">
        <w:t>.</w:t>
      </w:r>
    </w:p>
    <w:p w14:paraId="6423DCE7" w14:textId="5EE2FA7D" w:rsidR="00D55DFC" w:rsidRPr="000C2023" w:rsidRDefault="00862369" w:rsidP="00C14714">
      <w:r w:rsidRPr="000C2023">
        <w:t>N</w:t>
      </w:r>
      <w:r w:rsidR="00D41C05" w:rsidRPr="000C2023">
        <w:t>em</w:t>
      </w:r>
      <w:r w:rsidRPr="000C2023">
        <w:t xml:space="preserve"> jelentendő </w:t>
      </w:r>
      <w:r w:rsidR="00DA2F26" w:rsidRPr="000C2023">
        <w:t>a fedezetre, valamint az instrumentum-fedezetre, fedezet-ügyfélre</w:t>
      </w:r>
      <w:r w:rsidR="00571993" w:rsidRPr="000C2023">
        <w:t>,</w:t>
      </w:r>
      <w:r w:rsidR="00DA2F26" w:rsidRPr="000C2023">
        <w:t xml:space="preserve"> </w:t>
      </w:r>
      <w:r w:rsidRPr="000C2023">
        <w:t xml:space="preserve">valamint </w:t>
      </w:r>
      <w:r w:rsidR="00DA2F26" w:rsidRPr="000C2023">
        <w:t xml:space="preserve">a </w:t>
      </w:r>
      <w:r w:rsidRPr="000C2023">
        <w:t xml:space="preserve">minősítésre, hitelbírálatra vonatkozó adat, </w:t>
      </w:r>
      <w:r w:rsidR="00DA2F26" w:rsidRPr="000C2023">
        <w:t xml:space="preserve">és a negyedév utolsó hónapjában történő megszűnésnél </w:t>
      </w:r>
      <w:r w:rsidR="00B93196" w:rsidRPr="000C2023">
        <w:t xml:space="preserve">nem jelentendő </w:t>
      </w:r>
      <w:r w:rsidR="00DA2F26" w:rsidRPr="000C2023">
        <w:t xml:space="preserve">az </w:t>
      </w:r>
      <w:proofErr w:type="spellStart"/>
      <w:r w:rsidR="00DA2F26" w:rsidRPr="000C2023">
        <w:t>INSTN</w:t>
      </w:r>
      <w:proofErr w:type="spellEnd"/>
      <w:r w:rsidR="00DA2F26" w:rsidRPr="000C2023">
        <w:t xml:space="preserve"> táblában sem adat az adott instrumentumra</w:t>
      </w:r>
      <w:r w:rsidR="00D41C05" w:rsidRPr="000C2023">
        <w:t xml:space="preserve"> (azaz</w:t>
      </w:r>
      <w:r w:rsidR="004927FE" w:rsidRPr="000C2023">
        <w:t xml:space="preserve"> </w:t>
      </w:r>
      <w:r w:rsidR="00D41C05" w:rsidRPr="000C2023">
        <w:t>n</w:t>
      </w:r>
      <w:r w:rsidR="00DA2F26" w:rsidRPr="000C2023">
        <w:t>em jelentendő</w:t>
      </w:r>
      <w:r w:rsidR="00D41C05" w:rsidRPr="000C2023">
        <w:t xml:space="preserve"> táblák</w:t>
      </w:r>
      <w:r w:rsidR="00DA2F26" w:rsidRPr="000C2023">
        <w:t xml:space="preserve">: </w:t>
      </w:r>
      <w:proofErr w:type="spellStart"/>
      <w:r w:rsidR="00D55DFC" w:rsidRPr="000C2023">
        <w:t>INSTN</w:t>
      </w:r>
      <w:proofErr w:type="spellEnd"/>
      <w:r w:rsidR="00D55DFC" w:rsidRPr="000C2023">
        <w:t xml:space="preserve">, </w:t>
      </w:r>
      <w:proofErr w:type="spellStart"/>
      <w:r w:rsidR="00D55DFC" w:rsidRPr="000C2023">
        <w:t>FEDE</w:t>
      </w:r>
      <w:proofErr w:type="spellEnd"/>
      <w:r w:rsidR="00D55DFC" w:rsidRPr="000C2023">
        <w:t xml:space="preserve">, </w:t>
      </w:r>
      <w:proofErr w:type="spellStart"/>
      <w:r w:rsidR="00D55DFC" w:rsidRPr="000C2023">
        <w:t>FEDA</w:t>
      </w:r>
      <w:proofErr w:type="spellEnd"/>
      <w:r w:rsidR="00D55DFC" w:rsidRPr="000C2023">
        <w:t xml:space="preserve">, </w:t>
      </w:r>
      <w:proofErr w:type="spellStart"/>
      <w:r w:rsidR="00D55DFC" w:rsidRPr="000C2023">
        <w:t>INST</w:t>
      </w:r>
      <w:r w:rsidR="00D41C05" w:rsidRPr="000C2023">
        <w:t>_</w:t>
      </w:r>
      <w:r w:rsidR="00D55DFC" w:rsidRPr="000C2023">
        <w:t>FED</w:t>
      </w:r>
      <w:proofErr w:type="spellEnd"/>
      <w:r w:rsidR="00D55DFC" w:rsidRPr="000C2023">
        <w:t xml:space="preserve">, </w:t>
      </w:r>
      <w:proofErr w:type="spellStart"/>
      <w:r w:rsidR="00D55DFC" w:rsidRPr="000C2023">
        <w:t>FED</w:t>
      </w:r>
      <w:r w:rsidR="00D41C05" w:rsidRPr="000C2023">
        <w:t>_</w:t>
      </w:r>
      <w:r w:rsidR="00D55DFC" w:rsidRPr="000C2023">
        <w:t>UGYF</w:t>
      </w:r>
      <w:proofErr w:type="spellEnd"/>
      <w:r w:rsidR="00D55DFC" w:rsidRPr="000C2023">
        <w:t xml:space="preserve">, </w:t>
      </w:r>
      <w:proofErr w:type="spellStart"/>
      <w:r w:rsidR="00D55DFC" w:rsidRPr="000C2023">
        <w:t>HBIR</w:t>
      </w:r>
      <w:proofErr w:type="spellEnd"/>
      <w:r w:rsidR="00DA2F26" w:rsidRPr="000C2023">
        <w:t>)</w:t>
      </w:r>
      <w:r w:rsidR="004927FE" w:rsidRPr="000C2023">
        <w:t>.</w:t>
      </w:r>
      <w:r w:rsidR="00A111C4" w:rsidRPr="000C2023">
        <w:t xml:space="preserve"> Amennyiben az instrumentum megszűnésének hónapjában a megszűnt instrumentumhoz tartozó fedezetet is jelenti </w:t>
      </w:r>
      <w:r w:rsidR="006E071A" w:rsidRPr="000C2023">
        <w:t>(</w:t>
      </w:r>
      <w:proofErr w:type="spellStart"/>
      <w:r w:rsidR="006E071A" w:rsidRPr="000C2023">
        <w:t>FEDE</w:t>
      </w:r>
      <w:proofErr w:type="spellEnd"/>
      <w:r w:rsidR="006E071A" w:rsidRPr="000C2023">
        <w:t xml:space="preserve"> és </w:t>
      </w:r>
      <w:proofErr w:type="spellStart"/>
      <w:r w:rsidR="006E071A" w:rsidRPr="000C2023">
        <w:t>FEDA</w:t>
      </w:r>
      <w:proofErr w:type="spellEnd"/>
      <w:r w:rsidR="006E071A" w:rsidRPr="000C2023">
        <w:t xml:space="preserve"> együtt) </w:t>
      </w:r>
      <w:r w:rsidR="00A111C4" w:rsidRPr="000C2023">
        <w:t xml:space="preserve">az adatszolgáltató, akkor ezzel egyidejűleg köteles a </w:t>
      </w:r>
      <w:proofErr w:type="spellStart"/>
      <w:r w:rsidR="00A111C4" w:rsidRPr="000C2023">
        <w:t>FED_UGYF</w:t>
      </w:r>
      <w:proofErr w:type="spellEnd"/>
      <w:r w:rsidR="00A111C4" w:rsidRPr="000C2023">
        <w:t xml:space="preserve">, </w:t>
      </w:r>
      <w:proofErr w:type="spellStart"/>
      <w:r w:rsidR="00A111C4" w:rsidRPr="000C2023">
        <w:t>INST_FED</w:t>
      </w:r>
      <w:proofErr w:type="spellEnd"/>
      <w:r w:rsidR="00A111C4" w:rsidRPr="000C2023">
        <w:t xml:space="preserve"> táblákat is jelenteni, valamint a fedezetnyújtó ügyfelet is a megfelelő ügyféltáblában.</w:t>
      </w:r>
      <w:r w:rsidR="00AC69D5" w:rsidRPr="000C2023">
        <w:t xml:space="preserve"> </w:t>
      </w:r>
    </w:p>
    <w:p w14:paraId="0C73511A" w14:textId="77777777" w:rsidR="00A40F8A" w:rsidRPr="000C2023" w:rsidRDefault="00A40F8A" w:rsidP="00C14714">
      <w:bookmarkStart w:id="127" w:name="_Hlk27124734"/>
      <w:proofErr w:type="spellStart"/>
      <w:r w:rsidRPr="000C2023">
        <w:t>UGYFM</w:t>
      </w:r>
      <w:proofErr w:type="spellEnd"/>
      <w:r w:rsidRPr="000C2023">
        <w:t xml:space="preserve"> tábla jelentése megszűnés esetén kétféle módon lehetséges, </w:t>
      </w:r>
      <w:r w:rsidR="003238E3" w:rsidRPr="000C2023">
        <w:t>ha megszűnik az adott ügyfélhez tartozó utolsó instrumentum is</w:t>
      </w:r>
      <w:r w:rsidRPr="000C2023">
        <w:t>:</w:t>
      </w:r>
    </w:p>
    <w:p w14:paraId="0A7E19B8" w14:textId="02F4149A" w:rsidR="00A40F8A" w:rsidRPr="000C2023" w:rsidRDefault="003238E3" w:rsidP="00C14714">
      <w:pPr>
        <w:pStyle w:val="Listaszerbekezds"/>
        <w:numPr>
          <w:ilvl w:val="0"/>
          <w:numId w:val="20"/>
        </w:numPr>
      </w:pPr>
      <w:r w:rsidRPr="000C2023">
        <w:t xml:space="preserve"> a</w:t>
      </w:r>
      <w:r w:rsidR="00A40F8A" w:rsidRPr="000C2023">
        <w:t xml:space="preserve"> megfelelő </w:t>
      </w:r>
      <w:r w:rsidRPr="000C2023">
        <w:t xml:space="preserve">ügyfél táblában </w:t>
      </w:r>
      <w:r w:rsidR="00A40F8A" w:rsidRPr="000C2023">
        <w:t>szereplő</w:t>
      </w:r>
      <w:r w:rsidRPr="000C2023">
        <w:t xml:space="preserve"> </w:t>
      </w:r>
      <w:r w:rsidR="00A40F8A" w:rsidRPr="000C2023">
        <w:rPr>
          <w:b/>
        </w:rPr>
        <w:t>„(Vállalkozás) partnertípus besorolása: adós/adóstárs (DR)”</w:t>
      </w:r>
      <w:r w:rsidR="00A40F8A" w:rsidRPr="000C2023">
        <w:t xml:space="preserve"> </w:t>
      </w:r>
      <w:r w:rsidRPr="000C2023">
        <w:t xml:space="preserve">mező értéke </w:t>
      </w:r>
      <w:r w:rsidR="00A40F8A" w:rsidRPr="000C2023">
        <w:t>’</w:t>
      </w:r>
      <w:r w:rsidRPr="000C2023">
        <w:t>N</w:t>
      </w:r>
      <w:r w:rsidR="00A40F8A" w:rsidRPr="000C2023">
        <w:t>’ értékre módosul</w:t>
      </w:r>
      <w:r w:rsidRPr="000C2023">
        <w:t xml:space="preserve">, így nem kell tölteni az </w:t>
      </w:r>
      <w:proofErr w:type="spellStart"/>
      <w:r w:rsidRPr="000C2023">
        <w:t>UGYFM</w:t>
      </w:r>
      <w:proofErr w:type="spellEnd"/>
      <w:r w:rsidRPr="000C2023">
        <w:t xml:space="preserve"> táblát</w:t>
      </w:r>
      <w:r w:rsidR="00A40F8A" w:rsidRPr="000C2023">
        <w:t xml:space="preserve"> </w:t>
      </w:r>
    </w:p>
    <w:p w14:paraId="7AB39929" w14:textId="57866602" w:rsidR="00A40F8A" w:rsidRPr="000C2023" w:rsidRDefault="00A40F8A" w:rsidP="00C14714">
      <w:pPr>
        <w:pStyle w:val="Listaszerbekezds"/>
        <w:numPr>
          <w:ilvl w:val="0"/>
          <w:numId w:val="20"/>
        </w:numPr>
      </w:pPr>
      <w:r w:rsidRPr="000C2023">
        <w:t xml:space="preserve">vagy a </w:t>
      </w:r>
      <w:r w:rsidRPr="000C2023">
        <w:rPr>
          <w:b/>
        </w:rPr>
        <w:t>„(Vállalkozás) partnertípus besorolása: adós/adóstárs (DR)”</w:t>
      </w:r>
      <w:r w:rsidRPr="000C2023">
        <w:t xml:space="preserve"> mező értéke </w:t>
      </w:r>
      <w:r w:rsidR="003238E3" w:rsidRPr="000C2023">
        <w:t xml:space="preserve">marad </w:t>
      </w:r>
      <w:r w:rsidRPr="000C2023">
        <w:t>’</w:t>
      </w:r>
      <w:r w:rsidR="003238E3" w:rsidRPr="000C2023">
        <w:t>I</w:t>
      </w:r>
      <w:r w:rsidRPr="000C2023">
        <w:t>’</w:t>
      </w:r>
      <w:r w:rsidR="003238E3" w:rsidRPr="000C2023">
        <w:t xml:space="preserve"> és az </w:t>
      </w:r>
      <w:proofErr w:type="spellStart"/>
      <w:r w:rsidR="003238E3" w:rsidRPr="000C2023">
        <w:t>UGYFM</w:t>
      </w:r>
      <w:proofErr w:type="spellEnd"/>
      <w:r w:rsidR="003238E3" w:rsidRPr="000C2023">
        <w:t xml:space="preserve"> tábla az előző </w:t>
      </w:r>
      <w:r w:rsidR="008E21A6" w:rsidRPr="000C2023">
        <w:t xml:space="preserve">negyedéves </w:t>
      </w:r>
      <w:r w:rsidR="003238E3" w:rsidRPr="000C2023">
        <w:t>adatokkal töltésre kerül</w:t>
      </w:r>
      <w:r w:rsidRPr="000C2023">
        <w:t>.</w:t>
      </w:r>
      <w:bookmarkEnd w:id="127"/>
    </w:p>
    <w:p w14:paraId="6483B22C" w14:textId="70443E15" w:rsidR="006F715D" w:rsidRPr="000C2023" w:rsidRDefault="006F715D" w:rsidP="00C14714">
      <w:r w:rsidRPr="000C2023">
        <w:t xml:space="preserve">Az instrumentum megszűnése esetén, amennyiben késedelem is tartozott az instrumentumhoz, a késedelmet is meg kell szüntetni a </w:t>
      </w:r>
      <w:proofErr w:type="spellStart"/>
      <w:r w:rsidRPr="000C2023">
        <w:t>KESD</w:t>
      </w:r>
      <w:proofErr w:type="spellEnd"/>
      <w:r w:rsidRPr="000C2023">
        <w:t xml:space="preserve"> táblában leírtak szerint.</w:t>
      </w:r>
    </w:p>
    <w:p w14:paraId="050EA11F" w14:textId="07A91D1E" w:rsidR="004F3C59" w:rsidRPr="000C2023" w:rsidRDefault="004F3C59" w:rsidP="00C14714">
      <w:r w:rsidRPr="000C2023">
        <w:t>Amennyiben egy instrumentum megszűnéséhez kapcsolódóan történik pl</w:t>
      </w:r>
      <w:r w:rsidR="00696F2F" w:rsidRPr="000C2023">
        <w:t>.</w:t>
      </w:r>
      <w:r w:rsidRPr="000C2023">
        <w:t xml:space="preserve"> ügyfél befizetés és leírás is, akkor a </w:t>
      </w:r>
      <w:r w:rsidR="00B13C0C" w:rsidRPr="000C2023">
        <w:t xml:space="preserve">leginkább negatív </w:t>
      </w:r>
      <w:r w:rsidRPr="000C2023">
        <w:t>módot kell megadni a megszűnés táblában (azaz a leírást</w:t>
      </w:r>
      <w:r w:rsidR="00B13C0C" w:rsidRPr="000C2023">
        <w:t xml:space="preserve">, a </w:t>
      </w:r>
      <w:proofErr w:type="spellStart"/>
      <w:r w:rsidR="00B13C0C" w:rsidRPr="000C2023">
        <w:t>KHR-rel</w:t>
      </w:r>
      <w:proofErr w:type="spellEnd"/>
      <w:r w:rsidR="00B13C0C" w:rsidRPr="000C2023">
        <w:t xml:space="preserve"> egyezően</w:t>
      </w:r>
      <w:r w:rsidRPr="000C2023">
        <w:t xml:space="preserve">), a </w:t>
      </w:r>
      <w:proofErr w:type="spellStart"/>
      <w:r w:rsidRPr="000C2023">
        <w:t>TORL</w:t>
      </w:r>
      <w:proofErr w:type="spellEnd"/>
      <w:r w:rsidRPr="000C2023">
        <w:t xml:space="preserve"> táblában a törlesztés forrása lesz az ügyfél befizetés.</w:t>
      </w:r>
    </w:p>
    <w:p w14:paraId="42B85481" w14:textId="5DF2991F" w:rsidR="00770A0F" w:rsidRPr="000C2023" w:rsidRDefault="00770A0F" w:rsidP="00C14714">
      <w:r w:rsidRPr="000C2023">
        <w:t xml:space="preserve">A </w:t>
      </w:r>
      <w:r w:rsidRPr="000C2023">
        <w:rPr>
          <w:b/>
        </w:rPr>
        <w:t>„Tárgyhavi leírás”</w:t>
      </w:r>
      <w:r w:rsidRPr="000C2023">
        <w:t xml:space="preserve"> mezőben az instrumentum megszűnéséhez kapcsolható, végleges és teljes leírás összege jelentendő</w:t>
      </w:r>
      <w:r w:rsidR="008E21A6" w:rsidRPr="000C2023">
        <w:t xml:space="preserve"> negyedéves gyakorisággal</w:t>
      </w:r>
      <w:r w:rsidRPr="000C2023">
        <w:t>. A leírás összegébe nem értendő bele az elengedés összege, azt törlesztési eseményként kell szerepeltetni a jelentésben.</w:t>
      </w:r>
    </w:p>
    <w:p w14:paraId="2ACE5B85" w14:textId="40174F60" w:rsidR="00120E9B" w:rsidRPr="000C2023" w:rsidRDefault="00120E9B" w:rsidP="00C14714">
      <w:r w:rsidRPr="000C2023">
        <w:t xml:space="preserve">A </w:t>
      </w:r>
      <w:r w:rsidRPr="000C2023">
        <w:rPr>
          <w:b/>
        </w:rPr>
        <w:t xml:space="preserve">„Maradványösszeg” </w:t>
      </w:r>
      <w:r w:rsidRPr="000C2023">
        <w:t xml:space="preserve">mezőben a </w:t>
      </w:r>
      <w:proofErr w:type="spellStart"/>
      <w:r w:rsidRPr="000C2023">
        <w:t>KHR-rel</w:t>
      </w:r>
      <w:proofErr w:type="spellEnd"/>
      <w:r w:rsidRPr="000C2023">
        <w:t xml:space="preserve"> egyezően a szerződésszintű maradványösszeget kell jelenteni, minden, adott szerződéshez tartozó instrumentum esetén. Amennyiben adott szerződés nem szerepel a </w:t>
      </w:r>
      <w:proofErr w:type="spellStart"/>
      <w:r w:rsidRPr="000C2023">
        <w:t>KHR</w:t>
      </w:r>
      <w:proofErr w:type="spellEnd"/>
      <w:r w:rsidRPr="000C2023">
        <w:t xml:space="preserve">-ben, akkor </w:t>
      </w:r>
      <w:r w:rsidR="00C40AB9" w:rsidRPr="000C2023">
        <w:t>az attribútum nem töltendő.</w:t>
      </w:r>
    </w:p>
    <w:p w14:paraId="15946649" w14:textId="77777777" w:rsidR="003D6458" w:rsidRPr="000C2023" w:rsidRDefault="003D6458" w:rsidP="00C14714">
      <w:pPr>
        <w:rPr>
          <w:rFonts w:cstheme="minorHAnsi"/>
        </w:rPr>
      </w:pPr>
      <w:r w:rsidRPr="000C2023">
        <w:rPr>
          <w:rFonts w:cstheme="minorHAnsi"/>
        </w:rPr>
        <w:t>Ha követelés eladás vagy követelés átadás történik, akkor</w:t>
      </w:r>
    </w:p>
    <w:p w14:paraId="1D4CD4C7" w14:textId="0C7ABA06" w:rsidR="003D6458" w:rsidRPr="000C2023" w:rsidRDefault="003D6458" w:rsidP="00C14714">
      <w:pPr>
        <w:rPr>
          <w:rFonts w:asciiTheme="minorHAnsi" w:hAnsiTheme="minorHAnsi" w:cstheme="minorHAnsi"/>
          <w:sz w:val="22"/>
          <w:szCs w:val="22"/>
        </w:rPr>
      </w:pPr>
      <w:r w:rsidRPr="000C2023">
        <w:rPr>
          <w:rFonts w:cstheme="minorHAnsi"/>
        </w:rPr>
        <w:t>-  belföldi</w:t>
      </w:r>
      <w:r w:rsidRPr="000C2023">
        <w:rPr>
          <w:rFonts w:asciiTheme="minorHAnsi" w:hAnsiTheme="minorHAnsi" w:cstheme="minorHAnsi"/>
        </w:rPr>
        <w:t>, törzsszámmal rendelkező átvevő esetén</w:t>
      </w:r>
      <w:r w:rsidRPr="000C2023">
        <w:rPr>
          <w:rFonts w:cstheme="minorHAnsi"/>
        </w:rPr>
        <w:t xml:space="preserve"> csak a törzsszám jelentend</w:t>
      </w:r>
      <w:r w:rsidRPr="000C2023">
        <w:rPr>
          <w:rFonts w:asciiTheme="minorHAnsi" w:hAnsiTheme="minorHAnsi" w:cstheme="minorHAnsi"/>
          <w:sz w:val="22"/>
          <w:szCs w:val="22"/>
        </w:rPr>
        <w:t>ő,</w:t>
      </w:r>
    </w:p>
    <w:p w14:paraId="14ABBCD9" w14:textId="3769835A" w:rsidR="003D6458" w:rsidRPr="000C2023" w:rsidRDefault="003D6458" w:rsidP="00C14714">
      <w:pPr>
        <w:rPr>
          <w:rFonts w:cstheme="minorHAnsi"/>
        </w:rPr>
      </w:pPr>
      <w:r w:rsidRPr="000C2023">
        <w:rPr>
          <w:rFonts w:asciiTheme="minorHAnsi" w:hAnsiTheme="minorHAnsi" w:cstheme="minorHAnsi"/>
          <w:sz w:val="22"/>
          <w:szCs w:val="22"/>
        </w:rPr>
        <w:t xml:space="preserve">- </w:t>
      </w:r>
      <w:r w:rsidRPr="000C2023">
        <w:rPr>
          <w:rFonts w:cstheme="minorHAnsi"/>
        </w:rPr>
        <w:t>külföldi, vagy belföldi háztartás</w:t>
      </w:r>
      <w:r w:rsidRPr="000C2023">
        <w:rPr>
          <w:rFonts w:asciiTheme="minorHAnsi" w:hAnsiTheme="minorHAnsi" w:cstheme="minorHAnsi"/>
          <w:sz w:val="22"/>
          <w:szCs w:val="22"/>
        </w:rPr>
        <w:t>/</w:t>
      </w:r>
      <w:r w:rsidRPr="000C2023">
        <w:rPr>
          <w:rFonts w:cstheme="minorHAnsi"/>
        </w:rPr>
        <w:t xml:space="preserve">belföldi törzsszám nélküli vállalat </w:t>
      </w:r>
      <w:r w:rsidRPr="000C2023">
        <w:rPr>
          <w:rFonts w:asciiTheme="minorHAnsi" w:hAnsiTheme="minorHAnsi" w:cstheme="minorHAnsi"/>
        </w:rPr>
        <w:t>átvevő esetén csak</w:t>
      </w:r>
      <w:r w:rsidRPr="000C2023">
        <w:rPr>
          <w:rFonts w:cstheme="minorHAnsi"/>
        </w:rPr>
        <w:t xml:space="preserve"> az országkód és a szektorkód jelentendő.</w:t>
      </w:r>
    </w:p>
    <w:p w14:paraId="0044DB1C" w14:textId="32F1B63D" w:rsidR="00D862F5" w:rsidRPr="000C2023" w:rsidRDefault="00D862F5" w:rsidP="00C14714">
      <w:pPr>
        <w:rPr>
          <w:rFonts w:asciiTheme="minorHAnsi" w:hAnsiTheme="minorHAnsi" w:cstheme="minorHAnsi"/>
        </w:rPr>
      </w:pPr>
      <w:r w:rsidRPr="000C2023">
        <w:rPr>
          <w:rFonts w:asciiTheme="minorHAnsi" w:hAnsiTheme="minorHAnsi" w:cstheme="minorHAnsi"/>
        </w:rPr>
        <w:t xml:space="preserve">Amennyiben olyan </w:t>
      </w:r>
      <w:proofErr w:type="spellStart"/>
      <w:r w:rsidRPr="000C2023">
        <w:rPr>
          <w:rFonts w:asciiTheme="minorHAnsi" w:hAnsiTheme="minorHAnsi" w:cstheme="minorHAnsi"/>
        </w:rPr>
        <w:t>FF</w:t>
      </w:r>
      <w:proofErr w:type="spellEnd"/>
      <w:r w:rsidRPr="000C2023">
        <w:rPr>
          <w:rFonts w:asciiTheme="minorHAnsi" w:hAnsiTheme="minorHAnsi" w:cstheme="minorHAnsi"/>
        </w:rPr>
        <w:t xml:space="preserve"> szerződés kerül eladásra, amely alá több instrumentum nyílt, akkor az eladási ár arányosítandó az egyes, a keret alá tartozó instrumentumokra olyan módon, hogy összességében jelentésre kerüljön a teljes eladási ár.</w:t>
      </w:r>
    </w:p>
    <w:p w14:paraId="594CE5AC" w14:textId="2554E6D7" w:rsidR="003D6458" w:rsidRPr="000C2023" w:rsidRDefault="00CD0293" w:rsidP="00C14714">
      <w:r w:rsidRPr="000C2023">
        <w:t xml:space="preserve">Amennyiben </w:t>
      </w:r>
      <w:proofErr w:type="spellStart"/>
      <w:r w:rsidRPr="000C2023">
        <w:t>INSTK</w:t>
      </w:r>
      <w:proofErr w:type="spellEnd"/>
      <w:r w:rsidRPr="000C2023">
        <w:t xml:space="preserve"> táblában nyílt keret szűnik meg</w:t>
      </w:r>
      <w:r w:rsidR="004916EA" w:rsidRPr="000C2023">
        <w:t xml:space="preserve"> (azaz faktoring szerződések </w:t>
      </w:r>
      <w:proofErr w:type="spellStart"/>
      <w:r w:rsidR="004916EA" w:rsidRPr="000C2023">
        <w:t>INSTK</w:t>
      </w:r>
      <w:proofErr w:type="spellEnd"/>
      <w:r w:rsidR="004916EA" w:rsidRPr="000C2023">
        <w:t xml:space="preserve"> táblában történő szerepeltetése esetén)</w:t>
      </w:r>
      <w:r w:rsidRPr="000C2023">
        <w:t>, a következőképpen kell eljárni:</w:t>
      </w:r>
    </w:p>
    <w:p w14:paraId="091D8649" w14:textId="71836C43" w:rsidR="00CD0293" w:rsidRPr="000C2023" w:rsidRDefault="00CD0293" w:rsidP="00C14714">
      <w:pPr>
        <w:pStyle w:val="Listaszerbekezds"/>
        <w:numPr>
          <w:ilvl w:val="0"/>
          <w:numId w:val="20"/>
        </w:numPr>
      </w:pPr>
      <w:r w:rsidRPr="000C2023">
        <w:t xml:space="preserve">ha tartozik alá INSTR instrumentum, attól függetlenül mindaddig bent kell tartani az adatmodellben, míg valamely hozzá tartozó instrumentum él, hogy a szerződés </w:t>
      </w:r>
      <w:proofErr w:type="spellStart"/>
      <w:r w:rsidRPr="000C2023">
        <w:t>INSTK</w:t>
      </w:r>
      <w:proofErr w:type="spellEnd"/>
      <w:r w:rsidRPr="000C2023">
        <w:t xml:space="preserve"> táblában jelentett lejáratának napja már elkövetkezett. Az utolsó, hozzá tartozó instrumentum megszűnésének </w:t>
      </w:r>
      <w:r w:rsidR="00CE33C0" w:rsidRPr="000C2023">
        <w:t xml:space="preserve">negyedévében </w:t>
      </w:r>
      <w:r w:rsidRPr="000C2023">
        <w:t>kell megszüntetni ’</w:t>
      </w:r>
      <w:proofErr w:type="spellStart"/>
      <w:r w:rsidRPr="000C2023">
        <w:t>EGYEBM</w:t>
      </w:r>
      <w:proofErr w:type="spellEnd"/>
      <w:r w:rsidRPr="000C2023">
        <w:t>’ kóddal,</w:t>
      </w:r>
    </w:p>
    <w:p w14:paraId="4899F56C" w14:textId="054FE847" w:rsidR="00CD0293" w:rsidRPr="000C2023" w:rsidRDefault="00CD0293" w:rsidP="00C14714">
      <w:pPr>
        <w:pStyle w:val="Listaszerbekezds"/>
        <w:numPr>
          <w:ilvl w:val="0"/>
          <w:numId w:val="20"/>
        </w:numPr>
      </w:pPr>
      <w:r w:rsidRPr="000C2023">
        <w:t xml:space="preserve">ha nem tartozik alá INSTR instrumentum, akkor az </w:t>
      </w:r>
      <w:proofErr w:type="spellStart"/>
      <w:r w:rsidRPr="000C2023">
        <w:t>INSTK</w:t>
      </w:r>
      <w:proofErr w:type="spellEnd"/>
      <w:r w:rsidRPr="000C2023">
        <w:t xml:space="preserve"> táblában szereplő lejárati nap időszakában kell ’</w:t>
      </w:r>
      <w:proofErr w:type="spellStart"/>
      <w:r w:rsidR="00BE3A13" w:rsidRPr="000C2023">
        <w:t>FOLYELOTT</w:t>
      </w:r>
      <w:proofErr w:type="spellEnd"/>
      <w:r w:rsidRPr="000C2023">
        <w:t>’</w:t>
      </w:r>
      <w:r w:rsidR="00B15D74" w:rsidRPr="000C2023">
        <w:t>/’</w:t>
      </w:r>
      <w:proofErr w:type="spellStart"/>
      <w:r w:rsidR="00B15D74" w:rsidRPr="000C2023">
        <w:t>EGYEBM</w:t>
      </w:r>
      <w:proofErr w:type="spellEnd"/>
      <w:r w:rsidR="00B15D74" w:rsidRPr="000C2023">
        <w:t>’</w:t>
      </w:r>
      <w:r w:rsidRPr="000C2023">
        <w:t xml:space="preserve"> kóddal megszüntetni.</w:t>
      </w:r>
    </w:p>
    <w:p w14:paraId="658E8D6F" w14:textId="2952F365" w:rsidR="00A40A0F" w:rsidRPr="000C2023" w:rsidRDefault="00A40A0F" w:rsidP="00C14714">
      <w:r w:rsidRPr="000C2023">
        <w:t xml:space="preserve">A </w:t>
      </w:r>
      <w:r w:rsidRPr="000C2023">
        <w:rPr>
          <w:b/>
        </w:rPr>
        <w:t>„Megszűnés módja”</w:t>
      </w:r>
      <w:r w:rsidRPr="000C2023">
        <w:t xml:space="preserve"> mezőben a </w:t>
      </w:r>
      <w:proofErr w:type="spellStart"/>
      <w:r w:rsidRPr="000C2023">
        <w:t>KHR-rel</w:t>
      </w:r>
      <w:proofErr w:type="spellEnd"/>
      <w:r w:rsidRPr="000C2023">
        <w:t xml:space="preserve"> egyezően kell jelenteni az adatokat, a leginkább negatív megszűnési módot kell választani, amennyiben egyazon időszakban többféle tranzakció is történt.</w:t>
      </w:r>
      <w:r w:rsidR="004B47E0" w:rsidRPr="000C2023">
        <w:t xml:space="preserve"> Végtörlesztés, mint megszűnési mód akkor alkalmazandó, amikor az ügyfél előtörlesztéssel rendezi a teljes tartozását (azaz nem a törvényi végtörlesztésről van szó). Visszafizetés kódot kell alkalmazni, ha az ügyfél nem volt késedelmes és rendben </w:t>
      </w:r>
      <w:r w:rsidR="006E1109" w:rsidRPr="000C2023">
        <w:t>visszafizette a hitelét.</w:t>
      </w:r>
    </w:p>
    <w:p w14:paraId="6E503C56" w14:textId="77777777" w:rsidR="001E6230" w:rsidRPr="000C2023" w:rsidRDefault="001E6230" w:rsidP="00C14714"/>
    <w:p w14:paraId="0C5C4864" w14:textId="77777777" w:rsidR="00771390" w:rsidRPr="000C2023" w:rsidRDefault="00771390" w:rsidP="00C14714">
      <w:pPr>
        <w:pStyle w:val="Cmsor2"/>
        <w:jc w:val="both"/>
      </w:pPr>
      <w:bookmarkStart w:id="128" w:name="_Toc106619738"/>
      <w:bookmarkStart w:id="129" w:name="_Toc149904384"/>
      <w:r w:rsidRPr="000C2023">
        <w:t>Instrumentum – felügyeleti adatok (</w:t>
      </w:r>
      <w:proofErr w:type="spellStart"/>
      <w:r w:rsidRPr="000C2023">
        <w:t>INSTN</w:t>
      </w:r>
      <w:proofErr w:type="spellEnd"/>
      <w:r w:rsidRPr="000C2023">
        <w:t>)</w:t>
      </w:r>
      <w:bookmarkEnd w:id="128"/>
      <w:bookmarkEnd w:id="129"/>
    </w:p>
    <w:p w14:paraId="6653431D" w14:textId="77777777" w:rsidR="00771390" w:rsidRPr="000C2023" w:rsidRDefault="00771390" w:rsidP="00C14714">
      <w:pPr>
        <w:rPr>
          <w:rFonts w:cs="Arial"/>
        </w:rPr>
      </w:pPr>
    </w:p>
    <w:p w14:paraId="3BC5E629" w14:textId="5B2BC7DE" w:rsidR="001109D9" w:rsidRPr="000C2023" w:rsidRDefault="004F3ED2" w:rsidP="00C14714">
      <w:r w:rsidRPr="000C2023">
        <w:rPr>
          <w:rFonts w:cs="Arial"/>
        </w:rPr>
        <w:t>Az</w:t>
      </w:r>
      <w:r w:rsidR="00771390" w:rsidRPr="000C2023">
        <w:rPr>
          <w:rFonts w:cs="Arial"/>
        </w:rPr>
        <w:t xml:space="preserve"> adatok</w:t>
      </w:r>
      <w:r w:rsidR="00F9087E" w:rsidRPr="000C2023">
        <w:rPr>
          <w:rFonts w:cs="Arial"/>
        </w:rPr>
        <w:t xml:space="preserve"> jelentési mód</w:t>
      </w:r>
      <w:r w:rsidR="0012239E" w:rsidRPr="000C2023">
        <w:rPr>
          <w:rFonts w:cs="Arial"/>
        </w:rPr>
        <w:t>ja</w:t>
      </w:r>
      <w:r w:rsidR="00771390" w:rsidRPr="000C2023">
        <w:rPr>
          <w:rFonts w:cs="Arial"/>
        </w:rPr>
        <w:t xml:space="preserve"> instrumentum szint</w:t>
      </w:r>
      <w:r w:rsidR="00F9087E" w:rsidRPr="000C2023">
        <w:rPr>
          <w:rFonts w:cs="Arial"/>
        </w:rPr>
        <w:t>ű.</w:t>
      </w:r>
      <w:r w:rsidR="00523CCB" w:rsidRPr="000C2023">
        <w:rPr>
          <w:rFonts w:cs="Arial"/>
        </w:rPr>
        <w:t xml:space="preserve"> </w:t>
      </w:r>
      <w:r w:rsidR="0029499E" w:rsidRPr="000C2023">
        <w:rPr>
          <w:rFonts w:asciiTheme="minorHAnsi" w:hAnsiTheme="minorHAnsi" w:cstheme="minorHAnsi"/>
        </w:rPr>
        <w:t xml:space="preserve"> Minden esetben szükséges </w:t>
      </w:r>
      <w:proofErr w:type="spellStart"/>
      <w:r w:rsidR="0029499E" w:rsidRPr="000C2023">
        <w:rPr>
          <w:rFonts w:asciiTheme="minorHAnsi" w:hAnsiTheme="minorHAnsi" w:cstheme="minorHAnsi"/>
        </w:rPr>
        <w:t>INSTN</w:t>
      </w:r>
      <w:proofErr w:type="spellEnd"/>
      <w:r w:rsidR="0029499E" w:rsidRPr="000C2023">
        <w:rPr>
          <w:rFonts w:asciiTheme="minorHAnsi" w:hAnsiTheme="minorHAnsi" w:cstheme="minorHAnsi"/>
        </w:rPr>
        <w:t xml:space="preserve"> tábla csatolása mind az </w:t>
      </w:r>
      <w:proofErr w:type="spellStart"/>
      <w:r w:rsidR="0029499E" w:rsidRPr="000C2023">
        <w:rPr>
          <w:rFonts w:asciiTheme="minorHAnsi" w:hAnsiTheme="minorHAnsi" w:cstheme="minorHAnsi"/>
        </w:rPr>
        <w:t>INSTK</w:t>
      </w:r>
      <w:proofErr w:type="spellEnd"/>
      <w:r w:rsidR="0029499E" w:rsidRPr="000C2023">
        <w:rPr>
          <w:rFonts w:asciiTheme="minorHAnsi" w:hAnsiTheme="minorHAnsi" w:cstheme="minorHAnsi"/>
        </w:rPr>
        <w:t xml:space="preserve"> instrumentumhoz (akkor is, ha a teljes keret lehívásra kerül), mind pedig az INSTR instrumentumhoz. Minden </w:t>
      </w:r>
      <w:proofErr w:type="spellStart"/>
      <w:r w:rsidR="0029499E" w:rsidRPr="000C2023">
        <w:rPr>
          <w:rFonts w:asciiTheme="minorHAnsi" w:hAnsiTheme="minorHAnsi" w:cstheme="minorHAnsi"/>
        </w:rPr>
        <w:t>INSTK</w:t>
      </w:r>
      <w:proofErr w:type="spellEnd"/>
      <w:r w:rsidR="0029499E" w:rsidRPr="000C2023">
        <w:rPr>
          <w:rFonts w:asciiTheme="minorHAnsi" w:hAnsiTheme="minorHAnsi" w:cstheme="minorHAnsi"/>
        </w:rPr>
        <w:t xml:space="preserve"> azonosító csak egy </w:t>
      </w:r>
      <w:proofErr w:type="spellStart"/>
      <w:r w:rsidR="0029499E" w:rsidRPr="000C2023">
        <w:rPr>
          <w:rFonts w:asciiTheme="minorHAnsi" w:hAnsiTheme="minorHAnsi" w:cstheme="minorHAnsi"/>
        </w:rPr>
        <w:t>INSTN</w:t>
      </w:r>
      <w:proofErr w:type="spellEnd"/>
      <w:r w:rsidR="0029499E" w:rsidRPr="000C2023">
        <w:rPr>
          <w:rFonts w:asciiTheme="minorHAnsi" w:hAnsiTheme="minorHAnsi" w:cstheme="minorHAnsi"/>
        </w:rPr>
        <w:t xml:space="preserve"> rekordnál jelenhet meg és ebben az esetben az az </w:t>
      </w:r>
      <w:proofErr w:type="spellStart"/>
      <w:r w:rsidR="0029499E" w:rsidRPr="000C2023">
        <w:rPr>
          <w:rFonts w:asciiTheme="minorHAnsi" w:hAnsiTheme="minorHAnsi" w:cstheme="minorHAnsi"/>
        </w:rPr>
        <w:t>INSTN.INSTR_azon</w:t>
      </w:r>
      <w:proofErr w:type="spellEnd"/>
      <w:r w:rsidR="0029499E" w:rsidRPr="000C2023">
        <w:rPr>
          <w:rFonts w:asciiTheme="minorHAnsi" w:hAnsiTheme="minorHAnsi" w:cstheme="minorHAnsi"/>
        </w:rPr>
        <w:t xml:space="preserve"> nem lehet töltött, illetve amennyiben töltött az INSTR azonosító, nem tölthető az </w:t>
      </w:r>
      <w:proofErr w:type="spellStart"/>
      <w:r w:rsidR="0029499E" w:rsidRPr="000C2023">
        <w:rPr>
          <w:rFonts w:asciiTheme="minorHAnsi" w:hAnsiTheme="minorHAnsi" w:cstheme="minorHAnsi"/>
        </w:rPr>
        <w:t>INSTK</w:t>
      </w:r>
      <w:proofErr w:type="spellEnd"/>
      <w:r w:rsidR="0029499E" w:rsidRPr="000C2023">
        <w:rPr>
          <w:rFonts w:asciiTheme="minorHAnsi" w:hAnsiTheme="minorHAnsi" w:cstheme="minorHAnsi"/>
        </w:rPr>
        <w:t xml:space="preserve"> azonosító (azaz nem kell megadni a keretet ebben a táblában az adott INSTR instrumentumhoz kapcsolódóan</w:t>
      </w:r>
      <w:proofErr w:type="gramStart"/>
      <w:r w:rsidR="0029499E" w:rsidRPr="000C2023">
        <w:rPr>
          <w:rFonts w:asciiTheme="minorHAnsi" w:hAnsiTheme="minorHAnsi" w:cstheme="minorHAnsi"/>
        </w:rPr>
        <w:t>).</w:t>
      </w:r>
      <w:r w:rsidR="00C47CF1" w:rsidRPr="000C2023">
        <w:rPr>
          <w:rFonts w:cs="Arial"/>
        </w:rPr>
        <w:t>A</w:t>
      </w:r>
      <w:proofErr w:type="gramEnd"/>
      <w:r w:rsidR="006B3B18" w:rsidRPr="000C2023">
        <w:rPr>
          <w:rFonts w:cs="Arial"/>
        </w:rPr>
        <w:t xml:space="preserve"> táblában a </w:t>
      </w:r>
      <w:r w:rsidR="00D86B48" w:rsidRPr="000C2023">
        <w:rPr>
          <w:rFonts w:cs="Arial"/>
        </w:rPr>
        <w:t xml:space="preserve">tőkeszámítás során alkalmazott </w:t>
      </w:r>
      <w:r w:rsidR="006B3B18" w:rsidRPr="000C2023">
        <w:rPr>
          <w:rFonts w:cs="Arial"/>
        </w:rPr>
        <w:t>nemteljesítési valószínűség (</w:t>
      </w:r>
      <w:proofErr w:type="spellStart"/>
      <w:r w:rsidR="006B3B18" w:rsidRPr="000C2023">
        <w:rPr>
          <w:rFonts w:cs="Arial"/>
        </w:rPr>
        <w:t>PD</w:t>
      </w:r>
      <w:proofErr w:type="spellEnd"/>
      <w:r w:rsidR="006B3B18" w:rsidRPr="000C2023">
        <w:rPr>
          <w:rFonts w:cs="Arial"/>
        </w:rPr>
        <w:t>) és a nemteljesítési veszteségráta (</w:t>
      </w:r>
      <w:proofErr w:type="spellStart"/>
      <w:r w:rsidR="006B3B18" w:rsidRPr="000C2023">
        <w:rPr>
          <w:rFonts w:cs="Arial"/>
        </w:rPr>
        <w:t>LGD</w:t>
      </w:r>
      <w:proofErr w:type="spellEnd"/>
      <w:r w:rsidR="006B3B18" w:rsidRPr="000C2023">
        <w:rPr>
          <w:rFonts w:cs="Arial"/>
        </w:rPr>
        <w:t xml:space="preserve">) </w:t>
      </w:r>
      <w:proofErr w:type="spellStart"/>
      <w:r w:rsidR="000C6D81">
        <w:rPr>
          <w:rFonts w:asciiTheme="minorHAnsi" w:hAnsiTheme="minorHAnsi" w:cs="Arial"/>
        </w:rPr>
        <w:t>PVOV</w:t>
      </w:r>
      <w:proofErr w:type="spellEnd"/>
      <w:r w:rsidR="00D86B48" w:rsidRPr="000C2023">
        <w:rPr>
          <w:rFonts w:cs="Arial"/>
        </w:rPr>
        <w:t xml:space="preserve"> esetén jelentendők, </w:t>
      </w:r>
      <w:r w:rsidR="006B3B18" w:rsidRPr="000C2023">
        <w:rPr>
          <w:rFonts w:cs="Arial"/>
        </w:rPr>
        <w:t>amennyiben rendelkezésre áll</w:t>
      </w:r>
      <w:r w:rsidR="00D86B48" w:rsidRPr="000C2023">
        <w:rPr>
          <w:rFonts w:cs="Arial"/>
        </w:rPr>
        <w:t>nak</w:t>
      </w:r>
      <w:r w:rsidR="006B3B18" w:rsidRPr="000C2023">
        <w:rPr>
          <w:rFonts w:cs="Arial"/>
        </w:rPr>
        <w:t xml:space="preserve">. </w:t>
      </w:r>
      <w:r w:rsidR="001109D9" w:rsidRPr="000C2023">
        <w:t xml:space="preserve">A </w:t>
      </w:r>
      <w:proofErr w:type="spellStart"/>
      <w:r w:rsidR="001109D9" w:rsidRPr="000C2023">
        <w:t>PD</w:t>
      </w:r>
      <w:proofErr w:type="spellEnd"/>
      <w:r w:rsidR="001109D9" w:rsidRPr="000C2023">
        <w:t xml:space="preserve">-t és az </w:t>
      </w:r>
      <w:proofErr w:type="spellStart"/>
      <w:r w:rsidR="001109D9" w:rsidRPr="000C2023">
        <w:t>LGD</w:t>
      </w:r>
      <w:proofErr w:type="spellEnd"/>
      <w:r w:rsidR="001109D9" w:rsidRPr="000C2023">
        <w:t xml:space="preserve">-t négy tizedesjegyre kerekítve kell megadni. </w:t>
      </w:r>
      <w:r w:rsidR="00FD6CD3" w:rsidRPr="000C2023">
        <w:rPr>
          <w:rFonts w:asciiTheme="minorHAnsi" w:hAnsiTheme="minorHAnsi" w:cstheme="minorHAnsi"/>
        </w:rPr>
        <w:t xml:space="preserve">A mezők az adott </w:t>
      </w:r>
      <w:proofErr w:type="spellStart"/>
      <w:r w:rsidR="00FD6CD3" w:rsidRPr="000C2023">
        <w:rPr>
          <w:rFonts w:asciiTheme="minorHAnsi" w:hAnsiTheme="minorHAnsi" w:cstheme="minorHAnsi"/>
        </w:rPr>
        <w:t>INSTK</w:t>
      </w:r>
      <w:proofErr w:type="spellEnd"/>
      <w:r w:rsidR="00FD6CD3" w:rsidRPr="000C2023">
        <w:rPr>
          <w:rFonts w:asciiTheme="minorHAnsi" w:hAnsiTheme="minorHAnsi" w:cstheme="minorHAnsi"/>
        </w:rPr>
        <w:t>/</w:t>
      </w:r>
      <w:proofErr w:type="spellStart"/>
      <w:r w:rsidR="00FD6CD3" w:rsidRPr="000C2023">
        <w:rPr>
          <w:rFonts w:asciiTheme="minorHAnsi" w:hAnsiTheme="minorHAnsi" w:cstheme="minorHAnsi"/>
        </w:rPr>
        <w:t>INSTR</w:t>
      </w:r>
      <w:proofErr w:type="spellEnd"/>
      <w:r w:rsidR="00FD6CD3" w:rsidRPr="000C2023">
        <w:rPr>
          <w:rFonts w:asciiTheme="minorHAnsi" w:hAnsiTheme="minorHAnsi" w:cstheme="minorHAnsi"/>
        </w:rPr>
        <w:t xml:space="preserve"> instrumentum szintjén értelmezendő és jelentendő mutatók, azaz pl. a </w:t>
      </w:r>
      <w:r w:rsidR="00FD6CD3" w:rsidRPr="000C2023">
        <w:rPr>
          <w:rFonts w:asciiTheme="minorHAnsi" w:hAnsiTheme="minorHAnsi" w:cstheme="minorHAnsi"/>
          <w:b/>
          <w:bCs/>
        </w:rPr>
        <w:t>„Tőkeszámítás során alkalmazott nemteljesítéskori veszteségráta (</w:t>
      </w:r>
      <w:proofErr w:type="spellStart"/>
      <w:r w:rsidR="00FD6CD3" w:rsidRPr="000C2023">
        <w:rPr>
          <w:rFonts w:asciiTheme="minorHAnsi" w:hAnsiTheme="minorHAnsi" w:cstheme="minorHAnsi"/>
          <w:b/>
          <w:bCs/>
        </w:rPr>
        <w:t>LGD</w:t>
      </w:r>
      <w:proofErr w:type="spellEnd"/>
      <w:r w:rsidR="00FD6CD3" w:rsidRPr="000C2023">
        <w:rPr>
          <w:rFonts w:asciiTheme="minorHAnsi" w:hAnsiTheme="minorHAnsi" w:cstheme="minorHAnsi"/>
          <w:b/>
          <w:bCs/>
        </w:rPr>
        <w:t>)”</w:t>
      </w:r>
      <w:r w:rsidR="00FD6CD3" w:rsidRPr="000C2023">
        <w:rPr>
          <w:rFonts w:asciiTheme="minorHAnsi" w:hAnsiTheme="minorHAnsi" w:cstheme="minorHAnsi"/>
        </w:rPr>
        <w:t xml:space="preserve"> mező értéke eltérhet az egyes szerződésrészek tekintetében pl. eltérő fedezetallokáció esetén.</w:t>
      </w:r>
    </w:p>
    <w:p w14:paraId="33237764" w14:textId="77777777" w:rsidR="00CE6354" w:rsidRPr="000C2023" w:rsidRDefault="00CE6354" w:rsidP="00C14714">
      <w:pPr>
        <w:rPr>
          <w:rFonts w:asciiTheme="minorHAnsi" w:hAnsiTheme="minorHAnsi" w:cstheme="minorHAnsi"/>
        </w:rPr>
      </w:pPr>
      <w:r w:rsidRPr="000C2023">
        <w:rPr>
          <w:rFonts w:asciiTheme="minorHAnsi" w:hAnsiTheme="minorHAnsi" w:cstheme="minorHAnsi"/>
        </w:rPr>
        <w:t>A „Tőkeszámítás során alkalmazott hitelegyenértékesítési tényező (</w:t>
      </w:r>
      <w:proofErr w:type="spellStart"/>
      <w:r w:rsidRPr="000C2023">
        <w:rPr>
          <w:rFonts w:asciiTheme="minorHAnsi" w:hAnsiTheme="minorHAnsi" w:cstheme="minorHAnsi"/>
        </w:rPr>
        <w:t>CCF</w:t>
      </w:r>
      <w:proofErr w:type="spellEnd"/>
      <w:r w:rsidRPr="000C2023">
        <w:rPr>
          <w:rFonts w:asciiTheme="minorHAnsi" w:hAnsiTheme="minorHAnsi" w:cstheme="minorHAnsi"/>
        </w:rPr>
        <w:t>)” mezőben</w:t>
      </w:r>
      <w:r w:rsidRPr="000C2023">
        <w:rPr>
          <w:rFonts w:asciiTheme="minorHAnsi" w:hAnsiTheme="minorHAnsi" w:cs="Arial"/>
          <w:sz w:val="22"/>
          <w:szCs w:val="22"/>
        </w:rPr>
        <w:t xml:space="preserve"> a</w:t>
      </w:r>
      <w:r w:rsidRPr="000C2023">
        <w:rPr>
          <w:rFonts w:asciiTheme="minorHAnsi" w:hAnsiTheme="minorHAnsi" w:cstheme="minorHAnsi"/>
        </w:rPr>
        <w:t xml:space="preserve">kkor jelentendő adat, ha az </w:t>
      </w:r>
      <w:proofErr w:type="spellStart"/>
      <w:r w:rsidRPr="000C2023">
        <w:rPr>
          <w:rFonts w:asciiTheme="minorHAnsi" w:hAnsiTheme="minorHAnsi" w:cstheme="minorHAnsi"/>
        </w:rPr>
        <w:t>INSTN</w:t>
      </w:r>
      <w:proofErr w:type="spellEnd"/>
      <w:r w:rsidRPr="000C2023">
        <w:rPr>
          <w:rFonts w:asciiTheme="minorHAnsi" w:hAnsiTheme="minorHAnsi" w:cstheme="minorHAnsi"/>
        </w:rPr>
        <w:t xml:space="preserve"> tábla olyan </w:t>
      </w:r>
      <w:proofErr w:type="spellStart"/>
      <w:r w:rsidRPr="000C2023">
        <w:rPr>
          <w:rFonts w:asciiTheme="minorHAnsi" w:hAnsiTheme="minorHAnsi" w:cstheme="minorHAnsi"/>
        </w:rPr>
        <w:t>INSTK</w:t>
      </w:r>
      <w:proofErr w:type="spellEnd"/>
      <w:r w:rsidRPr="000C2023">
        <w:rPr>
          <w:rFonts w:asciiTheme="minorHAnsi" w:hAnsiTheme="minorHAnsi" w:cstheme="minorHAnsi"/>
        </w:rPr>
        <w:t>/</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táblához kapcsolódik, ahol jelentésre kerül le nem hívott keret, ekkor az adott le nem hívott keretre vonatkozó </w:t>
      </w:r>
      <w:proofErr w:type="spellStart"/>
      <w:r w:rsidRPr="000C2023">
        <w:rPr>
          <w:rFonts w:asciiTheme="minorHAnsi" w:hAnsiTheme="minorHAnsi" w:cstheme="minorHAnsi"/>
        </w:rPr>
        <w:t>CCF</w:t>
      </w:r>
      <w:proofErr w:type="spellEnd"/>
      <w:r w:rsidRPr="000C2023">
        <w:rPr>
          <w:rFonts w:asciiTheme="minorHAnsi" w:hAnsiTheme="minorHAnsi" w:cstheme="minorHAnsi"/>
        </w:rPr>
        <w:t xml:space="preserve"> jelentendő. Amennyiben például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szerepel egy főkeret szintű le nem hívott keret és az INSTR-ben egy alkeret szintű, akkor mind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mind az </w:t>
      </w:r>
      <w:proofErr w:type="spellStart"/>
      <w:r w:rsidRPr="000C2023">
        <w:rPr>
          <w:rFonts w:asciiTheme="minorHAnsi" w:hAnsiTheme="minorHAnsi" w:cstheme="minorHAnsi"/>
        </w:rPr>
        <w:t>INSTR</w:t>
      </w:r>
      <w:proofErr w:type="spellEnd"/>
      <w:r w:rsidRPr="000C2023">
        <w:rPr>
          <w:rFonts w:asciiTheme="minorHAnsi" w:hAnsiTheme="minorHAnsi" w:cstheme="minorHAnsi"/>
        </w:rPr>
        <w:t xml:space="preserve"> táblához kapcsolódó </w:t>
      </w:r>
      <w:proofErr w:type="spellStart"/>
      <w:r w:rsidRPr="000C2023">
        <w:rPr>
          <w:rFonts w:asciiTheme="minorHAnsi" w:hAnsiTheme="minorHAnsi" w:cstheme="minorHAnsi"/>
        </w:rPr>
        <w:t>INSTN</w:t>
      </w:r>
      <w:proofErr w:type="spellEnd"/>
      <w:r w:rsidRPr="000C2023">
        <w:rPr>
          <w:rFonts w:asciiTheme="minorHAnsi" w:hAnsiTheme="minorHAnsi" w:cstheme="minorHAnsi"/>
        </w:rPr>
        <w:t>-ben szerepeltetendő adat a mezőben, mely megegyezhet, de el is térhet.</w:t>
      </w:r>
    </w:p>
    <w:p w14:paraId="1FFCE088" w14:textId="7BDF7AA3" w:rsidR="0012239E" w:rsidRPr="000C2023" w:rsidRDefault="0012239E" w:rsidP="00C14714">
      <w:pPr>
        <w:spacing w:after="0"/>
        <w:rPr>
          <w:rFonts w:asciiTheme="minorHAnsi" w:hAnsiTheme="minorHAnsi" w:cstheme="minorHAnsi"/>
        </w:rPr>
      </w:pPr>
      <w:r w:rsidRPr="000C2023">
        <w:rPr>
          <w:rFonts w:asciiTheme="minorHAnsi" w:hAnsiTheme="minorHAnsi" w:cstheme="minorHAnsi"/>
        </w:rPr>
        <w:t xml:space="preserve">A következő három </w:t>
      </w:r>
      <w:r w:rsidR="00E7519B" w:rsidRPr="000C2023">
        <w:rPr>
          <w:rFonts w:asciiTheme="minorHAnsi" w:hAnsiTheme="minorHAnsi" w:cstheme="minorHAnsi"/>
        </w:rPr>
        <w:t xml:space="preserve">mezőt </w:t>
      </w:r>
      <w:r w:rsidRPr="000C2023">
        <w:rPr>
          <w:rFonts w:asciiTheme="minorHAnsi" w:hAnsiTheme="minorHAnsi" w:cstheme="minorHAnsi"/>
        </w:rPr>
        <w:t>mindazon instrumentumok esetén jelenteni</w:t>
      </w:r>
      <w:r w:rsidR="00F9177D" w:rsidRPr="000C2023">
        <w:rPr>
          <w:rFonts w:asciiTheme="minorHAnsi" w:hAnsiTheme="minorHAnsi" w:cstheme="minorHAnsi"/>
        </w:rPr>
        <w:t xml:space="preserve"> kell 2021</w:t>
      </w:r>
      <w:r w:rsidR="0007513F" w:rsidRPr="000C2023">
        <w:rPr>
          <w:rFonts w:asciiTheme="minorHAnsi" w:hAnsiTheme="minorHAnsi" w:cstheme="minorHAnsi"/>
        </w:rPr>
        <w:t>. negyedik negyedévi</w:t>
      </w:r>
      <w:r w:rsidR="00F9177D" w:rsidRPr="000C2023">
        <w:rPr>
          <w:rFonts w:asciiTheme="minorHAnsi" w:hAnsiTheme="minorHAnsi" w:cstheme="minorHAnsi"/>
        </w:rPr>
        <w:t xml:space="preserve"> vonatkozási időtől kezdődően</w:t>
      </w:r>
      <w:r w:rsidRPr="000C2023">
        <w:rPr>
          <w:rFonts w:asciiTheme="minorHAnsi" w:hAnsiTheme="minorHAnsi" w:cstheme="minorHAnsi"/>
        </w:rPr>
        <w:t>, amelyek az értékvesztésképzés hatálya alá tartoznak</w:t>
      </w:r>
      <w:r w:rsidR="00054768" w:rsidRPr="000C2023">
        <w:rPr>
          <w:rFonts w:asciiTheme="minorHAnsi" w:hAnsiTheme="minorHAnsi" w:cstheme="minorHAnsi"/>
        </w:rPr>
        <w:t xml:space="preserve">, amennyiben összevont felügyelet alá tartozó, </w:t>
      </w:r>
      <w:proofErr w:type="spellStart"/>
      <w:r w:rsidR="00054768" w:rsidRPr="000C2023">
        <w:rPr>
          <w:rFonts w:asciiTheme="minorHAnsi" w:hAnsiTheme="minorHAnsi" w:cstheme="minorHAnsi"/>
        </w:rPr>
        <w:t>IFRS</w:t>
      </w:r>
      <w:proofErr w:type="spellEnd"/>
      <w:r w:rsidR="00054768" w:rsidRPr="000C2023">
        <w:rPr>
          <w:rFonts w:asciiTheme="minorHAnsi" w:hAnsiTheme="minorHAnsi" w:cstheme="minorHAnsi"/>
        </w:rPr>
        <w:t xml:space="preserve"> könyvvezetést végző pénzügyi vállalkozás az adatszolgáltató (összevont felügyelet alá </w:t>
      </w:r>
      <w:r w:rsidR="00054768" w:rsidRPr="000C2023">
        <w:rPr>
          <w:rFonts w:asciiTheme="minorHAnsi" w:hAnsiTheme="minorHAnsi" w:cstheme="minorHAnsi"/>
          <w:i/>
          <w:iCs/>
        </w:rPr>
        <w:t>nem</w:t>
      </w:r>
      <w:r w:rsidR="00054768" w:rsidRPr="000C2023">
        <w:rPr>
          <w:rFonts w:asciiTheme="minorHAnsi" w:hAnsiTheme="minorHAnsi" w:cstheme="minorHAnsi"/>
        </w:rPr>
        <w:t xml:space="preserve"> tartozó, </w:t>
      </w:r>
      <w:proofErr w:type="spellStart"/>
      <w:r w:rsidR="00054768" w:rsidRPr="000C2023">
        <w:rPr>
          <w:rFonts w:asciiTheme="minorHAnsi" w:hAnsiTheme="minorHAnsi" w:cstheme="minorHAnsi"/>
        </w:rPr>
        <w:t>IFRS</w:t>
      </w:r>
      <w:proofErr w:type="spellEnd"/>
      <w:r w:rsidR="00054768" w:rsidRPr="000C2023">
        <w:rPr>
          <w:rFonts w:asciiTheme="minorHAnsi" w:hAnsiTheme="minorHAnsi" w:cstheme="minorHAnsi"/>
        </w:rPr>
        <w:t xml:space="preserve"> könyvvezetést végző pénzügyi vállalkozások esetén akkor jelentendők a mezők, amennyiben az adatok rendelkezésre állnak, HAS könyvvezetés esetén nem jelentendők) </w:t>
      </w:r>
      <w:r w:rsidRPr="000C2023">
        <w:rPr>
          <w:rFonts w:asciiTheme="minorHAnsi" w:hAnsiTheme="minorHAnsi" w:cstheme="minorHAnsi"/>
        </w:rPr>
        <w:t xml:space="preserve">: </w:t>
      </w:r>
      <w:bookmarkStart w:id="130" w:name="_Hlk48739227"/>
      <w:r w:rsidRPr="000C2023">
        <w:rPr>
          <w:rFonts w:asciiTheme="minorHAnsi" w:hAnsiTheme="minorHAnsi" w:cstheme="minorHAnsi"/>
          <w:b/>
          <w:bCs/>
        </w:rPr>
        <w:t>„Várható hitelezési veszteség alapján származtatott nemteljesítéskori veszteségráta (</w:t>
      </w:r>
      <w:proofErr w:type="spellStart"/>
      <w:r w:rsidRPr="000C2023">
        <w:rPr>
          <w:rFonts w:asciiTheme="minorHAnsi" w:hAnsiTheme="minorHAnsi" w:cstheme="minorHAnsi"/>
          <w:b/>
          <w:bCs/>
        </w:rPr>
        <w:t>LGD</w:t>
      </w:r>
      <w:proofErr w:type="spellEnd"/>
      <w:r w:rsidRPr="000C2023">
        <w:rPr>
          <w:rFonts w:asciiTheme="minorHAnsi" w:hAnsiTheme="minorHAnsi" w:cstheme="minorHAnsi"/>
          <w:b/>
          <w:bCs/>
        </w:rPr>
        <w:t>)”, „Tényleges hitelegyenértékesítési tényező (</w:t>
      </w:r>
      <w:proofErr w:type="spellStart"/>
      <w:r w:rsidRPr="000C2023">
        <w:rPr>
          <w:rFonts w:asciiTheme="minorHAnsi" w:hAnsiTheme="minorHAnsi" w:cstheme="minorHAnsi"/>
          <w:b/>
          <w:bCs/>
        </w:rPr>
        <w:t>CCF</w:t>
      </w:r>
      <w:proofErr w:type="spellEnd"/>
      <w:r w:rsidRPr="000C2023">
        <w:rPr>
          <w:rFonts w:asciiTheme="minorHAnsi" w:hAnsiTheme="minorHAnsi" w:cstheme="minorHAnsi"/>
          <w:b/>
          <w:bCs/>
        </w:rPr>
        <w:t>)”</w:t>
      </w:r>
      <w:r w:rsidRPr="000C2023">
        <w:rPr>
          <w:rFonts w:asciiTheme="minorHAnsi" w:hAnsiTheme="minorHAnsi" w:cstheme="minorHAnsi"/>
        </w:rPr>
        <w:t xml:space="preserve"> és </w:t>
      </w:r>
      <w:r w:rsidRPr="000C2023">
        <w:rPr>
          <w:rFonts w:asciiTheme="minorHAnsi" w:hAnsiTheme="minorHAnsi" w:cstheme="minorHAnsi"/>
          <w:b/>
          <w:bCs/>
        </w:rPr>
        <w:t>„Várható hitelezési veszteség alapján származtatott nemteljesítési valószínűség</w:t>
      </w:r>
      <w:bookmarkEnd w:id="130"/>
      <w:r w:rsidRPr="000C2023">
        <w:rPr>
          <w:rFonts w:asciiTheme="minorHAnsi" w:hAnsiTheme="minorHAnsi" w:cstheme="minorHAnsi"/>
          <w:b/>
          <w:bCs/>
        </w:rPr>
        <w:t xml:space="preserve"> (</w:t>
      </w:r>
      <w:proofErr w:type="spellStart"/>
      <w:r w:rsidRPr="000C2023">
        <w:rPr>
          <w:rFonts w:asciiTheme="minorHAnsi" w:hAnsiTheme="minorHAnsi" w:cstheme="minorHAnsi"/>
          <w:b/>
          <w:bCs/>
        </w:rPr>
        <w:t>PD</w:t>
      </w:r>
      <w:proofErr w:type="spellEnd"/>
      <w:r w:rsidRPr="000C2023">
        <w:rPr>
          <w:rFonts w:asciiTheme="minorHAnsi" w:hAnsiTheme="minorHAnsi" w:cstheme="minorHAnsi"/>
          <w:b/>
          <w:bCs/>
        </w:rPr>
        <w:t>)”</w:t>
      </w:r>
      <w:r w:rsidR="00054768" w:rsidRPr="000C2023">
        <w:rPr>
          <w:rFonts w:asciiTheme="minorHAnsi" w:hAnsiTheme="minorHAnsi" w:cstheme="minorHAnsi"/>
        </w:rPr>
        <w:t>.</w:t>
      </w:r>
    </w:p>
    <w:p w14:paraId="433E7E53" w14:textId="77777777" w:rsidR="0012239E" w:rsidRPr="000C2023" w:rsidRDefault="0012239E" w:rsidP="00C14714">
      <w:pPr>
        <w:spacing w:after="0"/>
        <w:rPr>
          <w:rFonts w:asciiTheme="minorHAnsi" w:hAnsiTheme="minorHAnsi" w:cstheme="minorHAnsi"/>
        </w:rPr>
      </w:pPr>
    </w:p>
    <w:p w14:paraId="4F81037A" w14:textId="2C9AF9A4" w:rsidR="0012239E" w:rsidRPr="000C2023" w:rsidRDefault="0012239E" w:rsidP="00C14714">
      <w:pPr>
        <w:rPr>
          <w:rFonts w:asciiTheme="minorHAnsi" w:hAnsiTheme="minorHAnsi" w:cstheme="minorHAnsi"/>
        </w:rPr>
      </w:pPr>
      <w:bookmarkStart w:id="131" w:name="_Hlk63936650"/>
      <w:r w:rsidRPr="000C2023">
        <w:rPr>
          <w:rFonts w:asciiTheme="minorHAnsi" w:hAnsiTheme="minorHAnsi" w:cstheme="minorHAnsi"/>
        </w:rPr>
        <w:t xml:space="preserve">A </w:t>
      </w:r>
      <w:r w:rsidRPr="000C2023">
        <w:rPr>
          <w:rFonts w:asciiTheme="minorHAnsi" w:hAnsiTheme="minorHAnsi" w:cstheme="minorHAnsi"/>
          <w:b/>
        </w:rPr>
        <w:t>„Várható hitelezési veszteség alapján származtatott nemteljesítéskori veszteségráta (</w:t>
      </w:r>
      <w:proofErr w:type="spellStart"/>
      <w:r w:rsidRPr="000C2023">
        <w:rPr>
          <w:rFonts w:asciiTheme="minorHAnsi" w:hAnsiTheme="minorHAnsi" w:cstheme="minorHAnsi"/>
          <w:b/>
        </w:rPr>
        <w:t>LGD</w:t>
      </w:r>
      <w:proofErr w:type="spellEnd"/>
      <w:r w:rsidRPr="000C2023">
        <w:rPr>
          <w:rFonts w:asciiTheme="minorHAnsi" w:hAnsiTheme="minorHAnsi" w:cstheme="minorHAnsi"/>
          <w:b/>
        </w:rPr>
        <w:t>)”</w:t>
      </w:r>
      <w:r w:rsidRPr="000C2023">
        <w:rPr>
          <w:rFonts w:asciiTheme="minorHAnsi" w:hAnsiTheme="minorHAnsi" w:cstheme="minorHAnsi"/>
        </w:rPr>
        <w:t xml:space="preserve"> és a </w:t>
      </w:r>
      <w:r w:rsidRPr="000C2023">
        <w:rPr>
          <w:rFonts w:asciiTheme="minorHAnsi" w:hAnsiTheme="minorHAnsi" w:cstheme="minorHAnsi"/>
          <w:b/>
        </w:rPr>
        <w:t>„Várható hitelezési veszteség alapján származtatott nemteljesítési valószínűség (</w:t>
      </w:r>
      <w:proofErr w:type="spellStart"/>
      <w:r w:rsidRPr="000C2023">
        <w:rPr>
          <w:rFonts w:asciiTheme="minorHAnsi" w:hAnsiTheme="minorHAnsi" w:cstheme="minorHAnsi"/>
          <w:b/>
        </w:rPr>
        <w:t>PD</w:t>
      </w:r>
      <w:proofErr w:type="spellEnd"/>
      <w:r w:rsidRPr="000C2023">
        <w:rPr>
          <w:rFonts w:asciiTheme="minorHAnsi" w:hAnsiTheme="minorHAnsi" w:cstheme="minorHAnsi"/>
          <w:b/>
        </w:rPr>
        <w:t>)”</w:t>
      </w:r>
      <w:r w:rsidRPr="000C2023">
        <w:rPr>
          <w:rFonts w:asciiTheme="minorHAnsi" w:hAnsiTheme="minorHAnsi" w:cstheme="minorHAnsi"/>
        </w:rPr>
        <w:t xml:space="preserve"> mezők</w:t>
      </w:r>
      <w:r w:rsidR="00797E1D" w:rsidRPr="000C2023">
        <w:rPr>
          <w:rFonts w:asciiTheme="minorHAnsi" w:hAnsiTheme="minorHAnsi" w:cstheme="minorHAnsi"/>
        </w:rPr>
        <w:t xml:space="preserve"> </w:t>
      </w:r>
      <w:proofErr w:type="spellStart"/>
      <w:r w:rsidR="00797E1D" w:rsidRPr="000C2023">
        <w:rPr>
          <w:rFonts w:asciiTheme="minorHAnsi" w:hAnsiTheme="minorHAnsi" w:cstheme="minorHAnsi"/>
        </w:rPr>
        <w:t>INSTK</w:t>
      </w:r>
      <w:proofErr w:type="spellEnd"/>
      <w:r w:rsidR="00797E1D" w:rsidRPr="000C2023">
        <w:rPr>
          <w:rFonts w:asciiTheme="minorHAnsi" w:hAnsiTheme="minorHAnsi" w:cstheme="minorHAnsi"/>
        </w:rPr>
        <w:t>/</w:t>
      </w:r>
      <w:proofErr w:type="spellStart"/>
      <w:r w:rsidR="00797E1D" w:rsidRPr="000C2023">
        <w:rPr>
          <w:rFonts w:asciiTheme="minorHAnsi" w:hAnsiTheme="minorHAnsi" w:cstheme="minorHAnsi"/>
        </w:rPr>
        <w:t>INSTR</w:t>
      </w:r>
      <w:proofErr w:type="spellEnd"/>
      <w:r w:rsidR="00797E1D" w:rsidRPr="000C2023">
        <w:rPr>
          <w:rFonts w:asciiTheme="minorHAnsi" w:hAnsiTheme="minorHAnsi" w:cstheme="minorHAnsi"/>
        </w:rPr>
        <w:t xml:space="preserve"> instrumentum szinten jelentendők ,</w:t>
      </w:r>
      <w:r w:rsidRPr="000C2023">
        <w:rPr>
          <w:rFonts w:asciiTheme="minorHAnsi" w:hAnsiTheme="minorHAnsi" w:cstheme="minorHAnsi"/>
        </w:rPr>
        <w:t xml:space="preserve">az alábbi módon kalkulálandók: </w:t>
      </w:r>
      <w:bookmarkEnd w:id="131"/>
      <w:r w:rsidRPr="000C2023">
        <w:rPr>
          <w:rFonts w:asciiTheme="minorHAnsi" w:hAnsiTheme="minorHAnsi" w:cstheme="minorHAnsi"/>
        </w:rPr>
        <w:t xml:space="preserve">mivel az </w:t>
      </w:r>
      <w:proofErr w:type="spellStart"/>
      <w:r w:rsidRPr="000C2023">
        <w:rPr>
          <w:rFonts w:asciiTheme="minorHAnsi" w:hAnsiTheme="minorHAnsi" w:cstheme="minorHAnsi"/>
        </w:rPr>
        <w:t>IFRS</w:t>
      </w:r>
      <w:proofErr w:type="spellEnd"/>
      <w:r w:rsidRPr="000C2023">
        <w:rPr>
          <w:rFonts w:asciiTheme="minorHAnsi" w:hAnsiTheme="minorHAnsi" w:cstheme="minorHAnsi"/>
        </w:rPr>
        <w:t xml:space="preserve"> 9 által meghatározott értékvesztésképzés során el kell különíteni a nemteljesítés kockázatát a többi tényezőtől (ideértve az ügyletek élettartamát és a biztosítékok értékét is)  függetlenül attól, hogy az adatszolgáltató ennek során kalkulál-e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-t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-t (pl. ha csak veszteségrátával kalkulál), ezért egy egységesített módszertan alapján kalkulálandó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jelentendő minden intézmény és ügylet esetében (tehát NEM az értékvesztésképzés során alkalmazott közvetlen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hanem az értékvesztésből </w:t>
      </w:r>
      <w:r w:rsidRPr="000C2023">
        <w:rPr>
          <w:rFonts w:asciiTheme="minorHAnsi" w:hAnsiTheme="minorHAnsi" w:cstheme="minorHAnsi"/>
          <w:i/>
        </w:rPr>
        <w:t>származtatott</w:t>
      </w:r>
      <w:r w:rsidRPr="000C2023">
        <w:rPr>
          <w:rFonts w:asciiTheme="minorHAnsi" w:hAnsiTheme="minorHAnsi" w:cstheme="minorHAnsi"/>
        </w:rPr>
        <w:t xml:space="preserve"> értékek). Lényegében súlyozott átlagos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jelentendő. Ezek meghatározása a következő módszerrel kell történjen:</w:t>
      </w:r>
    </w:p>
    <w:p w14:paraId="236F4A8B" w14:textId="77777777" w:rsidR="0012239E" w:rsidRPr="000C2023" w:rsidRDefault="0012239E" w:rsidP="00545F0D">
      <w:pPr>
        <w:ind w:left="567" w:hanging="283"/>
        <w:rPr>
          <w:rFonts w:asciiTheme="minorHAnsi" w:hAnsiTheme="minorHAnsi" w:cstheme="minorHAnsi"/>
        </w:rPr>
      </w:pPr>
      <w:proofErr w:type="gramStart"/>
      <w:r w:rsidRPr="000C2023">
        <w:rPr>
          <w:rFonts w:asciiTheme="minorHAnsi" w:hAnsiTheme="minorHAnsi" w:cstheme="minorHAnsi"/>
        </w:rPr>
        <w:t>I.</w:t>
      </w:r>
      <w:proofErr w:type="gramEnd"/>
      <w:r w:rsidRPr="000C2023">
        <w:rPr>
          <w:rFonts w:asciiTheme="minorHAnsi" w:hAnsiTheme="minorHAnsi" w:cstheme="minorHAnsi"/>
        </w:rPr>
        <w:t xml:space="preserve"> Ha az intézmény az ÉV számításához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értékeket alkalmaz, akár ügyletenként, akár életciklus és kockázati jellemzők alapján meghatározott </w:t>
      </w:r>
      <w:proofErr w:type="spellStart"/>
      <w:r w:rsidRPr="000C2023">
        <w:rPr>
          <w:rFonts w:asciiTheme="minorHAnsi" w:hAnsiTheme="minorHAnsi" w:cstheme="minorHAnsi"/>
        </w:rPr>
        <w:t>poolok</w:t>
      </w:r>
      <w:proofErr w:type="spellEnd"/>
      <w:r w:rsidRPr="000C2023">
        <w:rPr>
          <w:rFonts w:asciiTheme="minorHAnsi" w:hAnsiTheme="minorHAnsi" w:cstheme="minorHAnsi"/>
        </w:rPr>
        <w:t xml:space="preserve"> (részportfóliók) esetén.</w:t>
      </w:r>
    </w:p>
    <w:p w14:paraId="7F8B8D8F"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a) Az ún.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megállapítása: az egyes jövőbeli időszakokban alkalmazott várható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 (egyedi vagy </w:t>
      </w:r>
      <w:proofErr w:type="spellStart"/>
      <w:r w:rsidRPr="000C2023">
        <w:rPr>
          <w:rFonts w:asciiTheme="minorHAnsi" w:hAnsiTheme="minorHAnsi" w:cstheme="minorHAnsi"/>
        </w:rPr>
        <w:t>pool</w:t>
      </w:r>
      <w:proofErr w:type="spellEnd"/>
      <w:r w:rsidRPr="000C2023">
        <w:rPr>
          <w:rFonts w:asciiTheme="minorHAnsi" w:hAnsiTheme="minorHAnsi" w:cstheme="minorHAnsi"/>
        </w:rPr>
        <w:t>) mindenkori amortizált bekerülési érték jelenértékével (egyedi!) súlyozott átlagos összege:</w:t>
      </w:r>
    </w:p>
    <w:p w14:paraId="27C2A9B3"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 </w:t>
      </w:r>
      <w:proofErr w:type="gramStart"/>
      <w:r w:rsidRPr="000C2023">
        <w:rPr>
          <w:rFonts w:asciiTheme="minorHAnsi" w:hAnsiTheme="minorHAnsi" w:cstheme="minorHAnsi"/>
        </w:rPr>
        <w:t>sum(</w:t>
      </w:r>
      <w:proofErr w:type="spellStart"/>
      <w:proofErr w:type="gramEnd"/>
      <w:r w:rsidRPr="000C2023">
        <w:rPr>
          <w:rFonts w:asciiTheme="minorHAnsi" w:hAnsiTheme="minorHAnsi" w:cstheme="minorHAnsi"/>
        </w:rPr>
        <w:t>LGDi</w:t>
      </w:r>
      <w:proofErr w:type="spellEnd"/>
      <w:r w:rsidRPr="000C2023">
        <w:rPr>
          <w:rFonts w:asciiTheme="minorHAnsi" w:hAnsiTheme="minorHAnsi" w:cstheme="minorHAnsi"/>
        </w:rPr>
        <w:t xml:space="preserve"> * </w:t>
      </w:r>
      <w:proofErr w:type="spellStart"/>
      <w:r w:rsidRPr="000C2023">
        <w:rPr>
          <w:rFonts w:asciiTheme="minorHAnsi" w:hAnsiTheme="minorHAnsi" w:cstheme="minorHAnsi"/>
        </w:rPr>
        <w:t>PV</w:t>
      </w:r>
      <w:proofErr w:type="spellEnd"/>
      <w:r w:rsidRPr="000C2023">
        <w:rPr>
          <w:rFonts w:asciiTheme="minorHAnsi" w:hAnsiTheme="minorHAnsi" w:cstheme="minorHAnsi"/>
        </w:rPr>
        <w:t>(</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 / sum( </w:t>
      </w:r>
      <w:proofErr w:type="spellStart"/>
      <w:r w:rsidRPr="000C2023">
        <w:rPr>
          <w:rFonts w:asciiTheme="minorHAnsi" w:hAnsiTheme="minorHAnsi" w:cstheme="minorHAnsi"/>
        </w:rPr>
        <w:t>PV</w:t>
      </w:r>
      <w:proofErr w:type="spellEnd"/>
      <w:r w:rsidRPr="000C2023">
        <w:rPr>
          <w:rFonts w:asciiTheme="minorHAnsi" w:hAnsiTheme="minorHAnsi" w:cstheme="minorHAnsi"/>
        </w:rPr>
        <w:t>(</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 ), ahol </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az ügylet i időpontban mérlegen belüli amortizált bekerülési értékének összege és </w:t>
      </w:r>
      <w:proofErr w:type="spellStart"/>
      <w:r w:rsidRPr="000C2023">
        <w:rPr>
          <w:rFonts w:asciiTheme="minorHAnsi" w:hAnsiTheme="minorHAnsi" w:cstheme="minorHAnsi"/>
        </w:rPr>
        <w:t>PV</w:t>
      </w:r>
      <w:proofErr w:type="spellEnd"/>
      <w:r w:rsidRPr="000C2023">
        <w:rPr>
          <w:rFonts w:asciiTheme="minorHAnsi" w:hAnsiTheme="minorHAnsi" w:cstheme="minorHAnsi"/>
        </w:rPr>
        <w:t xml:space="preserve"> jelöli a jelenértéket.</w:t>
      </w:r>
    </w:p>
    <w:p w14:paraId="71F51084"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Ha az intézmény valószínűségi súlyokat is alkalmaz (pl. különböző szcenáriók megjelenítésével), akkor azon valószínűségi súlyok is figyelembe veendők ebben a lépésben.</w:t>
      </w:r>
    </w:p>
    <w:p w14:paraId="618785A5"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b) Ha az intézmény nem számol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értékeket, úgy a </w:t>
      </w:r>
      <w:proofErr w:type="spellStart"/>
      <w:r w:rsidRPr="000C2023">
        <w:rPr>
          <w:rFonts w:asciiTheme="minorHAnsi" w:hAnsiTheme="minorHAnsi" w:cstheme="minorHAnsi"/>
        </w:rPr>
        <w:t>II.a</w:t>
      </w:r>
      <w:proofErr w:type="spellEnd"/>
      <w:r w:rsidRPr="000C2023">
        <w:rPr>
          <w:rFonts w:asciiTheme="minorHAnsi" w:hAnsiTheme="minorHAnsi" w:cstheme="minorHAnsi"/>
        </w:rPr>
        <w:t>. pontban meghatározott szabállyal kérjük meghatározni a fenti mértéket.</w:t>
      </w:r>
    </w:p>
    <w:p w14:paraId="271F0826"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c) Az ún. súlyozott átlagos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megállapítása: a várható hitelezési veszteség és a származtatott kitettségérték a </w:t>
      </w:r>
      <w:proofErr w:type="spellStart"/>
      <w:r w:rsidRPr="000C2023">
        <w:rPr>
          <w:rFonts w:asciiTheme="minorHAnsi" w:hAnsiTheme="minorHAnsi" w:cstheme="minorHAnsi"/>
        </w:rPr>
        <w:t>Stage</w:t>
      </w:r>
      <w:proofErr w:type="spellEnd"/>
      <w:r w:rsidRPr="000C2023">
        <w:rPr>
          <w:rFonts w:asciiTheme="minorHAnsi" w:hAnsiTheme="minorHAnsi" w:cstheme="minorHAnsi"/>
        </w:rPr>
        <w:t xml:space="preserve"> besorolásnak megfelelő hátralévő futamidővel korrigált értékének hányadosa (ügylet aktuális várható hitelezési vesztesége / [várható kitettségérték aktuális értéke * hátralévő futamidő]) osztva a mindenkori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értékkel.</w:t>
      </w:r>
    </w:p>
    <w:p w14:paraId="6C886149" w14:textId="77777777" w:rsidR="0012239E" w:rsidRPr="000C2023" w:rsidRDefault="0012239E" w:rsidP="00545F0D">
      <w:pPr>
        <w:ind w:left="567" w:hanging="283"/>
        <w:rPr>
          <w:rFonts w:asciiTheme="minorHAnsi" w:hAnsiTheme="minorHAnsi" w:cstheme="minorHAnsi"/>
        </w:rPr>
      </w:pPr>
      <w:proofErr w:type="gramStart"/>
      <w:r w:rsidRPr="000C2023">
        <w:rPr>
          <w:rFonts w:asciiTheme="minorHAnsi" w:hAnsiTheme="minorHAnsi" w:cstheme="minorHAnsi"/>
        </w:rPr>
        <w:t>II.</w:t>
      </w:r>
      <w:proofErr w:type="gramEnd"/>
      <w:r w:rsidRPr="000C2023">
        <w:rPr>
          <w:rFonts w:asciiTheme="minorHAnsi" w:hAnsiTheme="minorHAnsi" w:cstheme="minorHAnsi"/>
        </w:rPr>
        <w:t xml:space="preserve"> Ha az intézmény az ÉV számításához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értékeket nem alkalmaz, de ügyletenként vagy életciklus és kockázati jellemzők alapján meghatározott </w:t>
      </w:r>
      <w:proofErr w:type="spellStart"/>
      <w:r w:rsidRPr="000C2023">
        <w:rPr>
          <w:rFonts w:asciiTheme="minorHAnsi" w:hAnsiTheme="minorHAnsi" w:cstheme="minorHAnsi"/>
        </w:rPr>
        <w:t>poolokra</w:t>
      </w:r>
      <w:proofErr w:type="spellEnd"/>
      <w:r w:rsidRPr="000C2023">
        <w:rPr>
          <w:rFonts w:asciiTheme="minorHAnsi" w:hAnsiTheme="minorHAnsi" w:cstheme="minorHAnsi"/>
        </w:rPr>
        <w:t xml:space="preserve"> (részportfóliókra) valamilyen veszteségráta (</w:t>
      </w:r>
      <w:proofErr w:type="spellStart"/>
      <w:r w:rsidRPr="000C2023">
        <w:rPr>
          <w:rFonts w:asciiTheme="minorHAnsi" w:hAnsiTheme="minorHAnsi" w:cstheme="minorHAnsi"/>
        </w:rPr>
        <w:t>loan</w:t>
      </w:r>
      <w:proofErr w:type="spellEnd"/>
      <w:r w:rsidRPr="000C2023">
        <w:rPr>
          <w:rFonts w:asciiTheme="minorHAnsi" w:hAnsiTheme="minorHAnsi" w:cstheme="minorHAnsi"/>
        </w:rPr>
        <w:t xml:space="preserve"> </w:t>
      </w:r>
      <w:proofErr w:type="spellStart"/>
      <w:r w:rsidRPr="000C2023">
        <w:rPr>
          <w:rFonts w:asciiTheme="minorHAnsi" w:hAnsiTheme="minorHAnsi" w:cstheme="minorHAnsi"/>
        </w:rPr>
        <w:t>loss</w:t>
      </w:r>
      <w:proofErr w:type="spellEnd"/>
      <w:r w:rsidRPr="000C2023">
        <w:rPr>
          <w:rFonts w:asciiTheme="minorHAnsi" w:hAnsiTheme="minorHAnsi" w:cstheme="minorHAnsi"/>
        </w:rPr>
        <w:t xml:space="preserve"> </w:t>
      </w:r>
      <w:proofErr w:type="spellStart"/>
      <w:r w:rsidRPr="000C2023">
        <w:rPr>
          <w:rFonts w:asciiTheme="minorHAnsi" w:hAnsiTheme="minorHAnsi" w:cstheme="minorHAnsi"/>
        </w:rPr>
        <w:t>rate</w:t>
      </w:r>
      <w:proofErr w:type="spellEnd"/>
      <w:r w:rsidRPr="000C2023">
        <w:rPr>
          <w:rFonts w:asciiTheme="minorHAnsi" w:hAnsiTheme="minorHAnsi" w:cstheme="minorHAnsi"/>
        </w:rPr>
        <w:t>) módszert alkalmaz.</w:t>
      </w:r>
    </w:p>
    <w:p w14:paraId="4709124C" w14:textId="77777777" w:rsidR="0012239E" w:rsidRPr="000C2023" w:rsidRDefault="0012239E" w:rsidP="00545F0D">
      <w:pPr>
        <w:ind w:left="993" w:hanging="284"/>
        <w:rPr>
          <w:rFonts w:asciiTheme="minorHAnsi" w:hAnsiTheme="minorHAnsi" w:cstheme="minorHAnsi"/>
        </w:rPr>
      </w:pPr>
      <w:r w:rsidRPr="000C2023">
        <w:rPr>
          <w:rFonts w:asciiTheme="minorHAnsi" w:hAnsiTheme="minorHAnsi" w:cstheme="minorHAnsi"/>
        </w:rPr>
        <w:t xml:space="preserve">a) Az ún.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megállapítása: az egyes jövőbeli időszakokban (a mindenkori biztosítéki értékek és </w:t>
      </w:r>
      <w:proofErr w:type="spellStart"/>
      <w:r w:rsidRPr="000C2023">
        <w:rPr>
          <w:rFonts w:asciiTheme="minorHAnsi" w:hAnsiTheme="minorHAnsi" w:cstheme="minorHAnsi"/>
        </w:rPr>
        <w:t>megtérülések</w:t>
      </w:r>
      <w:proofErr w:type="spellEnd"/>
      <w:r w:rsidRPr="000C2023">
        <w:rPr>
          <w:rFonts w:asciiTheme="minorHAnsi" w:hAnsiTheme="minorHAnsi" w:cstheme="minorHAnsi"/>
        </w:rPr>
        <w:t xml:space="preserve"> függvényében számolt) </w:t>
      </w:r>
      <w:r w:rsidRPr="000C2023">
        <w:rPr>
          <w:rFonts w:asciiTheme="minorHAnsi" w:hAnsiTheme="minorHAnsi" w:cstheme="minorHAnsi"/>
          <w:u w:val="single"/>
        </w:rPr>
        <w:t>potenciálisan</w:t>
      </w:r>
      <w:r w:rsidRPr="000C2023">
        <w:rPr>
          <w:rFonts w:asciiTheme="minorHAnsi" w:hAnsiTheme="minorHAnsi" w:cstheme="minorHAnsi"/>
        </w:rPr>
        <w:t xml:space="preserve"> felmerülő veszteségek jelenértének összege (a teljes életcikluson) osztva a mindenkori amortizált bekerülési értékek jelenértékének összegével (a teljes életcikluson).</w:t>
      </w:r>
    </w:p>
    <w:p w14:paraId="420FD34A" w14:textId="77777777" w:rsidR="0012239E" w:rsidRPr="000C2023" w:rsidRDefault="0012239E" w:rsidP="00545F0D">
      <w:pPr>
        <w:pStyle w:val="Listaszerbekezds"/>
        <w:numPr>
          <w:ilvl w:val="0"/>
          <w:numId w:val="0"/>
        </w:numPr>
        <w:ind w:left="993" w:hanging="284"/>
        <w:rPr>
          <w:rFonts w:asciiTheme="minorHAnsi" w:hAnsiTheme="minorHAnsi" w:cstheme="minorHAnsi"/>
        </w:rPr>
      </w:pPr>
      <w:r w:rsidRPr="000C2023">
        <w:rPr>
          <w:rFonts w:asciiTheme="minorHAnsi" w:hAnsiTheme="minorHAnsi" w:cstheme="minorHAnsi"/>
        </w:rPr>
        <w:t xml:space="preserve">b) Az ún. súlyozott átlagos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megállapítása: a várható hitelezési veszteség és a származtatott kitettségérték a </w:t>
      </w:r>
      <w:proofErr w:type="spellStart"/>
      <w:r w:rsidRPr="000C2023">
        <w:rPr>
          <w:rFonts w:asciiTheme="minorHAnsi" w:hAnsiTheme="minorHAnsi" w:cstheme="minorHAnsi"/>
        </w:rPr>
        <w:t>Stage</w:t>
      </w:r>
      <w:proofErr w:type="spellEnd"/>
      <w:r w:rsidRPr="000C2023">
        <w:rPr>
          <w:rFonts w:asciiTheme="minorHAnsi" w:hAnsiTheme="minorHAnsi" w:cstheme="minorHAnsi"/>
        </w:rPr>
        <w:t xml:space="preserve"> besorolásnak megfelelő hátralévő futamidővel korrigált értékének hányadosa (ügylet aktuálisvárható hitelezési vesztesége / [várható kitettségérték aktuális értéke * hátralévő futamidő]) osztva a mindenkori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értékkel.</w:t>
      </w:r>
    </w:p>
    <w:p w14:paraId="74298403" w14:textId="77777777" w:rsidR="0012239E" w:rsidRPr="000C2023" w:rsidRDefault="0012239E" w:rsidP="00C14714">
      <w:pPr>
        <w:rPr>
          <w:rFonts w:asciiTheme="minorHAnsi" w:hAnsiTheme="minorHAnsi" w:cstheme="minorHAnsi"/>
        </w:rPr>
      </w:pPr>
      <w:r w:rsidRPr="000C2023">
        <w:rPr>
          <w:rFonts w:asciiTheme="minorHAnsi" w:hAnsiTheme="minorHAnsi" w:cstheme="minorHAnsi"/>
        </w:rPr>
        <w:t xml:space="preserve">Amennyiben az instrumentum a mérlegben még nem szerepel (azaz az instrumentum még csak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létezik és nem került INSTR instrumentum hozzá kapcsolódóan megnyitásra vagy nem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nyílik, azonban az INSTR táblában egy keret került megnyitásra és folyósítás még nem történt), akkor nem az értékvesztésképzés, hanem a céltartalékképzés során kalkulált </w:t>
      </w:r>
      <w:proofErr w:type="spellStart"/>
      <w:r w:rsidRPr="000C2023">
        <w:rPr>
          <w:rFonts w:asciiTheme="minorHAnsi" w:hAnsiTheme="minorHAnsi" w:cstheme="minorHAnsi"/>
        </w:rPr>
        <w:t>EAD-ból</w:t>
      </w:r>
      <w:proofErr w:type="spellEnd"/>
      <w:r w:rsidRPr="000C2023">
        <w:rPr>
          <w:rFonts w:asciiTheme="minorHAnsi" w:hAnsiTheme="minorHAnsi" w:cstheme="minorHAnsi"/>
        </w:rPr>
        <w:t xml:space="preserve">, illetve a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megállapítása során a céltartalékból kell kiindulni a fenti képletekkel történő számolás során.</w:t>
      </w:r>
    </w:p>
    <w:p w14:paraId="77BA67E3" w14:textId="77777777" w:rsidR="0012239E" w:rsidRPr="000C2023" w:rsidRDefault="0012239E" w:rsidP="00C14714">
      <w:pPr>
        <w:rPr>
          <w:rFonts w:asciiTheme="minorHAnsi" w:hAnsiTheme="minorHAnsi" w:cstheme="minorHAnsi"/>
        </w:rPr>
      </w:pPr>
    </w:p>
    <w:p w14:paraId="453078F5" w14:textId="42E637F2" w:rsidR="0012239E" w:rsidRPr="000C2023" w:rsidRDefault="0012239E" w:rsidP="00C14714">
      <w:pPr>
        <w:rPr>
          <w:rFonts w:asciiTheme="minorHAnsi" w:hAnsiTheme="minorHAnsi" w:cstheme="minorHAnsi"/>
        </w:rPr>
      </w:pPr>
      <w:r w:rsidRPr="000C2023">
        <w:rPr>
          <w:rFonts w:asciiTheme="minorHAnsi" w:hAnsiTheme="minorHAnsi" w:cstheme="minorHAnsi"/>
        </w:rPr>
        <w:t xml:space="preserve">A </w:t>
      </w:r>
      <w:r w:rsidRPr="000C2023">
        <w:rPr>
          <w:rFonts w:asciiTheme="minorHAnsi" w:hAnsiTheme="minorHAnsi" w:cstheme="minorHAnsi"/>
          <w:b/>
        </w:rPr>
        <w:t xml:space="preserve">„Tényleges </w:t>
      </w:r>
      <w:r w:rsidR="000E54B0" w:rsidRPr="000C2023">
        <w:rPr>
          <w:rFonts w:asciiTheme="minorHAnsi" w:hAnsiTheme="minorHAnsi" w:cstheme="minorHAnsi"/>
          <w:b/>
        </w:rPr>
        <w:t>hitelegyenértékesítési tényező (</w:t>
      </w:r>
      <w:proofErr w:type="spellStart"/>
      <w:r w:rsidR="000E54B0" w:rsidRPr="000C2023">
        <w:rPr>
          <w:rFonts w:asciiTheme="minorHAnsi" w:hAnsiTheme="minorHAnsi" w:cstheme="minorHAnsi"/>
          <w:b/>
        </w:rPr>
        <w:t>CCF</w:t>
      </w:r>
      <w:proofErr w:type="spellEnd"/>
      <w:r w:rsidR="000E54B0" w:rsidRPr="000C2023">
        <w:rPr>
          <w:rFonts w:asciiTheme="minorHAnsi" w:hAnsiTheme="minorHAnsi" w:cstheme="minorHAnsi"/>
          <w:b/>
        </w:rPr>
        <w:t>)</w:t>
      </w:r>
      <w:r w:rsidRPr="000C2023">
        <w:rPr>
          <w:rFonts w:asciiTheme="minorHAnsi" w:hAnsiTheme="minorHAnsi" w:cstheme="minorHAnsi"/>
          <w:b/>
        </w:rPr>
        <w:t xml:space="preserve">” </w:t>
      </w:r>
      <w:r w:rsidRPr="000C2023">
        <w:rPr>
          <w:rFonts w:asciiTheme="minorHAnsi" w:hAnsiTheme="minorHAnsi" w:cstheme="minorHAnsi"/>
        </w:rPr>
        <w:t>mezőben csak akkor jelentendő adat, ha</w:t>
      </w:r>
      <w:r w:rsidRPr="000C2023">
        <w:rPr>
          <w:rFonts w:asciiTheme="minorHAnsi" w:hAnsiTheme="minorHAnsi" w:cstheme="minorHAnsi"/>
          <w:b/>
        </w:rPr>
        <w:t xml:space="preserve"> </w:t>
      </w:r>
      <w:r w:rsidRPr="000C2023">
        <w:rPr>
          <w:rFonts w:asciiTheme="minorHAnsi" w:hAnsiTheme="minorHAnsi" w:cstheme="minorHAnsi"/>
        </w:rPr>
        <w:t xml:space="preserve">az </w:t>
      </w:r>
      <w:proofErr w:type="spellStart"/>
      <w:r w:rsidR="00CF33CA" w:rsidRPr="000C2023">
        <w:rPr>
          <w:rFonts w:asciiTheme="minorHAnsi" w:hAnsiTheme="minorHAnsi" w:cstheme="minorHAnsi"/>
        </w:rPr>
        <w:t>IN</w:t>
      </w:r>
      <w:r w:rsidR="0052389E" w:rsidRPr="000C2023">
        <w:rPr>
          <w:rFonts w:asciiTheme="minorHAnsi" w:hAnsiTheme="minorHAnsi" w:cstheme="minorHAnsi"/>
        </w:rPr>
        <w:t>S</w:t>
      </w:r>
      <w:r w:rsidR="00CF33CA" w:rsidRPr="000C2023">
        <w:rPr>
          <w:rFonts w:asciiTheme="minorHAnsi" w:hAnsiTheme="minorHAnsi" w:cstheme="minorHAnsi"/>
        </w:rPr>
        <w:t>TN</w:t>
      </w:r>
      <w:proofErr w:type="spellEnd"/>
      <w:r w:rsidR="00CF33CA" w:rsidRPr="000C2023">
        <w:rPr>
          <w:rFonts w:asciiTheme="minorHAnsi" w:hAnsiTheme="minorHAnsi" w:cstheme="minorHAnsi"/>
        </w:rPr>
        <w:t xml:space="preserve"> tábla </w:t>
      </w:r>
      <w:proofErr w:type="gramStart"/>
      <w:r w:rsidR="00CF33CA" w:rsidRPr="000C2023">
        <w:rPr>
          <w:rFonts w:asciiTheme="minorHAnsi" w:hAnsiTheme="minorHAnsi" w:cstheme="minorHAnsi"/>
        </w:rPr>
        <w:t xml:space="preserve">olyan  </w:t>
      </w:r>
      <w:proofErr w:type="spellStart"/>
      <w:r w:rsidRPr="000C2023">
        <w:rPr>
          <w:rFonts w:asciiTheme="minorHAnsi" w:hAnsiTheme="minorHAnsi" w:cstheme="minorHAnsi"/>
        </w:rPr>
        <w:t>INSTK</w:t>
      </w:r>
      <w:proofErr w:type="spellEnd"/>
      <w:proofErr w:type="gramEnd"/>
      <w:r w:rsidRPr="000C2023">
        <w:rPr>
          <w:rFonts w:asciiTheme="minorHAnsi" w:hAnsiTheme="minorHAnsi" w:cstheme="minorHAnsi"/>
        </w:rPr>
        <w:t xml:space="preserve"> táblá</w:t>
      </w:r>
      <w:r w:rsidR="00CF33CA" w:rsidRPr="000C2023">
        <w:rPr>
          <w:rFonts w:asciiTheme="minorHAnsi" w:hAnsiTheme="minorHAnsi" w:cstheme="minorHAnsi"/>
        </w:rPr>
        <w:t xml:space="preserve">hoz kapcsolódik, ahol szerepel le nem hívott keret és a keret értékvesztésképzés hatálya alá tartozik. </w:t>
      </w:r>
      <w:r w:rsidRPr="000C2023">
        <w:rPr>
          <w:rFonts w:asciiTheme="minorHAnsi" w:hAnsiTheme="minorHAnsi" w:cstheme="minorHAnsi"/>
        </w:rPr>
        <w:t xml:space="preserve"> </w:t>
      </w:r>
      <w:r w:rsidR="00CF33CA" w:rsidRPr="000C2023">
        <w:rPr>
          <w:rFonts w:asciiTheme="minorHAnsi" w:hAnsiTheme="minorHAnsi" w:cstheme="minorHAnsi"/>
        </w:rPr>
        <w:t xml:space="preserve"> </w:t>
      </w:r>
      <w:r w:rsidRPr="000C2023">
        <w:rPr>
          <w:rFonts w:asciiTheme="minorHAnsi" w:hAnsiTheme="minorHAnsi" w:cstheme="minorHAnsi"/>
        </w:rPr>
        <w:t>A kalkuláció során a céltartalékképzés tekintetében alkalmazott modellből kell kiindulni és az INSTR tábla „Várható veszteség alapján származtatott kitettségérték” mezőjénél leírtak alapján ki kell számolni a kitettségértéket. A kitettségérték és a le nem hívott keret (azaz ebben az esetben a teljes keretösszeg) hányadosa adja a tényleges lehívási rátát.</w:t>
      </w:r>
    </w:p>
    <w:p w14:paraId="0C878877" w14:textId="307B8E8A" w:rsidR="006B3B18" w:rsidRDefault="00F7461E" w:rsidP="00C14714">
      <w:r>
        <w:t xml:space="preserve">2022. június vonatkozási időtől kezdődően a </w:t>
      </w:r>
      <w:proofErr w:type="spellStart"/>
      <w:r w:rsidR="000C6D81">
        <w:rPr>
          <w:rFonts w:asciiTheme="minorHAnsi" w:hAnsiTheme="minorHAnsi" w:cs="Arial"/>
        </w:rPr>
        <w:t>PVOV</w:t>
      </w:r>
      <w:proofErr w:type="spellEnd"/>
      <w:r w:rsidR="000C6D81" w:rsidDel="000C6D81">
        <w:t xml:space="preserve"> </w:t>
      </w:r>
      <w:r>
        <w:t xml:space="preserve">esetén a teljes </w:t>
      </w:r>
      <w:proofErr w:type="spellStart"/>
      <w:r>
        <w:t>INSTN</w:t>
      </w:r>
      <w:proofErr w:type="spellEnd"/>
      <w:r>
        <w:t xml:space="preserve"> tábla jelentendővé válik. </w:t>
      </w:r>
    </w:p>
    <w:p w14:paraId="6FA99603" w14:textId="5E75A1B4" w:rsidR="0014052E" w:rsidRPr="006C72EB" w:rsidRDefault="0014052E" w:rsidP="00C14714">
      <w:pPr>
        <w:rPr>
          <w:rFonts w:asciiTheme="minorHAnsi" w:hAnsiTheme="minorHAnsi" w:cstheme="minorHAnsi"/>
        </w:rPr>
      </w:pPr>
      <w:r w:rsidRPr="00C97CAE">
        <w:rPr>
          <w:rFonts w:asciiTheme="minorHAnsi" w:hAnsiTheme="minorHAnsi" w:cstheme="minorHAnsi"/>
          <w:b/>
          <w:bCs/>
        </w:rPr>
        <w:t xml:space="preserve">„Minősítő modell (ügyfélminősítési </w:t>
      </w:r>
      <w:proofErr w:type="spellStart"/>
      <w:r w:rsidRPr="00C97CAE">
        <w:rPr>
          <w:rFonts w:asciiTheme="minorHAnsi" w:hAnsiTheme="minorHAnsi" w:cstheme="minorHAnsi"/>
          <w:b/>
          <w:bCs/>
        </w:rPr>
        <w:t>tool</w:t>
      </w:r>
      <w:proofErr w:type="spellEnd"/>
      <w:r w:rsidRPr="00C97CAE">
        <w:rPr>
          <w:rFonts w:asciiTheme="minorHAnsi" w:hAnsiTheme="minorHAnsi" w:cstheme="minorHAnsi"/>
          <w:b/>
          <w:bCs/>
        </w:rPr>
        <w:t>)</w:t>
      </w:r>
      <w:r>
        <w:rPr>
          <w:rFonts w:asciiTheme="minorHAnsi" w:hAnsiTheme="minorHAnsi" w:cstheme="minorHAnsi"/>
        </w:rPr>
        <w:t>”</w:t>
      </w:r>
      <w:r w:rsidRPr="006C72EB">
        <w:rPr>
          <w:rFonts w:asciiTheme="minorHAnsi" w:hAnsiTheme="minorHAnsi" w:cstheme="minorHAnsi"/>
        </w:rPr>
        <w:t xml:space="preserve"> megnevezés</w:t>
      </w:r>
      <w:r>
        <w:rPr>
          <w:rFonts w:asciiTheme="minorHAnsi" w:hAnsiTheme="minorHAnsi" w:cstheme="minorHAnsi"/>
        </w:rPr>
        <w:t xml:space="preserve">ű </w:t>
      </w:r>
      <w:r w:rsidRPr="006C72EB">
        <w:rPr>
          <w:rFonts w:asciiTheme="minorHAnsi" w:hAnsiTheme="minorHAnsi" w:cstheme="minorHAnsi"/>
        </w:rPr>
        <w:t>mező</w:t>
      </w:r>
      <w:r>
        <w:rPr>
          <w:rFonts w:asciiTheme="minorHAnsi" w:hAnsiTheme="minorHAnsi" w:cstheme="minorHAnsi"/>
        </w:rPr>
        <w:t>ben</w:t>
      </w:r>
      <w:r w:rsidRPr="006C72EB">
        <w:rPr>
          <w:rFonts w:asciiTheme="minorHAnsi" w:hAnsiTheme="minorHAnsi" w:cstheme="minorHAnsi"/>
        </w:rPr>
        <w:t xml:space="preserve"> </w:t>
      </w:r>
      <w:r>
        <w:rPr>
          <w:rFonts w:asciiTheme="minorHAnsi" w:hAnsiTheme="minorHAnsi" w:cstheme="minorHAnsi"/>
        </w:rPr>
        <w:t>a</w:t>
      </w:r>
      <w:r w:rsidRPr="006C72EB">
        <w:rPr>
          <w:rFonts w:asciiTheme="minorHAnsi" w:hAnsiTheme="minorHAnsi" w:cstheme="minorHAnsi"/>
        </w:rPr>
        <w:t>nnak az ügyfélminősítési modell-</w:t>
      </w:r>
      <w:proofErr w:type="spellStart"/>
      <w:r w:rsidRPr="006C72EB">
        <w:rPr>
          <w:rFonts w:asciiTheme="minorHAnsi" w:hAnsiTheme="minorHAnsi" w:cstheme="minorHAnsi"/>
        </w:rPr>
        <w:t>nek</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tool-nak</w:t>
      </w:r>
      <w:proofErr w:type="spellEnd"/>
      <w:r w:rsidRPr="006C72EB">
        <w:rPr>
          <w:rFonts w:asciiTheme="minorHAnsi" w:hAnsiTheme="minorHAnsi" w:cstheme="minorHAnsi"/>
        </w:rPr>
        <w:t xml:space="preserve"> a megnevezése, amellyel az adott a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instrumentumhoz kapcsolódó ügyfelek ügyfélminősítése elkészítésre került. </w:t>
      </w:r>
    </w:p>
    <w:p w14:paraId="4DC67650" w14:textId="046BE5EF" w:rsidR="0014052E" w:rsidRPr="006C72EB" w:rsidRDefault="0014052E" w:rsidP="00C14714">
      <w:pPr>
        <w:pStyle w:val="Jegyzetszveg"/>
        <w:spacing w:line="276" w:lineRule="auto"/>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„Kockázati (</w:t>
      </w:r>
      <w:proofErr w:type="spellStart"/>
      <w:r w:rsidRPr="00C97CAE">
        <w:rPr>
          <w:rFonts w:asciiTheme="minorHAnsi" w:hAnsiTheme="minorHAnsi" w:cstheme="minorHAnsi"/>
          <w:b/>
          <w:bCs/>
        </w:rPr>
        <w:t>risk</w:t>
      </w:r>
      <w:proofErr w:type="spellEnd"/>
      <w:r w:rsidRPr="00C97CAE">
        <w:rPr>
          <w:rFonts w:asciiTheme="minorHAnsi" w:hAnsiTheme="minorHAnsi" w:cstheme="minorHAnsi"/>
          <w:b/>
          <w:bCs/>
        </w:rPr>
        <w:t>) szegmens”</w:t>
      </w:r>
      <w:r>
        <w:rPr>
          <w:rFonts w:asciiTheme="minorHAnsi" w:hAnsiTheme="minorHAnsi" w:cstheme="minorHAnsi"/>
        </w:rPr>
        <w:t xml:space="preserve"> </w:t>
      </w:r>
      <w:r w:rsidRPr="006C72EB">
        <w:rPr>
          <w:rFonts w:asciiTheme="minorHAnsi" w:hAnsiTheme="minorHAnsi" w:cstheme="minorHAnsi"/>
        </w:rPr>
        <w:t>mező</w:t>
      </w:r>
      <w:r>
        <w:rPr>
          <w:rFonts w:asciiTheme="minorHAnsi" w:hAnsiTheme="minorHAnsi" w:cstheme="minorHAnsi"/>
        </w:rPr>
        <w:t>ben</w:t>
      </w:r>
      <w:r w:rsidRPr="006C72EB">
        <w:rPr>
          <w:rFonts w:asciiTheme="minorHAnsi" w:hAnsiTheme="minorHAnsi" w:cstheme="minorHAnsi"/>
        </w:rPr>
        <w:t xml:space="preserve"> azt </w:t>
      </w:r>
      <w:r>
        <w:rPr>
          <w:rFonts w:asciiTheme="minorHAnsi" w:hAnsiTheme="minorHAnsi" w:cstheme="minorHAnsi"/>
        </w:rPr>
        <w:t>a</w:t>
      </w:r>
      <w:r w:rsidRPr="006C72EB">
        <w:rPr>
          <w:rFonts w:asciiTheme="minorHAnsi" w:hAnsiTheme="minorHAnsi" w:cstheme="minorHAnsi"/>
        </w:rPr>
        <w:t xml:space="preserve"> „</w:t>
      </w:r>
      <w:proofErr w:type="spellStart"/>
      <w:r w:rsidRPr="006C72EB">
        <w:rPr>
          <w:rFonts w:asciiTheme="minorHAnsi" w:hAnsiTheme="minorHAnsi" w:cstheme="minorHAnsi"/>
        </w:rPr>
        <w:t>Risk-szegmenst</w:t>
      </w:r>
      <w:proofErr w:type="spellEnd"/>
      <w:r w:rsidRPr="006C72EB">
        <w:rPr>
          <w:rFonts w:asciiTheme="minorHAnsi" w:hAnsiTheme="minorHAnsi" w:cstheme="minorHAnsi"/>
        </w:rPr>
        <w:t xml:space="preserve">” kell megadni, amelybe az adott instrumentum tartozik, azaz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instrumentumhoz kapcsolódó ügyfelek hitelkockázati folyamatokban alkalmazott szegmentációs besorolását kell </w:t>
      </w:r>
      <w:r>
        <w:rPr>
          <w:rFonts w:asciiTheme="minorHAnsi" w:hAnsiTheme="minorHAnsi" w:cstheme="minorHAnsi"/>
        </w:rPr>
        <w:t>az anyabank</w:t>
      </w:r>
      <w:r w:rsidRPr="006C72EB">
        <w:rPr>
          <w:rFonts w:asciiTheme="minorHAnsi" w:hAnsiTheme="minorHAnsi" w:cstheme="minorHAnsi"/>
        </w:rPr>
        <w:t xml:space="preserve"> szegmentációs szabályai alapján megadni. Amennyiben egyazon instrumentumhoz egyszerre több ügyfél is tartozik, akik eltérő </w:t>
      </w:r>
      <w:proofErr w:type="spellStart"/>
      <w:r w:rsidRPr="006C72EB">
        <w:rPr>
          <w:rFonts w:asciiTheme="minorHAnsi" w:hAnsiTheme="minorHAnsi" w:cstheme="minorHAnsi"/>
        </w:rPr>
        <w:t>risk</w:t>
      </w:r>
      <w:proofErr w:type="spellEnd"/>
      <w:r w:rsidRPr="006C72EB">
        <w:rPr>
          <w:rFonts w:asciiTheme="minorHAnsi" w:hAnsiTheme="minorHAnsi" w:cstheme="minorHAnsi"/>
        </w:rPr>
        <w:t xml:space="preserve">-szegmensbe tartoznak, a leginkább meghatározó ügyfél </w:t>
      </w:r>
      <w:proofErr w:type="spellStart"/>
      <w:r w:rsidRPr="006C72EB">
        <w:rPr>
          <w:rFonts w:asciiTheme="minorHAnsi" w:hAnsiTheme="minorHAnsi" w:cstheme="minorHAnsi"/>
        </w:rPr>
        <w:t>risk</w:t>
      </w:r>
      <w:proofErr w:type="spellEnd"/>
      <w:r w:rsidRPr="006C72EB">
        <w:rPr>
          <w:rFonts w:asciiTheme="minorHAnsi" w:hAnsiTheme="minorHAnsi" w:cstheme="minorHAnsi"/>
        </w:rPr>
        <w:t xml:space="preserve">-szegmensét kell itt megadni. </w:t>
      </w:r>
    </w:p>
    <w:p w14:paraId="68FE18E9" w14:textId="4A71782F" w:rsidR="0014052E" w:rsidRPr="006C72EB" w:rsidRDefault="0014052E" w:rsidP="00C14714">
      <w:pPr>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„Kockázati súly (</w:t>
      </w:r>
      <w:proofErr w:type="spellStart"/>
      <w:r w:rsidRPr="00C97CAE">
        <w:rPr>
          <w:rFonts w:asciiTheme="minorHAnsi" w:hAnsiTheme="minorHAnsi" w:cstheme="minorHAnsi"/>
          <w:b/>
          <w:bCs/>
        </w:rPr>
        <w:t>RWA</w:t>
      </w:r>
      <w:proofErr w:type="spellEnd"/>
      <w:r w:rsidRPr="00C97CAE">
        <w:rPr>
          <w:rFonts w:asciiTheme="minorHAnsi" w:hAnsiTheme="minorHAnsi" w:cstheme="minorHAnsi"/>
          <w:b/>
          <w:bCs/>
        </w:rPr>
        <w:t>-hoz)”</w:t>
      </w:r>
      <w:r w:rsidRPr="006C72EB">
        <w:rPr>
          <w:rFonts w:asciiTheme="minorHAnsi" w:hAnsiTheme="minorHAnsi" w:cstheme="minorHAnsi"/>
        </w:rPr>
        <w:t xml:space="preserve"> mezőben az instrumentumszintű kockázati súlyt kell szerepeltetni. Olyan instrumentumok esetében, amelyhez többféle kockázati súly van hozzárendelve a különböző minőségű fedezetek miatt, az egyes kockázati súlyokat a hozzájuk tartozó,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által elismert kitettségértékkel kell súlyozni (</w:t>
      </w:r>
      <w:r w:rsidRPr="006C72EB">
        <w:t>figyelembe kell venni a kkv- és infrastrukturális szorzókat is)</w:t>
      </w:r>
      <w:r w:rsidRPr="006C72EB">
        <w:rPr>
          <w:rFonts w:asciiTheme="minorHAnsi" w:hAnsiTheme="minorHAnsi" w:cstheme="minorHAnsi"/>
        </w:rPr>
        <w:t>. Például ahol 3 különböző kockázati súly érvényes az instrumentumhoz tartozó kitettségérték egyes részeire (1 millió, 4 millió és 5 millió forintnyi összegekre):</w:t>
      </w:r>
    </w:p>
    <w:p w14:paraId="770E84A6" w14:textId="77777777" w:rsidR="0014052E" w:rsidRPr="006C72EB" w:rsidRDefault="0014052E" w:rsidP="00C14714">
      <w:pPr>
        <w:rPr>
          <w:rFonts w:asciiTheme="minorHAnsi" w:hAnsiTheme="minorHAnsi" w:cstheme="minorHAnsi"/>
        </w:rPr>
      </w:pPr>
      <w:proofErr w:type="gramStart"/>
      <w:r w:rsidRPr="006C72EB">
        <w:rPr>
          <w:rFonts w:asciiTheme="minorHAnsi" w:hAnsiTheme="minorHAnsi" w:cstheme="minorHAnsi"/>
        </w:rPr>
        <w:t>[( 0</w:t>
      </w:r>
      <w:proofErr w:type="gramEnd"/>
      <w:r w:rsidRPr="006C72EB">
        <w:rPr>
          <w:rFonts w:asciiTheme="minorHAnsi" w:hAnsiTheme="minorHAnsi" w:cstheme="minorHAnsi"/>
        </w:rPr>
        <w:t>% * 1M Ft) + (35% * 5 M Ft) + (75% * 4 M Ft)] / (10 M Ft)  = 47,5000% jelentendő.</w:t>
      </w:r>
    </w:p>
    <w:p w14:paraId="0303C4A0" w14:textId="7E1C8C1F" w:rsidR="0014052E" w:rsidRPr="006C72EB" w:rsidRDefault="0014052E" w:rsidP="00C14714">
      <w:pPr>
        <w:rPr>
          <w:rFonts w:asciiTheme="minorHAnsi" w:hAnsiTheme="minorHAnsi" w:cstheme="minorHAnsi"/>
        </w:rPr>
      </w:pPr>
      <w:r w:rsidRPr="006C72EB">
        <w:rPr>
          <w:rFonts w:asciiTheme="minorHAnsi" w:hAnsiTheme="minorHAnsi" w:cstheme="minorHAnsi"/>
        </w:rPr>
        <w:t xml:space="preserve">Amennyiben a le nem hívott 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 az ahhoz kötött </w:t>
      </w:r>
      <w:proofErr w:type="spellStart"/>
      <w:r w:rsidRPr="006C72EB">
        <w:rPr>
          <w:rFonts w:asciiTheme="minorHAnsi" w:hAnsiTheme="minorHAnsi" w:cstheme="minorHAnsi"/>
        </w:rPr>
        <w:t>INSTN</w:t>
      </w:r>
      <w:proofErr w:type="spellEnd"/>
      <w:r w:rsidRPr="006C72EB">
        <w:rPr>
          <w:rFonts w:asciiTheme="minorHAnsi" w:hAnsiTheme="minorHAnsi" w:cstheme="minorHAnsi"/>
        </w:rPr>
        <w:t xml:space="preserve"> táblában csak a le nem hívott keret tekintetében értelmezett kockázati súly jelentendő, amennyiben az INSTR táblában, akkor ott kell egy súlyozott, instrumentumszintű kockázati súlyt jelenteni. Szerződésszintre súlyozottan összesített kockázati súlyok összege ki kell adja a szerződésszintű kockázati súlyt. Amennyiben adott instrumentumon belül van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és sztenderd módszer szerinti értékelés egyaránt, a kockázati súly kalkulációjánál súlyozni szükséges olyan módon, hogy a sztenderd rész is figyelembevételre kerül a súlyozáskor.</w:t>
      </w:r>
      <w:r>
        <w:rPr>
          <w:rFonts w:asciiTheme="minorHAnsi" w:hAnsiTheme="minorHAnsi" w:cstheme="minorHAnsi"/>
        </w:rPr>
        <w:t xml:space="preserve"> </w:t>
      </w:r>
    </w:p>
    <w:p w14:paraId="429AEC64" w14:textId="77777777" w:rsidR="0014052E" w:rsidRDefault="0014052E" w:rsidP="00C14714">
      <w:pPr>
        <w:rPr>
          <w:rFonts w:asciiTheme="minorHAnsi" w:hAnsiTheme="minorHAnsi" w:cstheme="minorHAnsi"/>
        </w:rPr>
      </w:pPr>
      <w:r w:rsidRPr="006C72EB">
        <w:rPr>
          <w:rFonts w:asciiTheme="minorHAnsi" w:hAnsiTheme="minorHAnsi" w:cstheme="minorHAnsi"/>
        </w:rPr>
        <w:t xml:space="preserve">A kockázati súlyt, a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-t és az </w:t>
      </w:r>
      <w:proofErr w:type="spellStart"/>
      <w:r w:rsidRPr="006C72EB">
        <w:rPr>
          <w:rFonts w:asciiTheme="minorHAnsi" w:hAnsiTheme="minorHAnsi" w:cstheme="minorHAnsi"/>
        </w:rPr>
        <w:t>LGD</w:t>
      </w:r>
      <w:proofErr w:type="spellEnd"/>
      <w:r w:rsidRPr="006C72EB">
        <w:rPr>
          <w:rFonts w:asciiTheme="minorHAnsi" w:hAnsiTheme="minorHAnsi" w:cstheme="minorHAnsi"/>
        </w:rPr>
        <w:t>-t 4 tizedesjegy pontossággal kell megadni.</w:t>
      </w:r>
    </w:p>
    <w:p w14:paraId="4C6B8FFF" w14:textId="77777777" w:rsidR="0014052E" w:rsidRPr="006C72EB" w:rsidRDefault="0014052E" w:rsidP="00C14714">
      <w:pPr>
        <w:rPr>
          <w:rFonts w:asciiTheme="minorHAnsi" w:hAnsiTheme="minorHAnsi" w:cstheme="minorHAnsi"/>
        </w:rPr>
      </w:pPr>
      <w:r>
        <w:rPr>
          <w:rFonts w:asciiTheme="minorHAnsi" w:hAnsiTheme="minorHAnsi" w:cstheme="minorHAnsi"/>
        </w:rPr>
        <w:t xml:space="preserve">A </w:t>
      </w:r>
      <w:r w:rsidRPr="00C97CAE">
        <w:rPr>
          <w:rFonts w:asciiTheme="minorHAnsi" w:hAnsiTheme="minorHAnsi" w:cstheme="minorHAnsi"/>
          <w:b/>
          <w:bCs/>
        </w:rPr>
        <w:t>„Kockázati (</w:t>
      </w:r>
      <w:proofErr w:type="spellStart"/>
      <w:r w:rsidRPr="00C97CAE">
        <w:rPr>
          <w:rFonts w:asciiTheme="minorHAnsi" w:hAnsiTheme="minorHAnsi" w:cstheme="minorHAnsi"/>
          <w:b/>
          <w:bCs/>
        </w:rPr>
        <w:t>risk</w:t>
      </w:r>
      <w:proofErr w:type="spellEnd"/>
      <w:r w:rsidRPr="00C97CAE">
        <w:rPr>
          <w:rFonts w:asciiTheme="minorHAnsi" w:hAnsiTheme="minorHAnsi" w:cstheme="minorHAnsi"/>
          <w:b/>
          <w:bCs/>
        </w:rPr>
        <w:t>) szegmens” és a „Pillér I. tőkefüggvény</w:t>
      </w:r>
      <w:r>
        <w:rPr>
          <w:rFonts w:asciiTheme="minorHAnsi" w:hAnsiTheme="minorHAnsi" w:cstheme="minorHAnsi"/>
        </w:rPr>
        <w:t xml:space="preserve">” mezőkben abban az esetben, ha </w:t>
      </w:r>
      <w:r>
        <w:rPr>
          <w:rFonts w:eastAsia="Times New Roman"/>
        </w:rPr>
        <w:t xml:space="preserve">bármekkora </w:t>
      </w:r>
      <w:proofErr w:type="spellStart"/>
      <w:r>
        <w:rPr>
          <w:rFonts w:eastAsia="Times New Roman"/>
        </w:rPr>
        <w:t>IRB</w:t>
      </w:r>
      <w:proofErr w:type="spellEnd"/>
      <w:r>
        <w:rPr>
          <w:rFonts w:eastAsia="Times New Roman"/>
        </w:rPr>
        <w:t>-s rész szerepel az instrumentumban, akkor az azon belüli leginkább meghatározó szegmens/tőkefüggvény jelentendő.</w:t>
      </w:r>
    </w:p>
    <w:p w14:paraId="5580080C" w14:textId="77777777" w:rsidR="0014052E" w:rsidRPr="006C72EB" w:rsidRDefault="0014052E" w:rsidP="00C14714">
      <w:pPr>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„Pillér I. tőkekövetelmény”</w:t>
      </w:r>
      <w:r w:rsidRPr="006C72EB">
        <w:rPr>
          <w:rFonts w:asciiTheme="minorHAnsi" w:hAnsiTheme="minorHAnsi" w:cstheme="minorHAnsi"/>
        </w:rPr>
        <w:t xml:space="preserve"> mezőben az adott instrumentumhoz kapcsolódó szabályozói tőkekövetelményt kell jelenteni.</w:t>
      </w:r>
    </w:p>
    <w:p w14:paraId="2BC1891B" w14:textId="77777777" w:rsidR="0014052E" w:rsidRPr="006C72EB" w:rsidRDefault="0014052E" w:rsidP="00C14714">
      <w:pPr>
        <w:rPr>
          <w:rFonts w:asciiTheme="minorHAnsi" w:hAnsiTheme="minorHAnsi" w:cstheme="minorHAnsi"/>
        </w:rPr>
      </w:pPr>
      <w:r w:rsidRPr="006C72EB">
        <w:rPr>
          <w:rFonts w:asciiTheme="minorHAnsi" w:hAnsiTheme="minorHAnsi" w:cstheme="minorHAnsi"/>
        </w:rPr>
        <w:t>A</w:t>
      </w:r>
      <w:r w:rsidRPr="00C97CAE">
        <w:rPr>
          <w:rFonts w:asciiTheme="minorHAnsi" w:hAnsiTheme="minorHAnsi" w:cstheme="minorHAnsi"/>
          <w:b/>
          <w:bCs/>
        </w:rPr>
        <w:t xml:space="preserve"> „Pillér II. tőkekövetelmény” </w:t>
      </w:r>
      <w:r w:rsidRPr="006C72EB">
        <w:rPr>
          <w:rFonts w:asciiTheme="minorHAnsi" w:hAnsiTheme="minorHAnsi" w:cstheme="minorHAnsi"/>
        </w:rPr>
        <w:t xml:space="preserve">az 575/2013/EU rendelet szerinti 2.pilléres </w:t>
      </w:r>
      <w:proofErr w:type="spellStart"/>
      <w:r w:rsidRPr="006C72EB">
        <w:rPr>
          <w:rFonts w:asciiTheme="minorHAnsi" w:hAnsiTheme="minorHAnsi" w:cstheme="minorHAnsi"/>
        </w:rPr>
        <w:t>ICAAP</w:t>
      </w:r>
      <w:proofErr w:type="spellEnd"/>
      <w:r w:rsidRPr="006C72EB">
        <w:rPr>
          <w:rFonts w:asciiTheme="minorHAnsi" w:hAnsiTheme="minorHAnsi" w:cstheme="minorHAnsi"/>
        </w:rPr>
        <w:t xml:space="preserve"> tőkekövetelmény forintban</w:t>
      </w:r>
      <w:r w:rsidRPr="006C72EB">
        <w:rPr>
          <w:rFonts w:asciiTheme="minorHAnsi" w:hAnsiTheme="minorHAnsi" w:cstheme="minorHAnsi"/>
          <w:color w:val="FF0000"/>
        </w:rPr>
        <w:t xml:space="preserve">. </w:t>
      </w:r>
      <w:r w:rsidRPr="006C72EB">
        <w:rPr>
          <w:rFonts w:asciiTheme="minorHAnsi" w:hAnsiTheme="minorHAnsi" w:cstheme="minorHAnsi"/>
        </w:rPr>
        <w:t>A „Pillér II. tőkekövetelmény” mezőben a Bank által a belső tőkeszükséglet-számítás során meghatározott, adott instrumentumhoz kapcsolódó, nem várható veszteség fedezésére szolgáló tőkekövetelményt kell jelenteni.</w:t>
      </w:r>
    </w:p>
    <w:p w14:paraId="3AB594FE" w14:textId="77777777" w:rsidR="0014052E" w:rsidRDefault="0014052E" w:rsidP="00C14714">
      <w:pPr>
        <w:rPr>
          <w:rFonts w:asciiTheme="minorHAnsi" w:hAnsiTheme="minorHAnsi" w:cstheme="minorHAnsi"/>
        </w:rPr>
      </w:pPr>
      <w:r w:rsidRPr="006C72EB">
        <w:rPr>
          <w:rFonts w:asciiTheme="minorHAnsi" w:hAnsiTheme="minorHAnsi" w:cstheme="minorHAnsi"/>
        </w:rPr>
        <w:t xml:space="preserve">Mivel mind a Pillér I., mind a Pillér II. tőkekövetelmény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tekintetében jelentendő, az egy szerződéshez tartozó instrumentumok allokált tőkekövetelménye adja ki a szerződésszintű tőkekövetelményt.</w:t>
      </w:r>
    </w:p>
    <w:p w14:paraId="0FC6EFBD" w14:textId="77777777" w:rsidR="00554F43" w:rsidRPr="006C72EB" w:rsidRDefault="00554F43" w:rsidP="00554F43">
      <w:pPr>
        <w:rPr>
          <w:rFonts w:asciiTheme="minorHAnsi" w:hAnsiTheme="minorHAnsi" w:cstheme="minorHAnsi"/>
        </w:rPr>
      </w:pPr>
      <w:r>
        <w:rPr>
          <w:rFonts w:asciiTheme="minorHAnsi" w:hAnsiTheme="minorHAnsi" w:cstheme="minorHAnsi"/>
        </w:rPr>
        <w:t>Amennyiben a tőkekövetelmény 0, a mezőket nem üresen kell jelenteni, hanem 0 érték jelentendő.</w:t>
      </w:r>
    </w:p>
    <w:p w14:paraId="6321B95A" w14:textId="77777777" w:rsidR="0014052E" w:rsidRPr="006C72EB" w:rsidRDefault="0014052E" w:rsidP="00C14714">
      <w:pPr>
        <w:rPr>
          <w:rFonts w:asciiTheme="minorHAnsi" w:hAnsiTheme="minorHAnsi" w:cstheme="minorHAnsi"/>
        </w:rPr>
      </w:pP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illetve 0 </w:t>
      </w:r>
      <w:proofErr w:type="spellStart"/>
      <w:r w:rsidRPr="006C72EB">
        <w:rPr>
          <w:rFonts w:asciiTheme="minorHAnsi" w:hAnsiTheme="minorHAnsi" w:cstheme="minorHAnsi"/>
        </w:rPr>
        <w:t>PD-jű</w:t>
      </w:r>
      <w:proofErr w:type="spellEnd"/>
      <w:r w:rsidRPr="006C72EB">
        <w:rPr>
          <w:rFonts w:asciiTheme="minorHAnsi" w:hAnsiTheme="minorHAnsi" w:cstheme="minorHAnsi"/>
        </w:rPr>
        <w:t xml:space="preserve"> instrumentumok esetén mind a INSTN.P1_TOKEFUGGV_KOD, mind az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mezők üresen hagyhatók vagy tölthetők az egyéb kódértékkel (INSTN.P1_TOKEFUGGV_KOD mező esetén) vagy azzal a kódértékkel, amit nem </w:t>
      </w: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ügylet esetén alkalmaznának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 esetén).</w:t>
      </w:r>
    </w:p>
    <w:p w14:paraId="1FD08CCF" w14:textId="3A60C7B2" w:rsidR="0014052E" w:rsidRDefault="0014052E" w:rsidP="00C14714">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alatti végső kockázattal súlyozott kitettségérték forintban</w:t>
      </w:r>
      <w:r w:rsidRPr="006C72EB">
        <w:rPr>
          <w:rFonts w:asciiTheme="minorHAnsi" w:hAnsiTheme="minorHAnsi" w:cstheme="minorHAnsi"/>
        </w:rPr>
        <w:t xml:space="preserve">” mezőben a Pillér 1 alatti végső kockázattal súlyozott kitettségérték jelentendő forintban (minden korrekciós tétellel korrigálva pl.: KKV korrekció, kockázat transzfer stb.)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tekintetében. Egy szerződéshez tartozó instrumentumok allokált értékeinek összege adja ki a szerződésszintű adatot.</w:t>
      </w:r>
    </w:p>
    <w:p w14:paraId="2DD9CCE5" w14:textId="77777777" w:rsidR="0014052E" w:rsidRPr="006C72EB" w:rsidRDefault="0014052E" w:rsidP="00C14714">
      <w:pPr>
        <w:spacing w:after="0"/>
        <w:rPr>
          <w:rFonts w:asciiTheme="minorHAnsi" w:hAnsiTheme="minorHAnsi" w:cstheme="minorHAnsi"/>
        </w:rPr>
      </w:pPr>
    </w:p>
    <w:p w14:paraId="1EB6B63F" w14:textId="77777777" w:rsidR="0014052E" w:rsidRPr="006C72EB" w:rsidRDefault="0014052E" w:rsidP="00C14714">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módszertan”</w:t>
      </w:r>
      <w:r w:rsidRPr="006C72EB">
        <w:rPr>
          <w:rFonts w:asciiTheme="minorHAnsi" w:hAnsiTheme="minorHAnsi" w:cstheme="minorHAnsi"/>
        </w:rPr>
        <w:t xml:space="preserve"> mezőben - amennyiben adott instrumentumon belül van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és sztenderd módszer szerinti értékelés egyaránt – az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módszerek közül az instrumentumra leginkább jellemző jelentendő.</w:t>
      </w:r>
    </w:p>
    <w:p w14:paraId="627A4894" w14:textId="77777777" w:rsidR="0014052E" w:rsidRPr="006C72EB" w:rsidRDefault="0014052E" w:rsidP="00C14714">
      <w:pPr>
        <w:spacing w:after="0"/>
        <w:rPr>
          <w:rFonts w:asciiTheme="minorHAnsi" w:hAnsiTheme="minorHAnsi" w:cstheme="minorHAnsi"/>
        </w:rPr>
      </w:pPr>
    </w:p>
    <w:p w14:paraId="083F50BA" w14:textId="77777777" w:rsidR="0014052E" w:rsidRPr="006C72EB" w:rsidRDefault="0014052E" w:rsidP="00C14714">
      <w:pPr>
        <w:spacing w:after="0"/>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bCs/>
        </w:rPr>
        <w:t>Várható veszteségérték forintban</w:t>
      </w:r>
      <w:r w:rsidRPr="006C72EB">
        <w:rPr>
          <w:rFonts w:asciiTheme="minorHAnsi" w:hAnsiTheme="minorHAnsi" w:cstheme="minorHAnsi"/>
        </w:rPr>
        <w:t xml:space="preserve">” mezőben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(575/2013/EU rendelet) 158. cikke szerinti összeg jelentendő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instrumentum tekintetében. Egy szerződéshez tartozó instrumentumok allokált értékeinek összege adja ki a szerződésszintű adatot. (Numerikus, négy tizedesjegy pontosságig).</w:t>
      </w:r>
    </w:p>
    <w:p w14:paraId="6906F0F9" w14:textId="659CC8E7" w:rsidR="0010432E" w:rsidRPr="00BD6A8C" w:rsidRDefault="0010432E" w:rsidP="00BD6A8C">
      <w:pPr>
        <w:spacing w:after="0"/>
        <w:rPr>
          <w:rFonts w:asciiTheme="minorHAnsi" w:hAnsiTheme="minorHAnsi"/>
        </w:rPr>
      </w:pPr>
    </w:p>
    <w:p w14:paraId="68F14F7E" w14:textId="32F5F0B5" w:rsidR="0010432E" w:rsidRPr="006C72EB" w:rsidRDefault="0010432E" w:rsidP="00C14714">
      <w:pPr>
        <w:spacing w:after="0"/>
        <w:rPr>
          <w:rFonts w:asciiTheme="minorHAnsi" w:hAnsiTheme="minorHAnsi" w:cstheme="minorHAnsi"/>
        </w:rPr>
      </w:pPr>
      <w:r>
        <w:rPr>
          <w:rFonts w:asciiTheme="minorHAnsi" w:hAnsiTheme="minorHAnsi" w:cstheme="minorHAnsi"/>
        </w:rPr>
        <w:t xml:space="preserve">A táblát az összevont felügyelet alá </w:t>
      </w:r>
      <w:r w:rsidR="006F384B">
        <w:rPr>
          <w:rFonts w:asciiTheme="minorHAnsi" w:hAnsiTheme="minorHAnsi" w:cstheme="minorHAnsi"/>
        </w:rPr>
        <w:t>nem</w:t>
      </w:r>
      <w:r>
        <w:rPr>
          <w:rFonts w:asciiTheme="minorHAnsi" w:hAnsiTheme="minorHAnsi" w:cstheme="minorHAnsi"/>
        </w:rPr>
        <w:t xml:space="preserve"> tartozó pénzügyi vállalkozásoknak nemlegesen kell jelenteniük.</w:t>
      </w:r>
    </w:p>
    <w:p w14:paraId="3DB5E689" w14:textId="7CF76B15" w:rsidR="0014052E" w:rsidRPr="000C2023" w:rsidRDefault="0014052E" w:rsidP="00C14714"/>
    <w:p w14:paraId="7C11EF64" w14:textId="243B4568" w:rsidR="0091743A" w:rsidRPr="000C2023" w:rsidRDefault="0091743A" w:rsidP="00C14714">
      <w:pPr>
        <w:pStyle w:val="Cmsor2"/>
        <w:keepNext/>
        <w:jc w:val="both"/>
        <w:rPr>
          <w:sz w:val="22"/>
          <w:szCs w:val="22"/>
        </w:rPr>
      </w:pPr>
      <w:bookmarkStart w:id="132" w:name="_Toc106619739"/>
      <w:bookmarkStart w:id="133" w:name="_Toc149904385"/>
      <w:bookmarkEnd w:id="99"/>
      <w:r w:rsidRPr="000C2023">
        <w:rPr>
          <w:sz w:val="22"/>
          <w:szCs w:val="22"/>
        </w:rPr>
        <w:t xml:space="preserve">FEDEZETEKRE vonatkozó </w:t>
      </w:r>
      <w:r w:rsidR="00E60D85" w:rsidRPr="000C2023">
        <w:rPr>
          <w:sz w:val="22"/>
          <w:szCs w:val="22"/>
        </w:rPr>
        <w:t>táblák</w:t>
      </w:r>
      <w:bookmarkEnd w:id="132"/>
      <w:bookmarkEnd w:id="133"/>
    </w:p>
    <w:p w14:paraId="133F8FA9" w14:textId="77777777" w:rsidR="006C1FB5" w:rsidRPr="000C2023" w:rsidRDefault="006C1FB5" w:rsidP="00C14714">
      <w:pPr>
        <w:keepNext/>
        <w:rPr>
          <w:rFonts w:cs="Arial"/>
          <w:b/>
          <w:u w:val="single"/>
        </w:rPr>
      </w:pPr>
    </w:p>
    <w:p w14:paraId="79DDDC9A" w14:textId="4F5AB154" w:rsidR="006C1FB5" w:rsidRPr="000C2023" w:rsidRDefault="006C1FB5" w:rsidP="00C14714">
      <w:pPr>
        <w:keepNext/>
        <w:rPr>
          <w:rFonts w:cs="Arial"/>
        </w:rPr>
      </w:pPr>
      <w:r w:rsidRPr="000C2023">
        <w:rPr>
          <w:rFonts w:cs="Arial"/>
          <w:b/>
          <w:bCs/>
        </w:rPr>
        <w:t xml:space="preserve">A fedezet </w:t>
      </w:r>
      <w:r w:rsidRPr="000C2023">
        <w:rPr>
          <w:rFonts w:cs="Arial"/>
        </w:rPr>
        <w:t xml:space="preserve">biztosíték valamely negatív hiteleseményre vonatkozóan. A </w:t>
      </w:r>
      <w:proofErr w:type="spellStart"/>
      <w:r w:rsidR="002156BD" w:rsidRPr="000C2023">
        <w:rPr>
          <w:rFonts w:cs="Arial"/>
        </w:rPr>
        <w:t>FEDE</w:t>
      </w:r>
      <w:proofErr w:type="spellEnd"/>
      <w:r w:rsidR="002156BD" w:rsidRPr="000C2023">
        <w:rPr>
          <w:rFonts w:cs="Arial"/>
        </w:rPr>
        <w:t xml:space="preserve"> és </w:t>
      </w:r>
      <w:proofErr w:type="spellStart"/>
      <w:r w:rsidR="002156BD" w:rsidRPr="000C2023">
        <w:rPr>
          <w:rFonts w:cs="Arial"/>
        </w:rPr>
        <w:t>FEDA</w:t>
      </w:r>
      <w:proofErr w:type="spellEnd"/>
      <w:r w:rsidR="002156BD" w:rsidRPr="000C2023">
        <w:rPr>
          <w:rFonts w:cs="Arial"/>
        </w:rPr>
        <w:t xml:space="preserve"> kódú </w:t>
      </w:r>
      <w:r w:rsidR="00F12514" w:rsidRPr="000C2023">
        <w:rPr>
          <w:rFonts w:cs="Arial"/>
        </w:rPr>
        <w:t xml:space="preserve">táblák </w:t>
      </w:r>
      <w:r w:rsidRPr="000C2023">
        <w:rPr>
          <w:rFonts w:cs="Arial"/>
        </w:rPr>
        <w:t xml:space="preserve">a </w:t>
      </w:r>
      <w:r w:rsidRPr="000C2023">
        <w:rPr>
          <w:rFonts w:cs="Arial"/>
          <w:b/>
          <w:bCs/>
        </w:rPr>
        <w:t>fedezetre</w:t>
      </w:r>
      <w:r w:rsidRPr="000C2023">
        <w:rPr>
          <w:rFonts w:cs="Arial"/>
        </w:rPr>
        <w:t xml:space="preserve"> és nem a kapcsolódó jogra vonatkozó információkat tartalmazzák. Pl. ingatlannál az ingatlanra vonatkozó információt, nem pedig a bejegyzett jelzálogjogra vonatkozó információt tartalmazza</w:t>
      </w:r>
      <w:r w:rsidR="00C67620" w:rsidRPr="000C2023">
        <w:rPr>
          <w:rFonts w:cs="Arial"/>
        </w:rPr>
        <w:t>, tehát a fedezet értékadatait kell megadni, nem pedig az azt terhelő jelzálogjog értékét</w:t>
      </w:r>
      <w:r w:rsidRPr="000C2023">
        <w:rPr>
          <w:rFonts w:cs="Arial"/>
        </w:rPr>
        <w:t>.</w:t>
      </w:r>
      <w:r w:rsidR="00716C89" w:rsidRPr="000C2023">
        <w:rPr>
          <w:rFonts w:cs="Arial"/>
        </w:rPr>
        <w:t xml:space="preserve"> A</w:t>
      </w:r>
      <w:r w:rsidR="0073528B" w:rsidRPr="000C2023">
        <w:rPr>
          <w:rFonts w:cs="Arial"/>
        </w:rPr>
        <w:t>z</w:t>
      </w:r>
      <w:r w:rsidR="00716C89" w:rsidRPr="000C2023">
        <w:rPr>
          <w:rFonts w:cs="Arial"/>
        </w:rPr>
        <w:t xml:space="preserve"> </w:t>
      </w:r>
      <w:r w:rsidR="00400232" w:rsidRPr="000C2023">
        <w:rPr>
          <w:rFonts w:cs="Arial"/>
        </w:rPr>
        <w:t xml:space="preserve">ingatlanfedezetek </w:t>
      </w:r>
      <w:r w:rsidR="0073528B" w:rsidRPr="000C2023">
        <w:rPr>
          <w:rFonts w:cs="Arial"/>
        </w:rPr>
        <w:t>jelentésre kell kerüljenek</w:t>
      </w:r>
      <w:r w:rsidR="00400232" w:rsidRPr="000C2023">
        <w:rPr>
          <w:rFonts w:cs="Arial"/>
        </w:rPr>
        <w:t xml:space="preserve"> széljegyre kerüléskor</w:t>
      </w:r>
      <w:r w:rsidR="00125760" w:rsidRPr="000C2023">
        <w:rPr>
          <w:rFonts w:cs="Arial"/>
        </w:rPr>
        <w:t xml:space="preserve"> a </w:t>
      </w:r>
      <w:proofErr w:type="spellStart"/>
      <w:r w:rsidR="00125760" w:rsidRPr="000C2023">
        <w:rPr>
          <w:rFonts w:cs="Arial"/>
        </w:rPr>
        <w:t>FEDE</w:t>
      </w:r>
      <w:proofErr w:type="spellEnd"/>
      <w:r w:rsidR="00125760" w:rsidRPr="000C2023">
        <w:rPr>
          <w:rFonts w:cs="Arial"/>
        </w:rPr>
        <w:t>/</w:t>
      </w:r>
      <w:proofErr w:type="spellStart"/>
      <w:r w:rsidR="00125760" w:rsidRPr="000C2023">
        <w:rPr>
          <w:rFonts w:cs="Arial"/>
        </w:rPr>
        <w:t>FEDA</w:t>
      </w:r>
      <w:proofErr w:type="spellEnd"/>
      <w:r w:rsidR="00125760" w:rsidRPr="000C2023">
        <w:rPr>
          <w:rFonts w:cs="Arial"/>
        </w:rPr>
        <w:t xml:space="preserve"> táblák</w:t>
      </w:r>
      <w:r w:rsidR="00400232" w:rsidRPr="000C2023">
        <w:rPr>
          <w:rFonts w:cs="Arial"/>
        </w:rPr>
        <w:t>ba</w:t>
      </w:r>
      <w:r w:rsidR="0073528B" w:rsidRPr="000C2023">
        <w:rPr>
          <w:rFonts w:cs="Arial"/>
        </w:rPr>
        <w:t>n</w:t>
      </w:r>
      <w:r w:rsidR="008C7548" w:rsidRPr="000C2023">
        <w:rPr>
          <w:rFonts w:cs="Arial"/>
        </w:rPr>
        <w:t>.</w:t>
      </w:r>
      <w:r w:rsidR="00125760" w:rsidRPr="000C2023">
        <w:rPr>
          <w:rFonts w:cs="Arial"/>
        </w:rPr>
        <w:t xml:space="preserve"> </w:t>
      </w:r>
    </w:p>
    <w:p w14:paraId="215BFF08" w14:textId="1E841EE0" w:rsidR="00D151CC" w:rsidRPr="000C2023" w:rsidRDefault="00D151CC" w:rsidP="00C14714">
      <w:pPr>
        <w:rPr>
          <w:rFonts w:cs="Arial"/>
        </w:rPr>
      </w:pPr>
      <w:r w:rsidRPr="000C2023">
        <w:rPr>
          <w:rFonts w:cs="Arial"/>
        </w:rPr>
        <w:t xml:space="preserve">A </w:t>
      </w:r>
      <w:proofErr w:type="spellStart"/>
      <w:r w:rsidRPr="000C2023">
        <w:rPr>
          <w:rFonts w:cs="Arial"/>
        </w:rPr>
        <w:t>FEDE</w:t>
      </w:r>
      <w:proofErr w:type="spellEnd"/>
      <w:r w:rsidRPr="000C2023">
        <w:rPr>
          <w:rFonts w:cs="Arial"/>
        </w:rPr>
        <w:t xml:space="preserve"> táblában az adott fedezet befogadáskori jellemzőit, értékadatait, a </w:t>
      </w:r>
      <w:proofErr w:type="spellStart"/>
      <w:r w:rsidRPr="000C2023">
        <w:rPr>
          <w:rFonts w:cs="Arial"/>
        </w:rPr>
        <w:t>FEDA</w:t>
      </w:r>
      <w:proofErr w:type="spellEnd"/>
      <w:r w:rsidRPr="000C2023">
        <w:rPr>
          <w:rFonts w:cs="Arial"/>
        </w:rPr>
        <w:t xml:space="preserve"> táblában pedig a fedezet </w:t>
      </w:r>
      <w:r w:rsidR="00CE33C0" w:rsidRPr="000C2023">
        <w:rPr>
          <w:rFonts w:cs="Arial"/>
        </w:rPr>
        <w:t xml:space="preserve">tárgynegyedév </w:t>
      </w:r>
      <w:r w:rsidRPr="000C2023">
        <w:rPr>
          <w:rFonts w:cs="Arial"/>
        </w:rPr>
        <w:t xml:space="preserve">végén érvényes jellemzőit kell megadni. </w:t>
      </w:r>
      <w:r w:rsidR="00C67620" w:rsidRPr="000C2023">
        <w:rPr>
          <w:rFonts w:cs="Arial"/>
        </w:rPr>
        <w:t>A két érték megegyezhet, amennyiben hitelportfólió vásárlás</w:t>
      </w:r>
      <w:r w:rsidR="001D49BA" w:rsidRPr="000C2023">
        <w:rPr>
          <w:rFonts w:cs="Arial"/>
        </w:rPr>
        <w:t>, illetve faktoring tevékenység keretében átvett követelések</w:t>
      </w:r>
      <w:r w:rsidR="00C67620" w:rsidRPr="000C2023">
        <w:rPr>
          <w:rFonts w:cs="Arial"/>
        </w:rPr>
        <w:t xml:space="preserve"> esetén a fedezetek eredeti adatai nem elérhetőek</w:t>
      </w:r>
      <w:r w:rsidR="00F017D0" w:rsidRPr="000C2023">
        <w:rPr>
          <w:rFonts w:cs="Arial"/>
        </w:rPr>
        <w:t>.</w:t>
      </w:r>
      <w:r w:rsidR="00C67620" w:rsidRPr="000C2023">
        <w:rPr>
          <w:rFonts w:cs="Arial"/>
        </w:rPr>
        <w:t xml:space="preserve"> </w:t>
      </w:r>
    </w:p>
    <w:p w14:paraId="7DF1EC35" w14:textId="07963BAC" w:rsidR="004E35B6" w:rsidRPr="000C2023" w:rsidRDefault="0098137C" w:rsidP="00C14714">
      <w:pPr>
        <w:rPr>
          <w:rFonts w:cs="Arial"/>
        </w:rPr>
      </w:pPr>
      <w:r w:rsidRPr="000C2023">
        <w:rPr>
          <w:rFonts w:cs="Arial"/>
        </w:rPr>
        <w:t xml:space="preserve">A </w:t>
      </w:r>
      <w:proofErr w:type="spellStart"/>
      <w:r w:rsidRPr="000C2023">
        <w:rPr>
          <w:rFonts w:cs="Arial"/>
        </w:rPr>
        <w:t>FEDE</w:t>
      </w:r>
      <w:proofErr w:type="spellEnd"/>
      <w:r w:rsidRPr="000C2023">
        <w:rPr>
          <w:rFonts w:cs="Arial"/>
        </w:rPr>
        <w:t xml:space="preserve"> táblában a fedezetek eredeti adatai minden adatszolgáltatásban jelentendők, nemcsak a fedezet befogadásakor. </w:t>
      </w:r>
      <w:r w:rsidR="004E35B6" w:rsidRPr="000C2023">
        <w:t xml:space="preserve">Az egyedileg azonosítható fedezetek esetében a </w:t>
      </w:r>
      <w:proofErr w:type="spellStart"/>
      <w:r w:rsidR="004E35B6" w:rsidRPr="000C2023">
        <w:t>FEDE</w:t>
      </w:r>
      <w:proofErr w:type="spellEnd"/>
      <w:r w:rsidR="004E35B6" w:rsidRPr="000C2023">
        <w:t xml:space="preserve"> adatok a fedezet aktív életciklusán belül értelmezendő, azaz a fedezet eredeti értéke és eredeti értékének időpontja azon életcikluson belül kell állandónak tekinteni, melyen belül a fedezet aktív státusza folyamatosan fennáll. Amennyiben ugyanazon fedezet a megszűnését követően a későbbiekben, hosszabb-rövidebb időkihagyás után ismételten visszakerül valamely jelentendő instrumentum mögötti fedezetként (mint egyedileg azonosítható fedezet a korábbi azonosítóval), a </w:t>
      </w:r>
      <w:proofErr w:type="spellStart"/>
      <w:r w:rsidR="004E35B6" w:rsidRPr="000C2023">
        <w:t>FEDE</w:t>
      </w:r>
      <w:proofErr w:type="spellEnd"/>
      <w:r w:rsidR="004E35B6" w:rsidRPr="000C2023">
        <w:t xml:space="preserve"> értékek a visszakerüléskor újra kalkulá</w:t>
      </w:r>
      <w:r w:rsidR="002823AA" w:rsidRPr="000C2023">
        <w:t>l</w:t>
      </w:r>
      <w:r w:rsidR="004E35B6" w:rsidRPr="000C2023">
        <w:t>á</w:t>
      </w:r>
      <w:r w:rsidR="002823AA" w:rsidRPr="000C2023">
        <w:t>s</w:t>
      </w:r>
      <w:r w:rsidR="004E35B6" w:rsidRPr="000C2023">
        <w:t>ra kell kerüljenek.</w:t>
      </w:r>
    </w:p>
    <w:p w14:paraId="62D70528" w14:textId="4982AD4E" w:rsidR="006C1FB5" w:rsidRPr="000C2023" w:rsidRDefault="006C1FB5" w:rsidP="00C14714">
      <w:pPr>
        <w:rPr>
          <w:rFonts w:cs="Arial"/>
          <w:bCs/>
        </w:rPr>
      </w:pPr>
      <w:r w:rsidRPr="000C2023">
        <w:rPr>
          <w:rFonts w:cs="Arial"/>
          <w:bCs/>
        </w:rPr>
        <w:t xml:space="preserve">Az ingatlanfedezetre és az egyéb fedezetekre vonatkozó </w:t>
      </w:r>
      <w:r w:rsidR="00072D43" w:rsidRPr="000C2023">
        <w:rPr>
          <w:rFonts w:cs="Arial"/>
          <w:bCs/>
        </w:rPr>
        <w:t xml:space="preserve">egyszeri </w:t>
      </w:r>
      <w:r w:rsidRPr="000C2023">
        <w:rPr>
          <w:rFonts w:cs="Arial"/>
          <w:bCs/>
        </w:rPr>
        <w:t xml:space="preserve">adatok </w:t>
      </w:r>
      <w:r w:rsidR="00072D43" w:rsidRPr="000C2023">
        <w:rPr>
          <w:rFonts w:cs="Arial"/>
          <w:bCs/>
        </w:rPr>
        <w:t xml:space="preserve">a </w:t>
      </w:r>
      <w:proofErr w:type="spellStart"/>
      <w:r w:rsidR="00072D43" w:rsidRPr="000C2023">
        <w:rPr>
          <w:rFonts w:cs="Arial"/>
          <w:bCs/>
        </w:rPr>
        <w:t>FEDE</w:t>
      </w:r>
      <w:proofErr w:type="spellEnd"/>
      <w:r w:rsidR="00072D43" w:rsidRPr="000C2023">
        <w:rPr>
          <w:rFonts w:cs="Arial"/>
          <w:bCs/>
        </w:rPr>
        <w:t xml:space="preserve"> kódú </w:t>
      </w:r>
      <w:r w:rsidR="00F12514" w:rsidRPr="000C2023">
        <w:rPr>
          <w:rFonts w:cs="Arial"/>
          <w:bCs/>
        </w:rPr>
        <w:t>táblá</w:t>
      </w:r>
      <w:r w:rsidRPr="000C2023">
        <w:rPr>
          <w:rFonts w:cs="Arial"/>
          <w:bCs/>
        </w:rPr>
        <w:t>ban szerepelnek. Az ingatlanfedezetek és az egyéb fedezetek azonosítójának egyedinek kell lenni, egy ingatlanfedezet és egy egyéb fedezet sem kaphat azonos azonosítót</w:t>
      </w:r>
      <w:r w:rsidR="00F070C6" w:rsidRPr="000C2023">
        <w:rPr>
          <w:rFonts w:cs="Arial"/>
          <w:bCs/>
        </w:rPr>
        <w:t>, ugyanakkor egy fedezet (</w:t>
      </w:r>
      <w:proofErr w:type="spellStart"/>
      <w:r w:rsidR="00F070C6" w:rsidRPr="000C2023">
        <w:rPr>
          <w:rFonts w:cs="Arial"/>
          <w:bCs/>
        </w:rPr>
        <w:t>pl</w:t>
      </w:r>
      <w:proofErr w:type="spellEnd"/>
      <w:r w:rsidR="00F070C6" w:rsidRPr="000C2023">
        <w:rPr>
          <w:rFonts w:cs="Arial"/>
          <w:bCs/>
        </w:rPr>
        <w:t xml:space="preserve"> ingatlan) nem szerepelhet több azonosítóval az adatmodellben akkor sem, ha a fedezetnyilvántartó rendszerek külön kezelik az egyazon fedezethez tartozó jogokat</w:t>
      </w:r>
      <w:r w:rsidRPr="000C2023">
        <w:rPr>
          <w:rFonts w:cs="Arial"/>
          <w:bCs/>
        </w:rPr>
        <w:t xml:space="preserve">. </w:t>
      </w:r>
      <w:r w:rsidR="00D151CC" w:rsidRPr="000C2023">
        <w:rPr>
          <w:rFonts w:cs="Arial"/>
          <w:bCs/>
        </w:rPr>
        <w:t xml:space="preserve">A fedezeteket az adatszolgáltató fedezetnyilvántartásában alkalmazott egyedi és időben állandó fedezetazonosítóval kell ellátni. Kivételt képez az az eset, </w:t>
      </w:r>
      <w:r w:rsidRPr="000C2023">
        <w:rPr>
          <w:rFonts w:cs="Arial"/>
          <w:bCs/>
        </w:rPr>
        <w:t xml:space="preserve">amennyiben egyedi hitel szerepel fedezetként, lehetőség szerint a hitel azonosítóját kell megadni azonosítóként.  </w:t>
      </w:r>
    </w:p>
    <w:p w14:paraId="1527D2B1" w14:textId="1EC76FCB" w:rsidR="00D151CC" w:rsidRPr="000C2023" w:rsidRDefault="00D151CC" w:rsidP="00C14714">
      <w:pPr>
        <w:rPr>
          <w:rFonts w:cs="Arial"/>
          <w:bCs/>
        </w:rPr>
      </w:pPr>
      <w:r w:rsidRPr="000C2023">
        <w:rPr>
          <w:rFonts w:cs="Arial"/>
          <w:bCs/>
        </w:rPr>
        <w:t>Amennyiben értékpapírfedezetként csak egy ISIN kódhoz tartozó értékpapír jelenti</w:t>
      </w:r>
      <w:r w:rsidR="000F58E8" w:rsidRPr="000C2023">
        <w:rPr>
          <w:rFonts w:cs="Arial"/>
          <w:bCs/>
        </w:rPr>
        <w:t xml:space="preserve"> </w:t>
      </w:r>
      <w:r w:rsidRPr="000C2023">
        <w:rPr>
          <w:rFonts w:cs="Arial"/>
          <w:bCs/>
        </w:rPr>
        <w:t xml:space="preserve">a fedezetet, akkor külön mezőben jelenteni kell az ISIN kódot is. </w:t>
      </w:r>
    </w:p>
    <w:p w14:paraId="69AFA3AB" w14:textId="256035ED" w:rsidR="00EF3E0C" w:rsidRPr="000C2023" w:rsidRDefault="006C1FB5" w:rsidP="00C14714">
      <w:pPr>
        <w:rPr>
          <w:rFonts w:cs="Arial"/>
        </w:rPr>
      </w:pPr>
      <w:r w:rsidRPr="000C2023">
        <w:rPr>
          <w:rFonts w:cs="Arial"/>
        </w:rPr>
        <w:t xml:space="preserve">A fedezetek jelentésének alapegysége az intézmény által egységesen értékelt fedezet. </w:t>
      </w:r>
      <w:proofErr w:type="gramStart"/>
      <w:r w:rsidRPr="000C2023">
        <w:rPr>
          <w:rFonts w:cs="Arial"/>
        </w:rPr>
        <w:t>Pl.</w:t>
      </w:r>
      <w:proofErr w:type="gramEnd"/>
      <w:r w:rsidRPr="000C2023">
        <w:rPr>
          <w:rFonts w:cs="Arial"/>
        </w:rPr>
        <w:t xml:space="preserve"> ha értékpapírfedezet esetén minden értékpapírt külön értékelnek, akkor az egyes értékpapírok, ha portfolió szinten együttesen értékelnek, akkor pedig az értékpapírportfólió a fedezet jelentésének alapegysége. Ingatlanfedezet esetében is előfordulhat, hogy a hitel mögött több ingatlanból álló </w:t>
      </w:r>
      <w:proofErr w:type="spellStart"/>
      <w:r w:rsidRPr="000C2023">
        <w:rPr>
          <w:rFonts w:cs="Arial"/>
        </w:rPr>
        <w:t>pool</w:t>
      </w:r>
      <w:proofErr w:type="spellEnd"/>
      <w:r w:rsidRPr="000C2023">
        <w:rPr>
          <w:rFonts w:cs="Arial"/>
        </w:rPr>
        <w:t xml:space="preserve"> szerepel fedezetként. Ilyenkor az együttesen értékelt ingatlanokat egy fedezetként, egy fedezetazonosítóval kell jelenteni, azonban jelölni kell, hogy csoportos fedezetről van szó. </w:t>
      </w:r>
      <w:r w:rsidR="00EF3E0C" w:rsidRPr="000C2023">
        <w:rPr>
          <w:rFonts w:cs="Arial"/>
        </w:rPr>
        <w:t xml:space="preserve"> </w:t>
      </w:r>
      <w:r w:rsidR="00B22E61" w:rsidRPr="000C2023">
        <w:rPr>
          <w:rFonts w:cs="Arial"/>
        </w:rPr>
        <w:t xml:space="preserve">Amennyiben az értékpapírok nem csoportosan értékeltek és </w:t>
      </w:r>
      <w:r w:rsidR="00E47D69" w:rsidRPr="000C2023">
        <w:rPr>
          <w:rFonts w:cs="Arial"/>
        </w:rPr>
        <w:t>rendelkeznek ISIN-kóddal, meg kell adni az ISIN-kódot.</w:t>
      </w:r>
      <w:r w:rsidR="00E8786F" w:rsidRPr="000C2023">
        <w:rPr>
          <w:rFonts w:cs="Arial"/>
        </w:rPr>
        <w:t xml:space="preserve"> Amennyiben csoportosan értékelt eszközökről, pl. ingatlanokról van szó, az érték</w:t>
      </w:r>
      <w:r w:rsidR="00236191" w:rsidRPr="000C2023">
        <w:rPr>
          <w:rFonts w:cs="Arial"/>
        </w:rPr>
        <w:t>-</w:t>
      </w:r>
      <w:r w:rsidR="00E8786F" w:rsidRPr="000C2023">
        <w:rPr>
          <w:rFonts w:cs="Arial"/>
        </w:rPr>
        <w:t xml:space="preserve">adatokat a teljes fedezetcsoportra vonatkozóan kell szerepeltetni, a leíró adatok (pl. ingatlan típusa, fizikai </w:t>
      </w:r>
      <w:proofErr w:type="gramStart"/>
      <w:r w:rsidR="00E8786F" w:rsidRPr="000C2023">
        <w:rPr>
          <w:rFonts w:cs="Arial"/>
        </w:rPr>
        <w:t>elhelyezkedése</w:t>
      </w:r>
      <w:r w:rsidR="00B6098E" w:rsidRPr="000C2023">
        <w:rPr>
          <w:rFonts w:cs="Arial"/>
        </w:rPr>
        <w:t>,</w:t>
      </w:r>
      <w:proofErr w:type="gramEnd"/>
      <w:r w:rsidR="00E8786F" w:rsidRPr="000C2023">
        <w:rPr>
          <w:rFonts w:cs="Arial"/>
        </w:rPr>
        <w:t xml:space="preserve"> stb.) a legnagyobb értékű ingatlan adatai alapján töltendők.</w:t>
      </w:r>
      <w:r w:rsidR="00DB36A8" w:rsidRPr="000C2023">
        <w:rPr>
          <w:rFonts w:cs="Arial"/>
        </w:rPr>
        <w:t xml:space="preserve"> Ugyanígy kell eljárni </w:t>
      </w:r>
      <w:r w:rsidR="00FF23C5" w:rsidRPr="000C2023">
        <w:rPr>
          <w:rFonts w:cs="Arial"/>
        </w:rPr>
        <w:t>például</w:t>
      </w:r>
      <w:r w:rsidR="00DB36A8" w:rsidRPr="000C2023">
        <w:rPr>
          <w:rFonts w:cs="Arial"/>
        </w:rPr>
        <w:t xml:space="preserve"> termelő egységek fedezetként való jelentése esetén (pl. gyártósor és tartozékai jelenthetők egyben). </w:t>
      </w:r>
    </w:p>
    <w:p w14:paraId="54C34DF0" w14:textId="2698F2A5" w:rsidR="006C1FB5" w:rsidRPr="000C2023" w:rsidRDefault="006C1FB5" w:rsidP="00C14714">
      <w:pPr>
        <w:rPr>
          <w:rFonts w:cs="Arial"/>
        </w:rPr>
      </w:pPr>
      <w:r w:rsidRPr="000C2023">
        <w:rPr>
          <w:rFonts w:cs="Arial"/>
        </w:rPr>
        <w:t>Csak azt a fedezetet kell jelenteni, amely valamely jelentett instrumentumhoz kapcsolódik</w:t>
      </w:r>
      <w:r w:rsidR="00572BEA">
        <w:rPr>
          <w:rFonts w:cs="Arial"/>
        </w:rPr>
        <w:t xml:space="preserve">, </w:t>
      </w:r>
      <w:r w:rsidR="00572BEA">
        <w:rPr>
          <w:rFonts w:asciiTheme="minorHAnsi" w:hAnsiTheme="minorHAnsi" w:cstheme="minorHAnsi"/>
        </w:rPr>
        <w:t>a kapcsolódó fedezetek teljeskörűen (értéktől függetlenül) jelentendőek</w:t>
      </w:r>
      <w:r w:rsidRPr="000C2023">
        <w:rPr>
          <w:rFonts w:cs="Arial"/>
        </w:rPr>
        <w:t>. Megszűnt instrumentumhoz nem kell fedezetet jelenteni</w:t>
      </w:r>
      <w:r w:rsidR="003D181F" w:rsidRPr="000C2023">
        <w:rPr>
          <w:rFonts w:cs="Arial"/>
        </w:rPr>
        <w:t xml:space="preserve">, azaz a megszűnés </w:t>
      </w:r>
      <w:r w:rsidR="00CE33C0" w:rsidRPr="000C2023">
        <w:rPr>
          <w:rFonts w:cs="Arial"/>
        </w:rPr>
        <w:t xml:space="preserve">negyedévében </w:t>
      </w:r>
      <w:r w:rsidR="003D181F" w:rsidRPr="000C2023">
        <w:rPr>
          <w:rFonts w:cs="Arial"/>
        </w:rPr>
        <w:t>(</w:t>
      </w:r>
      <w:proofErr w:type="spellStart"/>
      <w:r w:rsidR="003D181F" w:rsidRPr="000C2023">
        <w:rPr>
          <w:rFonts w:cs="Arial"/>
        </w:rPr>
        <w:t>INSTM</w:t>
      </w:r>
      <w:proofErr w:type="spellEnd"/>
      <w:r w:rsidR="003D181F" w:rsidRPr="000C2023">
        <w:rPr>
          <w:rFonts w:cs="Arial"/>
        </w:rPr>
        <w:t xml:space="preserve"> tábla töltése esetén) a </w:t>
      </w:r>
      <w:proofErr w:type="spellStart"/>
      <w:r w:rsidR="003D181F" w:rsidRPr="000C2023">
        <w:rPr>
          <w:rFonts w:cs="Arial"/>
        </w:rPr>
        <w:t>FEDE</w:t>
      </w:r>
      <w:proofErr w:type="spellEnd"/>
      <w:r w:rsidR="003D181F" w:rsidRPr="000C2023">
        <w:rPr>
          <w:rFonts w:cs="Arial"/>
        </w:rPr>
        <w:t xml:space="preserve"> és a </w:t>
      </w:r>
      <w:proofErr w:type="spellStart"/>
      <w:r w:rsidR="003D181F" w:rsidRPr="000C2023">
        <w:rPr>
          <w:rFonts w:cs="Arial"/>
        </w:rPr>
        <w:t>FEDA</w:t>
      </w:r>
      <w:proofErr w:type="spellEnd"/>
      <w:r w:rsidR="003D181F" w:rsidRPr="000C2023">
        <w:rPr>
          <w:rFonts w:cs="Arial"/>
        </w:rPr>
        <w:t xml:space="preserve"> táblák nem jelentendők</w:t>
      </w:r>
      <w:r w:rsidRPr="000C2023">
        <w:rPr>
          <w:rFonts w:cs="Arial"/>
        </w:rPr>
        <w:t xml:space="preserve">. </w:t>
      </w:r>
    </w:p>
    <w:p w14:paraId="03BE1FED" w14:textId="38E9E3CD" w:rsidR="00583307" w:rsidRPr="000C2023" w:rsidRDefault="006C1FB5" w:rsidP="00C14714">
      <w:pPr>
        <w:rPr>
          <w:rFonts w:cs="Arial"/>
        </w:rPr>
      </w:pPr>
      <w:r w:rsidRPr="000C2023">
        <w:rPr>
          <w:rFonts w:cs="Arial"/>
        </w:rPr>
        <w:t xml:space="preserve">Az egyes fedezettípusoknál </w:t>
      </w:r>
      <w:r w:rsidR="00583307" w:rsidRPr="000C2023">
        <w:rPr>
          <w:rFonts w:cs="Arial"/>
        </w:rPr>
        <w:t>az alábbiakban</w:t>
      </w:r>
      <w:r w:rsidRPr="000C2023">
        <w:rPr>
          <w:rFonts w:cs="Arial"/>
        </w:rPr>
        <w:t xml:space="preserve"> jelezzük, hogy milyen definíciót kell alkalmazni az egyéb fedezettípusokra</w:t>
      </w:r>
      <w:r w:rsidR="00583307" w:rsidRPr="000C2023">
        <w:rPr>
          <w:rFonts w:cs="Arial"/>
        </w:rPr>
        <w:t>:</w:t>
      </w:r>
    </w:p>
    <w:p w14:paraId="6391CC1F" w14:textId="4F74FAAE" w:rsidR="006C1FB5" w:rsidRPr="000C2023" w:rsidRDefault="00583307" w:rsidP="00C14714">
      <w:pPr>
        <w:rPr>
          <w:rFonts w:cs="Arial"/>
        </w:rPr>
      </w:pPr>
      <w:r w:rsidRPr="000C2023">
        <w:rPr>
          <w:noProof/>
        </w:rPr>
        <w:drawing>
          <wp:inline distT="0" distB="0" distL="0" distR="0" wp14:anchorId="2AB2036C" wp14:editId="46CDE1FC">
            <wp:extent cx="5769869" cy="65532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71492" cy="6555043"/>
                    </a:xfrm>
                    <a:prstGeom prst="rect">
                      <a:avLst/>
                    </a:prstGeom>
                    <a:noFill/>
                    <a:ln>
                      <a:noFill/>
                    </a:ln>
                  </pic:spPr>
                </pic:pic>
              </a:graphicData>
            </a:graphic>
          </wp:inline>
        </w:drawing>
      </w:r>
      <w:r w:rsidR="006C1FB5" w:rsidRPr="000C2023">
        <w:rPr>
          <w:rFonts w:cs="Arial"/>
        </w:rPr>
        <w:t xml:space="preserve"> </w:t>
      </w:r>
    </w:p>
    <w:p w14:paraId="70BAAD1D" w14:textId="77777777" w:rsidR="001B6578" w:rsidRDefault="001B6578" w:rsidP="00C14714">
      <w:pPr>
        <w:rPr>
          <w:rFonts w:asciiTheme="minorHAnsi" w:hAnsiTheme="minorHAnsi" w:cstheme="minorHAnsi"/>
        </w:rPr>
      </w:pPr>
      <w:r>
        <w:rPr>
          <w:rFonts w:asciiTheme="minorHAnsi" w:hAnsiTheme="minorHAnsi" w:cstheme="minorHAnsi"/>
        </w:rPr>
        <w:t>A babaváró hitelekhez kapcsolódó állami kezességvállalás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0DA8CD9C" w14:textId="75B81277" w:rsidR="00E47D69" w:rsidRPr="000C2023" w:rsidRDefault="00E47D69" w:rsidP="00C14714">
      <w:pPr>
        <w:rPr>
          <w:rFonts w:cs="Arial"/>
        </w:rPr>
      </w:pPr>
      <w:r w:rsidRPr="000C2023">
        <w:rPr>
          <w:rFonts w:cs="Arial"/>
        </w:rPr>
        <w:t>Az irányítószám esetén külföldi ingatlan tekintetében 9999-t kell megadni.</w:t>
      </w:r>
    </w:p>
    <w:p w14:paraId="745188C9" w14:textId="73B9D014" w:rsidR="008B7DF0" w:rsidRPr="000C2023" w:rsidRDefault="00C96F0B" w:rsidP="00C14714">
      <w:r w:rsidRPr="000C2023">
        <w:t>Amennyiben az ingatlan</w:t>
      </w:r>
      <w:r w:rsidR="001B346E" w:rsidRPr="000C2023">
        <w:t>-</w:t>
      </w:r>
      <w:r w:rsidRPr="000C2023">
        <w:t>fedezetek esetén egy helyrajzi szám szétválik több helyrajzi számmá vagy fordítva, akkor a következőképpen kell eljárni</w:t>
      </w:r>
      <w:r w:rsidR="008B7DF0" w:rsidRPr="000C2023">
        <w:t xml:space="preserve"> abban az esetben is, ha új fedezetazonosítók keletkeznek és akkor is, ha valamely fedezetazonosító tovább él: a </w:t>
      </w:r>
      <w:proofErr w:type="spellStart"/>
      <w:r w:rsidR="008B7DF0" w:rsidRPr="000C2023">
        <w:t>FEDE</w:t>
      </w:r>
      <w:proofErr w:type="spellEnd"/>
      <w:r w:rsidR="008B7DF0" w:rsidRPr="000C2023">
        <w:t xml:space="preserve"> táblában megadható az összevonáskori/szétváláskori aktuális érték </w:t>
      </w:r>
      <w:r w:rsidR="004C51E8" w:rsidRPr="000C2023">
        <w:t xml:space="preserve">arányosítva </w:t>
      </w:r>
      <w:r w:rsidR="008B7DF0" w:rsidRPr="000C2023">
        <w:t>vagy (ha megoldható), az eredeti fedezet(</w:t>
      </w:r>
      <w:proofErr w:type="spellStart"/>
      <w:r w:rsidR="008B7DF0" w:rsidRPr="000C2023">
        <w:t>ek</w:t>
      </w:r>
      <w:proofErr w:type="spellEnd"/>
      <w:r w:rsidR="008B7DF0" w:rsidRPr="000C2023">
        <w:t xml:space="preserve">) eredeti értékéből származtatott, arányos adat. Fedezetazonosító tovább élése esetén mindenképp módosítandó a </w:t>
      </w:r>
      <w:proofErr w:type="spellStart"/>
      <w:r w:rsidR="008B7DF0" w:rsidRPr="000C2023">
        <w:t>FEDE</w:t>
      </w:r>
      <w:proofErr w:type="spellEnd"/>
      <w:r w:rsidR="008B7DF0" w:rsidRPr="000C2023">
        <w:t xml:space="preserve"> tábla, hogy az arányos érték kerüljön jelentésre. Ha szétválás történik olyan módon, hogy a korábbi fedezetazonosító tovább él, a </w:t>
      </w:r>
      <w:proofErr w:type="spellStart"/>
      <w:r w:rsidR="008B7DF0" w:rsidRPr="000C2023">
        <w:t>FEDE</w:t>
      </w:r>
      <w:proofErr w:type="spellEnd"/>
      <w:r w:rsidR="008B7DF0" w:rsidRPr="000C2023">
        <w:t xml:space="preserve"> táblában mindegyik kapcsolódó fedezet értéke konzisztens legyen (vagy az eredeti érték szétbontva vagy a szétváláskori aktuális érték</w:t>
      </w:r>
      <w:r w:rsidR="004C51E8" w:rsidRPr="000C2023">
        <w:t xml:space="preserve"> szintén szétbontva</w:t>
      </w:r>
      <w:r w:rsidR="008B7DF0" w:rsidRPr="000C2023">
        <w:t>).</w:t>
      </w:r>
    </w:p>
    <w:p w14:paraId="023D07CB" w14:textId="54779F02" w:rsidR="0085459E" w:rsidRPr="000C2023" w:rsidRDefault="0085459E" w:rsidP="00C14714">
      <w:r w:rsidRPr="000C2023">
        <w:t xml:space="preserve">Amennyiben valamely hitel mögött egy fedezet </w:t>
      </w:r>
      <w:proofErr w:type="spellStart"/>
      <w:r w:rsidRPr="000C2023">
        <w:t>pool</w:t>
      </w:r>
      <w:proofErr w:type="spellEnd"/>
      <w:r w:rsidRPr="000C2023">
        <w:t xml:space="preserve"> kerül elhelyezésre, akkor a leginkább jellemző fedezet típust kell jelenteni.</w:t>
      </w:r>
    </w:p>
    <w:p w14:paraId="786B2C30" w14:textId="77777777" w:rsidR="006B5A06" w:rsidRPr="006C72EB" w:rsidRDefault="006B5A06" w:rsidP="00C14714">
      <w:pPr>
        <w:spacing w:after="0"/>
        <w:rPr>
          <w:rFonts w:asciiTheme="minorHAnsi" w:hAnsiTheme="minorHAnsi" w:cstheme="minorHAnsi"/>
        </w:rPr>
      </w:pPr>
      <w:r w:rsidRPr="006C72EB">
        <w:rPr>
          <w:rFonts w:asciiTheme="minorHAnsi" w:hAnsiTheme="minorHAnsi" w:cstheme="minorHAnsi"/>
        </w:rPr>
        <w:t xml:space="preserve">Ingatlanfedezet esetén jelentendő </w:t>
      </w:r>
      <w:r w:rsidRPr="006C72EB">
        <w:rPr>
          <w:rFonts w:asciiTheme="minorHAnsi" w:hAnsiTheme="minorHAnsi" w:cstheme="minorHAnsi"/>
          <w:b/>
        </w:rPr>
        <w:t>„Az ingatlan típusa”</w:t>
      </w:r>
      <w:r w:rsidRPr="006C72EB">
        <w:rPr>
          <w:rFonts w:asciiTheme="minorHAnsi" w:hAnsiTheme="minorHAnsi" w:cstheme="minorHAnsi"/>
        </w:rPr>
        <w:t xml:space="preserve"> mező (</w:t>
      </w:r>
      <w:proofErr w:type="spellStart"/>
      <w:r w:rsidRPr="006C72EB">
        <w:rPr>
          <w:rFonts w:asciiTheme="minorHAnsi" w:hAnsiTheme="minorHAnsi" w:cstheme="minorHAnsi"/>
        </w:rPr>
        <w:t>FEDE.FED_INGATLAN_KOD</w:t>
      </w:r>
      <w:proofErr w:type="spellEnd"/>
      <w:r w:rsidRPr="006C72EB">
        <w:rPr>
          <w:rFonts w:asciiTheme="minorHAnsi" w:hAnsiTheme="minorHAnsi" w:cstheme="minorHAnsi"/>
        </w:rPr>
        <w:t>). Az ehhez a mezőhöz tartozó kódértékek és a fedezet típusa kódértékek közti megfeleltetés a következő alapelvek alapján kell történjen:</w:t>
      </w:r>
    </w:p>
    <w:p w14:paraId="0C1C006C" w14:textId="6D3D503E" w:rsidR="006B5A06" w:rsidRDefault="006B5A06" w:rsidP="00C14714"/>
    <w:p w14:paraId="643C5122" w14:textId="58CC0FF8" w:rsidR="006B5A06" w:rsidRDefault="006B5A06" w:rsidP="00C14714">
      <w:r w:rsidRPr="006C72EB">
        <w:rPr>
          <w:rFonts w:asciiTheme="minorHAnsi" w:hAnsiTheme="minorHAnsi" w:cstheme="minorHAnsi"/>
          <w:noProof/>
        </w:rPr>
        <w:drawing>
          <wp:inline distT="0" distB="0" distL="0" distR="0" wp14:anchorId="1303A32C" wp14:editId="4ACFE66B">
            <wp:extent cx="6047740" cy="3667125"/>
            <wp:effectExtent l="0" t="0" r="0" b="9525"/>
            <wp:docPr id="16" name="Picture 16" descr="A képen asztal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képen asztal látható&#10;&#10;Automatikusan generált leírás"/>
                    <pic:cNvPicPr>
                      <a:picLocks noChangeAspect="1" noChangeArrowheads="1"/>
                    </pic:cNvPicPr>
                  </pic:nvPicPr>
                  <pic:blipFill>
                    <a:blip r:embed="rId27" r:link="rId28">
                      <a:extLst>
                        <a:ext uri="{28A0092B-C50C-407E-A947-70E740481C1C}">
                          <a14:useLocalDpi xmlns:a14="http://schemas.microsoft.com/office/drawing/2010/main" val="0"/>
                        </a:ext>
                      </a:extLst>
                    </a:blip>
                    <a:srcRect/>
                    <a:stretch>
                      <a:fillRect/>
                    </a:stretch>
                  </pic:blipFill>
                  <pic:spPr bwMode="auto">
                    <a:xfrm>
                      <a:off x="0" y="0"/>
                      <a:ext cx="6047740" cy="3667125"/>
                    </a:xfrm>
                    <a:prstGeom prst="rect">
                      <a:avLst/>
                    </a:prstGeom>
                    <a:noFill/>
                    <a:ln>
                      <a:noFill/>
                    </a:ln>
                  </pic:spPr>
                </pic:pic>
              </a:graphicData>
            </a:graphic>
          </wp:inline>
        </w:drawing>
      </w:r>
    </w:p>
    <w:p w14:paraId="084641BC" w14:textId="3748753F" w:rsidR="006B5A06" w:rsidRPr="006C72EB" w:rsidRDefault="006B5A06" w:rsidP="00C14714">
      <w:pPr>
        <w:spacing w:after="0"/>
        <w:rPr>
          <w:rFonts w:asciiTheme="minorHAnsi" w:eastAsia="Times New Roman" w:hAnsiTheme="minorHAnsi" w:cstheme="minorHAnsi"/>
        </w:rPr>
      </w:pPr>
      <w:r w:rsidRPr="006C72EB">
        <w:rPr>
          <w:rFonts w:asciiTheme="minorHAnsi" w:eastAsia="Times New Roman" w:hAnsiTheme="minorHAnsi" w:cstheme="minorHAnsi"/>
        </w:rPr>
        <w:t>A fedezet típusa (</w:t>
      </w:r>
      <w:proofErr w:type="spellStart"/>
      <w:r w:rsidRPr="006C72EB">
        <w:rPr>
          <w:rFonts w:asciiTheme="minorHAnsi" w:eastAsia="Times New Roman" w:hAnsiTheme="minorHAnsi" w:cstheme="minorHAnsi"/>
        </w:rPr>
        <w:t>FEDE.FED_KOD</w:t>
      </w:r>
      <w:proofErr w:type="spellEnd"/>
      <w:r w:rsidRPr="006C72EB">
        <w:rPr>
          <w:rFonts w:asciiTheme="minorHAnsi" w:eastAsia="Times New Roman" w:hAnsiTheme="minorHAnsi" w:cstheme="minorHAnsi"/>
        </w:rPr>
        <w:t>) mezőben jelentendő kódértékek tekintetében az alapelvek a következők:</w:t>
      </w:r>
    </w:p>
    <w:p w14:paraId="0A548AB6" w14:textId="77777777" w:rsidR="006B5A06" w:rsidRPr="006C72EB" w:rsidRDefault="006B5A06" w:rsidP="00C14714">
      <w:pPr>
        <w:spacing w:after="0"/>
        <w:rPr>
          <w:rFonts w:asciiTheme="minorHAnsi" w:eastAsia="Times New Roman" w:hAnsiTheme="minorHAnsi" w:cstheme="minorHAnsi"/>
        </w:rPr>
      </w:pPr>
    </w:p>
    <w:p w14:paraId="685A318B"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rózsaszín kategória: lakóingatlanok (jogerős használatbevételi engedéllyel) -&gt; </w:t>
      </w:r>
      <w:proofErr w:type="spellStart"/>
      <w:r w:rsidRPr="006C72EB">
        <w:rPr>
          <w:rFonts w:asciiTheme="minorHAnsi" w:eastAsia="Times New Roman" w:hAnsiTheme="minorHAnsi" w:cstheme="minorHAnsi"/>
        </w:rPr>
        <w:t>ING_LAKO</w:t>
      </w:r>
      <w:proofErr w:type="spellEnd"/>
      <w:r w:rsidRPr="006C72EB">
        <w:rPr>
          <w:rFonts w:asciiTheme="minorHAnsi" w:eastAsia="Times New Roman" w:hAnsiTheme="minorHAnsi" w:cstheme="minorHAnsi"/>
        </w:rPr>
        <w:t xml:space="preserve"> kódértékbe való besorolásuk egyértelmű. Amennyiben az építés alatt álló lakóingatlanokat a hitelintézet mindaddig, amíg a jogerős használatbavételi engedély nem áll rendelkezésre,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-ként tartja nyilván, akkor előfordulhat lakóingatlanra utaló altípus kódérték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főtípus mellett, pl. lakópark építése a jogerős használatbavételi engedély megszerzéséig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főtípuson és </w:t>
      </w:r>
      <w:proofErr w:type="spellStart"/>
      <w:r w:rsidRPr="006C72EB">
        <w:rPr>
          <w:rFonts w:asciiTheme="minorHAnsi" w:eastAsia="Times New Roman" w:hAnsiTheme="minorHAnsi" w:cstheme="minorHAnsi"/>
        </w:rPr>
        <w:t>L_PARK</w:t>
      </w:r>
      <w:proofErr w:type="spellEnd"/>
      <w:r w:rsidRPr="006C72EB">
        <w:rPr>
          <w:rFonts w:asciiTheme="minorHAnsi" w:eastAsia="Times New Roman" w:hAnsiTheme="minorHAnsi" w:cstheme="minorHAnsi"/>
        </w:rPr>
        <w:t xml:space="preserve"> altípuson szerepel. Amennyiben az ingatlan megkapja a jogerős használatbavételi engedélyt, a fedezet- és ingatlan típusának megfelelő kódértéket kell jelenteni a </w:t>
      </w:r>
      <w:proofErr w:type="spellStart"/>
      <w:r w:rsidRPr="006C72EB">
        <w:rPr>
          <w:rFonts w:asciiTheme="minorHAnsi" w:eastAsia="Times New Roman" w:hAnsiTheme="minorHAnsi" w:cstheme="minorHAnsi"/>
        </w:rPr>
        <w:t>FEDE</w:t>
      </w:r>
      <w:proofErr w:type="spellEnd"/>
      <w:r w:rsidRPr="006C72EB">
        <w:rPr>
          <w:rFonts w:asciiTheme="minorHAnsi" w:eastAsia="Times New Roman" w:hAnsiTheme="minorHAnsi" w:cstheme="minorHAnsi"/>
        </w:rPr>
        <w:t xml:space="preserve"> táblában.</w:t>
      </w:r>
    </w:p>
    <w:p w14:paraId="672BA1FF"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fehér kategória: az esetek nagy részében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ami NEM lakóingatlan, a fizetőképesség/adósminősítés NEM függ az ingatlan jövedelemtermelő képességétől -&gt; a hitelintézet kompetenciája eldönteni, hogy az adósminősítés függ-e az ingatlan jövedelemtermelő képességétől (pl. üdülő -&gt; ha kiadásra vásárolják, akkor függ, abban az esetben a sárga kategóriába tartozik,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w:t>
      </w:r>
    </w:p>
    <w:p w14:paraId="0FF2A12F"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sárga kategória: az esetek nagy részében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ami NEM lakóingatlan, a fizetőképesség/adósminősítés FÜGG az ingatlan jövedelemtermelő képességétől -&gt; itt is a hitelintézet kompetenciája eldönteni, hogy az adósminősítés függ-e az ingatlan jövedelemtermelő képességétől. Például egy szarvasmarha tenyésztéssel foglalkozó ügyfél által felvett hitel mögött szereplő, a főtevékenységhez kapcsolódó, fedezetként bevont épület csak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lehet, hiszen nem az ingatlan jövedelemtermelő képessége a meghatározó, azonban egy szállodafejlesztés esetén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lehet a főtípus, amennyiben a hitel a szálloda hasznosításából térül meg.</w:t>
      </w:r>
    </w:p>
    <w:p w14:paraId="6A1E50FA"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kék kategória: ezzel azt az anomáliát jelöljük, hogy bár a fedezet típusa IRODA, nem lehet egyértelműen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kategóriába sorolni, sőt, vélhetőleg figyelembe veszik a bankok a jövedelemtermelő képességet, így inkább az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kategóriába tartozik</w:t>
      </w:r>
    </w:p>
    <w:p w14:paraId="28157CE9" w14:textId="77777777" w:rsidR="006B5A06" w:rsidRPr="006C72EB" w:rsidRDefault="006B5A06" w:rsidP="00C14714">
      <w:pPr>
        <w:rPr>
          <w:rFonts w:asciiTheme="minorHAnsi" w:hAnsiTheme="minorHAnsi" w:cstheme="minorHAnsi"/>
        </w:rPr>
      </w:pPr>
    </w:p>
    <w:p w14:paraId="5B65B44F" w14:textId="77777777" w:rsidR="006B5A06" w:rsidRPr="006C72EB" w:rsidRDefault="006B5A06" w:rsidP="00C14714">
      <w:pPr>
        <w:rPr>
          <w:rFonts w:asciiTheme="minorHAnsi" w:hAnsiTheme="minorHAnsi" w:cstheme="minorHAnsi"/>
        </w:rPr>
      </w:pPr>
      <w:r w:rsidRPr="006C72EB">
        <w:rPr>
          <w:rFonts w:asciiTheme="minorHAnsi" w:hAnsiTheme="minorHAnsi" w:cstheme="minorHAnsi"/>
        </w:rPr>
        <w:t>Fontos, hogy a tábla NEM egyértelmű megfeleltetés a sárga, a fehér és a kék kategóriák tekintetében, hanem egy általánosságban érvényes feltételezés, hitelintézetenként egyedi eltérések lehetnek annak alapján, hogy a jövedelemtermelő képesség figyelembevételre kerül-e.</w:t>
      </w:r>
    </w:p>
    <w:p w14:paraId="0A9C5E8E" w14:textId="77777777" w:rsidR="0080019B" w:rsidRDefault="00285DD8" w:rsidP="00C14714">
      <w:r w:rsidRPr="00285DD8">
        <w:rPr>
          <w:rFonts w:asciiTheme="minorHAnsi" w:hAnsiTheme="minorHAnsi" w:cstheme="minorHAnsi"/>
        </w:rPr>
        <w:t xml:space="preserve">A „Fedezet aktuális értéke megállapításának dátuma” mező értéke csak akkor változhat, ha változás történik a fedezet értékében. A „Fedezet utolsó felülvizsgálati dátuma” mezőben </w:t>
      </w:r>
      <w:r w:rsidRPr="003C6573">
        <w:t xml:space="preserve">az utolsó felülvizsgálat dátuma jelentendő függetlenül attól, hogy változott-e a felülvizsgálat alapján az ingatlan, jármű, vagy értékpapír értéke és függetlenül a módszertől. Ingatlanfedezet esetén a következőképpen kell eljárni: amennyiben teljeskörű értékbecslés készül, akkor annak dátuma jelentendő ebben a mezőben és a </w:t>
      </w:r>
      <w:proofErr w:type="spellStart"/>
      <w:r w:rsidRPr="003C6573">
        <w:t>FEDA.FED_AKT_ERTEKBECSLES_NAP</w:t>
      </w:r>
      <w:proofErr w:type="spellEnd"/>
      <w:r w:rsidRPr="003C6573">
        <w:t xml:space="preserve"> mezőben is. Nem teljeskörű értékbecslés esetén a mezőben a 15/2021 MNB ajánlás 21. pontjának megfelelő felülvizsgálat dátuma jelentendő. </w:t>
      </w:r>
      <w:r w:rsidR="0014658D" w:rsidRPr="000C2023">
        <w:rPr>
          <w:rFonts w:asciiTheme="minorHAnsi" w:hAnsiTheme="minorHAnsi" w:cstheme="minorHAnsi"/>
        </w:rPr>
        <w:t xml:space="preserve">2022. június vonatkozási időtől kezdődően beépítésre került a </w:t>
      </w:r>
      <w:proofErr w:type="spellStart"/>
      <w:r w:rsidR="0014658D" w:rsidRPr="000C2023">
        <w:rPr>
          <w:rFonts w:asciiTheme="minorHAnsi" w:hAnsiTheme="minorHAnsi" w:cstheme="minorHAnsi"/>
        </w:rPr>
        <w:t>FEDE</w:t>
      </w:r>
      <w:proofErr w:type="spellEnd"/>
      <w:r w:rsidR="0014658D" w:rsidRPr="000C2023">
        <w:rPr>
          <w:rFonts w:asciiTheme="minorHAnsi" w:hAnsiTheme="minorHAnsi" w:cstheme="minorHAnsi"/>
        </w:rPr>
        <w:t xml:space="preserve"> és a </w:t>
      </w:r>
      <w:proofErr w:type="spellStart"/>
      <w:r w:rsidR="0014658D" w:rsidRPr="000C2023">
        <w:rPr>
          <w:rFonts w:asciiTheme="minorHAnsi" w:hAnsiTheme="minorHAnsi" w:cstheme="minorHAnsi"/>
        </w:rPr>
        <w:t>FEDA</w:t>
      </w:r>
      <w:proofErr w:type="spellEnd"/>
      <w:r w:rsidR="0014658D" w:rsidRPr="000C2023">
        <w:rPr>
          <w:rFonts w:asciiTheme="minorHAnsi" w:hAnsiTheme="minorHAnsi" w:cstheme="minorHAnsi"/>
        </w:rPr>
        <w:t xml:space="preserve"> táblákba egy-egy új mező, mely pénzügyi vállalkozási tevékenységre való szűrés nélkül jelentendő: „</w:t>
      </w:r>
      <w:bookmarkStart w:id="134" w:name="_Hlk74695231"/>
      <w:r w:rsidR="0014658D" w:rsidRPr="000C2023">
        <w:t>Ingatlan fedezet hitelbírálatkori piaci érték meghatározási módszere</w:t>
      </w:r>
      <w:bookmarkEnd w:id="134"/>
      <w:r w:rsidR="0014658D" w:rsidRPr="000C2023">
        <w:t xml:space="preserve">” és „Ingatlan fedezet aktuális piaci érték meghatározási módszere”. Ezen mezők beépítésének célja elsősorban az ún. statisztikai értékbecslés alkalmazásának megfigyelése, mivel a 25/1997. (VIII.1.) számú, a termőföldnek nem minősülő ingatlanok hitelbiztosítéki értékének meghatározására vonatkozó módszertani elvekről szóló </w:t>
      </w:r>
      <w:proofErr w:type="spellStart"/>
      <w:r w:rsidR="0014658D" w:rsidRPr="000C2023">
        <w:t>PM</w:t>
      </w:r>
      <w:proofErr w:type="spellEnd"/>
      <w:r w:rsidR="0014658D" w:rsidRPr="000C2023">
        <w:t xml:space="preserve"> rendelet módosításának megfelelően lehetségessé válik a statisztikai alapú értékbecslések hitelkihelyezéskor történő alkalmazása ingatlanfedezetek esetén, ennek megfelelően ezekben az esetekben kötelező a mezők töltése. A </w:t>
      </w:r>
      <w:proofErr w:type="spellStart"/>
      <w:r w:rsidR="0014658D" w:rsidRPr="000C2023">
        <w:t>FEDE</w:t>
      </w:r>
      <w:proofErr w:type="spellEnd"/>
      <w:r w:rsidR="0014658D" w:rsidRPr="000C2023">
        <w:t xml:space="preserve"> táblában nem teljes körű értékbecslés csak </w:t>
      </w:r>
      <w:r w:rsidR="00F82506" w:rsidRPr="000C2023">
        <w:t>2021. február 5.</w:t>
      </w:r>
      <w:r w:rsidR="0014658D" w:rsidRPr="000C2023">
        <w:t xml:space="preserve"> után befogadott ingatlanfedezetek esetén alkalmazható.</w:t>
      </w:r>
      <w:r w:rsidR="003C0F51">
        <w:t xml:space="preserve"> A HITREG-ben </w:t>
      </w:r>
      <w:r w:rsidR="003C0F51">
        <w:rPr>
          <w:b/>
          <w:bCs/>
        </w:rPr>
        <w:t>teljeskörű értékbecslésként</w:t>
      </w:r>
      <w:r w:rsidR="003C0F51">
        <w:t xml:space="preserve"> a helyszíni szemlével megvalósuló, új értékbecslést jelentendő. </w:t>
      </w:r>
      <w:r w:rsidR="003C0F51">
        <w:rPr>
          <w:b/>
          <w:bCs/>
        </w:rPr>
        <w:t>Nem teljeskörű értékbecslésként</w:t>
      </w:r>
      <w:r w:rsidR="003C0F51">
        <w:t xml:space="preserve"> jelentendő a </w:t>
      </w:r>
      <w:proofErr w:type="spellStart"/>
      <w:r w:rsidR="003C0F51">
        <w:t>FEDE</w:t>
      </w:r>
      <w:proofErr w:type="spellEnd"/>
      <w:r w:rsidR="003C0F51">
        <w:t xml:space="preserve"> táblában a helyszíni szemle nélküli, a </w:t>
      </w:r>
      <w:r w:rsidR="003C0F51">
        <w:rPr>
          <w:color w:val="000000"/>
          <w:lang w:val="en-GB"/>
        </w:rPr>
        <w:t xml:space="preserve">25/1997. (VIII.1.) </w:t>
      </w:r>
      <w:r w:rsidR="003C0F51" w:rsidRPr="00507828">
        <w:t xml:space="preserve">számú, a termőföldnek nem minősülő ingatlanok hitelbiztosítéki értékének meghatározására vonatkozó módszertani elvekről szóló </w:t>
      </w:r>
      <w:proofErr w:type="spellStart"/>
      <w:r w:rsidR="003C0F51" w:rsidRPr="00507828">
        <w:t>PM</w:t>
      </w:r>
      <w:proofErr w:type="spellEnd"/>
      <w:r w:rsidR="003C0F51" w:rsidRPr="00507828">
        <w:t xml:space="preserve"> rendelet szerinti </w:t>
      </w:r>
      <w:r w:rsidR="003C0F51">
        <w:t xml:space="preserve">statisztikai értékbecslést, valamint a </w:t>
      </w:r>
      <w:proofErr w:type="spellStart"/>
      <w:r w:rsidR="003C0F51">
        <w:t>FEDA</w:t>
      </w:r>
      <w:proofErr w:type="spellEnd"/>
      <w:r w:rsidR="003C0F51">
        <w:t xml:space="preserve"> táblában az ingatlanfedezet értékének az eredeti értékelés felhasználásával (értékelés aktualizálás) történő aktualizálást.</w:t>
      </w:r>
      <w:r w:rsidR="0080019B">
        <w:t xml:space="preserve"> Amennyiben nem történik értékbecslés (pl. kis értékű garázs esetén), nem teljeskörű értékbecslés jelentendő.</w:t>
      </w:r>
    </w:p>
    <w:p w14:paraId="1D4CB261" w14:textId="56E528E8" w:rsidR="00DC39E2" w:rsidRDefault="00DC39E2" w:rsidP="00C14714">
      <w:pPr>
        <w:autoSpaceDE w:val="0"/>
        <w:autoSpaceDN w:val="0"/>
        <w:spacing w:after="0"/>
      </w:pPr>
      <w:r>
        <w:t xml:space="preserve">2023. március vonatkozási időtől kezdődően három új mező kerül beépítésre a </w:t>
      </w:r>
      <w:proofErr w:type="spellStart"/>
      <w:r>
        <w:t>FEDE</w:t>
      </w:r>
      <w:proofErr w:type="spellEnd"/>
      <w:r>
        <w:t xml:space="preserve"> és </w:t>
      </w:r>
      <w:proofErr w:type="spellStart"/>
      <w:r>
        <w:t>FEDA</w:t>
      </w:r>
      <w:proofErr w:type="spellEnd"/>
      <w:r>
        <w:t xml:space="preserve"> táblákba</w:t>
      </w:r>
      <w:r w:rsidR="00DB4F68">
        <w:t xml:space="preserve"> a </w:t>
      </w:r>
      <w:proofErr w:type="spellStart"/>
      <w:r w:rsidR="000C6D81">
        <w:rPr>
          <w:rFonts w:asciiTheme="minorHAnsi" w:hAnsiTheme="minorHAnsi" w:cs="Arial"/>
        </w:rPr>
        <w:t>PVOV</w:t>
      </w:r>
      <w:proofErr w:type="spellEnd"/>
      <w:r w:rsidR="00DB4F68">
        <w:t xml:space="preserve"> tekintetében az </w:t>
      </w:r>
      <w:proofErr w:type="spellStart"/>
      <w:r w:rsidR="00DB4F68">
        <w:t>FF</w:t>
      </w:r>
      <w:proofErr w:type="spellEnd"/>
      <w:r w:rsidR="00441EDB">
        <w:t xml:space="preserve"> és a </w:t>
      </w:r>
      <w:proofErr w:type="spellStart"/>
      <w:r w:rsidR="00441EDB">
        <w:t>KK</w:t>
      </w:r>
      <w:proofErr w:type="spellEnd"/>
      <w:r w:rsidR="00DB4F68">
        <w:t xml:space="preserve"> tevékenység kivételével</w:t>
      </w:r>
      <w:r>
        <w:t>: „</w:t>
      </w:r>
      <w:r w:rsidRPr="00094533">
        <w:rPr>
          <w:b/>
          <w:bCs/>
        </w:rPr>
        <w:t xml:space="preserve">Energetikai besorolás kódja – eredeti/aktuális”, „Hiteles energetikai tanúsítvány kelte – eredeti/aktuális” </w:t>
      </w:r>
      <w:r w:rsidRPr="00094533">
        <w:t xml:space="preserve">és </w:t>
      </w:r>
      <w:r w:rsidRPr="00094533">
        <w:rPr>
          <w:b/>
          <w:bCs/>
        </w:rPr>
        <w:t>„Összesített energetikai jellemző (kWh/m2) – eredeti/aktuális</w:t>
      </w:r>
      <w:r w:rsidRPr="00094533">
        <w:t xml:space="preserve">”. A </w:t>
      </w:r>
      <w:r>
        <w:t>mezők</w:t>
      </w:r>
      <w:r w:rsidRPr="00094533">
        <w:t xml:space="preserve"> a 2022.01.01-től induló szerződések esetén </w:t>
      </w:r>
      <w:r>
        <w:t>töltendők ingatlanfedezetek esetén.</w:t>
      </w:r>
      <w:r w:rsidRPr="00094533">
        <w:t xml:space="preserve"> </w:t>
      </w:r>
      <w:r>
        <w:t xml:space="preserve">Az adatok jelentése </w:t>
      </w:r>
      <w:r w:rsidRPr="00094533">
        <w:t>csak azokban az esetekben kötelező, amennyiben azok jogszabályi alapon (</w:t>
      </w:r>
      <w:r w:rsidR="002342E5" w:rsidRPr="00E52E27">
        <w:t>176/2008. (VI. 30.) Korm. rendelet az épületek energetikai jellemzőinek tanúsításáról</w:t>
      </w:r>
      <w:r w:rsidRPr="00094533">
        <w:t>) bekérésre kell kerüljenek</w:t>
      </w:r>
      <w:r>
        <w:t xml:space="preserve">, </w:t>
      </w:r>
      <w:r w:rsidRPr="00094533">
        <w:t xml:space="preserve">azonban az MNB jó gyakorlatnak tartja ezen adatok gyűjtését és jelentését </w:t>
      </w:r>
      <w:r>
        <w:t>azokban</w:t>
      </w:r>
      <w:r w:rsidRPr="00094533">
        <w:t xml:space="preserve"> az esetekben is</w:t>
      </w:r>
      <w:r>
        <w:t xml:space="preserve">, amikor ezt a jogszabály nem teszi kötelezővé, például felújítás, korszerűsítés esetén, illetve akkor, ha a finanszírozott </w:t>
      </w:r>
      <w:r w:rsidRPr="00094533">
        <w:t>ingatlan és a fedezet</w:t>
      </w:r>
      <w:r>
        <w:t>ül szolgáló</w:t>
      </w:r>
      <w:r w:rsidRPr="00094533">
        <w:t xml:space="preserve"> ingatlan nem egyezik meg, vagy pótfedezet kerül bevonásra</w:t>
      </w:r>
      <w:r>
        <w:t xml:space="preserve"> vagy az instrumentum típusa szabadfelhasználású jelzáloghitel és nem lakásvásárlási hitel.</w:t>
      </w:r>
    </w:p>
    <w:p w14:paraId="7CE676A0" w14:textId="58FA3472" w:rsidR="003C0F51" w:rsidRDefault="003C0F51" w:rsidP="00C14714"/>
    <w:p w14:paraId="05C53E79" w14:textId="54873F23" w:rsidR="00647E9E" w:rsidRPr="006C72EB" w:rsidRDefault="00FB7D24" w:rsidP="00C14714">
      <w:pPr>
        <w:rPr>
          <w:rFonts w:asciiTheme="minorHAnsi" w:hAnsiTheme="minorHAnsi" w:cstheme="minorHAnsi"/>
        </w:rPr>
      </w:pPr>
      <w:r w:rsidRPr="00295977">
        <w:rPr>
          <w:rFonts w:asciiTheme="minorHAnsi" w:hAnsiTheme="minorHAnsi" w:cstheme="minorHAnsi"/>
        </w:rPr>
        <w:t xml:space="preserve">Az </w:t>
      </w:r>
      <w:r w:rsidRPr="00295977">
        <w:rPr>
          <w:rFonts w:asciiTheme="minorHAnsi" w:hAnsiTheme="minorHAnsi" w:cstheme="minorHAnsi"/>
          <w:b/>
          <w:bCs/>
        </w:rPr>
        <w:t>„Energetikai besorolás kódja – eredeti/aktuális”</w:t>
      </w:r>
      <w:r w:rsidRPr="00295977">
        <w:rPr>
          <w:rFonts w:asciiTheme="minorHAnsi" w:hAnsiTheme="minorHAnsi" w:cstheme="minorHAnsi"/>
        </w:rPr>
        <w:t xml:space="preserve"> mezőkben </w:t>
      </w:r>
      <w:r w:rsidR="00647E9E" w:rsidRPr="00295977">
        <w:rPr>
          <w:rFonts w:asciiTheme="minorHAnsi" w:hAnsiTheme="minorHAnsi" w:cstheme="minorHAnsi"/>
        </w:rPr>
        <w:t xml:space="preserve">2023. március vonatkozási időtől kezdődően bevezetésre kerülnek a 2016. év előtt alkalmazott </w:t>
      </w:r>
      <w:r w:rsidRPr="00295977">
        <w:rPr>
          <w:rFonts w:asciiTheme="minorHAnsi" w:hAnsiTheme="minorHAnsi" w:cstheme="minorHAnsi"/>
        </w:rPr>
        <w:t>energetikai besorolás kódok</w:t>
      </w:r>
      <w:r w:rsidR="00647E9E" w:rsidRPr="00295977">
        <w:rPr>
          <w:rFonts w:asciiTheme="minorHAnsi" w:hAnsiTheme="minorHAnsi" w:cstheme="minorHAnsi"/>
        </w:rPr>
        <w:t xml:space="preserve">. Így megadható az energetikai besorolás abban az esetben is, ha a 2015.12.31. után bevezetett új kódértékek szerint nem lehetett az ingatlant besorolni. </w:t>
      </w:r>
      <w:r w:rsidR="00D51C1E" w:rsidRPr="00295977">
        <w:rPr>
          <w:rFonts w:asciiTheme="minorHAnsi" w:hAnsiTheme="minorHAnsi" w:cstheme="minorHAnsi"/>
        </w:rPr>
        <w:t>Mindazonáltal</w:t>
      </w:r>
      <w:r w:rsidR="00D51C1E">
        <w:rPr>
          <w:rFonts w:asciiTheme="minorHAnsi" w:hAnsiTheme="minorHAnsi" w:cstheme="minorHAnsi"/>
        </w:rPr>
        <w:t xml:space="preserve"> az MNB jó gyakorlatnak tartja a korábbi energetikai tanúsítvány a</w:t>
      </w:r>
      <w:r w:rsidR="00D51C1E" w:rsidRPr="007C27E0">
        <w:rPr>
          <w:rFonts w:asciiTheme="minorHAnsi" w:hAnsiTheme="minorHAnsi" w:cstheme="minorHAnsi"/>
        </w:rPr>
        <w:t xml:space="preserve"> </w:t>
      </w:r>
      <w:hyperlink r:id="rId29" w:history="1">
        <w:r w:rsidR="00D51C1E" w:rsidRPr="0045331C">
          <w:rPr>
            <w:rStyle w:val="Hiperhivatkozs"/>
            <w:rFonts w:cstheme="minorHAnsi"/>
            <w:vertAlign w:val="baseline"/>
          </w:rPr>
          <w:t>https://entan.e-epites.hu/?potlap</w:t>
        </w:r>
      </w:hyperlink>
      <w:r w:rsidR="00D51C1E">
        <w:t xml:space="preserve"> felületen pótlap lekérésével történő átforgatását az aktuális kódértékre és így az átforgatott kódérték jelentését a HITREG-ben.</w:t>
      </w:r>
    </w:p>
    <w:p w14:paraId="695064CF" w14:textId="77777777" w:rsidR="00000414" w:rsidRPr="000C2023" w:rsidRDefault="00000414" w:rsidP="00C14714">
      <w:pPr>
        <w:rPr>
          <w:rFonts w:cs="Arial"/>
        </w:rPr>
      </w:pPr>
    </w:p>
    <w:p w14:paraId="1FEE5D58" w14:textId="0B2CBA42" w:rsidR="008B6254" w:rsidRPr="000C2023" w:rsidRDefault="008B6254" w:rsidP="00C14714">
      <w:pPr>
        <w:pStyle w:val="Cmsor3"/>
        <w:keepNext/>
        <w:jc w:val="both"/>
        <w:rPr>
          <w:b/>
          <w:szCs w:val="22"/>
        </w:rPr>
      </w:pPr>
      <w:bookmarkStart w:id="135" w:name="_Toc106619740"/>
      <w:bookmarkStart w:id="136" w:name="_Toc149904386"/>
      <w:r w:rsidRPr="000C2023">
        <w:rPr>
          <w:b/>
          <w:szCs w:val="22"/>
        </w:rPr>
        <w:t>Fedezet-értékek elkülönítése</w:t>
      </w:r>
      <w:bookmarkEnd w:id="135"/>
      <w:bookmarkEnd w:id="136"/>
    </w:p>
    <w:p w14:paraId="23524B3D" w14:textId="0132A5CD" w:rsidR="00AB7909" w:rsidRPr="000C2023" w:rsidRDefault="008B6254" w:rsidP="00C14714">
      <w:pPr>
        <w:rPr>
          <w:rFonts w:cs="Arial"/>
        </w:rPr>
      </w:pPr>
      <w:r w:rsidRPr="000C2023">
        <w:rPr>
          <w:rFonts w:cs="Arial"/>
        </w:rPr>
        <w:t xml:space="preserve"> </w:t>
      </w:r>
      <w:r w:rsidR="006C1FB5" w:rsidRPr="000C2023">
        <w:rPr>
          <w:rFonts w:cs="Arial"/>
        </w:rPr>
        <w:t xml:space="preserve">Az ingatlan és az egyéb fedezeteknél is külön </w:t>
      </w:r>
      <w:r w:rsidR="00F12514" w:rsidRPr="000C2023">
        <w:rPr>
          <w:rFonts w:cs="Arial"/>
        </w:rPr>
        <w:t>tábláb</w:t>
      </w:r>
      <w:r w:rsidR="006C1FB5" w:rsidRPr="000C2023">
        <w:rPr>
          <w:rFonts w:cs="Arial"/>
        </w:rPr>
        <w:t>an kell jelenteni a hitelbírálatkori</w:t>
      </w:r>
      <w:r w:rsidR="00F91D0D" w:rsidRPr="000C2023">
        <w:rPr>
          <w:rFonts w:cs="Arial"/>
        </w:rPr>
        <w:t xml:space="preserve">, illetve </w:t>
      </w:r>
      <w:proofErr w:type="spellStart"/>
      <w:r w:rsidR="00F91D0D" w:rsidRPr="000C2023">
        <w:rPr>
          <w:rFonts w:cs="Arial"/>
        </w:rPr>
        <w:t>KK</w:t>
      </w:r>
      <w:proofErr w:type="spellEnd"/>
      <w:r w:rsidR="00F91D0D" w:rsidRPr="000C2023">
        <w:rPr>
          <w:rFonts w:cs="Arial"/>
        </w:rPr>
        <w:t xml:space="preserve"> tevékenység esetén átvételkori</w:t>
      </w:r>
      <w:r w:rsidR="006C1FB5" w:rsidRPr="000C2023">
        <w:rPr>
          <w:rFonts w:cs="Arial"/>
        </w:rPr>
        <w:t xml:space="preserve"> </w:t>
      </w:r>
      <w:r w:rsidR="00072D43" w:rsidRPr="000C2023">
        <w:rPr>
          <w:rFonts w:cs="Arial"/>
        </w:rPr>
        <w:t>(</w:t>
      </w:r>
      <w:proofErr w:type="spellStart"/>
      <w:r w:rsidR="00072D43" w:rsidRPr="000C2023">
        <w:rPr>
          <w:rFonts w:cs="Arial"/>
        </w:rPr>
        <w:t>FEDE</w:t>
      </w:r>
      <w:proofErr w:type="spellEnd"/>
      <w:r w:rsidR="00072D43" w:rsidRPr="000C2023">
        <w:rPr>
          <w:rFonts w:cs="Arial"/>
        </w:rPr>
        <w:t xml:space="preserve"> kódú </w:t>
      </w:r>
      <w:r w:rsidR="00F12514" w:rsidRPr="000C2023">
        <w:rPr>
          <w:rFonts w:cs="Arial"/>
        </w:rPr>
        <w:t>tábla</w:t>
      </w:r>
      <w:r w:rsidR="00072D43" w:rsidRPr="000C2023">
        <w:rPr>
          <w:rFonts w:cs="Arial"/>
        </w:rPr>
        <w:t xml:space="preserve">) </w:t>
      </w:r>
      <w:r w:rsidR="006C1FB5" w:rsidRPr="000C2023">
        <w:rPr>
          <w:rFonts w:cs="Arial"/>
        </w:rPr>
        <w:t xml:space="preserve">és a tárgyidőszak végi </w:t>
      </w:r>
      <w:r w:rsidR="00072D43" w:rsidRPr="000C2023">
        <w:rPr>
          <w:rFonts w:cs="Arial"/>
        </w:rPr>
        <w:t>(</w:t>
      </w:r>
      <w:proofErr w:type="spellStart"/>
      <w:r w:rsidR="00072D43" w:rsidRPr="000C2023">
        <w:rPr>
          <w:rFonts w:cs="Arial"/>
        </w:rPr>
        <w:t>FEDA</w:t>
      </w:r>
      <w:proofErr w:type="spellEnd"/>
      <w:r w:rsidR="00072D43" w:rsidRPr="000C2023">
        <w:rPr>
          <w:rFonts w:cs="Arial"/>
        </w:rPr>
        <w:t xml:space="preserve"> kódú </w:t>
      </w:r>
      <w:r w:rsidR="00F12514" w:rsidRPr="000C2023">
        <w:rPr>
          <w:rFonts w:cs="Arial"/>
        </w:rPr>
        <w:t>tábla</w:t>
      </w:r>
      <w:r w:rsidR="00072D43" w:rsidRPr="000C2023">
        <w:rPr>
          <w:rFonts w:cs="Arial"/>
        </w:rPr>
        <w:t xml:space="preserve">) </w:t>
      </w:r>
      <w:r w:rsidR="006C1FB5" w:rsidRPr="000C2023">
        <w:rPr>
          <w:rFonts w:cs="Arial"/>
        </w:rPr>
        <w:t>érték</w:t>
      </w:r>
      <w:r w:rsidR="00072D43" w:rsidRPr="000C2023">
        <w:rPr>
          <w:rFonts w:cs="Arial"/>
        </w:rPr>
        <w:t>-</w:t>
      </w:r>
      <w:r w:rsidR="006C1FB5" w:rsidRPr="000C2023">
        <w:rPr>
          <w:rFonts w:cs="Arial"/>
        </w:rPr>
        <w:t>adatokat.</w:t>
      </w:r>
    </w:p>
    <w:p w14:paraId="3D514D79" w14:textId="496CD38D" w:rsidR="009111BF" w:rsidRPr="000C2023" w:rsidRDefault="008B6254" w:rsidP="00C14714">
      <w:pPr>
        <w:pStyle w:val="Default"/>
        <w:spacing w:line="276" w:lineRule="auto"/>
        <w:jc w:val="both"/>
        <w:rPr>
          <w:rFonts w:asciiTheme="minorHAnsi" w:hAnsiTheme="minorHAnsi" w:cs="Arial"/>
          <w:sz w:val="20"/>
          <w:szCs w:val="20"/>
        </w:rPr>
      </w:pPr>
      <w:r w:rsidRPr="000C2023">
        <w:rPr>
          <w:rFonts w:asciiTheme="minorHAnsi" w:hAnsiTheme="minorHAnsi" w:cs="Arial"/>
          <w:sz w:val="20"/>
          <w:szCs w:val="20"/>
        </w:rPr>
        <w:t>A</w:t>
      </w:r>
      <w:r w:rsidR="00F8308C" w:rsidRPr="000C2023">
        <w:rPr>
          <w:rFonts w:asciiTheme="minorHAnsi" w:hAnsiTheme="minorHAnsi" w:cs="Arial"/>
          <w:sz w:val="20"/>
          <w:szCs w:val="20"/>
        </w:rPr>
        <w:t xml:space="preserve"> </w:t>
      </w:r>
      <w:r w:rsidRPr="000C2023">
        <w:rPr>
          <w:rFonts w:asciiTheme="minorHAnsi" w:hAnsiTheme="minorHAnsi" w:cs="Arial"/>
          <w:sz w:val="20"/>
          <w:szCs w:val="20"/>
        </w:rPr>
        <w:t xml:space="preserve">fedezetek tekintetében </w:t>
      </w:r>
      <w:r w:rsidR="009111BF" w:rsidRPr="000C2023">
        <w:rPr>
          <w:rFonts w:asciiTheme="minorHAnsi" w:hAnsiTheme="minorHAnsi" w:cs="Arial"/>
          <w:sz w:val="20"/>
          <w:szCs w:val="20"/>
        </w:rPr>
        <w:t>négyféle</w:t>
      </w:r>
      <w:r w:rsidRPr="000C2023">
        <w:rPr>
          <w:rFonts w:asciiTheme="minorHAnsi" w:hAnsiTheme="minorHAnsi" w:cs="Arial"/>
          <w:sz w:val="20"/>
          <w:szCs w:val="20"/>
        </w:rPr>
        <w:t xml:space="preserve"> érték megadása lehetséges</w:t>
      </w:r>
      <w:r w:rsidR="00AB7909" w:rsidRPr="000C2023">
        <w:rPr>
          <w:rFonts w:asciiTheme="minorHAnsi" w:hAnsiTheme="minorHAnsi" w:cs="Arial"/>
          <w:sz w:val="20"/>
          <w:szCs w:val="20"/>
        </w:rPr>
        <w:t>, összhangban a vonatkozó MNB ajánlás</w:t>
      </w:r>
      <w:r w:rsidR="00AB7909" w:rsidRPr="000C2023">
        <w:rPr>
          <w:rStyle w:val="Lbjegyzet-hivatkozs"/>
          <w:rFonts w:asciiTheme="minorHAnsi" w:hAnsiTheme="minorHAnsi" w:cs="Arial"/>
          <w:sz w:val="20"/>
          <w:szCs w:val="20"/>
        </w:rPr>
        <w:footnoteReference w:id="4"/>
      </w:r>
      <w:r w:rsidR="00AB7909" w:rsidRPr="000C2023">
        <w:rPr>
          <w:rFonts w:asciiTheme="minorHAnsi" w:hAnsiTheme="minorHAnsi" w:cs="Arial"/>
          <w:sz w:val="20"/>
          <w:szCs w:val="20"/>
        </w:rPr>
        <w:t xml:space="preserve"> előírásaival: </w:t>
      </w:r>
      <w:r w:rsidR="00D151CC" w:rsidRPr="000C2023">
        <w:rPr>
          <w:rFonts w:asciiTheme="minorHAnsi" w:hAnsiTheme="minorHAnsi" w:cs="Arial"/>
          <w:sz w:val="20"/>
          <w:szCs w:val="20"/>
        </w:rPr>
        <w:t xml:space="preserve"> </w:t>
      </w:r>
    </w:p>
    <w:p w14:paraId="44C6402D" w14:textId="77777777" w:rsidR="00602FB9" w:rsidRPr="000C2023" w:rsidRDefault="00602FB9" w:rsidP="00C14714">
      <w:pPr>
        <w:pStyle w:val="Default"/>
        <w:spacing w:line="276" w:lineRule="auto"/>
        <w:jc w:val="both"/>
        <w:rPr>
          <w:sz w:val="20"/>
          <w:szCs w:val="20"/>
        </w:rPr>
      </w:pPr>
    </w:p>
    <w:p w14:paraId="77D5CA11" w14:textId="155A76B3" w:rsidR="008B6254" w:rsidRPr="000C2023" w:rsidRDefault="008B6254" w:rsidP="00C14714">
      <w:pPr>
        <w:pStyle w:val="Listaszerbekezds"/>
        <w:numPr>
          <w:ilvl w:val="0"/>
          <w:numId w:val="25"/>
        </w:numPr>
        <w:rPr>
          <w:rFonts w:ascii="EUAlbertina" w:hAnsi="EUAlbertina" w:cs="EUAlbertina"/>
          <w:color w:val="000000"/>
        </w:rPr>
      </w:pPr>
      <w:r w:rsidRPr="000C2023">
        <w:rPr>
          <w:rFonts w:cs="Arial"/>
          <w:b/>
        </w:rPr>
        <w:t>piaci érték</w:t>
      </w:r>
      <w:r w:rsidRPr="000C2023">
        <w:rPr>
          <w:rFonts w:cs="Arial"/>
        </w:rPr>
        <w:t xml:space="preserve"> </w:t>
      </w:r>
      <w:r w:rsidR="009111BF" w:rsidRPr="000C2023">
        <w:rPr>
          <w:rFonts w:cs="Arial"/>
        </w:rPr>
        <w:t>–</w:t>
      </w:r>
      <w:r w:rsidRPr="000C2023">
        <w:rPr>
          <w:rFonts w:cs="Arial"/>
        </w:rPr>
        <w:t xml:space="preserve"> </w:t>
      </w:r>
      <w:r w:rsidR="00F8308C" w:rsidRPr="000C2023">
        <w:rPr>
          <w:rFonts w:cs="EUAlbertina"/>
          <w:color w:val="000000"/>
        </w:rPr>
        <w:t>ingatlanfedezet és gépjárműfedezet esetén kötelező megadni</w:t>
      </w:r>
      <w:r w:rsidR="00F8308C" w:rsidRPr="000C2023">
        <w:rPr>
          <w:rFonts w:cs="Arial"/>
        </w:rPr>
        <w:t xml:space="preserve">. Ingatlanfedezet esetén </w:t>
      </w:r>
      <w:r w:rsidR="009111BF" w:rsidRPr="000C2023">
        <w:rPr>
          <w:rFonts w:cs="Arial"/>
        </w:rPr>
        <w:t xml:space="preserve">az ingatlan független értékbecslő által megállapított értéke, a </w:t>
      </w:r>
      <w:proofErr w:type="spellStart"/>
      <w:r w:rsidR="009111BF" w:rsidRPr="000C2023">
        <w:rPr>
          <w:rFonts w:cs="Calibri"/>
          <w:color w:val="000000"/>
        </w:rPr>
        <w:t>CRR</w:t>
      </w:r>
      <w:proofErr w:type="spellEnd"/>
      <w:r w:rsidR="009111BF" w:rsidRPr="000C2023">
        <w:rPr>
          <w:rFonts w:cs="Calibri"/>
          <w:color w:val="000000"/>
        </w:rPr>
        <w:t xml:space="preserve"> 4. cikk (1) bekezdés 76. pontja szerinti fogalom</w:t>
      </w:r>
      <w:r w:rsidR="009111BF" w:rsidRPr="000C2023">
        <w:t xml:space="preserve">, azaz </w:t>
      </w:r>
      <w:r w:rsidR="00A025A9" w:rsidRPr="000C2023">
        <w:rPr>
          <w:rFonts w:cs="EUAlbertina"/>
          <w:color w:val="000000"/>
        </w:rPr>
        <w:t xml:space="preserve">az ingatlan szempontjából az a becsült érték, amelyen az ingatlant egy eladni szándékozó eladó megfelelő hirdetés útján egy vásárolni szándékozó vevőnek független ügylet során el tudná adni az értékelés időpontjában, feltételezve, hogy a felek jól </w:t>
      </w:r>
      <w:proofErr w:type="spellStart"/>
      <w:r w:rsidR="00A025A9" w:rsidRPr="000C2023">
        <w:rPr>
          <w:rFonts w:cs="EUAlbertina"/>
          <w:color w:val="000000"/>
        </w:rPr>
        <w:t>értesülten</w:t>
      </w:r>
      <w:proofErr w:type="spellEnd"/>
      <w:r w:rsidR="00A025A9" w:rsidRPr="000C2023">
        <w:rPr>
          <w:rFonts w:cs="EUAlbertina"/>
          <w:color w:val="000000"/>
        </w:rPr>
        <w:t>, körültekintően és kényszer nélkül járnak el</w:t>
      </w:r>
      <w:r w:rsidR="00AE4BA6" w:rsidRPr="000C2023">
        <w:rPr>
          <w:rFonts w:cs="EUAlbertina"/>
          <w:color w:val="000000"/>
        </w:rPr>
        <w:t>;</w:t>
      </w:r>
    </w:p>
    <w:p w14:paraId="29CC94E1" w14:textId="4F213AE5" w:rsidR="008B6254" w:rsidRPr="000C2023" w:rsidRDefault="008B6254" w:rsidP="00C14714">
      <w:pPr>
        <w:pStyle w:val="Listaszerbekezds"/>
        <w:numPr>
          <w:ilvl w:val="0"/>
          <w:numId w:val="24"/>
        </w:numPr>
        <w:rPr>
          <w:rFonts w:cs="Arial"/>
        </w:rPr>
      </w:pPr>
      <w:r w:rsidRPr="000C2023">
        <w:rPr>
          <w:rFonts w:cs="Arial"/>
          <w:b/>
        </w:rPr>
        <w:t>fedezeti érték</w:t>
      </w:r>
      <w:r w:rsidR="00F8308C" w:rsidRPr="000C2023">
        <w:rPr>
          <w:rFonts w:cs="Arial"/>
        </w:rPr>
        <w:t xml:space="preserve"> - csak ingatlan esetén lehet megadni. A</w:t>
      </w:r>
      <w:r w:rsidRPr="000C2023">
        <w:rPr>
          <w:rFonts w:cs="Arial"/>
        </w:rPr>
        <w:t>dott ingatlan fedezeti értéke a piaci értékből levezetett, a tapasztalati megtérülési ráták alapján számított, az MNB elvárása alapján legalább évente felülvizsgált diszkontfaktorokkal korrigált érték</w:t>
      </w:r>
      <w:r w:rsidR="009111BF" w:rsidRPr="000C2023">
        <w:rPr>
          <w:rFonts w:cs="Arial"/>
        </w:rPr>
        <w:t>. Jelzáloghitelek esetében megegyezhet a hitelbiztosítéki értékkel</w:t>
      </w:r>
      <w:r w:rsidR="00AE4BA6" w:rsidRPr="000C2023">
        <w:rPr>
          <w:rFonts w:cs="Arial"/>
        </w:rPr>
        <w:t>;</w:t>
      </w:r>
    </w:p>
    <w:p w14:paraId="26C28065" w14:textId="1B32DF87" w:rsidR="008B6254" w:rsidRPr="000C2023" w:rsidRDefault="008B6254" w:rsidP="00C14714">
      <w:pPr>
        <w:pStyle w:val="Listaszerbekezds"/>
        <w:numPr>
          <w:ilvl w:val="0"/>
          <w:numId w:val="24"/>
        </w:numPr>
        <w:rPr>
          <w:rFonts w:cs="Arial"/>
        </w:rPr>
      </w:pPr>
      <w:bookmarkStart w:id="137" w:name="_Hlk535420059"/>
      <w:r w:rsidRPr="000C2023">
        <w:rPr>
          <w:rFonts w:cs="Arial"/>
          <w:b/>
        </w:rPr>
        <w:t>hitelbiztosítéki érték</w:t>
      </w:r>
      <w:r w:rsidR="00F8308C" w:rsidRPr="000C2023">
        <w:rPr>
          <w:rFonts w:cs="Arial"/>
        </w:rPr>
        <w:t xml:space="preserve"> - minden fedezet tekintetében kötelező megadni.</w:t>
      </w:r>
      <w:r w:rsidR="00970B2D" w:rsidRPr="000C2023">
        <w:rPr>
          <w:rFonts w:cs="Arial"/>
        </w:rPr>
        <w:t xml:space="preserve"> </w:t>
      </w:r>
      <w:r w:rsidR="00F8308C" w:rsidRPr="000C2023">
        <w:rPr>
          <w:snapToGrid w:val="0"/>
        </w:rPr>
        <w:t>A</w:t>
      </w:r>
      <w:r w:rsidR="007877BC" w:rsidRPr="000C2023">
        <w:rPr>
          <w:snapToGrid w:val="0"/>
        </w:rPr>
        <w:t xml:space="preserve"> piaci érték belső fedezeti előírások alapján korrigált értéke, alapja a biztosíték piaci értéke, vagy a piaci értékítéletet jellemző értéke, ennek hiányában a nyilvántartási érték, amelyet a hitelintézet belső fedezetértékelési szabályzatában rögzített szempontok (</w:t>
      </w:r>
      <w:proofErr w:type="spellStart"/>
      <w:r w:rsidR="007877BC" w:rsidRPr="000C2023">
        <w:rPr>
          <w:snapToGrid w:val="0"/>
        </w:rPr>
        <w:t>mobilizálhatóság</w:t>
      </w:r>
      <w:proofErr w:type="spellEnd"/>
      <w:r w:rsidR="007877BC" w:rsidRPr="000C2023">
        <w:rPr>
          <w:snapToGrid w:val="0"/>
        </w:rPr>
        <w:t>, hozzáférhetőség, értékállandóság, a biztosítékot nyújtó fél gazdasági helyzete, egyéb) alapján korrigálhat.</w:t>
      </w:r>
      <w:r w:rsidR="00AE4BA6" w:rsidRPr="000C2023">
        <w:rPr>
          <w:rFonts w:cs="Arial"/>
        </w:rPr>
        <w:t>;</w:t>
      </w:r>
    </w:p>
    <w:bookmarkEnd w:id="137"/>
    <w:p w14:paraId="7147240E" w14:textId="1C7EC354" w:rsidR="003F5BD4" w:rsidRPr="000C2023" w:rsidRDefault="008B6254" w:rsidP="00C14714">
      <w:pPr>
        <w:pStyle w:val="Listaszerbekezds"/>
        <w:numPr>
          <w:ilvl w:val="0"/>
          <w:numId w:val="24"/>
        </w:numPr>
        <w:rPr>
          <w:snapToGrid w:val="0"/>
        </w:rPr>
      </w:pPr>
      <w:proofErr w:type="spellStart"/>
      <w:r w:rsidRPr="000C2023">
        <w:rPr>
          <w:rFonts w:cs="Arial"/>
          <w:b/>
        </w:rPr>
        <w:t>likvidációs</w:t>
      </w:r>
      <w:proofErr w:type="spellEnd"/>
      <w:r w:rsidRPr="000C2023">
        <w:rPr>
          <w:rFonts w:cs="Arial"/>
          <w:b/>
        </w:rPr>
        <w:t xml:space="preserve"> érték</w:t>
      </w:r>
      <w:r w:rsidR="00F8308C" w:rsidRPr="000C2023">
        <w:rPr>
          <w:rFonts w:cs="Arial"/>
          <w:b/>
        </w:rPr>
        <w:t xml:space="preserve"> </w:t>
      </w:r>
      <w:r w:rsidR="00F8308C" w:rsidRPr="000C2023">
        <w:rPr>
          <w:rFonts w:cs="Arial"/>
        </w:rPr>
        <w:t>-</w:t>
      </w:r>
      <w:r w:rsidR="00F8308C" w:rsidRPr="000C2023">
        <w:rPr>
          <w:rFonts w:cs="Arial"/>
          <w:b/>
        </w:rPr>
        <w:t xml:space="preserve"> </w:t>
      </w:r>
      <w:r w:rsidR="00F8308C" w:rsidRPr="000C2023">
        <w:rPr>
          <w:snapToGrid w:val="0"/>
        </w:rPr>
        <w:t>csak ingatlan esetén lehet megadni.</w:t>
      </w:r>
      <w:r w:rsidR="009111BF" w:rsidRPr="000C2023">
        <w:rPr>
          <w:rFonts w:cs="Arial"/>
        </w:rPr>
        <w:t xml:space="preserve"> </w:t>
      </w:r>
      <w:r w:rsidR="00F8308C" w:rsidRPr="000C2023">
        <w:rPr>
          <w:rFonts w:cs="Calibri"/>
          <w:color w:val="000000"/>
        </w:rPr>
        <w:t>A</w:t>
      </w:r>
      <w:r w:rsidR="009111BF" w:rsidRPr="000C2023">
        <w:rPr>
          <w:rFonts w:cs="Calibri"/>
          <w:color w:val="000000"/>
        </w:rPr>
        <w:t xml:space="preserve"> piaci értékből levezetett olyan érték, amelyen a fedezet kényszerértékesítés (például nemteljesítés esetén) során a kapcsolódó becsült ráfordításokat is figyelembe véve, viszonylag rövid időn belül értékesíthető</w:t>
      </w:r>
      <w:r w:rsidR="00AE4BA6" w:rsidRPr="000C2023">
        <w:rPr>
          <w:snapToGrid w:val="0"/>
        </w:rPr>
        <w:t>.</w:t>
      </w:r>
    </w:p>
    <w:p w14:paraId="46183AC4" w14:textId="7F53AF66" w:rsidR="003F5BD4" w:rsidRPr="000C2023" w:rsidRDefault="00C7752B" w:rsidP="00C14714">
      <w:pPr>
        <w:rPr>
          <w:snapToGrid w:val="0"/>
        </w:rPr>
      </w:pPr>
      <w:r w:rsidRPr="006C72EB">
        <w:rPr>
          <w:rFonts w:asciiTheme="minorHAnsi" w:hAnsiTheme="minorHAnsi" w:cstheme="minorHAnsi"/>
          <w:snapToGrid w:val="0"/>
        </w:rPr>
        <w:t>A</w:t>
      </w:r>
      <w:r>
        <w:rPr>
          <w:rFonts w:asciiTheme="minorHAnsi" w:hAnsiTheme="minorHAnsi" w:cstheme="minorHAnsi"/>
          <w:snapToGrid w:val="0"/>
        </w:rPr>
        <w:t xml:space="preserve"> fenti értékek megadása tekintetében figyelembe kell venni a következőket: </w:t>
      </w:r>
      <w:r>
        <w:rPr>
          <w:snapToGrid w:val="0"/>
        </w:rPr>
        <w:t>a</w:t>
      </w:r>
      <w:r w:rsidR="003F5BD4" w:rsidRPr="000C2023">
        <w:rPr>
          <w:snapToGrid w:val="0"/>
        </w:rPr>
        <w:t xml:space="preserve"> </w:t>
      </w:r>
      <w:proofErr w:type="spellStart"/>
      <w:r w:rsidR="003F5BD4" w:rsidRPr="000C2023">
        <w:rPr>
          <w:snapToGrid w:val="0"/>
        </w:rPr>
        <w:t>FEDE</w:t>
      </w:r>
      <w:proofErr w:type="spellEnd"/>
      <w:r w:rsidR="003F5BD4" w:rsidRPr="000C2023">
        <w:rPr>
          <w:snapToGrid w:val="0"/>
        </w:rPr>
        <w:t xml:space="preserve"> táblában a piaci és a hitelbiztosítéki érték megadása </w:t>
      </w:r>
      <w:r>
        <w:rPr>
          <w:snapToGrid w:val="0"/>
        </w:rPr>
        <w:t xml:space="preserve">kötelező </w:t>
      </w:r>
      <w:r w:rsidR="003F5BD4" w:rsidRPr="000C2023">
        <w:rPr>
          <w:snapToGrid w:val="0"/>
        </w:rPr>
        <w:t>ingatlan és gépjármű fed</w:t>
      </w:r>
      <w:r w:rsidR="00350930" w:rsidRPr="000C2023">
        <w:rPr>
          <w:snapToGrid w:val="0"/>
        </w:rPr>
        <w:t>e</w:t>
      </w:r>
      <w:r w:rsidR="003F5BD4" w:rsidRPr="000C2023">
        <w:rPr>
          <w:snapToGrid w:val="0"/>
        </w:rPr>
        <w:t>zetek esetén</w:t>
      </w:r>
      <w:r w:rsidR="00207156">
        <w:rPr>
          <w:snapToGrid w:val="0"/>
        </w:rPr>
        <w:t xml:space="preserve"> </w:t>
      </w:r>
      <w:r>
        <w:rPr>
          <w:snapToGrid w:val="0"/>
        </w:rPr>
        <w:t>a</w:t>
      </w:r>
      <w:r w:rsidR="003F5BD4" w:rsidRPr="000C2023">
        <w:rPr>
          <w:snapToGrid w:val="0"/>
        </w:rPr>
        <w:t xml:space="preserve"> 2015.01.01. utáni szerződésekhez kapcsolódóan, míg a </w:t>
      </w:r>
      <w:proofErr w:type="spellStart"/>
      <w:r w:rsidR="003F5BD4" w:rsidRPr="000C2023">
        <w:rPr>
          <w:snapToGrid w:val="0"/>
        </w:rPr>
        <w:t>FEDA</w:t>
      </w:r>
      <w:proofErr w:type="spellEnd"/>
      <w:r w:rsidR="003F5BD4" w:rsidRPr="000C2023">
        <w:rPr>
          <w:snapToGrid w:val="0"/>
        </w:rPr>
        <w:t xml:space="preserve"> táblában nincs dátumszűkítés (az aktuális értékek rendelkezésre kell álljanak).</w:t>
      </w:r>
      <w:r w:rsidR="00D83C7D" w:rsidRPr="000C2023">
        <w:rPr>
          <w:snapToGrid w:val="0"/>
        </w:rPr>
        <w:t xml:space="preserve"> </w:t>
      </w:r>
      <w:proofErr w:type="spellStart"/>
      <w:r w:rsidR="00D83C7D" w:rsidRPr="000C2023">
        <w:rPr>
          <w:snapToGrid w:val="0"/>
        </w:rPr>
        <w:t>LIZ</w:t>
      </w:r>
      <w:proofErr w:type="spellEnd"/>
      <w:r w:rsidR="00D83C7D" w:rsidRPr="000C2023">
        <w:rPr>
          <w:snapToGrid w:val="0"/>
        </w:rPr>
        <w:t xml:space="preserve"> tevékenység esetén a </w:t>
      </w:r>
      <w:proofErr w:type="spellStart"/>
      <w:r w:rsidR="00D83C7D" w:rsidRPr="000C2023">
        <w:rPr>
          <w:snapToGrid w:val="0"/>
        </w:rPr>
        <w:t>FEDE</w:t>
      </w:r>
      <w:proofErr w:type="spellEnd"/>
      <w:r w:rsidR="00D83C7D" w:rsidRPr="000C2023">
        <w:rPr>
          <w:snapToGrid w:val="0"/>
        </w:rPr>
        <w:t xml:space="preserve"> táblában megfelelő, ha a szállítói számla, illetve a katalógusérték alapján történik az eredeti érték megállapítása, a </w:t>
      </w:r>
      <w:proofErr w:type="spellStart"/>
      <w:r w:rsidR="00D83C7D" w:rsidRPr="000C2023">
        <w:rPr>
          <w:snapToGrid w:val="0"/>
        </w:rPr>
        <w:t>FEDA</w:t>
      </w:r>
      <w:proofErr w:type="spellEnd"/>
      <w:r w:rsidR="00D83C7D" w:rsidRPr="000C2023">
        <w:rPr>
          <w:snapToGrid w:val="0"/>
        </w:rPr>
        <w:t xml:space="preserve"> táblában pedig az avulási görbe adatai kerülnek jelentésre, amennyiben helyszíni értékfelmérés a későbbiekben nincs.</w:t>
      </w:r>
    </w:p>
    <w:p w14:paraId="62C9E976" w14:textId="3AD3B432" w:rsidR="00C90071" w:rsidRPr="000C2023" w:rsidRDefault="00E76532" w:rsidP="00C14714">
      <w:pPr>
        <w:rPr>
          <w:rFonts w:cs="EUAlbertina"/>
          <w:color w:val="000000"/>
        </w:rPr>
      </w:pPr>
      <w:r w:rsidRPr="000C2023">
        <w:rPr>
          <w:rFonts w:cs="Arial"/>
        </w:rPr>
        <w:t>A</w:t>
      </w:r>
      <w:r w:rsidR="00C7752B">
        <w:rPr>
          <w:rFonts w:cs="Arial"/>
        </w:rPr>
        <w:t>z aktuális</w:t>
      </w:r>
      <w:r w:rsidRPr="000C2023">
        <w:rPr>
          <w:rFonts w:cs="Arial"/>
        </w:rPr>
        <w:t xml:space="preserve"> hitelbiztosítéki értéket minden fedezet esetén meg kell adni. Amennyiben rendelkezésre áll</w:t>
      </w:r>
      <w:r w:rsidR="00E6656B" w:rsidRPr="000C2023">
        <w:rPr>
          <w:rFonts w:cs="Arial"/>
        </w:rPr>
        <w:t xml:space="preserve">, </w:t>
      </w:r>
      <w:r w:rsidR="00AE4BA6" w:rsidRPr="000C2023">
        <w:rPr>
          <w:rFonts w:cs="Arial"/>
        </w:rPr>
        <w:t>a piaci érték</w:t>
      </w:r>
      <w:r w:rsidR="00E6656B" w:rsidRPr="000C2023">
        <w:rPr>
          <w:rFonts w:cs="Arial"/>
        </w:rPr>
        <w:t xml:space="preserve"> is töltendő. Ha a piaci érték nem adható meg vagy ha a piaci értéken túl más érték is rendelkezésre áll (pl. névérték), </w:t>
      </w:r>
      <w:r w:rsidR="00AE4BA6" w:rsidRPr="000C2023">
        <w:rPr>
          <w:rFonts w:cs="Arial"/>
        </w:rPr>
        <w:t xml:space="preserve">akkor </w:t>
      </w:r>
      <w:r w:rsidR="00A025A9" w:rsidRPr="000C2023">
        <w:rPr>
          <w:rFonts w:cs="Arial"/>
        </w:rPr>
        <w:t xml:space="preserve">mind a </w:t>
      </w:r>
      <w:proofErr w:type="spellStart"/>
      <w:r w:rsidR="00A025A9" w:rsidRPr="000C2023">
        <w:rPr>
          <w:rFonts w:cs="Arial"/>
        </w:rPr>
        <w:t>FEDE</w:t>
      </w:r>
      <w:proofErr w:type="spellEnd"/>
      <w:r w:rsidR="00A025A9" w:rsidRPr="000C2023">
        <w:rPr>
          <w:rFonts w:cs="Arial"/>
        </w:rPr>
        <w:t xml:space="preserve"> mind a </w:t>
      </w:r>
      <w:proofErr w:type="spellStart"/>
      <w:r w:rsidR="00A025A9" w:rsidRPr="000C2023">
        <w:rPr>
          <w:rFonts w:cs="Arial"/>
        </w:rPr>
        <w:t>FEDA</w:t>
      </w:r>
      <w:proofErr w:type="spellEnd"/>
      <w:r w:rsidR="00A025A9" w:rsidRPr="000C2023">
        <w:rPr>
          <w:rFonts w:cs="Arial"/>
        </w:rPr>
        <w:t xml:space="preserve"> </w:t>
      </w:r>
      <w:r w:rsidR="00F12514" w:rsidRPr="000C2023">
        <w:rPr>
          <w:rFonts w:cs="Arial"/>
        </w:rPr>
        <w:t>táblá</w:t>
      </w:r>
      <w:r w:rsidR="00A025A9" w:rsidRPr="000C2023">
        <w:rPr>
          <w:rFonts w:cs="Arial"/>
        </w:rPr>
        <w:t xml:space="preserve">ban a fedezet eredeti/aktuális </w:t>
      </w:r>
      <w:r w:rsidR="00C90071" w:rsidRPr="000C2023">
        <w:rPr>
          <w:rFonts w:cs="Arial"/>
        </w:rPr>
        <w:t xml:space="preserve">egyéb </w:t>
      </w:r>
      <w:r w:rsidR="00A025A9" w:rsidRPr="000C2023">
        <w:rPr>
          <w:rFonts w:cs="Arial"/>
        </w:rPr>
        <w:t xml:space="preserve">értéke </w:t>
      </w:r>
      <w:r w:rsidR="00AE4BA6" w:rsidRPr="000C2023">
        <w:rPr>
          <w:rFonts w:cs="Arial"/>
        </w:rPr>
        <w:t>töltendő. Ingatlan</w:t>
      </w:r>
      <w:r w:rsidR="003E08C9" w:rsidRPr="000C2023">
        <w:rPr>
          <w:rFonts w:cs="Arial"/>
        </w:rPr>
        <w:t>- és gépjármű</w:t>
      </w:r>
      <w:r w:rsidR="00AE4BA6" w:rsidRPr="000C2023">
        <w:rPr>
          <w:rFonts w:cs="Arial"/>
        </w:rPr>
        <w:t xml:space="preserve">fedezet esetén minden esetben a piaci értéket kell megadni, a fedezet egyéb értéke nem tölthető. </w:t>
      </w:r>
      <w:r w:rsidR="00F070C6" w:rsidRPr="000C2023">
        <w:rPr>
          <w:rFonts w:cs="Arial"/>
        </w:rPr>
        <w:t xml:space="preserve">A </w:t>
      </w:r>
      <w:proofErr w:type="spellStart"/>
      <w:r w:rsidR="00F070C6" w:rsidRPr="000C2023">
        <w:rPr>
          <w:rFonts w:cs="Arial"/>
        </w:rPr>
        <w:t>FEDE</w:t>
      </w:r>
      <w:proofErr w:type="spellEnd"/>
      <w:r w:rsidR="00F070C6" w:rsidRPr="000C2023">
        <w:rPr>
          <w:rFonts w:cs="Arial"/>
        </w:rPr>
        <w:t xml:space="preserve"> és </w:t>
      </w:r>
      <w:proofErr w:type="spellStart"/>
      <w:r w:rsidR="00F070C6" w:rsidRPr="000C2023">
        <w:rPr>
          <w:rFonts w:cs="Arial"/>
        </w:rPr>
        <w:t>FEDA</w:t>
      </w:r>
      <w:proofErr w:type="spellEnd"/>
      <w:r w:rsidR="00F070C6" w:rsidRPr="000C2023">
        <w:rPr>
          <w:rFonts w:cs="Arial"/>
        </w:rPr>
        <w:t xml:space="preserve"> táblákban minden esetben a teljes fedezetre vonatkozó értéket kell megadni, nem az allokált értéket. </w:t>
      </w:r>
      <w:r w:rsidR="00350930" w:rsidRPr="000C2023">
        <w:rPr>
          <w:rFonts w:cs="Arial"/>
        </w:rPr>
        <w:t>K</w:t>
      </w:r>
      <w:r w:rsidR="00F070C6" w:rsidRPr="000C2023">
        <w:rPr>
          <w:rFonts w:cs="Arial"/>
        </w:rPr>
        <w:t xml:space="preserve">eretbiztosíték esetén egyazon fedezet több instrumentumhoz is lehet kapcsolva, a ranghely ebben az esetben az </w:t>
      </w:r>
      <w:proofErr w:type="spellStart"/>
      <w:r w:rsidR="00F070C6" w:rsidRPr="000C2023">
        <w:rPr>
          <w:rFonts w:cs="Arial"/>
        </w:rPr>
        <w:t>INST_FED</w:t>
      </w:r>
      <w:proofErr w:type="spellEnd"/>
      <w:r w:rsidR="00F070C6" w:rsidRPr="000C2023">
        <w:rPr>
          <w:rFonts w:cs="Arial"/>
        </w:rPr>
        <w:t xml:space="preserve"> kapcsolótáblában minden instrumentumnál azonos lesz. </w:t>
      </w:r>
    </w:p>
    <w:p w14:paraId="760036C0" w14:textId="77777777" w:rsidR="00FC2634" w:rsidRPr="000C2023" w:rsidRDefault="00FC2634" w:rsidP="00C14714">
      <w:pPr>
        <w:spacing w:after="0"/>
        <w:rPr>
          <w:rFonts w:cs="Times New Roman"/>
        </w:rPr>
      </w:pPr>
    </w:p>
    <w:p w14:paraId="64C5454D" w14:textId="77777777" w:rsidR="001E6230" w:rsidRPr="000C2023" w:rsidRDefault="009E5AA8" w:rsidP="00C14714">
      <w:pPr>
        <w:spacing w:after="0"/>
        <w:rPr>
          <w:rFonts w:cs="Times New Roman"/>
        </w:rPr>
      </w:pPr>
      <w:r w:rsidRPr="000C2023">
        <w:rPr>
          <w:rFonts w:cs="Times New Roman"/>
        </w:rPr>
        <w:t xml:space="preserve">Hitelvédelmi biztosításon érjük a törlesztő-részlet biztosítást is. Ebben az esetben fedezetet nem kell jelenteni, azonban </w:t>
      </w:r>
      <w:r w:rsidR="00B957CD" w:rsidRPr="000C2023">
        <w:rPr>
          <w:rFonts w:cs="Times New Roman"/>
        </w:rPr>
        <w:t xml:space="preserve">az </w:t>
      </w:r>
      <w:proofErr w:type="spellStart"/>
      <w:r w:rsidR="00B957CD" w:rsidRPr="000C2023">
        <w:rPr>
          <w:rFonts w:cs="Times New Roman"/>
        </w:rPr>
        <w:t>INSTR</w:t>
      </w:r>
      <w:proofErr w:type="spellEnd"/>
      <w:r w:rsidR="00B957CD" w:rsidRPr="000C2023">
        <w:rPr>
          <w:rFonts w:cs="Times New Roman"/>
        </w:rPr>
        <w:t xml:space="preserve"> táblában </w:t>
      </w:r>
      <w:proofErr w:type="spellStart"/>
      <w:r w:rsidRPr="000C2023">
        <w:rPr>
          <w:rFonts w:cs="Times New Roman"/>
        </w:rPr>
        <w:t>flagelni</w:t>
      </w:r>
      <w:proofErr w:type="spellEnd"/>
      <w:r w:rsidRPr="000C2023">
        <w:rPr>
          <w:rFonts w:cs="Times New Roman"/>
        </w:rPr>
        <w:t xml:space="preserve"> kell a hitelvédelmi biztosítás meglétét. A törlesztő-részlet biztosítás inkább a lakossági hitelezésben jellemző</w:t>
      </w:r>
      <w:r w:rsidR="00B957CD" w:rsidRPr="000C2023">
        <w:rPr>
          <w:rFonts w:cs="Times New Roman"/>
        </w:rPr>
        <w:t>. V</w:t>
      </w:r>
      <w:r w:rsidRPr="000C2023">
        <w:rPr>
          <w:rFonts w:cs="Times New Roman"/>
        </w:rPr>
        <w:t xml:space="preserve">állalati hiteleknél amennyiben a hitelvédelmi biztosítás, mint intézményi garancia van nyilvántartva, akkor </w:t>
      </w:r>
      <w:r w:rsidR="00B957CD" w:rsidRPr="000C2023">
        <w:rPr>
          <w:rFonts w:cs="Times New Roman"/>
        </w:rPr>
        <w:t xml:space="preserve">fedezetként (típus: garancia) </w:t>
      </w:r>
      <w:r w:rsidRPr="000C2023">
        <w:rPr>
          <w:rFonts w:cs="Times New Roman"/>
        </w:rPr>
        <w:t xml:space="preserve">is jelenteni kell, és </w:t>
      </w:r>
      <w:r w:rsidR="00B957CD" w:rsidRPr="000C2023">
        <w:rPr>
          <w:rFonts w:cs="Times New Roman"/>
        </w:rPr>
        <w:t xml:space="preserve">az INSTR táblában a </w:t>
      </w:r>
      <w:r w:rsidR="00B957CD" w:rsidRPr="000C2023">
        <w:rPr>
          <w:rFonts w:cs="Times New Roman"/>
          <w:b/>
        </w:rPr>
        <w:t>„Hitelvédelmi biztosítással rendelkezik-e?”</w:t>
      </w:r>
      <w:r w:rsidR="00B957CD" w:rsidRPr="000C2023">
        <w:rPr>
          <w:rFonts w:cs="Times New Roman"/>
        </w:rPr>
        <w:t xml:space="preserve"> </w:t>
      </w:r>
      <w:proofErr w:type="spellStart"/>
      <w:r w:rsidRPr="000C2023">
        <w:rPr>
          <w:rFonts w:cs="Times New Roman"/>
        </w:rPr>
        <w:t>flag</w:t>
      </w:r>
      <w:proofErr w:type="spellEnd"/>
      <w:r w:rsidRPr="000C2023">
        <w:rPr>
          <w:rFonts w:cs="Times New Roman"/>
        </w:rPr>
        <w:t xml:space="preserve"> értéke ebben az esetben ’I’ lesz, azaz szükséges a hitelvédelmi biztosítás meglétét</w:t>
      </w:r>
      <w:r w:rsidR="00E6499C" w:rsidRPr="000C2023">
        <w:rPr>
          <w:rFonts w:cs="Times New Roman"/>
        </w:rPr>
        <w:t xml:space="preserve"> jelölni</w:t>
      </w:r>
      <w:r w:rsidRPr="000C2023">
        <w:rPr>
          <w:rFonts w:cs="Times New Roman"/>
        </w:rPr>
        <w:t>.</w:t>
      </w:r>
    </w:p>
    <w:p w14:paraId="71E254CB" w14:textId="1727967F" w:rsidR="009E5AA8" w:rsidRPr="000C2023" w:rsidRDefault="009E5AA8" w:rsidP="00C14714">
      <w:pPr>
        <w:spacing w:after="0"/>
        <w:rPr>
          <w:rFonts w:cs="Times New Roman"/>
        </w:rPr>
      </w:pPr>
      <w:r w:rsidRPr="000C2023">
        <w:rPr>
          <w:rFonts w:cs="Times New Roman"/>
        </w:rPr>
        <w:t xml:space="preserve"> </w:t>
      </w:r>
    </w:p>
    <w:p w14:paraId="19605CBC" w14:textId="5B87B39D" w:rsidR="009E5AA8" w:rsidRPr="000C2023" w:rsidRDefault="009E5AA8" w:rsidP="00C14714">
      <w:pPr>
        <w:spacing w:after="0"/>
        <w:rPr>
          <w:rFonts w:cs="Times New Roman"/>
        </w:rPr>
      </w:pPr>
      <w:r w:rsidRPr="000C2023">
        <w:rPr>
          <w:rFonts w:cs="Times New Roman"/>
        </w:rPr>
        <w:t xml:space="preserve"> </w:t>
      </w:r>
      <w:r w:rsidRPr="000C2023">
        <w:rPr>
          <w:rFonts w:cs="Times New Roman"/>
          <w:b/>
        </w:rPr>
        <w:t>„Faktoring ügylethez kapcsolódó biztosítási kötvény”</w:t>
      </w:r>
      <w:r w:rsidRPr="000C2023">
        <w:rPr>
          <w:rFonts w:cs="Times New Roman"/>
        </w:rPr>
        <w:t xml:space="preserve"> megléte esetén, ezt a fedezetet egyéb fedezetként kell jelenteni, de hitelvédelmi biztosításként nem kérjük jelenteni (</w:t>
      </w:r>
      <w:r w:rsidR="00B957CD" w:rsidRPr="000C2023">
        <w:rPr>
          <w:rFonts w:cs="Times New Roman"/>
        </w:rPr>
        <w:t xml:space="preserve">Az </w:t>
      </w:r>
      <w:proofErr w:type="spellStart"/>
      <w:r w:rsidR="00B957CD" w:rsidRPr="000C2023">
        <w:rPr>
          <w:rFonts w:cs="Times New Roman"/>
        </w:rPr>
        <w:t>INSTR</w:t>
      </w:r>
      <w:proofErr w:type="spellEnd"/>
      <w:r w:rsidR="00B957CD" w:rsidRPr="000C2023">
        <w:rPr>
          <w:rFonts w:cs="Times New Roman"/>
        </w:rPr>
        <w:t xml:space="preserve"> táblában a </w:t>
      </w:r>
      <w:proofErr w:type="spellStart"/>
      <w:r w:rsidRPr="000C2023">
        <w:rPr>
          <w:rFonts w:cs="Times New Roman"/>
        </w:rPr>
        <w:t>flag</w:t>
      </w:r>
      <w:proofErr w:type="spellEnd"/>
      <w:r w:rsidRPr="000C2023">
        <w:rPr>
          <w:rFonts w:cs="Times New Roman"/>
        </w:rPr>
        <w:t xml:space="preserve"> értéke ’N’). </w:t>
      </w:r>
    </w:p>
    <w:p w14:paraId="33970392" w14:textId="77777777" w:rsidR="00B957CD" w:rsidRPr="000C2023" w:rsidRDefault="00B957CD" w:rsidP="00C14714">
      <w:pPr>
        <w:rPr>
          <w:rFonts w:cs="Arial"/>
        </w:rPr>
      </w:pPr>
    </w:p>
    <w:p w14:paraId="1D5D2696" w14:textId="5BCAA58D" w:rsidR="005F2012" w:rsidRPr="000C2023" w:rsidRDefault="003C1C4D" w:rsidP="00C14714">
      <w:pPr>
        <w:rPr>
          <w:rFonts w:cs="Arial"/>
        </w:rPr>
      </w:pPr>
      <w:r w:rsidRPr="000C2023">
        <w:rPr>
          <w:rFonts w:cs="Arial"/>
        </w:rPr>
        <w:t>Az ingatlan hasznos alapterülete tekintetében az e</w:t>
      </w:r>
      <w:r w:rsidR="002D6F88" w:rsidRPr="000C2023">
        <w:rPr>
          <w:rFonts w:cs="Arial"/>
        </w:rPr>
        <w:t>gyütt értékelt fedezetek (pl. telek, ingatlan, egyéb épület) esetén is az értékbecslésben szereplő hasznos alapterületet k</w:t>
      </w:r>
      <w:r w:rsidRPr="000C2023">
        <w:rPr>
          <w:rFonts w:cs="Arial"/>
        </w:rPr>
        <w:t>ell</w:t>
      </w:r>
      <w:r w:rsidR="002D6F88" w:rsidRPr="000C2023">
        <w:rPr>
          <w:rFonts w:cs="Arial"/>
        </w:rPr>
        <w:t xml:space="preserve"> jelenteni. </w:t>
      </w:r>
      <w:r w:rsidR="00A37FC4" w:rsidRPr="000C2023">
        <w:t>Mivel a telekkel rendelkező ingatlanoknál csak a telek területe szerepel a tulajdoni lapon a felépítményé nem (amennyiben azonos a HRSZ)</w:t>
      </w:r>
      <w:r w:rsidR="007B1653" w:rsidRPr="000C2023">
        <w:t>,</w:t>
      </w:r>
      <w:r w:rsidR="00A37FC4" w:rsidRPr="000C2023">
        <w:t xml:space="preserve"> ezekben az esetekben az értékbecslésben szereplő hasznos alapterületet kérjük jelenteni. </w:t>
      </w:r>
      <w:r w:rsidR="001F2D49" w:rsidRPr="000C2023">
        <w:rPr>
          <w:rFonts w:cs="Arial"/>
        </w:rPr>
        <w:t>Felépítmény bővítésénél a földhivatali bejegyzést követően megnövelt alapterület jelentendő.</w:t>
      </w:r>
    </w:p>
    <w:p w14:paraId="50BFFD91" w14:textId="48D73909" w:rsidR="001F2D49" w:rsidRPr="000C2023" w:rsidRDefault="00DD7AD5" w:rsidP="00C14714">
      <w:pPr>
        <w:rPr>
          <w:rFonts w:cs="Arial"/>
        </w:rPr>
      </w:pPr>
      <w:r w:rsidRPr="000C2023">
        <w:rPr>
          <w:rFonts w:cs="Arial"/>
        </w:rPr>
        <w:t xml:space="preserve">Az </w:t>
      </w:r>
      <w:r w:rsidRPr="000C2023">
        <w:rPr>
          <w:rFonts w:cs="Arial"/>
          <w:b/>
        </w:rPr>
        <w:t>„Aktuális fedezetértékelési módszer”</w:t>
      </w:r>
      <w:r w:rsidRPr="000C2023">
        <w:rPr>
          <w:rFonts w:cs="Arial"/>
        </w:rPr>
        <w:t xml:space="preserve"> mező </w:t>
      </w:r>
      <w:r w:rsidR="000F763C" w:rsidRPr="000C2023">
        <w:rPr>
          <w:rFonts w:cs="Arial"/>
        </w:rPr>
        <w:t>kódtárértékei az alábbiak szerint alkalmazandók:</w:t>
      </w:r>
    </w:p>
    <w:p w14:paraId="03B3DD8D" w14:textId="727CF368" w:rsidR="000F763C" w:rsidRPr="000C2023" w:rsidRDefault="000F763C" w:rsidP="00C14714">
      <w:pPr>
        <w:rPr>
          <w:rFonts w:cs="Arial"/>
        </w:rPr>
      </w:pPr>
      <w:r w:rsidRPr="000C2023">
        <w:rPr>
          <w:noProof/>
        </w:rPr>
        <w:drawing>
          <wp:inline distT="0" distB="0" distL="0" distR="0" wp14:anchorId="0B137BC4" wp14:editId="7DD1750C">
            <wp:extent cx="6047740" cy="977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047740" cy="977265"/>
                    </a:xfrm>
                    <a:prstGeom prst="rect">
                      <a:avLst/>
                    </a:prstGeom>
                    <a:noFill/>
                    <a:ln>
                      <a:noFill/>
                    </a:ln>
                  </pic:spPr>
                </pic:pic>
              </a:graphicData>
            </a:graphic>
          </wp:inline>
        </w:drawing>
      </w:r>
    </w:p>
    <w:p w14:paraId="3E92D112" w14:textId="77777777" w:rsidR="0079657B" w:rsidRPr="000C2023" w:rsidRDefault="0079657B" w:rsidP="00C14714">
      <w:pPr>
        <w:rPr>
          <w:rFonts w:cs="Arial"/>
        </w:rPr>
      </w:pPr>
    </w:p>
    <w:p w14:paraId="5C69C775" w14:textId="216B75C9" w:rsidR="006C1FB5" w:rsidRPr="000C2023" w:rsidRDefault="006C1FB5" w:rsidP="00C14714">
      <w:pPr>
        <w:pStyle w:val="Cmsor3"/>
        <w:keepNext/>
        <w:jc w:val="both"/>
        <w:rPr>
          <w:b/>
          <w:szCs w:val="22"/>
        </w:rPr>
      </w:pPr>
      <w:bookmarkStart w:id="138" w:name="_Toc106619741"/>
      <w:bookmarkStart w:id="139" w:name="_Toc149904387"/>
      <w:r w:rsidRPr="000C2023">
        <w:rPr>
          <w:b/>
          <w:szCs w:val="22"/>
        </w:rPr>
        <w:t>A fedezetek megszűnése</w:t>
      </w:r>
      <w:bookmarkEnd w:id="138"/>
      <w:bookmarkEnd w:id="139"/>
    </w:p>
    <w:p w14:paraId="3292561E" w14:textId="77777777" w:rsidR="0079657B" w:rsidRPr="000C2023" w:rsidRDefault="0079657B" w:rsidP="00C14714"/>
    <w:p w14:paraId="6115AA32" w14:textId="161ACA40" w:rsidR="006C1FB5" w:rsidRPr="000C2023" w:rsidRDefault="006C1FB5" w:rsidP="00C14714">
      <w:pPr>
        <w:rPr>
          <w:rFonts w:cs="Arial"/>
        </w:rPr>
      </w:pPr>
      <w:r w:rsidRPr="000C2023">
        <w:rPr>
          <w:rFonts w:cs="Arial"/>
        </w:rPr>
        <w:t xml:space="preserve">Amennyiben a fedezet az adott instrumentum vonatkozásában kikerül a fedezeti körből, akkor </w:t>
      </w:r>
      <w:r w:rsidR="007E4C58" w:rsidRPr="000C2023">
        <w:rPr>
          <w:rFonts w:cs="Arial"/>
        </w:rPr>
        <w:t xml:space="preserve">ezen instrumentumra </w:t>
      </w:r>
      <w:r w:rsidR="00B957CD" w:rsidRPr="000C2023">
        <w:rPr>
          <w:rFonts w:cs="Arial"/>
        </w:rPr>
        <w:t xml:space="preserve">a tárgyidőszak végére vonatkozóan és </w:t>
      </w:r>
      <w:r w:rsidR="007E4C58" w:rsidRPr="000C2023">
        <w:rPr>
          <w:rFonts w:cs="Arial"/>
        </w:rPr>
        <w:t xml:space="preserve">a következő adatszolgáltatások esetén </w:t>
      </w:r>
      <w:r w:rsidR="00B957CD" w:rsidRPr="000C2023">
        <w:rPr>
          <w:rFonts w:cs="Arial"/>
        </w:rPr>
        <w:t>s</w:t>
      </w:r>
      <w:r w:rsidR="007E4C58" w:rsidRPr="000C2023">
        <w:rPr>
          <w:rFonts w:cs="Arial"/>
        </w:rPr>
        <w:t>em jelentendő ez a fedezet</w:t>
      </w:r>
      <w:r w:rsidRPr="000C2023">
        <w:rPr>
          <w:rFonts w:cs="Arial"/>
        </w:rPr>
        <w:t>. Ebben az esetben a fedezetet és a fedezetnyújtó ügyfelet továbbra is jelenteni kell</w:t>
      </w:r>
      <w:r w:rsidR="007E4C58" w:rsidRPr="000C2023">
        <w:rPr>
          <w:rFonts w:cs="Arial"/>
        </w:rPr>
        <w:t xml:space="preserve"> azon instrumentum vonatkozásában, amely mögött még fedezetként szerepel</w:t>
      </w:r>
      <w:r w:rsidRPr="000C2023">
        <w:rPr>
          <w:rFonts w:cs="Arial"/>
        </w:rPr>
        <w:t xml:space="preserve">. </w:t>
      </w:r>
    </w:p>
    <w:p w14:paraId="172F2013" w14:textId="4588D0E2" w:rsidR="006C1FB5" w:rsidRPr="000C2023" w:rsidRDefault="006C1FB5" w:rsidP="00C14714">
      <w:pPr>
        <w:rPr>
          <w:rFonts w:cs="Arial"/>
        </w:rPr>
      </w:pPr>
      <w:r w:rsidRPr="000C2023">
        <w:rPr>
          <w:rFonts w:cs="Arial"/>
        </w:rPr>
        <w:t>Amennyiben a fedezet megszűnik, mert a figyelembe vehetőség minden instrumentum esetében megszűnt, vagy a fedezet megsemmisült stb., akkor a fedezet jellegétől függe</w:t>
      </w:r>
      <w:r w:rsidR="00FD65E3" w:rsidRPr="000C2023">
        <w:rPr>
          <w:rFonts w:cs="Arial"/>
        </w:rPr>
        <w:t>tlenül</w:t>
      </w:r>
      <w:r w:rsidRPr="000C2023">
        <w:rPr>
          <w:rFonts w:cs="Arial"/>
        </w:rPr>
        <w:t xml:space="preserve"> a </w:t>
      </w:r>
      <w:proofErr w:type="spellStart"/>
      <w:r w:rsidR="00FD65E3" w:rsidRPr="000C2023">
        <w:rPr>
          <w:rFonts w:cs="Arial"/>
        </w:rPr>
        <w:t>FEDE</w:t>
      </w:r>
      <w:proofErr w:type="spellEnd"/>
      <w:r w:rsidR="00FD65E3" w:rsidRPr="000C2023">
        <w:rPr>
          <w:rFonts w:cs="Arial"/>
        </w:rPr>
        <w:t xml:space="preserve"> </w:t>
      </w:r>
      <w:r w:rsidR="00A01B29" w:rsidRPr="000C2023">
        <w:rPr>
          <w:rFonts w:cs="Arial"/>
        </w:rPr>
        <w:t xml:space="preserve">és </w:t>
      </w:r>
      <w:proofErr w:type="spellStart"/>
      <w:r w:rsidR="00A01B29" w:rsidRPr="000C2023">
        <w:rPr>
          <w:rFonts w:cs="Arial"/>
        </w:rPr>
        <w:t>FEDA</w:t>
      </w:r>
      <w:proofErr w:type="spellEnd"/>
      <w:r w:rsidR="00A01B29" w:rsidRPr="000C2023">
        <w:rPr>
          <w:rFonts w:cs="Arial"/>
        </w:rPr>
        <w:t xml:space="preserve"> </w:t>
      </w:r>
      <w:r w:rsidR="00FD65E3" w:rsidRPr="000C2023">
        <w:rPr>
          <w:rFonts w:cs="Arial"/>
        </w:rPr>
        <w:t xml:space="preserve">kódú </w:t>
      </w:r>
      <w:r w:rsidR="00F12514" w:rsidRPr="000C2023">
        <w:rPr>
          <w:rFonts w:cs="Arial"/>
        </w:rPr>
        <w:t>táblá</w:t>
      </w:r>
      <w:r w:rsidR="00A01B29" w:rsidRPr="000C2023">
        <w:rPr>
          <w:rFonts w:cs="Arial"/>
        </w:rPr>
        <w:t>kban nem</w:t>
      </w:r>
      <w:r w:rsidR="00FD65E3" w:rsidRPr="000C2023">
        <w:rPr>
          <w:rFonts w:cs="Arial"/>
        </w:rPr>
        <w:t xml:space="preserve"> </w:t>
      </w:r>
      <w:r w:rsidRPr="000C2023">
        <w:rPr>
          <w:rFonts w:cs="Arial"/>
        </w:rPr>
        <w:t>jelentendő a</w:t>
      </w:r>
      <w:r w:rsidR="00A01B29" w:rsidRPr="000C2023">
        <w:rPr>
          <w:rFonts w:cs="Arial"/>
        </w:rPr>
        <w:t>dat a megszűnt</w:t>
      </w:r>
      <w:r w:rsidRPr="000C2023">
        <w:rPr>
          <w:rFonts w:cs="Arial"/>
        </w:rPr>
        <w:t xml:space="preserve"> fedezet </w:t>
      </w:r>
      <w:r w:rsidR="00A01B29" w:rsidRPr="000C2023">
        <w:rPr>
          <w:rFonts w:cs="Arial"/>
        </w:rPr>
        <w:t>vonatkozásában</w:t>
      </w:r>
      <w:r w:rsidRPr="000C2023">
        <w:rPr>
          <w:rFonts w:cs="Arial"/>
        </w:rPr>
        <w:t xml:space="preserve">. Ebben az esetben a fedezet megszűnésének </w:t>
      </w:r>
      <w:r w:rsidR="00CE33C0" w:rsidRPr="000C2023">
        <w:rPr>
          <w:rFonts w:cs="Arial"/>
        </w:rPr>
        <w:t xml:space="preserve">negyedévében </w:t>
      </w:r>
      <w:r w:rsidRPr="000C2023">
        <w:rPr>
          <w:rFonts w:cs="Arial"/>
        </w:rPr>
        <w:t xml:space="preserve">a </w:t>
      </w:r>
      <w:proofErr w:type="spellStart"/>
      <w:r w:rsidR="00FD65E3" w:rsidRPr="000C2023">
        <w:rPr>
          <w:rFonts w:cs="Arial"/>
        </w:rPr>
        <w:t>INST_FED</w:t>
      </w:r>
      <w:proofErr w:type="spellEnd"/>
      <w:r w:rsidR="00FD65E3" w:rsidRPr="000C2023">
        <w:rPr>
          <w:rFonts w:cs="Arial"/>
        </w:rPr>
        <w:t xml:space="preserve"> kódú </w:t>
      </w:r>
      <w:r w:rsidR="00F12514" w:rsidRPr="000C2023">
        <w:rPr>
          <w:rFonts w:cs="Arial"/>
        </w:rPr>
        <w:t>táblá</w:t>
      </w:r>
      <w:r w:rsidR="00FD65E3" w:rsidRPr="000C2023">
        <w:rPr>
          <w:rFonts w:cs="Arial"/>
        </w:rPr>
        <w:t xml:space="preserve">ban </w:t>
      </w:r>
      <w:r w:rsidRPr="000C2023">
        <w:rPr>
          <w:rFonts w:cs="Arial"/>
        </w:rPr>
        <w:t xml:space="preserve">az adott fedezetre vonatkozóan rekord már nem jelentendő, és nem jelentendő a fedezetnyújtó ügyfél </w:t>
      </w:r>
      <w:r w:rsidR="00FD65E3" w:rsidRPr="000C2023">
        <w:rPr>
          <w:rFonts w:cs="Arial"/>
        </w:rPr>
        <w:t xml:space="preserve">sem </w:t>
      </w:r>
      <w:r w:rsidRPr="000C2023">
        <w:rPr>
          <w:rFonts w:cs="Arial"/>
        </w:rPr>
        <w:t>a</w:t>
      </w:r>
      <w:r w:rsidR="00FD65E3" w:rsidRPr="000C2023">
        <w:rPr>
          <w:rFonts w:cs="Arial"/>
        </w:rPr>
        <w:t xml:space="preserve">z </w:t>
      </w:r>
      <w:proofErr w:type="spellStart"/>
      <w:r w:rsidR="00FD65E3" w:rsidRPr="000C2023">
        <w:rPr>
          <w:rFonts w:cs="Arial"/>
        </w:rPr>
        <w:t>UGYFL</w:t>
      </w:r>
      <w:proofErr w:type="spellEnd"/>
      <w:r w:rsidR="00FD65E3" w:rsidRPr="000C2023">
        <w:rPr>
          <w:rFonts w:cs="Arial"/>
        </w:rPr>
        <w:t xml:space="preserve">, </w:t>
      </w:r>
      <w:proofErr w:type="spellStart"/>
      <w:r w:rsidR="00FD65E3" w:rsidRPr="000C2023">
        <w:rPr>
          <w:rFonts w:cs="Arial"/>
        </w:rPr>
        <w:t>UGYFBV</w:t>
      </w:r>
      <w:proofErr w:type="spellEnd"/>
      <w:r w:rsidR="00FD65E3" w:rsidRPr="000C2023">
        <w:rPr>
          <w:rFonts w:cs="Arial"/>
        </w:rPr>
        <w:t xml:space="preserve">, vagy </w:t>
      </w:r>
      <w:proofErr w:type="spellStart"/>
      <w:r w:rsidR="00FD65E3" w:rsidRPr="000C2023">
        <w:rPr>
          <w:rFonts w:cs="Arial"/>
        </w:rPr>
        <w:t>UGYFKV</w:t>
      </w:r>
      <w:proofErr w:type="spellEnd"/>
      <w:r w:rsidR="00FD65E3" w:rsidRPr="000C2023">
        <w:rPr>
          <w:rFonts w:cs="Arial"/>
        </w:rPr>
        <w:t xml:space="preserve"> kódú </w:t>
      </w:r>
      <w:r w:rsidR="00F12514" w:rsidRPr="000C2023">
        <w:rPr>
          <w:rFonts w:cs="Arial"/>
        </w:rPr>
        <w:t>táblá</w:t>
      </w:r>
      <w:r w:rsidR="00FD65E3" w:rsidRPr="000C2023">
        <w:rPr>
          <w:rFonts w:cs="Arial"/>
        </w:rPr>
        <w:t>k bármelyikében</w:t>
      </w:r>
      <w:r w:rsidRPr="000C2023">
        <w:rPr>
          <w:rFonts w:cs="Arial"/>
        </w:rPr>
        <w:t>, valamint a fedezet-ügyfél összerendelés sem</w:t>
      </w:r>
      <w:r w:rsidR="008875B8" w:rsidRPr="000C2023">
        <w:rPr>
          <w:rFonts w:cs="Arial"/>
        </w:rPr>
        <w:t xml:space="preserve"> a </w:t>
      </w:r>
      <w:proofErr w:type="spellStart"/>
      <w:r w:rsidR="008875B8" w:rsidRPr="000C2023">
        <w:rPr>
          <w:rFonts w:cs="Arial"/>
        </w:rPr>
        <w:t>FED_UGYF</w:t>
      </w:r>
      <w:proofErr w:type="spellEnd"/>
      <w:r w:rsidR="008875B8" w:rsidRPr="000C2023">
        <w:rPr>
          <w:rFonts w:cs="Arial"/>
        </w:rPr>
        <w:t xml:space="preserve"> kódú </w:t>
      </w:r>
      <w:r w:rsidR="00F12514" w:rsidRPr="000C2023">
        <w:rPr>
          <w:rFonts w:cs="Arial"/>
        </w:rPr>
        <w:t>táblá</w:t>
      </w:r>
      <w:r w:rsidR="008875B8" w:rsidRPr="000C2023">
        <w:rPr>
          <w:rFonts w:cs="Arial"/>
        </w:rPr>
        <w:t>ban</w:t>
      </w:r>
      <w:r w:rsidRPr="000C2023">
        <w:rPr>
          <w:rFonts w:cs="Arial"/>
        </w:rPr>
        <w:t>.</w:t>
      </w:r>
    </w:p>
    <w:p w14:paraId="05EE3F90" w14:textId="2888501C" w:rsidR="006C1FB5" w:rsidRPr="000C2023" w:rsidRDefault="00AC190E" w:rsidP="00C14714">
      <w:pPr>
        <w:rPr>
          <w:rFonts w:cs="Arial"/>
        </w:rPr>
      </w:pPr>
      <w:r w:rsidRPr="000C2023">
        <w:rPr>
          <w:rFonts w:cs="Arial"/>
        </w:rPr>
        <w:t>Ha ugyanazon fedezet a későbbiekben visszakerül valamely jelentendő instrumentum mögötti fedezetként, a fedezet azonosítójaként a korábbi azonosító használandó</w:t>
      </w:r>
      <w:r w:rsidR="00461506" w:rsidRPr="000C2023">
        <w:rPr>
          <w:rFonts w:cs="Arial"/>
        </w:rPr>
        <w:t>, amennyiben egyedileg azonosítható fedezetről van szó</w:t>
      </w:r>
      <w:r w:rsidRPr="000C2023">
        <w:rPr>
          <w:rFonts w:cs="Arial"/>
        </w:rPr>
        <w:t xml:space="preserve">. </w:t>
      </w:r>
    </w:p>
    <w:p w14:paraId="3C6BAE7B" w14:textId="77777777" w:rsidR="00C84341" w:rsidRPr="000C2023" w:rsidRDefault="00C84341" w:rsidP="00C14714">
      <w:pPr>
        <w:rPr>
          <w:rFonts w:cs="Arial"/>
        </w:rPr>
      </w:pPr>
    </w:p>
    <w:p w14:paraId="200935CE" w14:textId="01414948" w:rsidR="006C1FB5" w:rsidRPr="000C2023" w:rsidRDefault="00EE4F14" w:rsidP="00C14714">
      <w:pPr>
        <w:pStyle w:val="Cmsor2"/>
        <w:jc w:val="both"/>
        <w:rPr>
          <w:sz w:val="22"/>
          <w:szCs w:val="22"/>
        </w:rPr>
      </w:pPr>
      <w:bookmarkStart w:id="140" w:name="_Toc106619742"/>
      <w:bookmarkStart w:id="141" w:name="_Toc149904388"/>
      <w:r w:rsidRPr="000C2023">
        <w:rPr>
          <w:sz w:val="22"/>
          <w:szCs w:val="22"/>
        </w:rPr>
        <w:t xml:space="preserve">ÜGYFELEKRE vonatkozó </w:t>
      </w:r>
      <w:r w:rsidR="00E60D85" w:rsidRPr="000C2023">
        <w:rPr>
          <w:sz w:val="22"/>
          <w:szCs w:val="22"/>
        </w:rPr>
        <w:t>táblák</w:t>
      </w:r>
      <w:bookmarkEnd w:id="140"/>
      <w:bookmarkEnd w:id="141"/>
    </w:p>
    <w:p w14:paraId="40A5076D" w14:textId="77777777" w:rsidR="00FC2634" w:rsidRPr="000C2023" w:rsidRDefault="00FC2634" w:rsidP="00C14714"/>
    <w:p w14:paraId="17E98D68" w14:textId="788A7DDD" w:rsidR="00CB2B74" w:rsidRPr="000C2023" w:rsidRDefault="00CB2B74" w:rsidP="00C14714">
      <w:pPr>
        <w:pStyle w:val="Cmsor3"/>
        <w:jc w:val="both"/>
        <w:rPr>
          <w:b/>
          <w:szCs w:val="22"/>
        </w:rPr>
      </w:pPr>
      <w:bookmarkStart w:id="142" w:name="_Toc106619743"/>
      <w:bookmarkStart w:id="143" w:name="_Toc149904389"/>
      <w:r w:rsidRPr="000C2023">
        <w:rPr>
          <w:b/>
          <w:szCs w:val="22"/>
        </w:rPr>
        <w:t>Általános tudnivalók</w:t>
      </w:r>
      <w:bookmarkEnd w:id="142"/>
      <w:bookmarkEnd w:id="143"/>
    </w:p>
    <w:p w14:paraId="1AD5D71D" w14:textId="1E8116BE" w:rsidR="00CB2B74" w:rsidRPr="000C2023" w:rsidRDefault="00CB2B74" w:rsidP="00C14714">
      <w:pPr>
        <w:rPr>
          <w:rFonts w:cs="Arial"/>
        </w:rPr>
      </w:pPr>
      <w:r w:rsidRPr="000C2023">
        <w:rPr>
          <w:rFonts w:cs="Arial"/>
        </w:rPr>
        <w:t xml:space="preserve">Az </w:t>
      </w:r>
      <w:proofErr w:type="spellStart"/>
      <w:r w:rsidRPr="000C2023">
        <w:rPr>
          <w:rFonts w:cs="Arial"/>
        </w:rPr>
        <w:t>UGYF</w:t>
      </w:r>
      <w:proofErr w:type="spellEnd"/>
      <w:r w:rsidRPr="000C2023">
        <w:rPr>
          <w:rFonts w:cs="Arial"/>
        </w:rPr>
        <w:t xml:space="preserve"> kóddal kezdődő táblák esetében jelentetni kell a hitelszerződésekhez a következő minőségben kapcsolódó ügyfelek adatait: </w:t>
      </w:r>
    </w:p>
    <w:p w14:paraId="18AA4416" w14:textId="77777777" w:rsidR="00CB2B74" w:rsidRPr="000C2023" w:rsidRDefault="00CB2B74" w:rsidP="00C14714">
      <w:pPr>
        <w:pStyle w:val="Listaszerbekezds"/>
        <w:numPr>
          <w:ilvl w:val="0"/>
          <w:numId w:val="11"/>
        </w:numPr>
        <w:rPr>
          <w:rFonts w:cs="Arial"/>
        </w:rPr>
      </w:pPr>
      <w:r w:rsidRPr="000C2023">
        <w:rPr>
          <w:rFonts w:cs="Arial"/>
        </w:rPr>
        <w:t>adós/adóstárs</w:t>
      </w:r>
    </w:p>
    <w:p w14:paraId="5702BD95" w14:textId="77777777" w:rsidR="00CB2B74" w:rsidRPr="000C2023" w:rsidRDefault="00CB2B74" w:rsidP="00C14714">
      <w:pPr>
        <w:pStyle w:val="Listaszerbekezds"/>
        <w:numPr>
          <w:ilvl w:val="0"/>
          <w:numId w:val="11"/>
        </w:numPr>
        <w:rPr>
          <w:rFonts w:cs="Arial"/>
        </w:rPr>
      </w:pPr>
      <w:r w:rsidRPr="000C2023">
        <w:rPr>
          <w:rFonts w:cs="Arial"/>
        </w:rPr>
        <w:t>fedezetnyújtó</w:t>
      </w:r>
    </w:p>
    <w:p w14:paraId="1F2FE2CF" w14:textId="7CD91229" w:rsidR="00CB2B74" w:rsidRPr="000C2023" w:rsidRDefault="00CB2B74" w:rsidP="00C14714">
      <w:pPr>
        <w:rPr>
          <w:rFonts w:cs="Arial"/>
        </w:rPr>
      </w:pPr>
      <w:r w:rsidRPr="000C2023">
        <w:rPr>
          <w:rFonts w:cs="Arial"/>
        </w:rPr>
        <w:t xml:space="preserve">Minden </w:t>
      </w:r>
      <w:r w:rsidR="00CE33C0" w:rsidRPr="000C2023">
        <w:rPr>
          <w:rFonts w:cs="Arial"/>
        </w:rPr>
        <w:t xml:space="preserve">negyedévben </w:t>
      </w:r>
      <w:r w:rsidRPr="000C2023">
        <w:rPr>
          <w:rFonts w:cs="Arial"/>
        </w:rPr>
        <w:t>a teljes, megfigyelési körbe tartozó</w:t>
      </w:r>
      <w:r w:rsidR="00AC190E" w:rsidRPr="000C2023">
        <w:rPr>
          <w:rFonts w:cs="Arial"/>
        </w:rPr>
        <w:t xml:space="preserve">, </w:t>
      </w:r>
      <w:r w:rsidRPr="000C2023">
        <w:rPr>
          <w:rFonts w:cs="Arial"/>
        </w:rPr>
        <w:t>azaz a</w:t>
      </w:r>
      <w:r w:rsidR="00AC190E" w:rsidRPr="000C2023">
        <w:rPr>
          <w:rFonts w:cs="Arial"/>
        </w:rPr>
        <w:t xml:space="preserve"> </w:t>
      </w:r>
      <w:r w:rsidR="00CE33C0" w:rsidRPr="000C2023">
        <w:rPr>
          <w:rFonts w:cs="Arial"/>
        </w:rPr>
        <w:t xml:space="preserve">tárgynegyedévben </w:t>
      </w:r>
      <w:r w:rsidR="00794661" w:rsidRPr="000C2023">
        <w:rPr>
          <w:rFonts w:cs="Arial"/>
        </w:rPr>
        <w:t>még</w:t>
      </w:r>
      <w:r w:rsidR="00575B2E" w:rsidRPr="000C2023">
        <w:rPr>
          <w:rFonts w:cs="Arial"/>
        </w:rPr>
        <w:t xml:space="preserve"> jelentett</w:t>
      </w:r>
      <w:r w:rsidR="00794661" w:rsidRPr="000C2023">
        <w:rPr>
          <w:rFonts w:cs="Arial"/>
        </w:rPr>
        <w:t xml:space="preserve"> </w:t>
      </w:r>
      <w:r w:rsidR="00AC190E" w:rsidRPr="000C2023">
        <w:rPr>
          <w:rFonts w:cs="Arial"/>
        </w:rPr>
        <w:t xml:space="preserve">instrumentumokhoz </w:t>
      </w:r>
      <w:r w:rsidRPr="000C2023">
        <w:rPr>
          <w:rFonts w:cs="Arial"/>
        </w:rPr>
        <w:t xml:space="preserve">kapcsolható ügyféllistát </w:t>
      </w:r>
      <w:r w:rsidR="00E93DAB" w:rsidRPr="000C2023">
        <w:rPr>
          <w:rFonts w:cs="Arial"/>
        </w:rPr>
        <w:t xml:space="preserve">kell </w:t>
      </w:r>
      <w:r w:rsidRPr="000C2023">
        <w:rPr>
          <w:rFonts w:cs="Arial"/>
        </w:rPr>
        <w:t xml:space="preserve">jelenteni, nem csak a változásokat. </w:t>
      </w:r>
    </w:p>
    <w:p w14:paraId="0BF84BF3" w14:textId="2117BD81" w:rsidR="009D1DC0" w:rsidRPr="000C2023" w:rsidRDefault="009D1DC0" w:rsidP="00C14714">
      <w:pPr>
        <w:rPr>
          <w:rFonts w:cs="Arial"/>
        </w:rPr>
      </w:pPr>
      <w:r w:rsidRPr="000C2023">
        <w:rPr>
          <w:rFonts w:cs="Arial"/>
        </w:rPr>
        <w:t>Minden</w:t>
      </w:r>
      <w:r w:rsidR="00794661" w:rsidRPr="000C2023">
        <w:rPr>
          <w:rFonts w:cs="Arial"/>
        </w:rPr>
        <w:t xml:space="preserve">, az </w:t>
      </w:r>
      <w:proofErr w:type="spellStart"/>
      <w:r w:rsidR="00794661" w:rsidRPr="000C2023">
        <w:rPr>
          <w:rFonts w:cs="Arial"/>
        </w:rPr>
        <w:t>INSTR</w:t>
      </w:r>
      <w:proofErr w:type="spellEnd"/>
      <w:r w:rsidR="00794661" w:rsidRPr="000C2023">
        <w:rPr>
          <w:rFonts w:cs="Arial"/>
        </w:rPr>
        <w:t>/</w:t>
      </w:r>
      <w:proofErr w:type="spellStart"/>
      <w:r w:rsidR="00794661" w:rsidRPr="000C2023">
        <w:rPr>
          <w:rFonts w:cs="Arial"/>
        </w:rPr>
        <w:t>INSTK</w:t>
      </w:r>
      <w:proofErr w:type="spellEnd"/>
      <w:r w:rsidR="00794661" w:rsidRPr="000C2023">
        <w:rPr>
          <w:rFonts w:cs="Arial"/>
        </w:rPr>
        <w:t xml:space="preserve"> táblában jelentett</w:t>
      </w:r>
      <w:r w:rsidR="00747E14" w:rsidRPr="000C2023">
        <w:rPr>
          <w:rFonts w:cs="Arial"/>
        </w:rPr>
        <w:t xml:space="preserve"> </w:t>
      </w:r>
      <w:r w:rsidRPr="000C2023">
        <w:rPr>
          <w:rFonts w:cs="Arial"/>
        </w:rPr>
        <w:t xml:space="preserve">instrumentumhoz kell kapcsolódnia </w:t>
      </w:r>
      <w:r w:rsidR="00B0666E">
        <w:rPr>
          <w:rFonts w:cs="Arial"/>
        </w:rPr>
        <w:t>kizárólag</w:t>
      </w:r>
      <w:r w:rsidR="00B0666E" w:rsidRPr="000C2023">
        <w:rPr>
          <w:rFonts w:cs="Arial"/>
        </w:rPr>
        <w:t xml:space="preserve"> </w:t>
      </w:r>
      <w:r w:rsidRPr="000C2023">
        <w:rPr>
          <w:rFonts w:cs="Arial"/>
        </w:rPr>
        <w:t xml:space="preserve">egy, adós szerepkörben lévő ügyfélnek. </w:t>
      </w:r>
      <w:r w:rsidR="00794661" w:rsidRPr="000C2023">
        <w:rPr>
          <w:rFonts w:cs="Arial"/>
        </w:rPr>
        <w:t xml:space="preserve">A megszűnt instrumentumok esetében az instrumentumhoz tartozó ügyfél és az instrumentum-ügyfél kapcsolat a megszűnés </w:t>
      </w:r>
      <w:r w:rsidR="00CE33C0" w:rsidRPr="000C2023">
        <w:rPr>
          <w:rFonts w:cs="Arial"/>
        </w:rPr>
        <w:t xml:space="preserve">negyedévében </w:t>
      </w:r>
      <w:r w:rsidR="00794661" w:rsidRPr="000C2023">
        <w:rPr>
          <w:rFonts w:cs="Arial"/>
        </w:rPr>
        <w:t>még jelentendő</w:t>
      </w:r>
      <w:r w:rsidR="00254D1D" w:rsidRPr="000C2023">
        <w:rPr>
          <w:rFonts w:cs="Arial"/>
        </w:rPr>
        <w:t xml:space="preserve"> (az előző </w:t>
      </w:r>
      <w:r w:rsidR="008E21A6" w:rsidRPr="000C2023">
        <w:rPr>
          <w:rFonts w:cs="Arial"/>
        </w:rPr>
        <w:t xml:space="preserve">negyedévi </w:t>
      </w:r>
      <w:r w:rsidR="00254D1D" w:rsidRPr="000C2023">
        <w:rPr>
          <w:rFonts w:cs="Arial"/>
        </w:rPr>
        <w:t>vagy a megszűnéskori adattartalommal)</w:t>
      </w:r>
      <w:r w:rsidR="00794661" w:rsidRPr="000C2023">
        <w:rPr>
          <w:rFonts w:cs="Arial"/>
        </w:rPr>
        <w:t xml:space="preserve">, a következő </w:t>
      </w:r>
      <w:r w:rsidR="008E21A6" w:rsidRPr="000C2023">
        <w:rPr>
          <w:rFonts w:cs="Arial"/>
        </w:rPr>
        <w:t xml:space="preserve">negyedéves </w:t>
      </w:r>
      <w:r w:rsidR="00794661" w:rsidRPr="000C2023">
        <w:rPr>
          <w:rFonts w:cs="Arial"/>
        </w:rPr>
        <w:t>jelentésekben már nem szerepeltetendő. Megszűnt instrumentumok esetén a</w:t>
      </w:r>
      <w:r w:rsidR="00245E1A" w:rsidRPr="000C2023">
        <w:rPr>
          <w:rFonts w:cs="Arial"/>
        </w:rPr>
        <w:t xml:space="preserve"> fedezetnyújtó és a</w:t>
      </w:r>
      <w:r w:rsidR="00794661" w:rsidRPr="000C2023">
        <w:rPr>
          <w:rFonts w:cs="Arial"/>
        </w:rPr>
        <w:t xml:space="preserve"> fedezet-ügyfél kapcsolat már a megszűnés </w:t>
      </w:r>
      <w:r w:rsidR="008E21A6" w:rsidRPr="000C2023">
        <w:rPr>
          <w:rFonts w:cs="Arial"/>
        </w:rPr>
        <w:t xml:space="preserve">negyedévében </w:t>
      </w:r>
      <w:r w:rsidR="00794661" w:rsidRPr="000C2023">
        <w:rPr>
          <w:rFonts w:cs="Arial"/>
        </w:rPr>
        <w:t xml:space="preserve">sem jelentendő. </w:t>
      </w:r>
    </w:p>
    <w:p w14:paraId="137C9FC5" w14:textId="1D842D8E" w:rsidR="00254D1D" w:rsidRPr="000C2023" w:rsidRDefault="00254D1D" w:rsidP="00C14714">
      <w:pPr>
        <w:rPr>
          <w:rFonts w:cs="Arial"/>
        </w:rPr>
      </w:pPr>
      <w:r w:rsidRPr="000C2023">
        <w:rPr>
          <w:rFonts w:cs="Arial"/>
        </w:rPr>
        <w:t>A tárgy</w:t>
      </w:r>
      <w:r w:rsidR="0071171E" w:rsidRPr="000C2023">
        <w:rPr>
          <w:rFonts w:cs="Arial"/>
        </w:rPr>
        <w:t>negyedévé</w:t>
      </w:r>
      <w:r w:rsidRPr="000C2023">
        <w:rPr>
          <w:rFonts w:cs="Arial"/>
        </w:rPr>
        <w:t>b</w:t>
      </w:r>
      <w:r w:rsidR="0071171E" w:rsidRPr="000C2023">
        <w:rPr>
          <w:rFonts w:cs="Arial"/>
        </w:rPr>
        <w:t>e</w:t>
      </w:r>
      <w:r w:rsidRPr="000C2023">
        <w:rPr>
          <w:rFonts w:cs="Arial"/>
        </w:rPr>
        <w:t xml:space="preserve">n keletkező és megszűnő hitelek esetében az ügyféltáblákban szűkebb attribútumkör jelentendő kötelezően, a részletes listát a technikai segédletek között szereplő adatmodell </w:t>
      </w:r>
      <w:proofErr w:type="spellStart"/>
      <w:r w:rsidRPr="000C2023">
        <w:rPr>
          <w:rFonts w:cs="Arial"/>
        </w:rPr>
        <w:t>excel</w:t>
      </w:r>
      <w:proofErr w:type="spellEnd"/>
      <w:r w:rsidRPr="000C2023">
        <w:rPr>
          <w:rFonts w:cs="Arial"/>
        </w:rPr>
        <w:t xml:space="preserve"> file tartalmazza.</w:t>
      </w:r>
    </w:p>
    <w:p w14:paraId="5152D5A6" w14:textId="67394109" w:rsidR="00D443EC" w:rsidRPr="000C2023" w:rsidRDefault="00D443EC" w:rsidP="00C14714">
      <w:pPr>
        <w:rPr>
          <w:rFonts w:cs="Arial"/>
        </w:rPr>
      </w:pPr>
      <w:r w:rsidRPr="000C2023">
        <w:rPr>
          <w:rFonts w:cs="Arial"/>
        </w:rPr>
        <w:t xml:space="preserve">Az egyes </w:t>
      </w:r>
      <w:proofErr w:type="spellStart"/>
      <w:r w:rsidRPr="000C2023">
        <w:rPr>
          <w:rFonts w:cs="Arial"/>
        </w:rPr>
        <w:t>UGYF</w:t>
      </w:r>
      <w:proofErr w:type="spellEnd"/>
      <w:r w:rsidRPr="000C2023">
        <w:rPr>
          <w:rFonts w:cs="Arial"/>
        </w:rPr>
        <w:t xml:space="preserve"> kóddal kezdődő táblákban jelölni kell azt, hogy milyen ügyfél minőségben szerepel az adott ügyfél (adós/adóstárs vagy fedezetnyújtó vagy mindkét minőségben szerepeltetendő, ekkor mindkét attribútum esetén </w:t>
      </w:r>
      <w:r w:rsidR="005F48BF" w:rsidRPr="000C2023">
        <w:rPr>
          <w:rFonts w:cs="Arial"/>
        </w:rPr>
        <w:t>’</w:t>
      </w:r>
      <w:r w:rsidRPr="000C2023">
        <w:rPr>
          <w:rFonts w:cs="Arial"/>
        </w:rPr>
        <w:t>I</w:t>
      </w:r>
      <w:r w:rsidR="005F48BF" w:rsidRPr="000C2023">
        <w:rPr>
          <w:rFonts w:cs="Arial"/>
        </w:rPr>
        <w:t>’</w:t>
      </w:r>
      <w:r w:rsidRPr="000C2023">
        <w:rPr>
          <w:rFonts w:cs="Arial"/>
        </w:rPr>
        <w:t xml:space="preserve"> jelentendő</w:t>
      </w:r>
      <w:r w:rsidR="00E16EE9" w:rsidRPr="000C2023">
        <w:rPr>
          <w:rFonts w:cs="Arial"/>
        </w:rPr>
        <w:t>)</w:t>
      </w:r>
      <w:r w:rsidRPr="000C2023">
        <w:rPr>
          <w:rFonts w:cs="Arial"/>
        </w:rPr>
        <w:t xml:space="preserve">. Azt az információt, hogy melyik instrumentumhoz kapcsolódik az ügyfél, az </w:t>
      </w:r>
      <w:proofErr w:type="spellStart"/>
      <w:r w:rsidRPr="000C2023">
        <w:rPr>
          <w:rFonts w:cs="Arial"/>
        </w:rPr>
        <w:t>INST_UGYF</w:t>
      </w:r>
      <w:proofErr w:type="spellEnd"/>
      <w:r w:rsidRPr="000C2023">
        <w:rPr>
          <w:rFonts w:cs="Arial"/>
        </w:rPr>
        <w:t xml:space="preserve">, illetve </w:t>
      </w:r>
      <w:proofErr w:type="spellStart"/>
      <w:r w:rsidRPr="000C2023">
        <w:rPr>
          <w:rFonts w:cs="Arial"/>
        </w:rPr>
        <w:t>FED_UGYF</w:t>
      </w:r>
      <w:proofErr w:type="spellEnd"/>
      <w:r w:rsidRPr="000C2023">
        <w:rPr>
          <w:rFonts w:cs="Arial"/>
        </w:rPr>
        <w:t xml:space="preserve"> táblákban kell jelenteni (ld</w:t>
      </w:r>
      <w:r w:rsidR="00D64ECE" w:rsidRPr="000C2023">
        <w:rPr>
          <w:rFonts w:cs="Arial"/>
        </w:rPr>
        <w:t>.</w:t>
      </w:r>
      <w:r w:rsidRPr="000C2023">
        <w:rPr>
          <w:rFonts w:cs="Arial"/>
        </w:rPr>
        <w:t xml:space="preserve"> az érintett táblák leírását). Adós/adóstárs esetén az adatok bővebb köre jelentendő, mint fedezetnyújtó esetén, ha mindkét minőségben jelen van az ügyfél a hitelintézetnél, akkor az adatok bővebb köre jelentendő.</w:t>
      </w:r>
    </w:p>
    <w:p w14:paraId="23FD4938" w14:textId="0D869C03" w:rsidR="00022C69" w:rsidRPr="000C2023" w:rsidRDefault="00022C69" w:rsidP="00C14714">
      <w:r w:rsidRPr="000C2023">
        <w:rPr>
          <w:rFonts w:asciiTheme="minorHAnsi" w:hAnsiTheme="minorHAnsi" w:cstheme="minorHAnsi"/>
        </w:rPr>
        <w:t xml:space="preserve">2022. június vonatkozási időtől kezdődően minden ügyféltáblában jelentendő </w:t>
      </w:r>
      <w:proofErr w:type="spellStart"/>
      <w:r w:rsidR="000C6D81">
        <w:rPr>
          <w:rFonts w:asciiTheme="minorHAnsi" w:hAnsiTheme="minorHAnsi" w:cs="Arial"/>
        </w:rPr>
        <w:t>PVOV</w:t>
      </w:r>
      <w:proofErr w:type="spellEnd"/>
      <w:r w:rsidRPr="000C2023">
        <w:rPr>
          <w:rFonts w:asciiTheme="minorHAnsi" w:hAnsiTheme="minorHAnsi" w:cstheme="minorHAnsi"/>
        </w:rPr>
        <w:t xml:space="preserve"> esetén az adós és adóstárs ügyfelek tekintetében az ügyfélcsoport vezető országkódja és azonosítója a hitelekhez kapcsolódó teljes ügyfélállomány tekintetében, amennyiben az ügyfél a hitelintézetnél nyilvántartott ügyfélcsoporthoz tartozik. Az </w:t>
      </w:r>
      <w:proofErr w:type="spellStart"/>
      <w:r w:rsidRPr="000C2023">
        <w:rPr>
          <w:rFonts w:asciiTheme="minorHAnsi" w:hAnsiTheme="minorHAnsi" w:cstheme="minorHAnsi"/>
        </w:rPr>
        <w:t>UGYFL</w:t>
      </w:r>
      <w:proofErr w:type="spellEnd"/>
      <w:r w:rsidRPr="000C2023">
        <w:rPr>
          <w:rFonts w:asciiTheme="minorHAnsi" w:hAnsiTheme="minorHAnsi" w:cstheme="minorHAnsi"/>
        </w:rPr>
        <w:t xml:space="preserve"> táblában az ügyfélcsoporthoz tartozásra vonatkozó két mező is újonnan került beépítésre </w:t>
      </w:r>
      <w:r w:rsidRPr="0098078E">
        <w:rPr>
          <w:rFonts w:asciiTheme="minorHAnsi" w:hAnsiTheme="minorHAnsi" w:cstheme="minorHAnsi"/>
          <w:b/>
        </w:rPr>
        <w:t>(„</w:t>
      </w:r>
      <w:r w:rsidRPr="0098078E">
        <w:rPr>
          <w:b/>
        </w:rPr>
        <w:t>Az ügyfél az adatszolgáltatónál nyilvántartott ügyfélcsoporthoz tartozó-e?”</w:t>
      </w:r>
      <w:r w:rsidRPr="000C2023">
        <w:t xml:space="preserve"> és </w:t>
      </w:r>
      <w:r w:rsidRPr="0098078E">
        <w:rPr>
          <w:b/>
        </w:rPr>
        <w:t>„Ügyfélcsoport azonosító”</w:t>
      </w:r>
      <w:r w:rsidRPr="000C2023">
        <w:t xml:space="preserve">), míg a többi ügyféltáblában ezek a mezők már korábban is jelentendők voltak. </w:t>
      </w:r>
    </w:p>
    <w:p w14:paraId="46EEC129" w14:textId="1C44D1DA" w:rsidR="00022C69" w:rsidRPr="000C2023" w:rsidRDefault="00022C69" w:rsidP="00C14714">
      <w:pPr>
        <w:spacing w:after="0"/>
      </w:pPr>
      <w:r w:rsidRPr="000C2023">
        <w:t xml:space="preserve">A mezők töltési logikája a következő: amennyiben „Az ügyfél az adatszolgáltatónál nyilvántartott ügyfélcsoporthoz tartozó-e?” mezőben igen a válasz, töltendő az „Ügyfélcsoport azonosító”. Amennyiben töltött az „Ügyfélcsoport azonosító”, akkor jelentendő az „Ügyfélcsoport-vezető országkódja”. HU országkód esetén vagy az „Ügyfélcsoport-vezető belföldi vállalat adószáma” vagy az „Ügyfélcsoport-vezető magánszemély vagy önálló vállalkozó azonosítója” mezőkben jelentendő az információ (utóbbi </w:t>
      </w:r>
      <w:r w:rsidR="00014D6A">
        <w:t>esetet lejjebb részletezzük</w:t>
      </w:r>
      <w:r w:rsidRPr="000C2023">
        <w:t>), nem HU országkód esetén az adat az „Ügyfélcsoport-vezető külföldi vállalat azonosítója” (LEI-kód/adószám/cégjegyzékszám/egyéb azonosító) vagy az „Ügyfélcsoport-vezető magánszemély vagy önálló vállalkozó azonosítója” mezőkben jelentendő (utóbbi eset</w:t>
      </w:r>
      <w:r w:rsidR="003D7487">
        <w:t>et</w:t>
      </w:r>
      <w:r w:rsidRPr="000C2023">
        <w:t xml:space="preserve"> szintén </w:t>
      </w:r>
      <w:r w:rsidR="003D7487">
        <w:t>a következőkben részletezzük</w:t>
      </w:r>
      <w:r w:rsidRPr="000C2023">
        <w:t>).</w:t>
      </w:r>
    </w:p>
    <w:p w14:paraId="5075173D" w14:textId="7DE38EA5" w:rsidR="00022C69" w:rsidRDefault="00022C69" w:rsidP="00C14714">
      <w:pPr>
        <w:rPr>
          <w:rFonts w:asciiTheme="minorHAnsi" w:hAnsiTheme="minorHAnsi" w:cstheme="minorHAnsi"/>
        </w:rPr>
      </w:pPr>
    </w:p>
    <w:p w14:paraId="5D05949D" w14:textId="6346C59B" w:rsidR="003D7487" w:rsidRPr="006C72EB" w:rsidRDefault="003D7487" w:rsidP="00C14714">
      <w:pPr>
        <w:rPr>
          <w:rFonts w:asciiTheme="minorHAnsi" w:hAnsiTheme="minorHAnsi" w:cstheme="minorHAnsi"/>
          <w:bCs/>
        </w:rPr>
      </w:pPr>
      <w:r w:rsidRPr="006C72EB">
        <w:rPr>
          <w:rFonts w:asciiTheme="minorHAnsi" w:hAnsiTheme="minorHAnsi" w:cstheme="minorHAnsi"/>
        </w:rPr>
        <w:t>A</w:t>
      </w:r>
      <w:r w:rsidRPr="006C72EB">
        <w:t xml:space="preserve">z </w:t>
      </w:r>
      <w:r w:rsidRPr="006C72EB">
        <w:rPr>
          <w:b/>
          <w:bCs/>
        </w:rPr>
        <w:t>„</w:t>
      </w:r>
      <w:r w:rsidRPr="006C72EB">
        <w:rPr>
          <w:b/>
        </w:rPr>
        <w:t xml:space="preserve">Ügyfélcsoport-vezető magánszemély vagy önálló vállalkozó azonosítója” </w:t>
      </w:r>
      <w:r w:rsidRPr="006C72EB">
        <w:rPr>
          <w:bCs/>
        </w:rPr>
        <w:t>mezőben</w:t>
      </w:r>
      <w:r w:rsidRPr="006C72EB">
        <w:rPr>
          <w:b/>
        </w:rPr>
        <w:t xml:space="preserve"> nem jelentendő azonosító </w:t>
      </w:r>
      <w:r w:rsidRPr="006C72EB">
        <w:rPr>
          <w:bCs/>
        </w:rPr>
        <w:t>(még anonim azonosító sem). A mező kódlistás, ’I’ vagy ’N’ kódérték szerepeltetendő, amennyiben magánszemély az ügyfélcsoport vezető, ’I’ kódérték jelentendő, amennyiben nem (azaz belföldi vagy külföldi válla</w:t>
      </w:r>
      <w:r>
        <w:rPr>
          <w:bCs/>
        </w:rPr>
        <w:t>l</w:t>
      </w:r>
      <w:r w:rsidRPr="006C72EB">
        <w:rPr>
          <w:bCs/>
        </w:rPr>
        <w:t>kozás), akkor ’N’.</w:t>
      </w:r>
    </w:p>
    <w:p w14:paraId="555B8882" w14:textId="05650533" w:rsidR="0040764F" w:rsidRPr="000C2023" w:rsidRDefault="0040764F" w:rsidP="00C14714">
      <w:pPr>
        <w:rPr>
          <w:rFonts w:asciiTheme="minorHAnsi" w:hAnsiTheme="minorHAnsi" w:cstheme="minorHAnsi"/>
        </w:rPr>
      </w:pPr>
      <w:bookmarkStart w:id="144" w:name="_Hlk93322190"/>
      <w:r w:rsidRPr="000C2023">
        <w:rPr>
          <w:rFonts w:asciiTheme="minorHAnsi" w:hAnsiTheme="minorHAnsi" w:cstheme="minorHAnsi"/>
        </w:rPr>
        <w:t>Amennyiben valamely ügyfél egyidőben több ügyfélcsoportba tartozik, akkor fenti mezőkben a kockázatkezelési szempontból leginkább releváns ügyfélcsoportra vonatkozó információk jelentendők.</w:t>
      </w:r>
      <w:bookmarkEnd w:id="144"/>
    </w:p>
    <w:p w14:paraId="0AFEA3C7" w14:textId="001BC71B" w:rsidR="00CD41AE" w:rsidRPr="00A60276" w:rsidRDefault="00022C69" w:rsidP="00C14714">
      <w:r w:rsidRPr="000C2023">
        <w:rPr>
          <w:rFonts w:asciiTheme="minorHAnsi" w:hAnsiTheme="minorHAnsi" w:cstheme="minorHAnsi"/>
        </w:rPr>
        <w:t xml:space="preserve">Szintén 2022. júniustól jelentendő </w:t>
      </w:r>
      <w:proofErr w:type="spellStart"/>
      <w:r w:rsidR="000C6D81">
        <w:rPr>
          <w:rFonts w:asciiTheme="minorHAnsi" w:hAnsiTheme="minorHAnsi" w:cs="Arial"/>
        </w:rPr>
        <w:t>PVOV</w:t>
      </w:r>
      <w:proofErr w:type="spellEnd"/>
      <w:r w:rsidRPr="000C2023">
        <w:rPr>
          <w:rFonts w:asciiTheme="minorHAnsi" w:hAnsiTheme="minorHAnsi" w:cstheme="minorHAnsi"/>
        </w:rPr>
        <w:t xml:space="preserve"> esetén az adós- és adóstárs ügyfelek tekintetében az az információ, hogy az adatszolgáltatót magában foglaló intézménycsoport szempontjából nagykockázati kitettségnek minősül-e és ha igen, akkor ügyfél- vagy csoportszinten </w:t>
      </w:r>
      <w:r w:rsidR="00472974" w:rsidRPr="000C2023">
        <w:rPr>
          <w:rFonts w:asciiTheme="minorHAnsi" w:hAnsiTheme="minorHAnsi" w:cstheme="minorHAnsi"/>
        </w:rPr>
        <w:t>(</w:t>
      </w:r>
      <w:r w:rsidRPr="003F75BB">
        <w:rPr>
          <w:rFonts w:asciiTheme="minorHAnsi" w:hAnsiTheme="minorHAnsi" w:cstheme="minorHAnsi"/>
          <w:b/>
          <w:bCs/>
        </w:rPr>
        <w:t>„Az összevont alapú felügyelet alá tartozó, az adatszolgáltatót magában foglaló intézménycsoportnál az ügyféllel szembeni követelés nagykockázati kitettség-e?”</w:t>
      </w:r>
      <w:r w:rsidRPr="000C2023">
        <w:rPr>
          <w:rFonts w:asciiTheme="minorHAnsi" w:hAnsiTheme="minorHAnsi" w:cstheme="minorHAnsi"/>
        </w:rPr>
        <w:t xml:space="preserve"> mező). A mező</w:t>
      </w:r>
      <w:r w:rsidR="00472974" w:rsidRPr="000C2023">
        <w:rPr>
          <w:rFonts w:asciiTheme="minorHAnsi" w:hAnsiTheme="minorHAnsi" w:cstheme="minorHAnsi"/>
        </w:rPr>
        <w:t xml:space="preserve"> </w:t>
      </w:r>
      <w:r w:rsidRPr="000C2023">
        <w:rPr>
          <w:rFonts w:asciiTheme="minorHAnsi" w:hAnsiTheme="minorHAnsi" w:cstheme="minorHAnsi"/>
        </w:rPr>
        <w:t xml:space="preserve">a teljes hitelállomány tekintetében jelentendő. </w:t>
      </w:r>
      <w:r w:rsidR="003D7487" w:rsidRPr="00C97CAE">
        <w:rPr>
          <w:lang w:eastAsia="en-US"/>
        </w:rPr>
        <w:t>Meglévő kitettségekhez kapcsolódó meglévő ügyfeleknél megfelelő a negyedéves gyakoriságú frissítése a nagykockázati mezők tartalmának.</w:t>
      </w:r>
      <w:r w:rsidR="00CD41AE">
        <w:rPr>
          <w:lang w:eastAsia="en-US"/>
        </w:rPr>
        <w:t xml:space="preserve"> Amennyiben egy ügyfélcsoporthoz tartozó ügyféllel szembeni követelés miatt ügyfélszinten, egyben ügyfélcsoportszinten átkerül a követelés a nagykockázat kategóriába, akkor a limitet átlépő ügyfélnél ügyfélszintű (’</w:t>
      </w:r>
      <w:proofErr w:type="spellStart"/>
      <w:r w:rsidR="00CD41AE">
        <w:rPr>
          <w:lang w:eastAsia="en-US"/>
        </w:rPr>
        <w:t>I_UF</w:t>
      </w:r>
      <w:proofErr w:type="spellEnd"/>
      <w:r w:rsidR="00CD41AE">
        <w:rPr>
          <w:lang w:eastAsia="en-US"/>
        </w:rPr>
        <w:t>’), az ügyfélcsoport többi tagjánál ügyfélcsoportszintű (’</w:t>
      </w:r>
      <w:proofErr w:type="spellStart"/>
      <w:r w:rsidR="00CD41AE">
        <w:rPr>
          <w:lang w:eastAsia="en-US"/>
        </w:rPr>
        <w:t>I_CSOP</w:t>
      </w:r>
      <w:proofErr w:type="spellEnd"/>
      <w:r w:rsidR="00CD41AE">
        <w:rPr>
          <w:lang w:eastAsia="en-US"/>
        </w:rPr>
        <w:t>’) nagykockázat jelentendő a mezőkben.</w:t>
      </w:r>
    </w:p>
    <w:p w14:paraId="05ABCBE1" w14:textId="1E47A17F" w:rsidR="00E325F3" w:rsidRPr="000C2023" w:rsidRDefault="00E325F3" w:rsidP="00C14714">
      <w:pPr>
        <w:spacing w:after="0"/>
        <w:rPr>
          <w:rFonts w:asciiTheme="minorHAnsi" w:hAnsiTheme="minorHAnsi" w:cstheme="minorHAnsi"/>
        </w:rPr>
      </w:pPr>
    </w:p>
    <w:p w14:paraId="3E0761C1" w14:textId="7D3BA473" w:rsidR="00CB69E2" w:rsidRPr="00C06692" w:rsidRDefault="00E325F3" w:rsidP="00C14714">
      <w:pPr>
        <w:rPr>
          <w:rFonts w:asciiTheme="minorHAnsi" w:hAnsiTheme="minorHAnsi" w:cstheme="minorHAnsi"/>
        </w:rPr>
      </w:pPr>
      <w:r w:rsidRPr="000C2023">
        <w:rPr>
          <w:rFonts w:asciiTheme="minorHAnsi" w:hAnsiTheme="minorHAnsi" w:cs="Arial"/>
        </w:rPr>
        <w:t xml:space="preserve">2022. június vonatkozási időtől kezdődően a </w:t>
      </w:r>
      <w:proofErr w:type="spellStart"/>
      <w:r w:rsidR="000C6D81">
        <w:rPr>
          <w:rFonts w:asciiTheme="minorHAnsi" w:hAnsiTheme="minorHAnsi" w:cs="Arial"/>
        </w:rPr>
        <w:t>PVOV</w:t>
      </w:r>
      <w:proofErr w:type="spellEnd"/>
      <w:r w:rsidRPr="000C2023">
        <w:rPr>
          <w:rFonts w:asciiTheme="minorHAnsi" w:hAnsiTheme="minorHAnsi" w:cs="Arial"/>
        </w:rPr>
        <w:t xml:space="preserve"> esetén a teljes hitelállományhoz kapcsolódó adós és adóstárs ügyfélállomány tekintetében jelentendő az az információ, hogy </w:t>
      </w:r>
      <w:r w:rsidRPr="003F75BB">
        <w:rPr>
          <w:rFonts w:asciiTheme="minorHAnsi" w:hAnsiTheme="minorHAnsi" w:cs="Arial"/>
          <w:b/>
          <w:bCs/>
        </w:rPr>
        <w:t>„Az adós/adóstárs ügyfélnek az adott intézménynél volt-e korábban 30 napon túli késedelemben lévő hitele?”</w:t>
      </w:r>
      <w:r w:rsidRPr="000C2023">
        <w:rPr>
          <w:rFonts w:asciiTheme="minorHAnsi" w:hAnsiTheme="minorHAnsi" w:cs="Arial"/>
        </w:rPr>
        <w:t>.</w:t>
      </w:r>
      <w:r w:rsidR="003B3B65">
        <w:rPr>
          <w:rFonts w:asciiTheme="minorHAnsi" w:hAnsiTheme="minorHAnsi" w:cs="Arial"/>
        </w:rPr>
        <w:t xml:space="preserve"> Ennek tényét legalább 2008.01.01. dátumig visszamenőleg szükséges vizsgálni, mind a még élő, mind a már lezárt szerződések tekintetében.</w:t>
      </w:r>
      <w:r w:rsidR="00CB69E2">
        <w:rPr>
          <w:rFonts w:asciiTheme="minorHAnsi" w:hAnsiTheme="minorHAnsi" w:cs="Arial"/>
        </w:rPr>
        <w:t xml:space="preserve"> </w:t>
      </w:r>
      <w:r w:rsidR="00CB69E2" w:rsidRPr="00975EF1">
        <w:rPr>
          <w:rFonts w:asciiTheme="minorHAnsi" w:hAnsiTheme="minorHAnsi" w:cs="Arial"/>
        </w:rPr>
        <w:t>A törlesztéssel korrigált késedelmes napszám a mérvadó</w:t>
      </w:r>
      <w:r w:rsidR="00CB69E2">
        <w:rPr>
          <w:rFonts w:asciiTheme="minorHAnsi" w:hAnsiTheme="minorHAnsi" w:cs="Arial"/>
        </w:rPr>
        <w:t>.</w:t>
      </w:r>
      <w:r w:rsidR="00ED35BB">
        <w:rPr>
          <w:rFonts w:asciiTheme="minorHAnsi" w:hAnsiTheme="minorHAnsi" w:cs="Arial"/>
        </w:rPr>
        <w:t xml:space="preserve"> A tényleges késedelmet kell figyelni, nem a kockázatkezelés által figyelembe vett késedelmet, mind a tőke-. kamat-, mind a díjkésedelmek figyelembe veendők.</w:t>
      </w:r>
    </w:p>
    <w:p w14:paraId="3D0B5A8E" w14:textId="3C3DEF9F" w:rsidR="00E325F3" w:rsidRPr="000C2023" w:rsidRDefault="00E325F3" w:rsidP="00C14714">
      <w:pPr>
        <w:spacing w:after="0"/>
        <w:rPr>
          <w:rFonts w:asciiTheme="minorHAnsi" w:hAnsiTheme="minorHAnsi" w:cstheme="minorHAnsi"/>
        </w:rPr>
      </w:pPr>
    </w:p>
    <w:p w14:paraId="01EA32C4" w14:textId="77777777" w:rsidR="00747E14" w:rsidRPr="000C2023" w:rsidRDefault="00747E14" w:rsidP="00C14714">
      <w:pPr>
        <w:rPr>
          <w:rFonts w:cs="Arial"/>
        </w:rPr>
      </w:pPr>
    </w:p>
    <w:p w14:paraId="59E2E137" w14:textId="20201EA8" w:rsidR="00D443EC" w:rsidRPr="000C2023" w:rsidRDefault="00D443EC" w:rsidP="00C14714">
      <w:pPr>
        <w:pStyle w:val="Cmsor3"/>
        <w:jc w:val="both"/>
        <w:rPr>
          <w:b/>
          <w:szCs w:val="22"/>
        </w:rPr>
      </w:pPr>
      <w:bookmarkStart w:id="145" w:name="_Toc106619744"/>
      <w:bookmarkStart w:id="146" w:name="_Toc149904390"/>
      <w:r w:rsidRPr="000C2023">
        <w:rPr>
          <w:b/>
          <w:szCs w:val="22"/>
        </w:rPr>
        <w:t>A háztartási ügyfelekre vonatkozó tábla (</w:t>
      </w:r>
      <w:proofErr w:type="spellStart"/>
      <w:r w:rsidRPr="000C2023">
        <w:rPr>
          <w:b/>
          <w:szCs w:val="22"/>
        </w:rPr>
        <w:t>UGYFL</w:t>
      </w:r>
      <w:proofErr w:type="spellEnd"/>
      <w:r w:rsidRPr="000C2023">
        <w:rPr>
          <w:b/>
          <w:szCs w:val="22"/>
        </w:rPr>
        <w:t>)</w:t>
      </w:r>
      <w:bookmarkEnd w:id="145"/>
      <w:bookmarkEnd w:id="146"/>
    </w:p>
    <w:p w14:paraId="3638E9CA" w14:textId="77777777" w:rsidR="00191130" w:rsidRPr="000C2023" w:rsidRDefault="00191130" w:rsidP="00C14714"/>
    <w:p w14:paraId="05513EDC" w14:textId="77777777" w:rsidR="009014FE" w:rsidRPr="000C2023" w:rsidRDefault="00D443EC" w:rsidP="00C14714">
      <w:pPr>
        <w:rPr>
          <w:rFonts w:cs="Arial"/>
        </w:rPr>
      </w:pPr>
      <w:r w:rsidRPr="000C2023">
        <w:rPr>
          <w:rFonts w:cs="Arial"/>
        </w:rPr>
        <w:t xml:space="preserve">A belföldi és külföldi háztartási (lakossági és önálló vállalkozók) szektorba tartozó ügyfelek adatait egyazon táblában kell jelentetni anonim azonosítóval. </w:t>
      </w:r>
    </w:p>
    <w:p w14:paraId="5670B4E3" w14:textId="48DF94BD" w:rsidR="009014FE" w:rsidRPr="000C2023" w:rsidRDefault="00D443EC" w:rsidP="00C14714">
      <w:pPr>
        <w:rPr>
          <w:rFonts w:cs="Arial"/>
        </w:rPr>
      </w:pPr>
      <w:r w:rsidRPr="000C2023">
        <w:rPr>
          <w:rFonts w:cs="Arial"/>
        </w:rPr>
        <w:t>A tábl</w:t>
      </w:r>
      <w:r w:rsidR="009014FE" w:rsidRPr="000C2023">
        <w:rPr>
          <w:rFonts w:cs="Arial"/>
        </w:rPr>
        <w:t xml:space="preserve">ának két </w:t>
      </w:r>
      <w:r w:rsidRPr="000C2023">
        <w:rPr>
          <w:rFonts w:cs="Arial"/>
        </w:rPr>
        <w:t>kulcsmezője</w:t>
      </w:r>
      <w:r w:rsidR="009014FE" w:rsidRPr="000C2023">
        <w:rPr>
          <w:rFonts w:cs="Arial"/>
        </w:rPr>
        <w:t xml:space="preserve"> van a megfigyelt szervezet azonosítón túl:</w:t>
      </w:r>
      <w:r w:rsidRPr="000C2023">
        <w:rPr>
          <w:rFonts w:cs="Arial"/>
        </w:rPr>
        <w:t xml:space="preserve"> az anonim azonosító és az </w:t>
      </w:r>
      <w:r w:rsidR="00E16EE9" w:rsidRPr="000C2023">
        <w:rPr>
          <w:rFonts w:cs="Arial"/>
        </w:rPr>
        <w:t>„</w:t>
      </w:r>
      <w:r w:rsidR="00E16EE9" w:rsidRPr="000C2023">
        <w:rPr>
          <w:rFonts w:cs="Arial"/>
          <w:b/>
        </w:rPr>
        <w:t>Ü</w:t>
      </w:r>
      <w:r w:rsidRPr="000C2023">
        <w:rPr>
          <w:rFonts w:cs="Arial"/>
          <w:b/>
        </w:rPr>
        <w:t xml:space="preserve">gyféljelleg </w:t>
      </w:r>
      <w:r w:rsidR="00060D1F" w:rsidRPr="000C2023">
        <w:rPr>
          <w:rFonts w:cs="Arial"/>
          <w:b/>
        </w:rPr>
        <w:t>– háztartás</w:t>
      </w:r>
      <w:r w:rsidR="00E16EE9" w:rsidRPr="000C2023">
        <w:rPr>
          <w:rFonts w:cs="Arial"/>
        </w:rPr>
        <w:t>”</w:t>
      </w:r>
      <w:r w:rsidR="00060D1F" w:rsidRPr="000C2023">
        <w:rPr>
          <w:rFonts w:cs="Arial"/>
        </w:rPr>
        <w:t xml:space="preserve"> mezők </w:t>
      </w:r>
      <w:r w:rsidRPr="000C2023">
        <w:rPr>
          <w:rFonts w:cs="Arial"/>
        </w:rPr>
        <w:t xml:space="preserve">együttesen. </w:t>
      </w:r>
    </w:p>
    <w:p w14:paraId="63F9DDE4" w14:textId="7F007987" w:rsidR="001E46AB" w:rsidRPr="000C2023" w:rsidRDefault="009014FE" w:rsidP="00C14714">
      <w:pPr>
        <w:rPr>
          <w:rFonts w:cs="Arial"/>
        </w:rPr>
      </w:pPr>
      <w:bookmarkStart w:id="147" w:name="_Hlk534980933"/>
      <w:r w:rsidRPr="000C2023">
        <w:rPr>
          <w:rFonts w:cs="Arial"/>
        </w:rPr>
        <w:t xml:space="preserve">Anonim azonosító: </w:t>
      </w:r>
      <w:r w:rsidR="00FC0785" w:rsidRPr="000C2023">
        <w:rPr>
          <w:rFonts w:cs="Arial"/>
        </w:rPr>
        <w:t xml:space="preserve">mind </w:t>
      </w:r>
      <w:r w:rsidR="009C2589" w:rsidRPr="000C2023">
        <w:rPr>
          <w:rFonts w:cs="Arial"/>
        </w:rPr>
        <w:t>ú</w:t>
      </w:r>
      <w:r w:rsidR="00D85BA9" w:rsidRPr="000C2023">
        <w:rPr>
          <w:rFonts w:cs="Arial"/>
        </w:rPr>
        <w:t>j</w:t>
      </w:r>
      <w:r w:rsidR="00FC0785" w:rsidRPr="000C2023">
        <w:rPr>
          <w:rFonts w:cs="Arial"/>
        </w:rPr>
        <w:t>, mind meglévő</w:t>
      </w:r>
      <w:r w:rsidR="00D85BA9" w:rsidRPr="000C2023">
        <w:rPr>
          <w:rFonts w:cs="Arial"/>
        </w:rPr>
        <w:t xml:space="preserve"> ügyfelek esetén </w:t>
      </w:r>
      <w:r w:rsidRPr="000C2023">
        <w:rPr>
          <w:rFonts w:cs="Arial"/>
        </w:rPr>
        <w:t>u</w:t>
      </w:r>
      <w:r w:rsidR="00D443EC" w:rsidRPr="000C2023">
        <w:rPr>
          <w:rFonts w:cs="Arial"/>
        </w:rPr>
        <w:t xml:space="preserve">gyanazon személyt ugyanazon </w:t>
      </w:r>
      <w:r w:rsidR="001E46AB" w:rsidRPr="000C2023">
        <w:rPr>
          <w:rFonts w:cs="Arial"/>
        </w:rPr>
        <w:t xml:space="preserve">anonim </w:t>
      </w:r>
      <w:r w:rsidR="00D443EC" w:rsidRPr="000C2023">
        <w:rPr>
          <w:rFonts w:cs="Arial"/>
        </w:rPr>
        <w:t>azonosítóval kell jelenteni függetlenül attól, hogy az adott hitelügyletben magánszemélyként</w:t>
      </w:r>
      <w:r w:rsidR="001E46AB" w:rsidRPr="000C2023">
        <w:rPr>
          <w:rFonts w:cs="Arial"/>
        </w:rPr>
        <w:t>/</w:t>
      </w:r>
      <w:r w:rsidR="00D443EC" w:rsidRPr="000C2023">
        <w:rPr>
          <w:rFonts w:cs="Arial"/>
        </w:rPr>
        <w:t xml:space="preserve"> önálló vállalkozóként</w:t>
      </w:r>
      <w:r w:rsidR="001E46AB" w:rsidRPr="000C2023">
        <w:rPr>
          <w:rFonts w:cs="Arial"/>
        </w:rPr>
        <w:t>/őstermelőként</w:t>
      </w:r>
      <w:r w:rsidR="00D443EC" w:rsidRPr="000C2023">
        <w:rPr>
          <w:rFonts w:cs="Arial"/>
        </w:rPr>
        <w:t xml:space="preserve"> vesz részt. </w:t>
      </w:r>
    </w:p>
    <w:p w14:paraId="088EE76C" w14:textId="0546AD8B" w:rsidR="004A4736" w:rsidRPr="000C2023" w:rsidRDefault="004A4736" w:rsidP="00C14714"/>
    <w:p w14:paraId="6160D2CF" w14:textId="037C7163" w:rsidR="00714F65" w:rsidRPr="000C2023" w:rsidRDefault="00D443EC" w:rsidP="00C14714">
      <w:pPr>
        <w:rPr>
          <w:rFonts w:cs="Arial"/>
        </w:rPr>
      </w:pPr>
      <w:r w:rsidRPr="000C2023">
        <w:rPr>
          <w:rFonts w:cs="Arial"/>
        </w:rPr>
        <w:t>Az anonim azonosítónak időben állandónak kell maradni.</w:t>
      </w:r>
      <w:r w:rsidR="009014FE" w:rsidRPr="000C2023">
        <w:rPr>
          <w:rFonts w:cs="Arial"/>
        </w:rPr>
        <w:t xml:space="preserve"> </w:t>
      </w:r>
      <w:r w:rsidR="00714F65" w:rsidRPr="000C2023">
        <w:rPr>
          <w:rFonts w:cs="Arial"/>
        </w:rPr>
        <w:t xml:space="preserve">Amennyiben adathiba javítása miatt megváltozik az anonim azonosító, akkor </w:t>
      </w:r>
      <w:proofErr w:type="spellStart"/>
      <w:r w:rsidR="00714F65" w:rsidRPr="000C2023">
        <w:rPr>
          <w:rFonts w:cs="Arial"/>
        </w:rPr>
        <w:t>INSTR</w:t>
      </w:r>
      <w:r w:rsidR="00191130" w:rsidRPr="000C2023">
        <w:rPr>
          <w:rFonts w:cs="Arial"/>
        </w:rPr>
        <w:t>_</w:t>
      </w:r>
      <w:r w:rsidR="00714F65" w:rsidRPr="000C2023">
        <w:rPr>
          <w:rFonts w:cs="Arial"/>
        </w:rPr>
        <w:t>UGYF</w:t>
      </w:r>
      <w:proofErr w:type="spellEnd"/>
      <w:r w:rsidR="00714F65" w:rsidRPr="000C2023">
        <w:rPr>
          <w:rFonts w:cs="Arial"/>
        </w:rPr>
        <w:t xml:space="preserve"> táblába az ügyfélváltozás oka mezőbe beépített vonatkozó kódérték (</w:t>
      </w:r>
      <w:r w:rsidR="00D64ECE" w:rsidRPr="000C2023">
        <w:rPr>
          <w:rFonts w:cs="Arial"/>
        </w:rPr>
        <w:t>’</w:t>
      </w:r>
      <w:proofErr w:type="spellStart"/>
      <w:r w:rsidR="00D64ECE" w:rsidRPr="000C2023">
        <w:rPr>
          <w:rFonts w:cs="Arial"/>
        </w:rPr>
        <w:t>KORREKCIO</w:t>
      </w:r>
      <w:proofErr w:type="spellEnd"/>
      <w:r w:rsidR="00D64ECE" w:rsidRPr="000C2023">
        <w:rPr>
          <w:rFonts w:cs="Arial"/>
        </w:rPr>
        <w:t>’</w:t>
      </w:r>
      <w:r w:rsidR="00714F65" w:rsidRPr="000C2023">
        <w:rPr>
          <w:rFonts w:cs="Arial"/>
        </w:rPr>
        <w:t>)</w:t>
      </w:r>
      <w:r w:rsidR="00A42AED" w:rsidRPr="000C2023">
        <w:rPr>
          <w:rFonts w:cs="Arial"/>
        </w:rPr>
        <w:t xml:space="preserve"> használatával kell módosítani az anonim azonosítót.</w:t>
      </w:r>
      <w:r w:rsidR="00714F65" w:rsidRPr="000C2023">
        <w:rPr>
          <w:rFonts w:cs="Arial"/>
        </w:rPr>
        <w:t xml:space="preserve"> Amennyiben az ügyfélhez jelentős állományok kapcsolódnak, akkor </w:t>
      </w:r>
      <w:r w:rsidR="00A42AED" w:rsidRPr="000C2023">
        <w:rPr>
          <w:rFonts w:cs="Arial"/>
        </w:rPr>
        <w:t>az MNB kérheti</w:t>
      </w:r>
      <w:r w:rsidR="00714F65" w:rsidRPr="000C2023">
        <w:rPr>
          <w:rFonts w:cs="Arial"/>
        </w:rPr>
        <w:t xml:space="preserve"> az anonim azonosító visszamenőleges módosítását.  </w:t>
      </w:r>
    </w:p>
    <w:bookmarkEnd w:id="147"/>
    <w:p w14:paraId="6C798903" w14:textId="3B256BE8" w:rsidR="009014FE" w:rsidRPr="000C2023" w:rsidRDefault="009014FE" w:rsidP="00C14714">
      <w:pPr>
        <w:rPr>
          <w:rFonts w:cs="Arial"/>
        </w:rPr>
      </w:pPr>
      <w:r w:rsidRPr="000C2023">
        <w:rPr>
          <w:rFonts w:cs="Arial"/>
        </w:rPr>
        <w:t>Ügyféljelleg</w:t>
      </w:r>
      <w:r w:rsidR="00060D1F" w:rsidRPr="000C2023">
        <w:rPr>
          <w:rFonts w:cs="Arial"/>
        </w:rPr>
        <w:t xml:space="preserve"> - háztartás</w:t>
      </w:r>
      <w:r w:rsidRPr="000C2023">
        <w:rPr>
          <w:rFonts w:cs="Arial"/>
        </w:rPr>
        <w:t xml:space="preserve">: háztartási szektorhoz tartozó ügyfelet annyiszor kell felvenni az ügyfél táblába, ahány ügyféljelleg a vonatkozásában előfordul (természetes személy/egyéni vállalkozó/mezőgazdasági őstermelő/adószámmal rendelkező magánszemély/egyéb önálló vállalkozó). </w:t>
      </w:r>
    </w:p>
    <w:p w14:paraId="4BD383CA" w14:textId="54DB9F94" w:rsidR="00D443EC" w:rsidRPr="000C2023" w:rsidRDefault="009014FE" w:rsidP="00C14714">
      <w:pPr>
        <w:rPr>
          <w:rFonts w:cs="Arial"/>
        </w:rPr>
      </w:pPr>
      <w:r w:rsidRPr="000C2023">
        <w:rPr>
          <w:rFonts w:cs="Arial"/>
        </w:rPr>
        <w:t xml:space="preserve">Mindez azt jelenti, hogy amennyiben pl. adott háztartási szektorhoz tartozó ügyfél természetes személyként és mezőgazdasági őstermelőként is felvesz hitelt, akkor kétszer fog szerepelni az </w:t>
      </w:r>
      <w:proofErr w:type="spellStart"/>
      <w:r w:rsidR="0005126A" w:rsidRPr="000C2023">
        <w:rPr>
          <w:rFonts w:cs="Arial"/>
        </w:rPr>
        <w:t>UGYFL</w:t>
      </w:r>
      <w:proofErr w:type="spellEnd"/>
      <w:r w:rsidRPr="000C2023">
        <w:rPr>
          <w:rFonts w:cs="Arial"/>
        </w:rPr>
        <w:t xml:space="preserve"> táblában, az anonim azonosító mindkét esetben meg fog egyezni, az ügyféljelleg</w:t>
      </w:r>
      <w:r w:rsidR="00060D1F" w:rsidRPr="000C2023">
        <w:rPr>
          <w:rFonts w:cs="Arial"/>
        </w:rPr>
        <w:t xml:space="preserve"> – háztartás mezőben</w:t>
      </w:r>
      <w:r w:rsidRPr="000C2023">
        <w:rPr>
          <w:rFonts w:cs="Arial"/>
        </w:rPr>
        <w:t xml:space="preserve"> pedig egyik esetben </w:t>
      </w:r>
      <w:r w:rsidR="00060D1F" w:rsidRPr="000C2023">
        <w:rPr>
          <w:rFonts w:cs="Arial"/>
        </w:rPr>
        <w:t>’</w:t>
      </w:r>
      <w:r w:rsidRPr="000C2023">
        <w:rPr>
          <w:rFonts w:cs="Arial"/>
        </w:rPr>
        <w:t>TERM</w:t>
      </w:r>
      <w:r w:rsidR="00060D1F" w:rsidRPr="000C2023">
        <w:rPr>
          <w:rFonts w:cs="Arial"/>
        </w:rPr>
        <w:t>’</w:t>
      </w:r>
      <w:r w:rsidRPr="000C2023">
        <w:rPr>
          <w:rFonts w:cs="Arial"/>
        </w:rPr>
        <w:t xml:space="preserve">, másik esetben </w:t>
      </w:r>
      <w:r w:rsidR="00060D1F" w:rsidRPr="000C2023">
        <w:rPr>
          <w:rFonts w:cs="Arial"/>
        </w:rPr>
        <w:t>’</w:t>
      </w:r>
      <w:proofErr w:type="spellStart"/>
      <w:r w:rsidRPr="000C2023">
        <w:rPr>
          <w:rFonts w:cs="Arial"/>
        </w:rPr>
        <w:t>OSTERMELO</w:t>
      </w:r>
      <w:proofErr w:type="spellEnd"/>
      <w:r w:rsidR="00060D1F" w:rsidRPr="000C2023">
        <w:rPr>
          <w:rFonts w:cs="Arial"/>
        </w:rPr>
        <w:t>’ kóddal jelentendő</w:t>
      </w:r>
      <w:r w:rsidRPr="000C2023">
        <w:rPr>
          <w:rFonts w:cs="Arial"/>
        </w:rPr>
        <w:t xml:space="preserve">. Az </w:t>
      </w:r>
      <w:proofErr w:type="spellStart"/>
      <w:r w:rsidRPr="000C2023">
        <w:rPr>
          <w:rFonts w:cs="Arial"/>
        </w:rPr>
        <w:t>INST_UGYF</w:t>
      </w:r>
      <w:proofErr w:type="spellEnd"/>
      <w:r w:rsidRPr="000C2023">
        <w:rPr>
          <w:rFonts w:cs="Arial"/>
        </w:rPr>
        <w:t xml:space="preserve"> táblában pedig ugyanezzel a két mezővel (anonim azonosító és ügyféljelleg</w:t>
      </w:r>
      <w:r w:rsidR="00060D1F" w:rsidRPr="000C2023">
        <w:rPr>
          <w:rFonts w:cs="Arial"/>
        </w:rPr>
        <w:t xml:space="preserve"> - háztartás</w:t>
      </w:r>
      <w:r w:rsidRPr="000C2023">
        <w:rPr>
          <w:rFonts w:cs="Arial"/>
        </w:rPr>
        <w:t>) kell jelezni, hogy melyik minőségében vesz részt adott instrumentumban adósként az ügyfél.</w:t>
      </w:r>
      <w:r w:rsidR="004B4412" w:rsidRPr="000C2023">
        <w:rPr>
          <w:rFonts w:cs="Arial"/>
        </w:rPr>
        <w:t xml:space="preserve"> Mindegyik ügyféljelleg kódhoz tartozik egy „_H” végű kód</w:t>
      </w:r>
      <w:r w:rsidR="00254D1D" w:rsidRPr="000C2023">
        <w:rPr>
          <w:rFonts w:cs="Arial"/>
        </w:rPr>
        <w:t xml:space="preserve">, elhalálozott ügyfél esetében a „H” végű kóddal jelentendő a korábbi ügyféljelleg. Az elhalálozott ügyfelek esetén az </w:t>
      </w:r>
      <w:proofErr w:type="spellStart"/>
      <w:r w:rsidR="00254D1D" w:rsidRPr="000C2023">
        <w:rPr>
          <w:rFonts w:cs="Arial"/>
        </w:rPr>
        <w:t>UGYFL</w:t>
      </w:r>
      <w:proofErr w:type="spellEnd"/>
      <w:r w:rsidR="00254D1D" w:rsidRPr="000C2023">
        <w:rPr>
          <w:rFonts w:cs="Arial"/>
        </w:rPr>
        <w:t xml:space="preserve"> tábla jelentéséről </w:t>
      </w:r>
      <w:r w:rsidR="004B4412" w:rsidRPr="000C2023">
        <w:rPr>
          <w:rFonts w:cs="Arial"/>
        </w:rPr>
        <w:t>bővebben az elhalálozott ügyfelekre vonatkozó részben található információ.</w:t>
      </w:r>
    </w:p>
    <w:p w14:paraId="0AC98522" w14:textId="1D4FAD50" w:rsidR="009014FE" w:rsidRPr="000C2023" w:rsidRDefault="009014FE" w:rsidP="00C14714">
      <w:r w:rsidRPr="000C2023">
        <w:t>Attól függően, hogy adós/adóstárs vagy fedezetnyújtó szerepkört vesz fel az ügyfél (ha mindkettőt, akkor az adós/adóstárs szerepkör a meghatározó), illetve attól függően is, hogy természetes személyt jelez az ügyféljelleg attribútum vagy nem természetes személyt, eltér a jelentendő adatok köre a következők szerint:</w:t>
      </w:r>
    </w:p>
    <w:p w14:paraId="46F3A4AF" w14:textId="62384B83" w:rsidR="00C16D5B" w:rsidRPr="000C2023" w:rsidRDefault="008D68E9" w:rsidP="00C14714">
      <w:r w:rsidRPr="000C2023">
        <w:t xml:space="preserve"> </w:t>
      </w:r>
    </w:p>
    <w:p w14:paraId="5044D919" w14:textId="1F50ED0C" w:rsidR="001F0D2B" w:rsidRDefault="00C56735" w:rsidP="00C14714">
      <w:r w:rsidRPr="00C56735" w:rsidDel="00C56735">
        <w:t xml:space="preserve"> </w:t>
      </w:r>
    </w:p>
    <w:p w14:paraId="5EE6E88A" w14:textId="1B8875D2" w:rsidR="00DD11A7" w:rsidRPr="000C2023" w:rsidRDefault="007958C1" w:rsidP="00C14714">
      <w:r w:rsidRPr="007958C1">
        <w:rPr>
          <w:noProof/>
        </w:rPr>
        <w:drawing>
          <wp:inline distT="0" distB="0" distL="0" distR="0" wp14:anchorId="0855F8DD" wp14:editId="5E812580">
            <wp:extent cx="5969635" cy="8315960"/>
            <wp:effectExtent l="0" t="0" r="0" b="88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69635" cy="8315960"/>
                    </a:xfrm>
                    <a:prstGeom prst="rect">
                      <a:avLst/>
                    </a:prstGeom>
                    <a:noFill/>
                    <a:ln>
                      <a:noFill/>
                    </a:ln>
                  </pic:spPr>
                </pic:pic>
              </a:graphicData>
            </a:graphic>
          </wp:inline>
        </w:drawing>
      </w:r>
    </w:p>
    <w:p w14:paraId="241119BB" w14:textId="4D42B8D8" w:rsidR="00C5559E" w:rsidRPr="000C2023" w:rsidRDefault="00C5559E" w:rsidP="00C14714">
      <w:r w:rsidRPr="000C2023">
        <w:t>Hajléktalan ügyfelek esetén a hitelügyintézést végző fiók szerinti adatok jelentendők az állandó lakóhelyre vonatkozó attribútumoknál.</w:t>
      </w:r>
    </w:p>
    <w:p w14:paraId="13BA140F" w14:textId="16B07BFA" w:rsidR="009C2589" w:rsidRPr="000C2023" w:rsidRDefault="009C2589" w:rsidP="00C14714">
      <w:r w:rsidRPr="000C2023">
        <w:t xml:space="preserve">Az ágazat információ </w:t>
      </w:r>
      <w:proofErr w:type="spellStart"/>
      <w:r w:rsidRPr="000C2023">
        <w:t>KK</w:t>
      </w:r>
      <w:proofErr w:type="spellEnd"/>
      <w:r w:rsidRPr="000C2023">
        <w:t xml:space="preserve"> tevékenység esetén nem jelentendő attribútum.</w:t>
      </w:r>
      <w:ins w:id="148" w:author="MNB" w:date="2024-11-11T15:10:00Z">
        <w:r w:rsidR="004A1BED">
          <w:t xml:space="preserve"> </w:t>
        </w:r>
        <w:r w:rsidR="004A1BED">
          <w:rPr>
            <w:rFonts w:asciiTheme="minorHAnsi" w:hAnsiTheme="minorHAnsi" w:cstheme="minorHAnsi"/>
          </w:rPr>
          <w:t>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ins>
    </w:p>
    <w:p w14:paraId="32E2A98D" w14:textId="77777777" w:rsidR="001A66FA" w:rsidRPr="00C06692" w:rsidRDefault="00A164F8" w:rsidP="00C14714">
      <w:pPr>
        <w:rPr>
          <w:rFonts w:asciiTheme="minorHAnsi" w:hAnsiTheme="minorHAnsi" w:cstheme="minorHAnsi"/>
        </w:rPr>
      </w:pPr>
      <w:r w:rsidRPr="000C2023">
        <w:rPr>
          <w:rFonts w:asciiTheme="minorHAnsi" w:hAnsiTheme="minorHAnsi" w:cstheme="minorHAnsi"/>
        </w:rPr>
        <w:t xml:space="preserve">2022. június vonatkozási időtől jelentendő a táblában az ügyfél személyi azonosító szerinti neme a teljes adós és adóstárs ügyfélállomány tekintetében </w:t>
      </w:r>
      <w:proofErr w:type="spellStart"/>
      <w:r w:rsidRPr="000C2023">
        <w:rPr>
          <w:rFonts w:asciiTheme="minorHAnsi" w:hAnsiTheme="minorHAnsi" w:cstheme="minorHAnsi"/>
        </w:rPr>
        <w:t>KK</w:t>
      </w:r>
      <w:proofErr w:type="spellEnd"/>
      <w:r w:rsidRPr="000C2023">
        <w:rPr>
          <w:rFonts w:asciiTheme="minorHAnsi" w:hAnsiTheme="minorHAnsi" w:cstheme="minorHAnsi"/>
        </w:rPr>
        <w:t xml:space="preserve"> tevékenység kivételével. </w:t>
      </w:r>
      <w:r w:rsidR="001A66FA">
        <w:rPr>
          <w:rFonts w:asciiTheme="minorHAnsi" w:hAnsiTheme="minorHAnsi" w:cstheme="minorHAnsi"/>
        </w:rPr>
        <w:t>Amennyiben nem áll rendelkezésre az adat és semmiképp nem szerezhető be, a ’</w:t>
      </w:r>
      <w:proofErr w:type="spellStart"/>
      <w:r w:rsidR="001A66FA">
        <w:rPr>
          <w:rFonts w:asciiTheme="minorHAnsi" w:hAnsiTheme="minorHAnsi" w:cstheme="minorHAnsi"/>
        </w:rPr>
        <w:t>NEM_ISMERT</w:t>
      </w:r>
      <w:proofErr w:type="spellEnd"/>
      <w:r w:rsidR="001A66FA">
        <w:rPr>
          <w:rFonts w:asciiTheme="minorHAnsi" w:hAnsiTheme="minorHAnsi" w:cstheme="minorHAnsi"/>
        </w:rPr>
        <w:t>’ kódérték alkalmazandó.</w:t>
      </w:r>
      <w:r w:rsidR="001A66FA" w:rsidRPr="00C06692">
        <w:rPr>
          <w:rFonts w:asciiTheme="minorHAnsi" w:hAnsiTheme="minorHAnsi" w:cstheme="minorHAnsi"/>
        </w:rPr>
        <w:t xml:space="preserve"> </w:t>
      </w:r>
    </w:p>
    <w:p w14:paraId="25745E2E" w14:textId="77777777" w:rsidR="00A164F8" w:rsidRPr="000C2023" w:rsidRDefault="00A164F8" w:rsidP="00C14714"/>
    <w:p w14:paraId="7DA785BC" w14:textId="1AAF0230" w:rsidR="00C16D5B" w:rsidRPr="000C2023" w:rsidRDefault="00C16D5B" w:rsidP="00C14714">
      <w:pPr>
        <w:pStyle w:val="Cmsor3"/>
        <w:jc w:val="both"/>
        <w:rPr>
          <w:b/>
          <w:szCs w:val="22"/>
        </w:rPr>
      </w:pPr>
      <w:bookmarkStart w:id="149" w:name="_Toc106619745"/>
      <w:bookmarkStart w:id="150" w:name="_Toc149904391"/>
      <w:r w:rsidRPr="000C2023">
        <w:rPr>
          <w:b/>
          <w:szCs w:val="22"/>
        </w:rPr>
        <w:t>Vállalkozások</w:t>
      </w:r>
      <w:bookmarkEnd w:id="149"/>
      <w:bookmarkEnd w:id="150"/>
    </w:p>
    <w:p w14:paraId="7FAA4065" w14:textId="77777777" w:rsidR="00C16D5B" w:rsidRPr="000C2023" w:rsidRDefault="00C16D5B" w:rsidP="00C14714">
      <w:pPr>
        <w:rPr>
          <w:rFonts w:cs="Arial"/>
        </w:rPr>
      </w:pPr>
      <w:r w:rsidRPr="000C2023">
        <w:rPr>
          <w:rFonts w:cs="Arial"/>
        </w:rPr>
        <w:t xml:space="preserve">A vállalkozások tekintetében három különböző táblában jelentendő adat: </w:t>
      </w:r>
    </w:p>
    <w:p w14:paraId="7EF2E433" w14:textId="1867971D" w:rsidR="00C16D5B" w:rsidRPr="000C2023" w:rsidRDefault="00C16D5B" w:rsidP="00C14714">
      <w:pPr>
        <w:pStyle w:val="Listaszerbekezds"/>
        <w:numPr>
          <w:ilvl w:val="0"/>
          <w:numId w:val="10"/>
        </w:numPr>
        <w:rPr>
          <w:rFonts w:cs="Arial"/>
        </w:rPr>
      </w:pPr>
      <w:proofErr w:type="spellStart"/>
      <w:r w:rsidRPr="000C2023">
        <w:rPr>
          <w:rFonts w:cs="Arial"/>
        </w:rPr>
        <w:t>UGYFBV</w:t>
      </w:r>
      <w:proofErr w:type="spellEnd"/>
      <w:r w:rsidRPr="000C2023">
        <w:rPr>
          <w:rFonts w:cs="Arial"/>
        </w:rPr>
        <w:t xml:space="preserve"> – belföldi, törzsszámmal rendelkező vállalkozások</w:t>
      </w:r>
    </w:p>
    <w:p w14:paraId="38270015" w14:textId="77777777" w:rsidR="00C16D5B" w:rsidRPr="000C2023" w:rsidRDefault="00C16D5B" w:rsidP="00C14714">
      <w:pPr>
        <w:pStyle w:val="Listaszerbekezds"/>
        <w:numPr>
          <w:ilvl w:val="0"/>
          <w:numId w:val="10"/>
        </w:numPr>
        <w:rPr>
          <w:rFonts w:cs="Arial"/>
        </w:rPr>
      </w:pPr>
      <w:proofErr w:type="spellStart"/>
      <w:r w:rsidRPr="000C2023">
        <w:rPr>
          <w:rFonts w:cs="Arial"/>
        </w:rPr>
        <w:t>UGYFBVTN</w:t>
      </w:r>
      <w:proofErr w:type="spellEnd"/>
      <w:r w:rsidRPr="000C2023">
        <w:rPr>
          <w:rFonts w:cs="Arial"/>
        </w:rPr>
        <w:t xml:space="preserve"> – belföldi, törzsszám nélküli vállalkozások </w:t>
      </w:r>
    </w:p>
    <w:p w14:paraId="38F73A14" w14:textId="77777777" w:rsidR="00C16D5B" w:rsidRPr="000C2023" w:rsidRDefault="00C16D5B" w:rsidP="00C14714">
      <w:pPr>
        <w:pStyle w:val="Listaszerbekezds"/>
        <w:numPr>
          <w:ilvl w:val="0"/>
          <w:numId w:val="10"/>
        </w:numPr>
        <w:rPr>
          <w:rFonts w:cs="Arial"/>
        </w:rPr>
      </w:pPr>
      <w:proofErr w:type="spellStart"/>
      <w:r w:rsidRPr="000C2023">
        <w:rPr>
          <w:rFonts w:cs="Arial"/>
        </w:rPr>
        <w:t>UGYFKV</w:t>
      </w:r>
      <w:proofErr w:type="spellEnd"/>
      <w:r w:rsidRPr="000C2023">
        <w:rPr>
          <w:rFonts w:cs="Arial"/>
        </w:rPr>
        <w:t xml:space="preserve"> –külföldi vállalati ügyfelek </w:t>
      </w:r>
    </w:p>
    <w:p w14:paraId="0465E4E5" w14:textId="59867235" w:rsidR="00C16D5B" w:rsidRPr="000C2023" w:rsidRDefault="00C16D5B" w:rsidP="00C14714">
      <w:pPr>
        <w:rPr>
          <w:rFonts w:cs="Arial"/>
        </w:rPr>
      </w:pPr>
      <w:r w:rsidRPr="000C2023">
        <w:rPr>
          <w:rFonts w:cs="Arial"/>
        </w:rPr>
        <w:t xml:space="preserve">Az </w:t>
      </w:r>
      <w:proofErr w:type="spellStart"/>
      <w:r w:rsidRPr="000C2023">
        <w:rPr>
          <w:rFonts w:cs="Arial"/>
        </w:rPr>
        <w:t>UGYFBV</w:t>
      </w:r>
      <w:proofErr w:type="spellEnd"/>
      <w:r w:rsidRPr="000C2023">
        <w:rPr>
          <w:rFonts w:cs="Arial"/>
        </w:rPr>
        <w:t xml:space="preserve"> táblában az azonosítás </w:t>
      </w:r>
      <w:r w:rsidR="00D2217A" w:rsidRPr="000C2023">
        <w:rPr>
          <w:rFonts w:asciiTheme="minorHAnsi" w:hAnsiTheme="minorHAnsi" w:cstheme="minorHAnsi"/>
        </w:rPr>
        <w:t xml:space="preserve">elsősorban </w:t>
      </w:r>
      <w:r w:rsidRPr="000C2023">
        <w:rPr>
          <w:rFonts w:cs="Arial"/>
        </w:rPr>
        <w:t>törzsszámmal történik</w:t>
      </w:r>
      <w:r w:rsidR="00D2217A" w:rsidRPr="000C2023">
        <w:rPr>
          <w:rFonts w:cs="Arial"/>
        </w:rPr>
        <w:t xml:space="preserve"> </w:t>
      </w:r>
      <w:r w:rsidR="00D2217A" w:rsidRPr="000C2023">
        <w:rPr>
          <w:rFonts w:asciiTheme="minorHAnsi" w:hAnsiTheme="minorHAnsi" w:cstheme="minorHAnsi"/>
        </w:rPr>
        <w:t>(alapok esetén az MNB által adott egyedi, FB-vel kezdődő azonosítóval)</w:t>
      </w:r>
      <w:r w:rsidRPr="000C2023">
        <w:rPr>
          <w:rFonts w:cs="Arial"/>
        </w:rPr>
        <w:t>. Mivel törzsszám alapján az MNB-ben rendelkezésre álló adatok a feldolgozás során hozzákapcsolhatók adott szervezethez, az adatok szűkebb köre jelentendő az alábbiak szerint:</w:t>
      </w:r>
    </w:p>
    <w:p w14:paraId="51C34C03" w14:textId="79B8B9F3" w:rsidR="00743CAC" w:rsidRDefault="00743CAC" w:rsidP="00C14714">
      <w:pPr>
        <w:rPr>
          <w:rFonts w:cs="Arial"/>
        </w:rPr>
      </w:pPr>
    </w:p>
    <w:p w14:paraId="349BE38B" w14:textId="6FA153BF" w:rsidR="00551B2B" w:rsidRDefault="00551B2B" w:rsidP="00C14714">
      <w:pPr>
        <w:rPr>
          <w:rFonts w:cs="Arial"/>
        </w:rPr>
      </w:pPr>
    </w:p>
    <w:p w14:paraId="7A804D4C" w14:textId="623EA5A0" w:rsidR="00C71202" w:rsidRDefault="00AD3336" w:rsidP="00C14714">
      <w:pPr>
        <w:rPr>
          <w:rFonts w:cs="Arial"/>
        </w:rPr>
      </w:pPr>
      <w:r w:rsidRPr="009B0C41">
        <w:rPr>
          <w:noProof/>
        </w:rPr>
        <w:drawing>
          <wp:inline distT="0" distB="0" distL="0" distR="0" wp14:anchorId="1864C3FE" wp14:editId="028E7527">
            <wp:extent cx="6047740" cy="8796020"/>
            <wp:effectExtent l="0" t="0" r="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047740" cy="8796020"/>
                    </a:xfrm>
                    <a:prstGeom prst="rect">
                      <a:avLst/>
                    </a:prstGeom>
                    <a:noFill/>
                    <a:ln>
                      <a:noFill/>
                    </a:ln>
                  </pic:spPr>
                </pic:pic>
              </a:graphicData>
            </a:graphic>
          </wp:inline>
        </w:drawing>
      </w:r>
    </w:p>
    <w:p w14:paraId="07AD9944" w14:textId="08E40A2A" w:rsidR="00D95CE3" w:rsidRPr="000C2023" w:rsidRDefault="00D95CE3" w:rsidP="00C14714">
      <w:pPr>
        <w:rPr>
          <w:rFonts w:cs="Arial"/>
        </w:rPr>
      </w:pPr>
      <w:r w:rsidRPr="000C2023">
        <w:rPr>
          <w:rFonts w:cs="Arial"/>
        </w:rPr>
        <w:t xml:space="preserve">Az </w:t>
      </w:r>
      <w:proofErr w:type="spellStart"/>
      <w:r w:rsidRPr="000C2023">
        <w:rPr>
          <w:rFonts w:cs="Arial"/>
        </w:rPr>
        <w:t>UGYFBV</w:t>
      </w:r>
      <w:proofErr w:type="spellEnd"/>
      <w:r w:rsidRPr="000C2023">
        <w:rPr>
          <w:rFonts w:cs="Arial"/>
        </w:rPr>
        <w:t xml:space="preserve"> tábla kiegészítésre került a „Vállalkozás szektora” mezővel, amely minden adós</w:t>
      </w:r>
      <w:r w:rsidR="005133C7" w:rsidRPr="000C2023">
        <w:rPr>
          <w:rFonts w:cs="Arial"/>
        </w:rPr>
        <w:t>/adóstárs</w:t>
      </w:r>
      <w:r w:rsidRPr="000C2023">
        <w:rPr>
          <w:rFonts w:cs="Arial"/>
        </w:rPr>
        <w:t xml:space="preserve"> </w:t>
      </w:r>
      <w:r w:rsidR="005133C7" w:rsidRPr="000C2023">
        <w:rPr>
          <w:rFonts w:cs="Arial"/>
        </w:rPr>
        <w:t>ügyfél</w:t>
      </w:r>
      <w:r w:rsidRPr="000C2023">
        <w:rPr>
          <w:rFonts w:cs="Arial"/>
        </w:rPr>
        <w:t>minőségű vállalkozás esetén töltendő mező.</w:t>
      </w:r>
    </w:p>
    <w:p w14:paraId="5935047C" w14:textId="2860EA23" w:rsidR="002D7881" w:rsidRPr="000C2023" w:rsidRDefault="002D7881" w:rsidP="00C14714">
      <w:pPr>
        <w:rPr>
          <w:rFonts w:cs="Arial"/>
        </w:rPr>
      </w:pPr>
      <w:r w:rsidRPr="000C2023">
        <w:rPr>
          <w:rFonts w:cs="Arial"/>
        </w:rPr>
        <w:t xml:space="preserve">Belföldi állami szerv által nyújtott garancia/kezesség: amennyiben ismert, hogy mely központi költségvetési szerv nyújtja a garanciát, akkor a szerv saját törzsszámát kell szerepeltetni, amennyiben nem, akkor a 10990303 fiktív törzsszámon kell jelenteni azt. </w:t>
      </w:r>
    </w:p>
    <w:p w14:paraId="06088A18" w14:textId="3905E717" w:rsidR="002D7881" w:rsidRPr="000C2023" w:rsidRDefault="00E6623D" w:rsidP="00C14714">
      <w:pPr>
        <w:rPr>
          <w:rFonts w:cs="Arial"/>
        </w:rPr>
      </w:pPr>
      <w:r w:rsidRPr="000C2023">
        <w:rPr>
          <w:rFonts w:cs="Arial"/>
        </w:rPr>
        <w:t>Amennyiben adott ügyfél egyidőben több ügyfélcsoporthoz is tartozik, akkor annak az ügyfélcsoportnak az azonosítóját kell megadni, amelyiknek legnagyobb a csoportszintű kitettsége.</w:t>
      </w:r>
    </w:p>
    <w:p w14:paraId="5375A1DB" w14:textId="0657FA89" w:rsidR="00B76E2A" w:rsidRDefault="00B76E2A" w:rsidP="00C14714">
      <w:pPr>
        <w:rPr>
          <w:rFonts w:asciiTheme="minorHAnsi" w:hAnsiTheme="minorHAnsi" w:cstheme="minorHAnsi"/>
        </w:rPr>
      </w:pPr>
      <w:r w:rsidRPr="000C2023">
        <w:rPr>
          <w:rFonts w:asciiTheme="minorHAnsi" w:hAnsiTheme="minorHAnsi" w:cstheme="minorHAnsi"/>
        </w:rPr>
        <w:t xml:space="preserve">A természetes személyek egyes szervezetei (pl. az ún. </w:t>
      </w:r>
      <w:proofErr w:type="spellStart"/>
      <w:r w:rsidRPr="000C2023">
        <w:rPr>
          <w:rFonts w:asciiTheme="minorHAnsi" w:hAnsiTheme="minorHAnsi" w:cstheme="minorHAnsi"/>
        </w:rPr>
        <w:t>MRP</w:t>
      </w:r>
      <w:proofErr w:type="spellEnd"/>
      <w:r w:rsidRPr="000C2023">
        <w:rPr>
          <w:rFonts w:asciiTheme="minorHAnsi" w:hAnsiTheme="minorHAnsi" w:cstheme="minorHAnsi"/>
        </w:rPr>
        <w:t xml:space="preserve"> szervezetek), bár az aggregált statisztikákban J1 szektoron szerepeltetendők (lakosság), az </w:t>
      </w:r>
      <w:proofErr w:type="spellStart"/>
      <w:r w:rsidRPr="000C2023">
        <w:rPr>
          <w:rFonts w:asciiTheme="minorHAnsi" w:hAnsiTheme="minorHAnsi" w:cstheme="minorHAnsi"/>
        </w:rPr>
        <w:t>UGYFBV</w:t>
      </w:r>
      <w:proofErr w:type="spellEnd"/>
      <w:r w:rsidRPr="000C2023">
        <w:rPr>
          <w:rFonts w:asciiTheme="minorHAnsi" w:hAnsiTheme="minorHAnsi" w:cstheme="minorHAnsi"/>
        </w:rPr>
        <w:t xml:space="preserve"> táblában jelentendők. Ez azt jelenti, hogy ezek a szervezetek s törzsszámmal azonosítottan az </w:t>
      </w:r>
      <w:proofErr w:type="spellStart"/>
      <w:r w:rsidRPr="000C2023">
        <w:rPr>
          <w:rFonts w:asciiTheme="minorHAnsi" w:hAnsiTheme="minorHAnsi" w:cstheme="minorHAnsi"/>
        </w:rPr>
        <w:t>UGYFBV</w:t>
      </w:r>
      <w:proofErr w:type="spellEnd"/>
      <w:r w:rsidRPr="000C2023">
        <w:rPr>
          <w:rFonts w:asciiTheme="minorHAnsi" w:hAnsiTheme="minorHAnsi" w:cstheme="minorHAnsi"/>
        </w:rPr>
        <w:t xml:space="preserve"> táblában kerülnek jelentésre, ahol a „Vállalkozás szektora” mezőben J1 szektorkód szerepeltetendő. A természetes személyek érintett szervezetei az alapvető feladatokhoz kapcsolódó MNB rendelet 3. melléklet 1. pontja szerinti, az MNB honlapján közzétett technikai segédletben a J1 alcsoportkód alatt szerepelnek.</w:t>
      </w:r>
    </w:p>
    <w:p w14:paraId="783309B8" w14:textId="4D64B176" w:rsidR="00610AAF" w:rsidRDefault="00610AAF" w:rsidP="00C14714">
      <w:pPr>
        <w:rPr>
          <w:rFonts w:asciiTheme="minorHAnsi" w:hAnsiTheme="minorHAnsi" w:cstheme="minorHAnsi"/>
        </w:rPr>
      </w:pPr>
      <w:r>
        <w:rPr>
          <w:rFonts w:asciiTheme="minorHAnsi" w:hAnsiTheme="minorHAnsi" w:cstheme="minorHAnsi"/>
        </w:rPr>
        <w:t xml:space="preserve">2023. március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is beépítésre került a „</w:t>
      </w:r>
      <w:r w:rsidRPr="002E657C">
        <w:rPr>
          <w:rFonts w:asciiTheme="minorHAnsi" w:hAnsiTheme="minorHAnsi" w:cstheme="minorHAnsi"/>
          <w:b/>
          <w:bCs/>
        </w:rPr>
        <w:t>Vállalkozás ágazata</w:t>
      </w:r>
      <w:r>
        <w:rPr>
          <w:rFonts w:asciiTheme="minorHAnsi" w:hAnsiTheme="minorHAnsi" w:cstheme="minorHAnsi"/>
        </w:rPr>
        <w:t xml:space="preserve">” mező, amelyben </w:t>
      </w:r>
      <w:r w:rsidR="00FE72F4">
        <w:rPr>
          <w:rFonts w:asciiTheme="minorHAnsi" w:hAnsiTheme="minorHAnsi" w:cstheme="minorHAnsi"/>
        </w:rPr>
        <w:t>az adós/adóstárs ügyfelek főtevékenység szerinti ágazata jelentendő.</w:t>
      </w:r>
      <w:ins w:id="151" w:author="MNB" w:date="2024-11-11T15:10:00Z">
        <w:r w:rsidR="004A1BED">
          <w:rPr>
            <w:rFonts w:asciiTheme="minorHAnsi" w:hAnsiTheme="minorHAnsi" w:cstheme="minorHAnsi"/>
          </w:rPr>
          <w:t xml:space="preserve">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ins>
    </w:p>
    <w:p w14:paraId="408AB7A3" w14:textId="1C3BDCA9" w:rsidR="00A0192D" w:rsidRPr="000C2023" w:rsidRDefault="0041388B" w:rsidP="00A0192D">
      <w:pPr>
        <w:rPr>
          <w:rFonts w:asciiTheme="minorHAnsi" w:hAnsiTheme="minorHAnsi" w:cstheme="minorHAnsi"/>
        </w:rPr>
      </w:pPr>
      <w:r>
        <w:rPr>
          <w:rFonts w:asciiTheme="minorHAnsi" w:hAnsiTheme="minorHAnsi" w:cstheme="minorHAnsi"/>
        </w:rPr>
        <w:t xml:space="preserve">2023. decemberi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beépítésre került a „</w:t>
      </w:r>
      <w:r w:rsidRPr="002E657C">
        <w:rPr>
          <w:rFonts w:asciiTheme="minorHAnsi" w:hAnsiTheme="minorHAnsi" w:cstheme="minorHAnsi"/>
          <w:b/>
          <w:bCs/>
        </w:rPr>
        <w:t>Nem pénzügyi kimutatás közzétételére köteles vállalkozás-e?</w:t>
      </w:r>
      <w:r>
        <w:rPr>
          <w:rFonts w:asciiTheme="minorHAnsi" w:hAnsiTheme="minorHAnsi" w:cstheme="minorHAnsi"/>
        </w:rPr>
        <w:t xml:space="preserve">” mező, melyet </w:t>
      </w:r>
      <w:r w:rsidRPr="00667183">
        <w:rPr>
          <w:rFonts w:asciiTheme="minorHAnsi" w:hAnsiTheme="minorHAnsi" w:cstheme="minorHAnsi"/>
        </w:rPr>
        <w:t>a 2023.12.01. után kötött szerződések</w:t>
      </w:r>
      <w:r>
        <w:rPr>
          <w:rFonts w:asciiTheme="minorHAnsi" w:hAnsiTheme="minorHAnsi" w:cstheme="minorHAnsi"/>
        </w:rPr>
        <w:t>hez kapcsolódó belföldi vállalati ügyfelek esetén</w:t>
      </w:r>
      <w:r w:rsidRPr="00667183">
        <w:rPr>
          <w:rFonts w:asciiTheme="minorHAnsi" w:hAnsiTheme="minorHAnsi" w:cstheme="minorHAnsi"/>
        </w:rPr>
        <w:t xml:space="preserve"> kell tölteni</w:t>
      </w:r>
      <w:r>
        <w:rPr>
          <w:rFonts w:asciiTheme="minorHAnsi" w:hAnsiTheme="minorHAnsi" w:cstheme="minorHAnsi"/>
        </w:rPr>
        <w:t xml:space="preserve"> összevont felügyelet alá tartozó, </w:t>
      </w:r>
      <w:r w:rsidR="00C35B7E">
        <w:rPr>
          <w:rFonts w:asciiTheme="minorHAnsi" w:hAnsiTheme="minorHAnsi" w:cstheme="minorHAnsi"/>
        </w:rPr>
        <w:t>bármely</w:t>
      </w:r>
      <w:r>
        <w:rPr>
          <w:rFonts w:asciiTheme="minorHAnsi" w:hAnsiTheme="minorHAnsi" w:cstheme="minorHAnsi"/>
        </w:rPr>
        <w:t xml:space="preserve"> tevékenységet folytató pénzügyi vállalkozás esetén</w:t>
      </w:r>
      <w:r w:rsidR="00C35B7E">
        <w:rPr>
          <w:rFonts w:asciiTheme="minorHAnsi" w:hAnsiTheme="minorHAnsi" w:cstheme="minorHAnsi"/>
        </w:rPr>
        <w:t xml:space="preserve"> azzal, hogy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a mező minden esetben ’N’ értékkel töltendő (azaz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nem vizsgálandó az, hogy az ügyfél nem pénzügyi kimutatás közzétételére kötelezett-e</w:t>
      </w:r>
      <w:r w:rsidR="00EA6FA4">
        <w:rPr>
          <w:rFonts w:asciiTheme="minorHAnsi" w:hAnsiTheme="minorHAnsi" w:cstheme="minorHAnsi"/>
        </w:rPr>
        <w:t>)</w:t>
      </w:r>
      <w:r w:rsidRPr="00667183">
        <w:rPr>
          <w:rFonts w:asciiTheme="minorHAnsi" w:hAnsiTheme="minorHAnsi" w:cstheme="minorHAnsi"/>
        </w:rPr>
        <w:t>.</w:t>
      </w:r>
      <w:r w:rsidR="00A83C5C">
        <w:rPr>
          <w:rFonts w:asciiTheme="minorHAnsi" w:hAnsiTheme="minorHAnsi" w:cstheme="minorHAnsi"/>
        </w:rPr>
        <w:t xml:space="preserve"> </w:t>
      </w:r>
      <w:r w:rsidR="00A0192D">
        <w:rPr>
          <w:rFonts w:asciiTheme="minorHAnsi" w:hAnsiTheme="minorHAnsi" w:cstheme="minorHAnsi"/>
        </w:rPr>
        <w:t xml:space="preserve">Amennyiben adott ügyfél csak fedezetnyújtóként szerepel a HITREG-ben, </w:t>
      </w:r>
      <w:r w:rsidR="000057BE">
        <w:rPr>
          <w:rFonts w:asciiTheme="minorHAnsi" w:hAnsiTheme="minorHAnsi" w:cstheme="minorHAnsi"/>
        </w:rPr>
        <w:t xml:space="preserve">vagy </w:t>
      </w:r>
      <w:r w:rsidR="000057BE" w:rsidRPr="006C265F">
        <w:rPr>
          <w:rFonts w:asciiTheme="minorHAnsi" w:hAnsiTheme="minorHAnsi" w:cstheme="minorHAnsi"/>
        </w:rPr>
        <w:t>a</w:t>
      </w:r>
      <w:r w:rsidR="00F46D54">
        <w:rPr>
          <w:rFonts w:asciiTheme="minorHAnsi" w:hAnsiTheme="minorHAnsi" w:cstheme="minorHAnsi"/>
        </w:rPr>
        <w:t>dósként, de még</w:t>
      </w:r>
      <w:r w:rsidR="000057BE" w:rsidRPr="006C265F">
        <w:rPr>
          <w:rFonts w:asciiTheme="minorHAnsi" w:hAnsiTheme="minorHAnsi" w:cstheme="minorHAnsi"/>
        </w:rPr>
        <w:t xml:space="preserve"> nem áll rendelkezésre információ arra vonatkozóan, hogy </w:t>
      </w:r>
      <w:r w:rsidR="00F46D54">
        <w:rPr>
          <w:rFonts w:asciiTheme="minorHAnsi" w:hAnsiTheme="minorHAnsi" w:cstheme="minorHAnsi"/>
        </w:rPr>
        <w:t>„</w:t>
      </w:r>
      <w:r w:rsidR="000057BE" w:rsidRPr="006C265F">
        <w:rPr>
          <w:rFonts w:asciiTheme="minorHAnsi" w:hAnsiTheme="minorHAnsi" w:cstheme="minorHAnsi"/>
        </w:rPr>
        <w:t>Nem pénzügyi kimutatás közzétételére kötelezett vállalkozás-e?” az ügyfél,</w:t>
      </w:r>
      <w:r w:rsidR="000057BE">
        <w:rPr>
          <w:rFonts w:asciiTheme="minorHAnsi" w:hAnsiTheme="minorHAnsi" w:cstheme="minorHAnsi"/>
        </w:rPr>
        <w:t xml:space="preserve"> </w:t>
      </w:r>
      <w:r w:rsidR="00A0192D">
        <w:rPr>
          <w:rFonts w:asciiTheme="minorHAnsi" w:hAnsiTheme="minorHAnsi" w:cstheme="minorHAnsi"/>
        </w:rPr>
        <w:t>a mező ’N’ értékkel töltendő.</w:t>
      </w:r>
      <w:r w:rsidR="00B0666E">
        <w:rPr>
          <w:rFonts w:asciiTheme="minorHAnsi" w:hAnsiTheme="minorHAnsi" w:cstheme="minorHAnsi"/>
        </w:rPr>
        <w:t xml:space="preserve"> Amennyiben rendelkezésre áll az információ, hogy adott vállalkozás „</w:t>
      </w:r>
      <w:r w:rsidR="00B0666E" w:rsidRPr="00F3207B">
        <w:rPr>
          <w:rFonts w:asciiTheme="minorHAnsi" w:hAnsiTheme="minorHAnsi" w:cstheme="minorHAnsi"/>
        </w:rPr>
        <w:t>Nem pénzügyi kimutatás közzétételére kötelezett vállalkozás-e?”</w:t>
      </w:r>
      <w:r w:rsidR="00B0666E">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B0666E">
        <w:rPr>
          <w:rFonts w:asciiTheme="minorHAnsi" w:hAnsiTheme="minorHAnsi" w:cstheme="minorHAnsi"/>
        </w:rPr>
        <w:t>TAX_UGYF</w:t>
      </w:r>
      <w:proofErr w:type="spellEnd"/>
      <w:r w:rsidR="00B0666E">
        <w:rPr>
          <w:rFonts w:asciiTheme="minorHAnsi" w:hAnsiTheme="minorHAnsi" w:cstheme="minorHAnsi"/>
        </w:rPr>
        <w:t xml:space="preserve"> tábla adatai, kifejezetten csak ebben az esetben a </w:t>
      </w:r>
      <w:proofErr w:type="spellStart"/>
      <w:r w:rsidR="00B0666E">
        <w:rPr>
          <w:rFonts w:asciiTheme="minorHAnsi" w:hAnsiTheme="minorHAnsi" w:cstheme="minorHAnsi"/>
        </w:rPr>
        <w:t>TAX_UGYF</w:t>
      </w:r>
      <w:proofErr w:type="spellEnd"/>
      <w:r w:rsidR="00B0666E">
        <w:rPr>
          <w:rFonts w:asciiTheme="minorHAnsi" w:hAnsiTheme="minorHAnsi" w:cstheme="minorHAnsi"/>
        </w:rPr>
        <w:t xml:space="preserve"> tábla 0 értékekkel jelentendő.</w:t>
      </w:r>
    </w:p>
    <w:p w14:paraId="38BB8DC9" w14:textId="3D4E75C3" w:rsidR="00C16D5B" w:rsidRPr="000C2023" w:rsidRDefault="00C16D5B" w:rsidP="00C14714">
      <w:pPr>
        <w:rPr>
          <w:rFonts w:cs="Arial"/>
        </w:rPr>
      </w:pPr>
      <w:r w:rsidRPr="000C2023">
        <w:rPr>
          <w:rFonts w:cs="Arial"/>
        </w:rPr>
        <w:t xml:space="preserve">Amennyiben a belföldi vállalkozás nem rendelkezik törzsszámmal (pl. egyes társasházak, </w:t>
      </w:r>
      <w:proofErr w:type="gramStart"/>
      <w:r w:rsidRPr="000C2023">
        <w:rPr>
          <w:rFonts w:cs="Arial"/>
        </w:rPr>
        <w:t>víziközmű-társulatok,</w:t>
      </w:r>
      <w:proofErr w:type="gramEnd"/>
      <w:r w:rsidRPr="000C2023">
        <w:rPr>
          <w:rFonts w:cs="Arial"/>
        </w:rPr>
        <w:t xml:space="preserve"> stb.), ott adott belföldi vállalati ügyfél az </w:t>
      </w:r>
      <w:proofErr w:type="spellStart"/>
      <w:r w:rsidRPr="000C2023">
        <w:rPr>
          <w:rFonts w:cs="Arial"/>
        </w:rPr>
        <w:t>UGYFBVTN</w:t>
      </w:r>
      <w:proofErr w:type="spellEnd"/>
      <w:r w:rsidRPr="000C2023">
        <w:rPr>
          <w:rFonts w:cs="Arial"/>
        </w:rPr>
        <w:t xml:space="preserve"> táblában jelentendő. Azonosító a hitelintézet által képzett egyedi azonosító, mely időben állandó kell legyen. A jelentendő attribútumok a következők:</w:t>
      </w:r>
    </w:p>
    <w:p w14:paraId="3F21F64A" w14:textId="0E084A53" w:rsidR="002862A6" w:rsidRPr="000C2023" w:rsidRDefault="002862A6" w:rsidP="00C14714">
      <w:pPr>
        <w:rPr>
          <w:rFonts w:cs="Arial"/>
        </w:rPr>
      </w:pPr>
    </w:p>
    <w:p w14:paraId="32588200" w14:textId="53F9E0A4" w:rsidR="00BC3C51" w:rsidRDefault="00AD3336" w:rsidP="00C14714">
      <w:r w:rsidRPr="006F67CB">
        <w:rPr>
          <w:noProof/>
        </w:rPr>
        <w:drawing>
          <wp:inline distT="0" distB="0" distL="0" distR="0" wp14:anchorId="342BE5B2" wp14:editId="1317A9A5">
            <wp:extent cx="6009640" cy="8891270"/>
            <wp:effectExtent l="0" t="0" r="0"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009640" cy="8891270"/>
                    </a:xfrm>
                    <a:prstGeom prst="rect">
                      <a:avLst/>
                    </a:prstGeom>
                    <a:noFill/>
                    <a:ln>
                      <a:noFill/>
                    </a:ln>
                  </pic:spPr>
                </pic:pic>
              </a:graphicData>
            </a:graphic>
          </wp:inline>
        </w:drawing>
      </w:r>
    </w:p>
    <w:p w14:paraId="55234025" w14:textId="77777777" w:rsidR="00C76D8F" w:rsidRPr="000C2023" w:rsidRDefault="00C76D8F" w:rsidP="00C14714">
      <w:pPr>
        <w:rPr>
          <w:del w:id="152" w:author="MNB" w:date="2024-11-11T15:10:00Z"/>
          <w:rFonts w:cs="Arial"/>
        </w:rPr>
      </w:pPr>
    </w:p>
    <w:p w14:paraId="18309D60" w14:textId="630C271E" w:rsidR="00C76D8F" w:rsidRPr="000C2023" w:rsidRDefault="004A1BED" w:rsidP="00C14714">
      <w:pPr>
        <w:rPr>
          <w:ins w:id="153" w:author="MNB" w:date="2024-11-11T15:10:00Z"/>
          <w:rFonts w:cs="Arial"/>
        </w:rPr>
      </w:pPr>
      <w:ins w:id="154" w:author="MNB" w:date="2024-11-11T15:10:00Z">
        <w:r>
          <w:rPr>
            <w:rFonts w:asciiTheme="minorHAnsi" w:hAnsiTheme="minorHAnsi" w:cstheme="minorHAnsi"/>
          </w:rPr>
          <w:t>Az „Ágazat” mezőben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ins>
    </w:p>
    <w:p w14:paraId="0F3FFEBA" w14:textId="66F45694" w:rsidR="00C16D5B" w:rsidRPr="000C2023" w:rsidRDefault="00C16D5B" w:rsidP="00C14714">
      <w:pPr>
        <w:rPr>
          <w:rFonts w:cs="Arial"/>
        </w:rPr>
      </w:pPr>
      <w:r w:rsidRPr="000C2023">
        <w:rPr>
          <w:rFonts w:cs="Arial"/>
        </w:rPr>
        <w:t xml:space="preserve">A külföldi vállalkozások esetében az </w:t>
      </w:r>
      <w:proofErr w:type="spellStart"/>
      <w:r w:rsidRPr="000C2023">
        <w:rPr>
          <w:rFonts w:cs="Arial"/>
        </w:rPr>
        <w:t>ügyféladatokat</w:t>
      </w:r>
      <w:proofErr w:type="spellEnd"/>
      <w:r w:rsidRPr="000C2023">
        <w:rPr>
          <w:rFonts w:cs="Arial"/>
        </w:rPr>
        <w:t xml:space="preserve"> az </w:t>
      </w:r>
      <w:proofErr w:type="spellStart"/>
      <w:r w:rsidRPr="000C2023">
        <w:rPr>
          <w:rFonts w:cs="Arial"/>
        </w:rPr>
        <w:t>UGYFKV</w:t>
      </w:r>
      <w:proofErr w:type="spellEnd"/>
      <w:r w:rsidRPr="000C2023">
        <w:rPr>
          <w:rFonts w:cs="Arial"/>
        </w:rPr>
        <w:t xml:space="preserve"> táblában kell jelenteni. Az azonosító az adatszolgáltató által képzett egyedi, időben állandó azonosító kell legyen, ami „</w:t>
      </w:r>
      <w:proofErr w:type="spellStart"/>
      <w:r w:rsidRPr="000C2023">
        <w:rPr>
          <w:rFonts w:cs="Arial"/>
        </w:rPr>
        <w:t>KULF</w:t>
      </w:r>
      <w:proofErr w:type="spellEnd"/>
      <w:r w:rsidRPr="000C2023">
        <w:rPr>
          <w:rFonts w:cs="Arial"/>
        </w:rPr>
        <w:t>_” előtaggal kezdődik. Ezen kívül meg kell adni a hitelbírálatkor bekért külföldi vállalati azonosítók valamelyikét vagy akár az összes azonosítót</w:t>
      </w:r>
      <w:r w:rsidR="001E1B8D" w:rsidRPr="000C2023">
        <w:rPr>
          <w:rFonts w:cs="Arial"/>
        </w:rPr>
        <w:t xml:space="preserve"> (adószám, </w:t>
      </w:r>
      <w:proofErr w:type="gramStart"/>
      <w:r w:rsidR="001E1B8D" w:rsidRPr="000C2023">
        <w:rPr>
          <w:rFonts w:cs="Arial"/>
        </w:rPr>
        <w:t>cégjegyzékszám,</w:t>
      </w:r>
      <w:proofErr w:type="gramEnd"/>
      <w:r w:rsidR="001E1B8D" w:rsidRPr="000C2023">
        <w:rPr>
          <w:rFonts w:cs="Arial"/>
        </w:rPr>
        <w:t xml:space="preserve"> stb.) annak érdekében, hogy az egyes adatszolgáltatóknál eltérő egyedi azonosítóval szereplő külföldi vállalatok összekapcsolhatók legyen az MNB rendszereiben. A jelentendő attribútumok a következők:</w:t>
      </w:r>
    </w:p>
    <w:p w14:paraId="6BE92092" w14:textId="09073074" w:rsidR="00B56E01" w:rsidRPr="000C2023" w:rsidRDefault="00B56E01" w:rsidP="00C14714"/>
    <w:p w14:paraId="73DA83E4" w14:textId="6BA8DA94" w:rsidR="00B56E01" w:rsidRPr="000C2023" w:rsidRDefault="005159E5" w:rsidP="00C14714">
      <w:r w:rsidRPr="006F67CB">
        <w:rPr>
          <w:noProof/>
        </w:rPr>
        <w:drawing>
          <wp:inline distT="0" distB="0" distL="0" distR="0" wp14:anchorId="47D63F39" wp14:editId="6ABCAFD8">
            <wp:extent cx="6047740" cy="8416925"/>
            <wp:effectExtent l="0" t="0" r="0"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47740" cy="8416925"/>
                    </a:xfrm>
                    <a:prstGeom prst="rect">
                      <a:avLst/>
                    </a:prstGeom>
                    <a:noFill/>
                    <a:ln>
                      <a:noFill/>
                    </a:ln>
                  </pic:spPr>
                </pic:pic>
              </a:graphicData>
            </a:graphic>
          </wp:inline>
        </w:drawing>
      </w:r>
    </w:p>
    <w:p w14:paraId="7131D66B" w14:textId="1930BF65" w:rsidR="007B1653" w:rsidRPr="000C2023" w:rsidRDefault="007B1653" w:rsidP="00C14714"/>
    <w:p w14:paraId="65F4F207" w14:textId="6B939E73" w:rsidR="002D7881" w:rsidRPr="000C2023" w:rsidRDefault="007B1653" w:rsidP="00C14714">
      <w:pPr>
        <w:rPr>
          <w:rFonts w:cs="Arial"/>
          <w:color w:val="FF0000"/>
        </w:rPr>
      </w:pPr>
      <w:r w:rsidRPr="000C2023">
        <w:rPr>
          <w:rFonts w:cs="Arial"/>
          <w:vertAlign w:val="superscript"/>
        </w:rPr>
        <w:t>1</w:t>
      </w:r>
      <w:r w:rsidR="002D7881" w:rsidRPr="000C2023">
        <w:rPr>
          <w:rFonts w:cs="Arial"/>
        </w:rPr>
        <w:t xml:space="preserve">Külföldi állami szerv által nyújtott garancia/kezesség: a fedezetnyújtót az </w:t>
      </w:r>
      <w:proofErr w:type="spellStart"/>
      <w:r w:rsidR="002D7881" w:rsidRPr="000C2023">
        <w:rPr>
          <w:rFonts w:cs="Arial"/>
        </w:rPr>
        <w:t>UGYFKV</w:t>
      </w:r>
      <w:proofErr w:type="spellEnd"/>
      <w:r w:rsidR="002D7881" w:rsidRPr="000C2023">
        <w:rPr>
          <w:rFonts w:cs="Arial"/>
        </w:rPr>
        <w:t xml:space="preserve"> táblában a saját nyilvántartás szerinti azonosítóval kell felvenni</w:t>
      </w:r>
      <w:r w:rsidR="005F6B16" w:rsidRPr="000C2023">
        <w:rPr>
          <w:rFonts w:cs="Arial"/>
        </w:rPr>
        <w:t>.</w:t>
      </w:r>
      <w:r w:rsidR="001E2C2F" w:rsidRPr="000C2023">
        <w:rPr>
          <w:rFonts w:cs="Arial"/>
        </w:rPr>
        <w:t xml:space="preserve"> Kizárólag fedezetnyújtó minőség esetén nem kell jelenteni az ügyfél szektorát, azonban amennyiben külföldi állami szervről van szó, G szektorkód jelentendő.</w:t>
      </w:r>
    </w:p>
    <w:p w14:paraId="4BCD295E" w14:textId="4A8770AA" w:rsidR="007106D7" w:rsidRPr="000C2023" w:rsidRDefault="007106D7" w:rsidP="00C14714">
      <w:r w:rsidRPr="000C2023">
        <w:rPr>
          <w:rFonts w:asciiTheme="minorHAnsi" w:hAnsiTheme="minorHAnsi" w:cstheme="minorHAnsi"/>
        </w:rPr>
        <w:t xml:space="preserve">A külföldi vállalkozás azonosító kódjai formátumának tekintetében irányadó az Európai Központi Bank </w:t>
      </w:r>
      <w:proofErr w:type="spellStart"/>
      <w:r w:rsidRPr="000C2023">
        <w:rPr>
          <w:rFonts w:asciiTheme="minorHAnsi" w:hAnsiTheme="minorHAnsi" w:cstheme="minorHAnsi"/>
        </w:rPr>
        <w:t>AnaCredit</w:t>
      </w:r>
      <w:proofErr w:type="spellEnd"/>
      <w:r w:rsidRPr="000C2023">
        <w:rPr>
          <w:rFonts w:asciiTheme="minorHAnsi" w:hAnsiTheme="minorHAnsi" w:cstheme="minorHAnsi"/>
        </w:rPr>
        <w:t xml:space="preserve"> adatszolgáltatásához megadott formátuma, az alkalmazható azonosító-formátumok </w:t>
      </w:r>
      <w:proofErr w:type="spellStart"/>
      <w:r w:rsidRPr="000C2023">
        <w:rPr>
          <w:rFonts w:asciiTheme="minorHAnsi" w:hAnsiTheme="minorHAnsi" w:cstheme="minorHAnsi"/>
        </w:rPr>
        <w:t>országonkénti</w:t>
      </w:r>
      <w:proofErr w:type="spellEnd"/>
      <w:r w:rsidRPr="000C2023">
        <w:rPr>
          <w:rFonts w:asciiTheme="minorHAnsi" w:hAnsiTheme="minorHAnsi" w:cstheme="minorHAnsi"/>
        </w:rPr>
        <w:t xml:space="preserve"> listája megtalálható az </w:t>
      </w:r>
      <w:proofErr w:type="spellStart"/>
      <w:r w:rsidRPr="000C2023">
        <w:rPr>
          <w:rFonts w:asciiTheme="minorHAnsi" w:hAnsiTheme="minorHAnsi" w:cstheme="minorHAnsi"/>
        </w:rPr>
        <w:t>EKB</w:t>
      </w:r>
      <w:proofErr w:type="spellEnd"/>
      <w:r w:rsidRPr="000C2023">
        <w:rPr>
          <w:rFonts w:asciiTheme="minorHAnsi" w:hAnsiTheme="minorHAnsi" w:cstheme="minorHAnsi"/>
        </w:rPr>
        <w:t xml:space="preserve"> honlapján (link: </w:t>
      </w:r>
      <w:hyperlink r:id="rId35" w:history="1">
        <w:r w:rsidRPr="000C2023">
          <w:rPr>
            <w:rStyle w:val="Hiperhivatkozs"/>
            <w:rFonts w:asciiTheme="minorHAnsi" w:hAnsiTheme="minorHAnsi" w:cstheme="minorHAnsi"/>
            <w:vertAlign w:val="baseline"/>
          </w:rPr>
          <w:t xml:space="preserve">'List of </w:t>
        </w:r>
        <w:proofErr w:type="spellStart"/>
        <w:r w:rsidRPr="000C2023">
          <w:rPr>
            <w:rStyle w:val="Hiperhivatkozs"/>
            <w:rFonts w:asciiTheme="minorHAnsi" w:hAnsiTheme="minorHAnsi" w:cstheme="minorHAnsi"/>
            <w:vertAlign w:val="baseline"/>
          </w:rPr>
          <w:t>national</w:t>
        </w:r>
        <w:proofErr w:type="spellEnd"/>
        <w:r w:rsidRPr="000C2023">
          <w:rPr>
            <w:rStyle w:val="Hiperhivatkozs"/>
            <w:rFonts w:asciiTheme="minorHAnsi" w:hAnsiTheme="minorHAnsi" w:cstheme="minorHAnsi"/>
            <w:vertAlign w:val="baseline"/>
          </w:rPr>
          <w:t xml:space="preserve"> </w:t>
        </w:r>
        <w:proofErr w:type="spellStart"/>
        <w:r w:rsidRPr="000C2023">
          <w:rPr>
            <w:rStyle w:val="Hiperhivatkozs"/>
            <w:rFonts w:asciiTheme="minorHAnsi" w:hAnsiTheme="minorHAnsi" w:cstheme="minorHAnsi"/>
            <w:vertAlign w:val="baseline"/>
          </w:rPr>
          <w:t>identifiers</w:t>
        </w:r>
        <w:proofErr w:type="spellEnd"/>
        <w:r w:rsidRPr="000C2023">
          <w:rPr>
            <w:rStyle w:val="Hiperhivatkozs"/>
            <w:rFonts w:asciiTheme="minorHAnsi" w:hAnsiTheme="minorHAnsi" w:cstheme="minorHAnsi"/>
            <w:vertAlign w:val="baseline"/>
          </w:rPr>
          <w:t>'</w:t>
        </w:r>
      </w:hyperlink>
      <w:r w:rsidRPr="000C2023">
        <w:rPr>
          <w:rFonts w:asciiTheme="minorHAnsi" w:hAnsiTheme="minorHAnsi" w:cstheme="minorHAnsi"/>
        </w:rPr>
        <w:t>).</w:t>
      </w:r>
    </w:p>
    <w:p w14:paraId="1D38062D" w14:textId="4EDB3D58" w:rsidR="001E1B8D" w:rsidRPr="000C2023" w:rsidRDefault="0094196F" w:rsidP="00C14714">
      <w:r w:rsidRPr="000C2023">
        <w:t>A cégforma tekintetében a következő kódok alkalmazandók, amennyiben a jelentett cég székhelye nem EU-tagországban van</w:t>
      </w:r>
      <w:r w:rsidR="00D73B58" w:rsidRPr="000C2023">
        <w:t xml:space="preserve"> (amennyiben EU tagországú a székhely, a kódlistában található, a megfelelő országhoz tartozó saját kód alkalmazandó a cégforma megnevezése alapján)</w:t>
      </w:r>
      <w:r w:rsidRPr="000C2023">
        <w:t>:</w:t>
      </w:r>
    </w:p>
    <w:p w14:paraId="404185D5" w14:textId="78E7D723" w:rsidR="0094196F" w:rsidRPr="000C2023" w:rsidRDefault="0094196F" w:rsidP="00C14714">
      <w:r w:rsidRPr="000C2023">
        <w:rPr>
          <w:noProof/>
        </w:rPr>
        <w:drawing>
          <wp:inline distT="0" distB="0" distL="0" distR="0" wp14:anchorId="637ADC8B" wp14:editId="3B8436FC">
            <wp:extent cx="3410533" cy="828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415811" cy="829957"/>
                    </a:xfrm>
                    <a:prstGeom prst="rect">
                      <a:avLst/>
                    </a:prstGeom>
                    <a:noFill/>
                    <a:ln>
                      <a:noFill/>
                    </a:ln>
                  </pic:spPr>
                </pic:pic>
              </a:graphicData>
            </a:graphic>
          </wp:inline>
        </w:drawing>
      </w:r>
    </w:p>
    <w:p w14:paraId="16399FEF" w14:textId="32039797" w:rsidR="00217114" w:rsidRDefault="00E14506" w:rsidP="00C14714">
      <w:pPr>
        <w:autoSpaceDE w:val="0"/>
        <w:autoSpaceDN w:val="0"/>
        <w:spacing w:before="40" w:after="40"/>
        <w:rPr>
          <w:rFonts w:asciiTheme="minorHAnsi" w:hAnsiTheme="minorHAnsi" w:cstheme="minorHAnsi"/>
        </w:rPr>
      </w:pPr>
      <w:r w:rsidRPr="000C2023">
        <w:rPr>
          <w:rFonts w:asciiTheme="minorHAnsi" w:hAnsiTheme="minorHAnsi" w:cstheme="minorHAnsi"/>
        </w:rPr>
        <w:t xml:space="preserve">A </w:t>
      </w:r>
      <w:r w:rsidRPr="000C2023">
        <w:rPr>
          <w:rFonts w:asciiTheme="minorHAnsi" w:hAnsiTheme="minorHAnsi" w:cstheme="minorHAnsi"/>
          <w:b/>
          <w:bCs/>
        </w:rPr>
        <w:t>„LEI-kód”</w:t>
      </w:r>
      <w:r w:rsidRPr="000C2023">
        <w:rPr>
          <w:rFonts w:asciiTheme="minorHAnsi" w:hAnsiTheme="minorHAnsi" w:cstheme="minorHAnsi"/>
        </w:rPr>
        <w:t xml:space="preserve"> mező töltése kötelező, amennyiben rendelkezésre áll vagy beszerezhető.</w:t>
      </w:r>
      <w:r w:rsidR="00B76E2A" w:rsidRPr="000C2023">
        <w:rPr>
          <w:rFonts w:asciiTheme="minorHAnsi" w:hAnsiTheme="minorHAnsi" w:cstheme="minorHAnsi"/>
        </w:rPr>
        <w:t xml:space="preserve"> </w:t>
      </w:r>
    </w:p>
    <w:p w14:paraId="541DDFC7" w14:textId="77777777" w:rsidR="008C1BC1" w:rsidRDefault="0041388B" w:rsidP="008C1BC1">
      <w:pPr>
        <w:autoSpaceDE w:val="0"/>
        <w:autoSpaceDN w:val="0"/>
        <w:spacing w:after="0"/>
        <w:rPr>
          <w:rFonts w:asciiTheme="minorHAnsi" w:hAnsiTheme="minorHAnsi" w:cstheme="minorHAnsi"/>
        </w:rPr>
      </w:pPr>
      <w:r>
        <w:rPr>
          <w:rFonts w:asciiTheme="minorHAnsi" w:hAnsiTheme="minorHAnsi" w:cstheme="minorHAnsi"/>
        </w:rPr>
        <w:t xml:space="preserve">2023. decemberi vonatkozási időtől kezdődően az </w:t>
      </w:r>
      <w:proofErr w:type="spellStart"/>
      <w:r>
        <w:rPr>
          <w:rFonts w:asciiTheme="minorHAnsi" w:hAnsiTheme="minorHAnsi" w:cstheme="minorHAnsi"/>
        </w:rPr>
        <w:t>UGYFKV</w:t>
      </w:r>
      <w:proofErr w:type="spellEnd"/>
      <w:r>
        <w:rPr>
          <w:rFonts w:asciiTheme="minorHAnsi" w:hAnsiTheme="minorHAnsi" w:cstheme="minorHAnsi"/>
        </w:rPr>
        <w:t xml:space="preserve"> táblába beépítésre került a „</w:t>
      </w:r>
      <w:r w:rsidRPr="004B4670">
        <w:rPr>
          <w:rFonts w:asciiTheme="minorHAnsi" w:hAnsiTheme="minorHAnsi" w:cstheme="minorHAnsi"/>
          <w:b/>
          <w:bCs/>
        </w:rPr>
        <w:t>Nem pénzügyi kimutatás közzétételére köteles vállalkozás-e?</w:t>
      </w:r>
      <w:r>
        <w:rPr>
          <w:rFonts w:asciiTheme="minorHAnsi" w:hAnsiTheme="minorHAnsi" w:cstheme="minorHAnsi"/>
        </w:rPr>
        <w:t xml:space="preserve">” mező, melyet </w:t>
      </w:r>
      <w:r w:rsidRPr="00667183">
        <w:rPr>
          <w:rFonts w:asciiTheme="minorHAnsi" w:hAnsiTheme="minorHAnsi" w:cstheme="minorHAnsi"/>
        </w:rPr>
        <w:t>a 2023.12.01. után kötött szerződések</w:t>
      </w:r>
      <w:r>
        <w:rPr>
          <w:rFonts w:asciiTheme="minorHAnsi" w:hAnsiTheme="minorHAnsi" w:cstheme="minorHAnsi"/>
        </w:rPr>
        <w:t>hez kapcsolódó külföldi vállalati ügyfelek esetén</w:t>
      </w:r>
      <w:r w:rsidRPr="00667183">
        <w:rPr>
          <w:rFonts w:asciiTheme="minorHAnsi" w:hAnsiTheme="minorHAnsi" w:cstheme="minorHAnsi"/>
        </w:rPr>
        <w:t xml:space="preserve"> kell tölteni</w:t>
      </w:r>
      <w:r>
        <w:rPr>
          <w:rFonts w:asciiTheme="minorHAnsi" w:hAnsiTheme="minorHAnsi" w:cstheme="minorHAnsi"/>
        </w:rPr>
        <w:t xml:space="preserve"> </w:t>
      </w:r>
      <w:r w:rsidR="00C35B7E">
        <w:rPr>
          <w:rFonts w:asciiTheme="minorHAnsi" w:hAnsiTheme="minorHAnsi" w:cstheme="minorHAnsi"/>
        </w:rPr>
        <w:t>bármely</w:t>
      </w:r>
      <w:r>
        <w:rPr>
          <w:rFonts w:asciiTheme="minorHAnsi" w:hAnsiTheme="minorHAnsi" w:cstheme="minorHAnsi"/>
        </w:rPr>
        <w:t xml:space="preserve"> tevékenységet folytató pénzügyi vállalkozás esetén</w:t>
      </w:r>
      <w:r w:rsidR="00C35B7E">
        <w:rPr>
          <w:rFonts w:asciiTheme="minorHAnsi" w:hAnsiTheme="minorHAnsi" w:cstheme="minorHAnsi"/>
        </w:rPr>
        <w:t xml:space="preserve"> azzal, hogy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a mező minden esetben ’N’ értékkel töltendő (azaz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nem vizsgálandó az, hogy az ügyfél nem pénzügyi kimutatás közzétételére kötelezett-e</w:t>
      </w:r>
      <w:r w:rsidR="00F54155">
        <w:rPr>
          <w:rFonts w:asciiTheme="minorHAnsi" w:hAnsiTheme="minorHAnsi" w:cstheme="minorHAnsi"/>
        </w:rPr>
        <w:t>)</w:t>
      </w:r>
      <w:r w:rsidRPr="00667183">
        <w:rPr>
          <w:rFonts w:asciiTheme="minorHAnsi" w:hAnsiTheme="minorHAnsi" w:cstheme="minorHAnsi"/>
        </w:rPr>
        <w:t>.</w:t>
      </w:r>
      <w:r w:rsidR="00A17CE6">
        <w:rPr>
          <w:rFonts w:asciiTheme="minorHAnsi" w:hAnsiTheme="minorHAnsi" w:cstheme="minorHAnsi"/>
        </w:rPr>
        <w:t xml:space="preserve"> </w:t>
      </w:r>
      <w:r w:rsidR="00A17CE6" w:rsidRPr="00A17CE6">
        <w:rPr>
          <w:rFonts w:asciiTheme="minorHAnsi" w:hAnsiTheme="minorHAnsi" w:cstheme="minorHAnsi"/>
        </w:rPr>
        <w:t>A mezőben azt az információt kell megadni, hogy az ügyfél a 2013/34/EU irányelv (2013. június 26.) 19a. és 29a. cikkében meghatározott közzétételi kötelezettségek hatálya alá tartozó vállalkozás-e.</w:t>
      </w:r>
      <w:r w:rsidR="00A0192D">
        <w:rPr>
          <w:rFonts w:asciiTheme="minorHAnsi" w:hAnsiTheme="minorHAnsi" w:cstheme="minorHAnsi"/>
        </w:rPr>
        <w:t xml:space="preserve"> Amennyiben adott ügyfél csak fedezetnyújtóként szerepel a HITREG-ben, a mező ’N’ értékkel töltendő.</w:t>
      </w:r>
      <w:r w:rsidR="008C1BC1">
        <w:rPr>
          <w:rFonts w:asciiTheme="minorHAnsi" w:hAnsiTheme="minorHAnsi" w:cstheme="minorHAnsi"/>
        </w:rPr>
        <w:t xml:space="preserve"> Amennyiben rendelkezésre áll az információ, hogy adott vállalkozás „</w:t>
      </w:r>
      <w:r w:rsidR="008C1BC1" w:rsidRPr="00F3207B">
        <w:rPr>
          <w:rFonts w:asciiTheme="minorHAnsi" w:hAnsiTheme="minorHAnsi" w:cstheme="minorHAnsi"/>
        </w:rPr>
        <w:t>Nem pénzügyi kimutatás közzétételére kötelezett vállalkozás-e?”</w:t>
      </w:r>
      <w:r w:rsidR="008C1BC1">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adatai, kifejezetten csak ebben az esetben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0 értékekkel jelentendő.</w:t>
      </w:r>
    </w:p>
    <w:p w14:paraId="5C410F91" w14:textId="77777777" w:rsidR="004A1BED" w:rsidRDefault="004A1BED" w:rsidP="008E08F1">
      <w:pPr>
        <w:autoSpaceDE w:val="0"/>
        <w:autoSpaceDN w:val="0"/>
        <w:spacing w:after="0"/>
        <w:rPr>
          <w:rFonts w:asciiTheme="minorHAnsi" w:hAnsiTheme="minorHAnsi" w:cstheme="minorHAnsi"/>
        </w:rPr>
      </w:pPr>
    </w:p>
    <w:p w14:paraId="6F24353F" w14:textId="77777777" w:rsidR="004A1BED" w:rsidRPr="000C2023" w:rsidRDefault="004A1BED" w:rsidP="004A1BED">
      <w:pPr>
        <w:rPr>
          <w:ins w:id="155" w:author="MNB" w:date="2024-11-11T15:10:00Z"/>
          <w:rFonts w:cs="Arial"/>
        </w:rPr>
      </w:pPr>
      <w:ins w:id="156" w:author="MNB" w:date="2024-11-11T15:10:00Z">
        <w:r>
          <w:rPr>
            <w:rFonts w:asciiTheme="minorHAnsi" w:hAnsiTheme="minorHAnsi" w:cstheme="minorHAnsi"/>
          </w:rPr>
          <w:t>Az „Ágazat” mezőben 2024. december vonatkozási időig a TEÁOR’08 kódok jelentendők a mezőben, míg 2025. március vonatkozási időtől kezdődően a TEÁOR’25 kódok. Amennyiben átmenetileg még nem áll rendelkezésre a TEÁOR’25 kód, a ’9999’ technikai kódérték alkalmazható az érvényes kód rendelkezésre állásáig.</w:t>
        </w:r>
      </w:ins>
    </w:p>
    <w:p w14:paraId="26B61EE5" w14:textId="3BB94AF9" w:rsidR="00E14506" w:rsidRPr="000C2023" w:rsidRDefault="00E14506" w:rsidP="00C14714">
      <w:pPr>
        <w:rPr>
          <w:rFonts w:asciiTheme="minorHAnsi" w:hAnsiTheme="minorHAnsi" w:cstheme="minorHAnsi"/>
        </w:rPr>
      </w:pPr>
    </w:p>
    <w:p w14:paraId="302697EF" w14:textId="3558F5EA" w:rsidR="00EE4F14" w:rsidRDefault="001E1B8D" w:rsidP="00C14714">
      <w:pPr>
        <w:pStyle w:val="Cmsor3"/>
        <w:jc w:val="both"/>
        <w:rPr>
          <w:b/>
          <w:szCs w:val="22"/>
        </w:rPr>
      </w:pPr>
      <w:bookmarkStart w:id="157" w:name="_Toc106619746"/>
      <w:bookmarkStart w:id="158" w:name="_Toc149904392"/>
      <w:r w:rsidRPr="000C2023">
        <w:rPr>
          <w:b/>
          <w:szCs w:val="22"/>
        </w:rPr>
        <w:t>Ügyfélminősítésre vonatkozó tábla</w:t>
      </w:r>
      <w:bookmarkEnd w:id="157"/>
      <w:r w:rsidR="00857F39">
        <w:rPr>
          <w:b/>
          <w:szCs w:val="22"/>
        </w:rPr>
        <w:t xml:space="preserve"> (</w:t>
      </w:r>
      <w:proofErr w:type="spellStart"/>
      <w:r w:rsidR="00857F39">
        <w:rPr>
          <w:b/>
          <w:szCs w:val="22"/>
        </w:rPr>
        <w:t>UGYFM</w:t>
      </w:r>
      <w:proofErr w:type="spellEnd"/>
      <w:r w:rsidR="00857F39">
        <w:rPr>
          <w:b/>
          <w:szCs w:val="22"/>
        </w:rPr>
        <w:t>)</w:t>
      </w:r>
      <w:bookmarkEnd w:id="158"/>
    </w:p>
    <w:p w14:paraId="71AA8479" w14:textId="77777777" w:rsidR="00857F39" w:rsidRPr="00857F39" w:rsidRDefault="00857F39" w:rsidP="00857F39"/>
    <w:p w14:paraId="6DB8DC16" w14:textId="72D4563B" w:rsidR="001E1B8D" w:rsidRPr="000C2023" w:rsidRDefault="001E1B8D" w:rsidP="00C14714">
      <w:pPr>
        <w:rPr>
          <w:rFonts w:cs="Arial"/>
        </w:rPr>
      </w:pPr>
      <w:r w:rsidRPr="000C2023">
        <w:rPr>
          <w:rFonts w:cs="Arial"/>
        </w:rPr>
        <w:t xml:space="preserve">Az </w:t>
      </w:r>
      <w:proofErr w:type="spellStart"/>
      <w:r w:rsidRPr="000C2023">
        <w:rPr>
          <w:rFonts w:cs="Arial"/>
        </w:rPr>
        <w:t>UGYFM</w:t>
      </w:r>
      <w:proofErr w:type="spellEnd"/>
      <w:r w:rsidRPr="000C2023">
        <w:rPr>
          <w:rFonts w:cs="Arial"/>
        </w:rPr>
        <w:t xml:space="preserve"> kódú </w:t>
      </w:r>
      <w:r w:rsidR="00F12514" w:rsidRPr="000C2023">
        <w:rPr>
          <w:rFonts w:cs="Arial"/>
        </w:rPr>
        <w:t>táblá</w:t>
      </w:r>
      <w:r w:rsidRPr="000C2023">
        <w:rPr>
          <w:rFonts w:cs="Arial"/>
        </w:rPr>
        <w:t xml:space="preserve">ban mind a lakossági és az önálló vállalkozói ügyfelek mind a külföldi / belföldi vállalati ügyfelek minősítésére vonatkozó adatokat kell jelenteni </w:t>
      </w:r>
      <w:r w:rsidR="008E21A6" w:rsidRPr="000C2023">
        <w:rPr>
          <w:rFonts w:cs="Arial"/>
        </w:rPr>
        <w:t xml:space="preserve">negyedéves </w:t>
      </w:r>
      <w:r w:rsidRPr="000C2023">
        <w:rPr>
          <w:rFonts w:cs="Arial"/>
        </w:rPr>
        <w:t>rendszerességgel</w:t>
      </w:r>
      <w:r w:rsidR="005F35C1" w:rsidRPr="000C2023">
        <w:rPr>
          <w:rFonts w:cs="Arial"/>
        </w:rPr>
        <w:t xml:space="preserve"> (amennyiben adós/adóstárs szerepkörben vannak)</w:t>
      </w:r>
      <w:r w:rsidRPr="000C2023">
        <w:rPr>
          <w:rFonts w:cs="Arial"/>
        </w:rPr>
        <w:t>. Amennyiben nem változik az ügyfél minősítése, az érvényben lévő ügyfélminősítési adatot kell továbbra is jelenteni adott vonatkozási időszakban.</w:t>
      </w:r>
    </w:p>
    <w:p w14:paraId="2B54C290" w14:textId="00CBB2EB" w:rsidR="001E1B8D" w:rsidRPr="000C2023" w:rsidRDefault="001E1B8D" w:rsidP="00C14714">
      <w:r w:rsidRPr="000C2023">
        <w:t xml:space="preserve">Amennyiben a hitelintézet nem alkalmaz ügyfélszintű minősítést, </w:t>
      </w:r>
      <w:r w:rsidR="008D2D18" w:rsidRPr="000C2023">
        <w:t>akkor</w:t>
      </w:r>
      <w:r w:rsidRPr="000C2023">
        <w:t xml:space="preserve"> a 39/2016. (X. 11.) MNB rendelet 6.§</w:t>
      </w:r>
      <w:proofErr w:type="gramStart"/>
      <w:r w:rsidRPr="000C2023">
        <w:t>/(</w:t>
      </w:r>
      <w:proofErr w:type="gramEnd"/>
      <w:r w:rsidRPr="000C2023">
        <w:t xml:space="preserve">2) pontja esetén az ügyfélminősítés teljesítő marad, azonban az ügyletszintű nemteljesítés tekintetében a </w:t>
      </w:r>
      <w:proofErr w:type="spellStart"/>
      <w:r w:rsidRPr="000C2023">
        <w:t>cross-default</w:t>
      </w:r>
      <w:proofErr w:type="spellEnd"/>
      <w:r w:rsidRPr="000C2023">
        <w:t xml:space="preserve"> kódok alkalmazandók az ügylet szinten az ügyfél más hitele miatt nemteljesítő kategóriába került instrumentumnál.</w:t>
      </w:r>
    </w:p>
    <w:p w14:paraId="219B9DEA" w14:textId="052AFBB6" w:rsidR="00B27C3C" w:rsidRDefault="00B27C3C" w:rsidP="00C14714">
      <w:proofErr w:type="spellStart"/>
      <w:r w:rsidRPr="000C2023">
        <w:t>KK</w:t>
      </w:r>
      <w:proofErr w:type="spellEnd"/>
      <w:r w:rsidRPr="000C2023">
        <w:t xml:space="preserve"> tevékenység esetén a tábla értelemszerűen nem töltendő.</w:t>
      </w:r>
    </w:p>
    <w:p w14:paraId="6C543A46" w14:textId="03B78829" w:rsidR="0041388B" w:rsidRDefault="0041388B" w:rsidP="0041388B">
      <w:pPr>
        <w:rPr>
          <w:rFonts w:asciiTheme="minorHAnsi" w:hAnsiTheme="minorHAnsi" w:cstheme="minorHAnsi"/>
        </w:rPr>
      </w:pPr>
      <w:r w:rsidRPr="00667183">
        <w:rPr>
          <w:rFonts w:asciiTheme="minorHAnsi" w:hAnsiTheme="minorHAnsi" w:cstheme="minorHAnsi"/>
        </w:rPr>
        <w:t>2023. decemberi vonatkozási időtől kezdődően beépítésre került a</w:t>
      </w:r>
      <w:r>
        <w:rPr>
          <w:rFonts w:asciiTheme="minorHAnsi" w:hAnsiTheme="minorHAnsi" w:cstheme="minorHAnsi"/>
        </w:rPr>
        <w:t>z</w:t>
      </w:r>
      <w:r w:rsidRPr="00667183">
        <w:rPr>
          <w:rFonts w:asciiTheme="minorHAnsi" w:hAnsiTheme="minorHAnsi" w:cstheme="minorHAnsi"/>
        </w:rPr>
        <w:t xml:space="preserve"> „Ügyfélminősítés kategória” mező, </w:t>
      </w:r>
      <w:r>
        <w:rPr>
          <w:rFonts w:asciiTheme="minorHAnsi" w:hAnsiTheme="minorHAnsi" w:cstheme="minorHAnsi"/>
        </w:rPr>
        <w:t xml:space="preserve">melyben </w:t>
      </w:r>
      <w:r w:rsidRPr="00684E33">
        <w:rPr>
          <w:rFonts w:asciiTheme="minorHAnsi" w:hAnsiTheme="minorHAnsi" w:cstheme="minorHAnsi"/>
        </w:rPr>
        <w:t xml:space="preserve">az ügyfél- és partnerminősítés, valamint a fedezetértékelés </w:t>
      </w:r>
      <w:proofErr w:type="spellStart"/>
      <w:r w:rsidRPr="00684E33">
        <w:rPr>
          <w:rFonts w:asciiTheme="minorHAnsi" w:hAnsiTheme="minorHAnsi" w:cstheme="minorHAnsi"/>
        </w:rPr>
        <w:t>prudenciális</w:t>
      </w:r>
      <w:proofErr w:type="spellEnd"/>
      <w:r w:rsidRPr="00684E33">
        <w:rPr>
          <w:rFonts w:asciiTheme="minorHAnsi" w:hAnsiTheme="minorHAnsi" w:cstheme="minorHAnsi"/>
        </w:rPr>
        <w:t xml:space="preserve"> követelményeiről szóló 40/2016. (X. 11.) MNB rendelet szerinti, utolsó ügyfélminősítésre vonatkozó adat</w:t>
      </w:r>
      <w:r>
        <w:rPr>
          <w:rFonts w:asciiTheme="minorHAnsi" w:hAnsiTheme="minorHAnsi" w:cstheme="minorHAnsi"/>
        </w:rPr>
        <w:t xml:space="preserve">ot szükséges jelenteni. A mező </w:t>
      </w:r>
      <w:r w:rsidRPr="00684E33">
        <w:rPr>
          <w:rFonts w:asciiTheme="minorHAnsi" w:hAnsiTheme="minorHAnsi" w:cstheme="minorHAnsi"/>
        </w:rPr>
        <w:t>a teljes hitelállomány esetén jelentendő</w:t>
      </w:r>
      <w:r>
        <w:rPr>
          <w:rFonts w:asciiTheme="minorHAnsi" w:hAnsiTheme="minorHAnsi" w:cstheme="minorHAnsi"/>
        </w:rPr>
        <w:t xml:space="preserve"> </w:t>
      </w:r>
      <w:proofErr w:type="spellStart"/>
      <w:r w:rsidR="000C6D81">
        <w:rPr>
          <w:rFonts w:asciiTheme="minorHAnsi" w:hAnsiTheme="minorHAnsi" w:cs="Arial"/>
        </w:rPr>
        <w:t>PVOV</w:t>
      </w:r>
      <w:proofErr w:type="spellEnd"/>
      <w:r w:rsidR="000C6D81" w:rsidDel="000C6D81">
        <w:rPr>
          <w:rFonts w:asciiTheme="minorHAnsi" w:hAnsiTheme="minorHAnsi" w:cstheme="minorHAnsi"/>
        </w:rPr>
        <w:t xml:space="preserve"> </w:t>
      </w:r>
      <w:r>
        <w:rPr>
          <w:rFonts w:asciiTheme="minorHAnsi" w:hAnsiTheme="minorHAnsi" w:cstheme="minorHAnsi"/>
        </w:rPr>
        <w:t>esetén</w:t>
      </w:r>
      <w:r w:rsidRPr="00684E33">
        <w:rPr>
          <w:rFonts w:asciiTheme="minorHAnsi" w:hAnsiTheme="minorHAnsi" w:cstheme="minorHAnsi"/>
        </w:rPr>
        <w:t>.</w:t>
      </w:r>
      <w:r w:rsidR="00A17CE6">
        <w:rPr>
          <w:rFonts w:asciiTheme="minorHAnsi" w:hAnsiTheme="minorHAnsi" w:cstheme="minorHAnsi"/>
        </w:rPr>
        <w:t xml:space="preserve"> </w:t>
      </w:r>
      <w:r w:rsidR="00A17CE6" w:rsidRPr="00A17CE6">
        <w:rPr>
          <w:rFonts w:asciiTheme="minorHAnsi" w:hAnsiTheme="minorHAnsi" w:cstheme="minorHAnsi"/>
        </w:rPr>
        <w:t xml:space="preserve">Abban az esetben, ha az ügyfél több </w:t>
      </w:r>
      <w:proofErr w:type="spellStart"/>
      <w:r w:rsidR="00A17CE6" w:rsidRPr="00A17CE6">
        <w:rPr>
          <w:rFonts w:asciiTheme="minorHAnsi" w:hAnsiTheme="minorHAnsi" w:cstheme="minorHAnsi"/>
        </w:rPr>
        <w:t>score-ral</w:t>
      </w:r>
      <w:proofErr w:type="spellEnd"/>
      <w:r w:rsidR="00A17CE6" w:rsidRPr="00A17CE6">
        <w:rPr>
          <w:rFonts w:asciiTheme="minorHAnsi" w:hAnsiTheme="minorHAnsi" w:cstheme="minorHAnsi"/>
        </w:rPr>
        <w:t xml:space="preserve"> rendelkezik az adott termékre vonatkozóan, akkor a leginkább hátrányos </w:t>
      </w:r>
      <w:proofErr w:type="spellStart"/>
      <w:r w:rsidR="00A17CE6" w:rsidRPr="00A17CE6">
        <w:rPr>
          <w:rFonts w:asciiTheme="minorHAnsi" w:hAnsiTheme="minorHAnsi" w:cstheme="minorHAnsi"/>
        </w:rPr>
        <w:t>score</w:t>
      </w:r>
      <w:proofErr w:type="spellEnd"/>
      <w:r w:rsidR="00A17CE6" w:rsidRPr="00A17CE6">
        <w:rPr>
          <w:rFonts w:asciiTheme="minorHAnsi" w:hAnsiTheme="minorHAnsi" w:cstheme="minorHAnsi"/>
        </w:rPr>
        <w:t xml:space="preserve"> jelentendő.</w:t>
      </w:r>
    </w:p>
    <w:p w14:paraId="14621B37" w14:textId="6B4F69D1" w:rsidR="0041388B" w:rsidRPr="000C2023" w:rsidRDefault="00B40D7F" w:rsidP="00C14714">
      <w:r w:rsidRPr="00B40D7F">
        <w:rPr>
          <w:rFonts w:asciiTheme="minorHAnsi" w:hAnsiTheme="minorHAnsi" w:cstheme="minorHAnsi"/>
        </w:rPr>
        <w:t xml:space="preserve">Megszűnő instrumentumokhoz kapcsolódó ügyfelek esetén (amennyiben az ügyfél nem kapcsolódik más élő instrumentumhoz), az </w:t>
      </w:r>
      <w:proofErr w:type="spellStart"/>
      <w:r w:rsidRPr="00B40D7F">
        <w:rPr>
          <w:rFonts w:asciiTheme="minorHAnsi" w:hAnsiTheme="minorHAnsi" w:cstheme="minorHAnsi"/>
        </w:rPr>
        <w:t>UGYFM</w:t>
      </w:r>
      <w:proofErr w:type="spellEnd"/>
      <w:r w:rsidRPr="00B40D7F">
        <w:rPr>
          <w:rFonts w:asciiTheme="minorHAnsi" w:hAnsiTheme="minorHAnsi" w:cstheme="minorHAnsi"/>
        </w:rPr>
        <w:t xml:space="preserve"> tábla jelenthető nemlegesen. A szabályok azonban várják a tábla töltését (</w:t>
      </w:r>
      <w:proofErr w:type="spellStart"/>
      <w:r w:rsidRPr="00B40D7F">
        <w:rPr>
          <w:rFonts w:asciiTheme="minorHAnsi" w:hAnsiTheme="minorHAnsi" w:cstheme="minorHAnsi"/>
        </w:rPr>
        <w:t>warning</w:t>
      </w:r>
      <w:proofErr w:type="spellEnd"/>
      <w:r w:rsidRPr="00B40D7F">
        <w:rPr>
          <w:rFonts w:asciiTheme="minorHAnsi" w:hAnsiTheme="minorHAnsi" w:cstheme="minorHAnsi"/>
        </w:rPr>
        <w:t xml:space="preserve"> szabály vezérli a töltést), mivel újabb szűrés az </w:t>
      </w:r>
      <w:proofErr w:type="spellStart"/>
      <w:r w:rsidRPr="00B40D7F">
        <w:rPr>
          <w:rFonts w:asciiTheme="minorHAnsi" w:hAnsiTheme="minorHAnsi" w:cstheme="minorHAnsi"/>
        </w:rPr>
        <w:t>INSTM</w:t>
      </w:r>
      <w:proofErr w:type="spellEnd"/>
      <w:r w:rsidRPr="00B40D7F">
        <w:rPr>
          <w:rFonts w:asciiTheme="minorHAnsi" w:hAnsiTheme="minorHAnsi" w:cstheme="minorHAnsi"/>
        </w:rPr>
        <w:t xml:space="preserve"> táblára nem építhető be a szabályokba. Ennek következtében úgy oldható meg az, hogy ne kelljen tölteni a táblát, hogy az adott adós ügyfél esetén az ügyféltáblában az ’</w:t>
      </w:r>
      <w:proofErr w:type="spellStart"/>
      <w:r w:rsidRPr="00B40D7F">
        <w:rPr>
          <w:rFonts w:asciiTheme="minorHAnsi" w:hAnsiTheme="minorHAnsi" w:cstheme="minorHAnsi"/>
        </w:rPr>
        <w:t>ADOS_KOD</w:t>
      </w:r>
      <w:proofErr w:type="spellEnd"/>
      <w:r w:rsidRPr="00B40D7F">
        <w:rPr>
          <w:rFonts w:asciiTheme="minorHAnsi" w:hAnsiTheme="minorHAnsi" w:cstheme="minorHAnsi"/>
        </w:rPr>
        <w:t xml:space="preserve">’ mező értéke ’N’-ként kerül jelentésre vagy ezekben az esetekben a kapott </w:t>
      </w:r>
      <w:proofErr w:type="spellStart"/>
      <w:r w:rsidRPr="00B40D7F">
        <w:rPr>
          <w:rFonts w:asciiTheme="minorHAnsi" w:hAnsiTheme="minorHAnsi" w:cstheme="minorHAnsi"/>
        </w:rPr>
        <w:t>warning</w:t>
      </w:r>
      <w:proofErr w:type="spellEnd"/>
      <w:r w:rsidRPr="00B40D7F">
        <w:rPr>
          <w:rFonts w:asciiTheme="minorHAnsi" w:hAnsiTheme="minorHAnsi" w:cstheme="minorHAnsi"/>
        </w:rPr>
        <w:t xml:space="preserve"> jelzés indokolt hibának tekintendő.</w:t>
      </w:r>
    </w:p>
    <w:p w14:paraId="0952CE28" w14:textId="057C37BA" w:rsidR="00D427D2" w:rsidRDefault="00D427D2" w:rsidP="00C14714">
      <w:pPr>
        <w:pStyle w:val="Cmsor3"/>
        <w:jc w:val="both"/>
        <w:rPr>
          <w:b/>
          <w:szCs w:val="22"/>
        </w:rPr>
      </w:pPr>
      <w:bookmarkStart w:id="159" w:name="_Toc106619747"/>
      <w:bookmarkStart w:id="160" w:name="_Toc149904393"/>
      <w:r w:rsidRPr="000C2023">
        <w:rPr>
          <w:b/>
          <w:szCs w:val="22"/>
        </w:rPr>
        <w:t>Hitelbírálati adatok</w:t>
      </w:r>
      <w:bookmarkEnd w:id="159"/>
      <w:r w:rsidRPr="000C2023">
        <w:rPr>
          <w:b/>
          <w:szCs w:val="22"/>
        </w:rPr>
        <w:t xml:space="preserve"> </w:t>
      </w:r>
      <w:r w:rsidR="00857F39">
        <w:rPr>
          <w:b/>
          <w:szCs w:val="22"/>
        </w:rPr>
        <w:t>(</w:t>
      </w:r>
      <w:proofErr w:type="spellStart"/>
      <w:r w:rsidR="00857F39">
        <w:rPr>
          <w:b/>
          <w:szCs w:val="22"/>
        </w:rPr>
        <w:t>HBIR</w:t>
      </w:r>
      <w:proofErr w:type="spellEnd"/>
      <w:r w:rsidR="00857F39">
        <w:rPr>
          <w:b/>
          <w:szCs w:val="22"/>
        </w:rPr>
        <w:t>)</w:t>
      </w:r>
      <w:bookmarkEnd w:id="160"/>
    </w:p>
    <w:p w14:paraId="0B139049" w14:textId="77777777" w:rsidR="00857F39" w:rsidRPr="00857F39" w:rsidRDefault="00857F39" w:rsidP="00857F39"/>
    <w:p w14:paraId="76E9E3C9" w14:textId="3ABC39CC" w:rsidR="00D427D2" w:rsidRPr="000C2023" w:rsidRDefault="00D427D2" w:rsidP="00C14714">
      <w:pPr>
        <w:rPr>
          <w:rFonts w:cs="Arial"/>
        </w:rPr>
      </w:pPr>
      <w:bookmarkStart w:id="161" w:name="_Hlk30507341"/>
      <w:r w:rsidRPr="000C2023">
        <w:rPr>
          <w:rFonts w:cs="Arial"/>
        </w:rPr>
        <w:t xml:space="preserve">A háztartási ügyfelek esetében (csak akkor, ha a háztartási ügyfél adósként vagy adóstársként szerepel valamely instrumentumnál) a </w:t>
      </w:r>
      <w:proofErr w:type="spellStart"/>
      <w:r w:rsidRPr="000C2023">
        <w:rPr>
          <w:rFonts w:cs="Arial"/>
        </w:rPr>
        <w:t>HBIR</w:t>
      </w:r>
      <w:proofErr w:type="spellEnd"/>
      <w:r w:rsidRPr="000C2023">
        <w:rPr>
          <w:rFonts w:cs="Arial"/>
        </w:rPr>
        <w:t xml:space="preserve"> kódú </w:t>
      </w:r>
      <w:r w:rsidR="00F12514" w:rsidRPr="000C2023">
        <w:rPr>
          <w:rFonts w:cs="Arial"/>
        </w:rPr>
        <w:t>táblá</w:t>
      </w:r>
      <w:r w:rsidRPr="000C2023">
        <w:rPr>
          <w:rFonts w:cs="Arial"/>
        </w:rPr>
        <w:t>ban kell megadni az ügyfél hitelbírálatnál figyelembe vett jövedelmére vonatkozó adatait</w:t>
      </w:r>
      <w:r w:rsidR="00357C2D" w:rsidRPr="000C2023">
        <w:rPr>
          <w:rFonts w:cs="Arial"/>
        </w:rPr>
        <w:t>, abban az</w:t>
      </w:r>
      <w:r w:rsidR="007C6AC6" w:rsidRPr="000C2023">
        <w:rPr>
          <w:rFonts w:cs="Arial"/>
        </w:rPr>
        <w:t xml:space="preserve"> esetben, ha azok a hitelbírálat során felhasználásra kerültek</w:t>
      </w:r>
      <w:r w:rsidRPr="000C2023">
        <w:rPr>
          <w:rFonts w:cs="Arial"/>
        </w:rPr>
        <w:t>.</w:t>
      </w:r>
      <w:bookmarkEnd w:id="161"/>
      <w:r w:rsidR="007C6AC6" w:rsidRPr="000C2023">
        <w:rPr>
          <w:rFonts w:cs="Arial"/>
        </w:rPr>
        <w:t xml:space="preserve"> A</w:t>
      </w:r>
      <w:r w:rsidR="00AE1ED2">
        <w:rPr>
          <w:rFonts w:cs="Arial"/>
        </w:rPr>
        <w:t>z</w:t>
      </w:r>
      <w:r w:rsidR="007C6AC6" w:rsidRPr="000C2023">
        <w:rPr>
          <w:rFonts w:cs="Arial"/>
        </w:rPr>
        <w:t xml:space="preserve"> </w:t>
      </w:r>
      <w:r w:rsidR="00AE1ED2">
        <w:rPr>
          <w:rFonts w:cs="Arial"/>
        </w:rPr>
        <w:t xml:space="preserve">Adósságfék </w:t>
      </w:r>
      <w:r w:rsidR="007C6AC6" w:rsidRPr="000C2023">
        <w:rPr>
          <w:rFonts w:cs="Arial"/>
        </w:rPr>
        <w:t xml:space="preserve">rendelet hatálya alá tartozó szerződések esetén a </w:t>
      </w:r>
      <w:proofErr w:type="spellStart"/>
      <w:r w:rsidR="007C6AC6" w:rsidRPr="000C2023">
        <w:rPr>
          <w:rFonts w:cs="Arial"/>
        </w:rPr>
        <w:t>HBIR</w:t>
      </w:r>
      <w:proofErr w:type="spellEnd"/>
      <w:r w:rsidR="007C6AC6" w:rsidRPr="000C2023">
        <w:rPr>
          <w:rFonts w:cs="Arial"/>
        </w:rPr>
        <w:t xml:space="preserve"> tábla töltése kötelező.</w:t>
      </w:r>
      <w:r w:rsidRPr="000C2023">
        <w:rPr>
          <w:rFonts w:cs="Arial"/>
        </w:rPr>
        <w:t xml:space="preserve"> Amennyiben a </w:t>
      </w:r>
      <w:proofErr w:type="spellStart"/>
      <w:r w:rsidRPr="000C2023">
        <w:rPr>
          <w:rFonts w:cs="Arial"/>
        </w:rPr>
        <w:t>HBIR</w:t>
      </w:r>
      <w:proofErr w:type="spellEnd"/>
      <w:r w:rsidRPr="000C2023">
        <w:rPr>
          <w:rFonts w:cs="Arial"/>
        </w:rPr>
        <w:t xml:space="preserve"> kódú </w:t>
      </w:r>
      <w:r w:rsidR="008F7833" w:rsidRPr="000C2023">
        <w:rPr>
          <w:rFonts w:cs="Arial"/>
        </w:rPr>
        <w:t xml:space="preserve">táblában </w:t>
      </w:r>
      <w:r w:rsidRPr="000C2023">
        <w:rPr>
          <w:rFonts w:cs="Arial"/>
        </w:rPr>
        <w:t>szereplő ügyféladatok hitelbírálattól függetlenül is felülvizsgálatra kerülnek, az új adatokat szükséges jelenteni.  Amennyiben nem áll rendelkezésre a jövedelemadatok tekintetében a részletes bontás, legalább a hitelbírálat során figyelembe vett összes jövedelem összegét meg kell adni.</w:t>
      </w:r>
      <w:r w:rsidR="001E1B8D" w:rsidRPr="000C2023">
        <w:rPr>
          <w:rFonts w:cs="Arial"/>
        </w:rPr>
        <w:t xml:space="preserve"> Az egyes jövedelemtípusokat abban a devizanemben kell jelenteni, amelyben azok rendelkezésre állnak (lehetőség szerint eredeti devizában). Amennyiben adott jövedelemtípus több devizanemből áll össze, az adatot forintban kell megadni, azonban a </w:t>
      </w:r>
      <w:r w:rsidR="001E6230" w:rsidRPr="000C2023">
        <w:rPr>
          <w:rFonts w:cs="Arial"/>
        </w:rPr>
        <w:t>’</w:t>
      </w:r>
      <w:proofErr w:type="spellStart"/>
      <w:r w:rsidR="001E1B8D" w:rsidRPr="000C2023">
        <w:rPr>
          <w:rFonts w:cs="Arial"/>
        </w:rPr>
        <w:t>VEG</w:t>
      </w:r>
      <w:proofErr w:type="spellEnd"/>
      <w:r w:rsidR="001E6230" w:rsidRPr="000C2023">
        <w:rPr>
          <w:rFonts w:cs="Arial"/>
        </w:rPr>
        <w:t>’</w:t>
      </w:r>
      <w:r w:rsidR="001E1B8D" w:rsidRPr="000C2023">
        <w:rPr>
          <w:rFonts w:cs="Arial"/>
        </w:rPr>
        <w:t xml:space="preserve"> kódot</w:t>
      </w:r>
      <w:r w:rsidR="005B139C" w:rsidRPr="000C2023">
        <w:rPr>
          <w:rFonts w:cs="Arial"/>
        </w:rPr>
        <w:t xml:space="preserve"> (vegyes devizanem)</w:t>
      </w:r>
      <w:r w:rsidR="001E1B8D" w:rsidRPr="000C2023">
        <w:rPr>
          <w:rFonts w:cs="Arial"/>
        </w:rPr>
        <w:t xml:space="preserve"> kell használni a devizanem attribútumnál.</w:t>
      </w:r>
    </w:p>
    <w:p w14:paraId="2B94D44C" w14:textId="197E30A1" w:rsidR="00893C70" w:rsidRPr="000C2023" w:rsidRDefault="00893C70" w:rsidP="00C14714">
      <w:r w:rsidRPr="000C2023">
        <w:t xml:space="preserve">Az adatokat a következőképpen kell jelenteni a </w:t>
      </w:r>
      <w:proofErr w:type="spellStart"/>
      <w:r w:rsidRPr="000C2023">
        <w:t>HBIR</w:t>
      </w:r>
      <w:proofErr w:type="spellEnd"/>
      <w:r w:rsidRPr="000C2023">
        <w:t xml:space="preserve"> táblában: </w:t>
      </w:r>
    </w:p>
    <w:p w14:paraId="07A1401A" w14:textId="77777777" w:rsidR="00893C70" w:rsidRPr="000C2023" w:rsidRDefault="00893C70" w:rsidP="00C14714">
      <w:pPr>
        <w:pStyle w:val="Listaszerbekezds"/>
        <w:numPr>
          <w:ilvl w:val="0"/>
          <w:numId w:val="47"/>
        </w:numPr>
        <w:spacing w:after="0"/>
        <w:contextualSpacing w:val="0"/>
        <w:rPr>
          <w:rFonts w:eastAsia="Times New Roman"/>
        </w:rPr>
      </w:pPr>
      <w:r w:rsidRPr="000C2023">
        <w:rPr>
          <w:rFonts w:eastAsia="Times New Roman"/>
        </w:rPr>
        <w:t xml:space="preserve">Ha adott ügyfél, aki rendelkezik már egy hitellel, amihez kapcsolódik </w:t>
      </w:r>
      <w:proofErr w:type="spellStart"/>
      <w:r w:rsidRPr="000C2023">
        <w:rPr>
          <w:rFonts w:eastAsia="Times New Roman"/>
        </w:rPr>
        <w:t>HBIR</w:t>
      </w:r>
      <w:proofErr w:type="spellEnd"/>
      <w:r w:rsidRPr="000C2023">
        <w:rPr>
          <w:rFonts w:eastAsia="Times New Roman"/>
        </w:rPr>
        <w:t xml:space="preserve"> rekord, újabb hitelt vesz fel újabb hitelbírálattal, akkor új </w:t>
      </w:r>
      <w:proofErr w:type="spellStart"/>
      <w:r w:rsidRPr="000C2023">
        <w:rPr>
          <w:rFonts w:eastAsia="Times New Roman"/>
        </w:rPr>
        <w:t>HBIR</w:t>
      </w:r>
      <w:proofErr w:type="spellEnd"/>
      <w:r w:rsidRPr="000C2023">
        <w:rPr>
          <w:rFonts w:eastAsia="Times New Roman"/>
        </w:rPr>
        <w:t xml:space="preserve"> rekord jelentése szükséges a friss hitelbírálat dátumával. Tehát két </w:t>
      </w:r>
      <w:proofErr w:type="spellStart"/>
      <w:r w:rsidRPr="000C2023">
        <w:rPr>
          <w:rFonts w:eastAsia="Times New Roman"/>
        </w:rPr>
        <w:t>HBIR</w:t>
      </w:r>
      <w:proofErr w:type="spellEnd"/>
      <w:r w:rsidRPr="000C2023">
        <w:rPr>
          <w:rFonts w:eastAsia="Times New Roman"/>
        </w:rPr>
        <w:t xml:space="preserve"> rekord fog ugyanazon ügyfélhez tartozni kétféle dátummal és jövedelemadattal, az első hitelhez a korábbi rekord kerül hozzákötésre a </w:t>
      </w:r>
      <w:proofErr w:type="spellStart"/>
      <w:r w:rsidRPr="000C2023">
        <w:rPr>
          <w:rFonts w:eastAsia="Times New Roman"/>
        </w:rPr>
        <w:t>HBIR.INSTR_AZON</w:t>
      </w:r>
      <w:proofErr w:type="spellEnd"/>
      <w:r w:rsidRPr="000C2023">
        <w:rPr>
          <w:rFonts w:eastAsia="Times New Roman"/>
        </w:rPr>
        <w:t xml:space="preserve"> mezőn keresztül, a másodikhoz pedig a frissebb rekord.</w:t>
      </w:r>
    </w:p>
    <w:p w14:paraId="5024ECC7" w14:textId="56FD17BC" w:rsidR="00893C70" w:rsidRPr="000C2023" w:rsidRDefault="00893C70" w:rsidP="00C14714">
      <w:pPr>
        <w:pStyle w:val="Listaszerbekezds"/>
        <w:numPr>
          <w:ilvl w:val="0"/>
          <w:numId w:val="47"/>
        </w:numPr>
        <w:spacing w:after="0"/>
        <w:contextualSpacing w:val="0"/>
        <w:rPr>
          <w:rFonts w:eastAsia="Times New Roman"/>
        </w:rPr>
      </w:pPr>
      <w:r w:rsidRPr="000C2023">
        <w:rPr>
          <w:rFonts w:eastAsia="Times New Roman"/>
        </w:rPr>
        <w:t xml:space="preserve">Ha adott ügyfél, aki rendelkezik már egy hitellel, amihez kapcsolódik </w:t>
      </w:r>
      <w:proofErr w:type="spellStart"/>
      <w:r w:rsidRPr="000C2023">
        <w:rPr>
          <w:rFonts w:eastAsia="Times New Roman"/>
        </w:rPr>
        <w:t>HBIR</w:t>
      </w:r>
      <w:proofErr w:type="spellEnd"/>
      <w:r w:rsidRPr="000C2023">
        <w:rPr>
          <w:rFonts w:eastAsia="Times New Roman"/>
        </w:rPr>
        <w:t xml:space="preserve"> tábla, újabb hiteleket vesz fel újabb hitelbírálatokkal egyazon </w:t>
      </w:r>
      <w:r w:rsidR="00BB465A" w:rsidRPr="000C2023">
        <w:rPr>
          <w:rFonts w:eastAsia="Times New Roman"/>
        </w:rPr>
        <w:t xml:space="preserve">negyedév </w:t>
      </w:r>
      <w:r w:rsidRPr="000C2023">
        <w:rPr>
          <w:rFonts w:eastAsia="Times New Roman"/>
        </w:rPr>
        <w:t xml:space="preserve">során és eltérnek ezek a hitelbírálati adatok, akkor minden instrumentum tekintetében külön </w:t>
      </w:r>
      <w:proofErr w:type="spellStart"/>
      <w:r w:rsidRPr="000C2023">
        <w:rPr>
          <w:rFonts w:eastAsia="Times New Roman"/>
        </w:rPr>
        <w:t>HBIR</w:t>
      </w:r>
      <w:proofErr w:type="spellEnd"/>
      <w:r w:rsidRPr="000C2023">
        <w:rPr>
          <w:rFonts w:eastAsia="Times New Roman"/>
        </w:rPr>
        <w:t xml:space="preserve"> rekord jelentése szükséges, a </w:t>
      </w:r>
      <w:proofErr w:type="spellStart"/>
      <w:r w:rsidRPr="000C2023">
        <w:rPr>
          <w:rFonts w:eastAsia="Times New Roman"/>
        </w:rPr>
        <w:t>HBIR.INSTR_AZON</w:t>
      </w:r>
      <w:proofErr w:type="spellEnd"/>
      <w:r w:rsidRPr="000C2023">
        <w:rPr>
          <w:rFonts w:eastAsia="Times New Roman"/>
        </w:rPr>
        <w:t xml:space="preserve"> mezőn keresztül a megfelelő instrumentumhoz kötve azokat. Ha a két instrumentumhoz ugyanaz a hitelbírálat tartozik, akkor csak egy plusz </w:t>
      </w:r>
      <w:proofErr w:type="spellStart"/>
      <w:r w:rsidRPr="000C2023">
        <w:rPr>
          <w:rFonts w:eastAsia="Times New Roman"/>
        </w:rPr>
        <w:t>HBIR</w:t>
      </w:r>
      <w:proofErr w:type="spellEnd"/>
      <w:r w:rsidRPr="000C2023">
        <w:rPr>
          <w:rFonts w:eastAsia="Times New Roman"/>
        </w:rPr>
        <w:t xml:space="preserve"> rekord jelentése szükséges a korábbi rekord mellett és mindkét új instrumentumhoz azt kell hozzákötni.</w:t>
      </w:r>
    </w:p>
    <w:p w14:paraId="339C6523" w14:textId="77777777" w:rsidR="00893C70" w:rsidRPr="000C2023" w:rsidRDefault="00893C70" w:rsidP="00C14714">
      <w:pPr>
        <w:pStyle w:val="Listaszerbekezds"/>
        <w:numPr>
          <w:ilvl w:val="0"/>
          <w:numId w:val="47"/>
        </w:numPr>
        <w:spacing w:after="0"/>
        <w:contextualSpacing w:val="0"/>
        <w:rPr>
          <w:rFonts w:eastAsia="Times New Roman"/>
        </w:rPr>
      </w:pPr>
      <w:r w:rsidRPr="000C2023">
        <w:rPr>
          <w:rFonts w:eastAsia="Times New Roman"/>
        </w:rPr>
        <w:t xml:space="preserve">Ha adott ügyfél tekintetében, aki rendelkezik már egy hitellel, amihez kapcsolódik </w:t>
      </w:r>
      <w:proofErr w:type="spellStart"/>
      <w:r w:rsidRPr="000C2023">
        <w:rPr>
          <w:rFonts w:eastAsia="Times New Roman"/>
        </w:rPr>
        <w:t>HBIR</w:t>
      </w:r>
      <w:proofErr w:type="spellEnd"/>
      <w:r w:rsidRPr="000C2023">
        <w:rPr>
          <w:rFonts w:eastAsia="Times New Roman"/>
        </w:rPr>
        <w:t xml:space="preserve"> rekord, keretet emel a hitelintézet és ezért ugyanahhoz az instrumentumhoz kapcsolódóan új hitelbírálat szükséges, akkor jelentendők az új adatok egy új </w:t>
      </w:r>
      <w:proofErr w:type="spellStart"/>
      <w:r w:rsidRPr="000C2023">
        <w:rPr>
          <w:rFonts w:eastAsia="Times New Roman"/>
        </w:rPr>
        <w:t>HBIR</w:t>
      </w:r>
      <w:proofErr w:type="spellEnd"/>
      <w:r w:rsidRPr="000C2023">
        <w:rPr>
          <w:rFonts w:eastAsia="Times New Roman"/>
        </w:rPr>
        <w:t xml:space="preserve"> rekordon és azt kell hozzákötni a már meglévő instrumentumhoz, a korábbi </w:t>
      </w:r>
      <w:proofErr w:type="spellStart"/>
      <w:r w:rsidRPr="000C2023">
        <w:rPr>
          <w:rFonts w:eastAsia="Times New Roman"/>
        </w:rPr>
        <w:t>HBIR</w:t>
      </w:r>
      <w:proofErr w:type="spellEnd"/>
      <w:r w:rsidRPr="000C2023">
        <w:rPr>
          <w:rFonts w:eastAsia="Times New Roman"/>
        </w:rPr>
        <w:t xml:space="preserve"> rekord nem jelentendő.</w:t>
      </w:r>
    </w:p>
    <w:p w14:paraId="11E0B733" w14:textId="77777777" w:rsidR="00893C70" w:rsidRPr="000C2023" w:rsidRDefault="00893C70" w:rsidP="00C14714"/>
    <w:p w14:paraId="74E0DDF1" w14:textId="77777777" w:rsidR="00893C70" w:rsidRPr="000C2023" w:rsidRDefault="00893C70" w:rsidP="00C14714">
      <w:r w:rsidRPr="000C2023">
        <w:t>Tehát egy konkrét ügyfél egy konkrét instrumentumához</w:t>
      </w:r>
      <w:r w:rsidRPr="000C2023">
        <w:rPr>
          <w:color w:val="FF0000"/>
        </w:rPr>
        <w:t xml:space="preserve"> </w:t>
      </w:r>
      <w:r w:rsidRPr="000C2023">
        <w:t xml:space="preserve">csak egy </w:t>
      </w:r>
      <w:proofErr w:type="spellStart"/>
      <w:r w:rsidRPr="000C2023">
        <w:t>HBIR</w:t>
      </w:r>
      <w:proofErr w:type="spellEnd"/>
      <w:r w:rsidRPr="000C2023">
        <w:t xml:space="preserve"> rekord kapcsolódhat, mindig annak az instrumentumnak a tekintetében legfrissebb adattal, </w:t>
      </w:r>
      <w:proofErr w:type="gramStart"/>
      <w:r w:rsidRPr="000C2023">
        <w:t>azonban</w:t>
      </w:r>
      <w:proofErr w:type="gramEnd"/>
      <w:r w:rsidRPr="000C2023">
        <w:t xml:space="preserve"> ha adott ügyfélhez kapcsolódóan új hitelbírálat történik másik instrumentum miatt, akkor a nem érintett instrumentumnál nem kell felülvizsgálni a </w:t>
      </w:r>
      <w:proofErr w:type="spellStart"/>
      <w:r w:rsidRPr="000C2023">
        <w:t>HBIR</w:t>
      </w:r>
      <w:proofErr w:type="spellEnd"/>
      <w:r w:rsidRPr="000C2023">
        <w:t xml:space="preserve"> adatokat, ott a korábbi rekord jelentendő. Ebből az is következik, hogy egy ügyfélhez kapcsolódóan több </w:t>
      </w:r>
      <w:proofErr w:type="spellStart"/>
      <w:r w:rsidRPr="000C2023">
        <w:t>HBIR</w:t>
      </w:r>
      <w:proofErr w:type="spellEnd"/>
      <w:r w:rsidRPr="000C2023">
        <w:t xml:space="preserve"> rekord is létezhet a rendszerben egyidejűleg, amennyiben több instrumentummal rendelkezik.</w:t>
      </w:r>
    </w:p>
    <w:p w14:paraId="7F71EE7E" w14:textId="62C5955F" w:rsidR="002362FA" w:rsidRPr="000C2023" w:rsidRDefault="002362FA" w:rsidP="00C14714">
      <w:pPr>
        <w:rPr>
          <w:rFonts w:cs="Arial"/>
        </w:rPr>
      </w:pPr>
      <w:bookmarkStart w:id="162" w:name="_Hlk124347"/>
      <w:r w:rsidRPr="000C2023">
        <w:rPr>
          <w:rFonts w:cs="Arial"/>
        </w:rPr>
        <w:t>A hitelbírálat során figyelembe vett összes jövedelem meg kell egyezzen az egyes jövedelemkategóriákban jelentett jövedelmek összegével Ft-ban számítva.</w:t>
      </w:r>
    </w:p>
    <w:p w14:paraId="51004776" w14:textId="6176BD4E" w:rsidR="008A094C" w:rsidRPr="000C2023" w:rsidRDefault="008A094C" w:rsidP="00C14714">
      <w:pPr>
        <w:rPr>
          <w:rFonts w:cs="Arial"/>
        </w:rPr>
      </w:pPr>
      <w:r w:rsidRPr="000C2023">
        <w:rPr>
          <w:rFonts w:cs="Arial"/>
        </w:rPr>
        <w:t xml:space="preserve">A </w:t>
      </w:r>
      <w:proofErr w:type="spellStart"/>
      <w:r w:rsidRPr="000C2023">
        <w:rPr>
          <w:rFonts w:cs="Arial"/>
        </w:rPr>
        <w:t>HBIR</w:t>
      </w:r>
      <w:proofErr w:type="spellEnd"/>
      <w:r w:rsidRPr="000C2023">
        <w:rPr>
          <w:rFonts w:cs="Arial"/>
        </w:rPr>
        <w:t xml:space="preserve"> táblában adat csak akkor jelentendő, ha az instrumentum az INSTR táblában szerepel, tehát</w:t>
      </w:r>
      <w:r w:rsidR="00756FF0" w:rsidRPr="000C2023">
        <w:rPr>
          <w:rFonts w:cs="Arial"/>
        </w:rPr>
        <w:t xml:space="preserve"> kizárólag az </w:t>
      </w:r>
      <w:proofErr w:type="spellStart"/>
      <w:r w:rsidR="00756FF0" w:rsidRPr="000C2023">
        <w:rPr>
          <w:rFonts w:cs="Arial"/>
        </w:rPr>
        <w:t>INSTK</w:t>
      </w:r>
      <w:proofErr w:type="spellEnd"/>
      <w:r w:rsidR="00756FF0" w:rsidRPr="000C2023">
        <w:rPr>
          <w:rFonts w:cs="Arial"/>
        </w:rPr>
        <w:t xml:space="preserve"> táblában szereplő keret instrumentum esetében nem</w:t>
      </w:r>
      <w:r w:rsidR="004C6A9B" w:rsidRPr="000C2023">
        <w:rPr>
          <w:rFonts w:cs="Arial"/>
        </w:rPr>
        <w:t>.</w:t>
      </w:r>
    </w:p>
    <w:p w14:paraId="23494216" w14:textId="3EAB45AC" w:rsidR="00231BC1" w:rsidRPr="000C2023" w:rsidRDefault="00231BC1" w:rsidP="00C14714">
      <w:pPr>
        <w:rPr>
          <w:rFonts w:cs="Arial"/>
        </w:rPr>
      </w:pPr>
      <w:r w:rsidRPr="000C2023">
        <w:rPr>
          <w:rFonts w:cs="Arial"/>
        </w:rPr>
        <w:t xml:space="preserve">Amennyiben olyan hitelbírálat történik, ahol a jövedelemadatok nem kerülnek figyelembevételre (pl. lakossági lombard hitelek/önálló vállalkozók hitelbírálata árbevétel </w:t>
      </w:r>
      <w:proofErr w:type="gramStart"/>
      <w:r w:rsidRPr="000C2023">
        <w:rPr>
          <w:rFonts w:cs="Arial"/>
        </w:rPr>
        <w:t>alapján,</w:t>
      </w:r>
      <w:proofErr w:type="gramEnd"/>
      <w:r w:rsidRPr="000C2023">
        <w:rPr>
          <w:rFonts w:cs="Arial"/>
        </w:rPr>
        <w:t xml:space="preserve"> stb.), akkor a </w:t>
      </w:r>
      <w:proofErr w:type="spellStart"/>
      <w:r w:rsidRPr="000C2023">
        <w:rPr>
          <w:rFonts w:cs="Arial"/>
        </w:rPr>
        <w:t>HBIR</w:t>
      </w:r>
      <w:proofErr w:type="spellEnd"/>
      <w:r w:rsidRPr="000C2023">
        <w:rPr>
          <w:rFonts w:cs="Arial"/>
        </w:rPr>
        <w:t xml:space="preserve"> tábla nem töltendő.</w:t>
      </w:r>
    </w:p>
    <w:bookmarkEnd w:id="162"/>
    <w:p w14:paraId="25884F61" w14:textId="2A0354DD" w:rsidR="00E43173" w:rsidRDefault="008A432F" w:rsidP="00C14714">
      <w:r w:rsidRPr="000C2023">
        <w:t xml:space="preserve">Bár az adatmodellben a </w:t>
      </w:r>
      <w:proofErr w:type="spellStart"/>
      <w:r w:rsidRPr="000C2023">
        <w:t>KK</w:t>
      </w:r>
      <w:proofErr w:type="spellEnd"/>
      <w:r w:rsidRPr="000C2023">
        <w:t xml:space="preserve"> tevékenységhez tartozó oszlopban technikai okokból (a szabályok megfelelő leképezésének elősegítése céljából) a </w:t>
      </w:r>
      <w:proofErr w:type="spellStart"/>
      <w:r w:rsidRPr="000C2023">
        <w:t>HBIR</w:t>
      </w:r>
      <w:proofErr w:type="spellEnd"/>
      <w:r w:rsidRPr="000C2023">
        <w:t xml:space="preserve"> tábla néhány mezőjénél szerepel a jelentési kötelezettséget jelölő </w:t>
      </w:r>
      <w:proofErr w:type="spellStart"/>
      <w:r w:rsidRPr="000C2023">
        <w:t>flag</w:t>
      </w:r>
      <w:proofErr w:type="spellEnd"/>
      <w:r w:rsidRPr="000C2023">
        <w:t xml:space="preserve">, </w:t>
      </w:r>
      <w:proofErr w:type="spellStart"/>
      <w:r w:rsidR="00E43173" w:rsidRPr="000C2023">
        <w:t>KK</w:t>
      </w:r>
      <w:proofErr w:type="spellEnd"/>
      <w:r w:rsidR="00E43173" w:rsidRPr="000C2023">
        <w:t xml:space="preserve"> tevékenység esetén a </w:t>
      </w:r>
      <w:proofErr w:type="spellStart"/>
      <w:r w:rsidRPr="000C2023">
        <w:t>HBIR</w:t>
      </w:r>
      <w:proofErr w:type="spellEnd"/>
      <w:r w:rsidRPr="000C2023">
        <w:t xml:space="preserve"> </w:t>
      </w:r>
      <w:r w:rsidR="00E43173" w:rsidRPr="000C2023">
        <w:t>tábla értelemszerűen nem töltendő.</w:t>
      </w:r>
    </w:p>
    <w:p w14:paraId="07EC77B8" w14:textId="77777777" w:rsidR="00857F39" w:rsidRPr="000C2023" w:rsidRDefault="00857F39" w:rsidP="00C14714"/>
    <w:p w14:paraId="4EBF8900" w14:textId="152CFC56" w:rsidR="001A48EB" w:rsidRDefault="00D427D2" w:rsidP="00C14714">
      <w:pPr>
        <w:pStyle w:val="Cmsor2"/>
        <w:jc w:val="both"/>
        <w:rPr>
          <w:sz w:val="22"/>
          <w:szCs w:val="22"/>
        </w:rPr>
      </w:pPr>
      <w:bookmarkStart w:id="163" w:name="_Toc106619748"/>
      <w:bookmarkStart w:id="164" w:name="_Toc149904394"/>
      <w:r w:rsidRPr="000C2023">
        <w:rPr>
          <w:sz w:val="22"/>
          <w:szCs w:val="22"/>
        </w:rPr>
        <w:t xml:space="preserve">KAPCSOLATOKRA vonatkozó </w:t>
      </w:r>
      <w:r w:rsidR="006654F1" w:rsidRPr="000C2023">
        <w:rPr>
          <w:sz w:val="22"/>
          <w:szCs w:val="22"/>
        </w:rPr>
        <w:t>táblák</w:t>
      </w:r>
      <w:bookmarkEnd w:id="163"/>
      <w:bookmarkEnd w:id="164"/>
    </w:p>
    <w:p w14:paraId="37B7AF61" w14:textId="77777777" w:rsidR="00857F39" w:rsidRPr="00857F39" w:rsidRDefault="00857F39" w:rsidP="00857F39"/>
    <w:p w14:paraId="637F3310" w14:textId="3625CB5F" w:rsidR="006C1FB5" w:rsidRPr="000C2023" w:rsidRDefault="006C1FB5" w:rsidP="00C14714">
      <w:pPr>
        <w:pStyle w:val="Cmsor3"/>
        <w:jc w:val="both"/>
        <w:rPr>
          <w:b/>
          <w:szCs w:val="22"/>
        </w:rPr>
      </w:pPr>
      <w:bookmarkStart w:id="165" w:name="_Toc106619749"/>
      <w:bookmarkStart w:id="166" w:name="_Toc149904395"/>
      <w:r w:rsidRPr="000C2023">
        <w:rPr>
          <w:b/>
          <w:szCs w:val="22"/>
        </w:rPr>
        <w:t>Instrumentum-ügyfél</w:t>
      </w:r>
      <w:bookmarkEnd w:id="165"/>
      <w:r w:rsidRPr="000C2023">
        <w:rPr>
          <w:b/>
          <w:szCs w:val="22"/>
        </w:rPr>
        <w:t xml:space="preserve"> </w:t>
      </w:r>
      <w:r w:rsidR="00857F39">
        <w:rPr>
          <w:rFonts w:asciiTheme="minorHAnsi" w:hAnsiTheme="minorHAnsi" w:cstheme="minorHAnsi"/>
          <w:b/>
          <w:szCs w:val="20"/>
        </w:rPr>
        <w:t>(</w:t>
      </w:r>
      <w:proofErr w:type="spellStart"/>
      <w:r w:rsidR="00857F39" w:rsidRPr="0079306E">
        <w:rPr>
          <w:rFonts w:asciiTheme="minorHAnsi" w:hAnsiTheme="minorHAnsi" w:cstheme="minorHAnsi"/>
          <w:b/>
          <w:szCs w:val="20"/>
        </w:rPr>
        <w:t>INST_UGYF</w:t>
      </w:r>
      <w:proofErr w:type="spellEnd"/>
      <w:r w:rsidR="00857F39">
        <w:rPr>
          <w:rFonts w:asciiTheme="minorHAnsi" w:hAnsiTheme="minorHAnsi" w:cstheme="minorHAnsi"/>
          <w:b/>
          <w:szCs w:val="20"/>
        </w:rPr>
        <w:t>)</w:t>
      </w:r>
      <w:bookmarkEnd w:id="166"/>
    </w:p>
    <w:p w14:paraId="2ED1DA45" w14:textId="77777777" w:rsidR="00857F39" w:rsidRDefault="00857F39" w:rsidP="00C14714">
      <w:pPr>
        <w:rPr>
          <w:rFonts w:cs="Arial"/>
        </w:rPr>
      </w:pPr>
    </w:p>
    <w:p w14:paraId="6DEBA567" w14:textId="1FA2422F" w:rsidR="00326F32" w:rsidRPr="000C2023" w:rsidRDefault="006C1FB5" w:rsidP="00C14714">
      <w:pPr>
        <w:rPr>
          <w:rFonts w:cs="Arial"/>
        </w:rPr>
      </w:pPr>
      <w:r w:rsidRPr="000C2023">
        <w:rPr>
          <w:rFonts w:cs="Arial"/>
        </w:rPr>
        <w:t xml:space="preserve">Az </w:t>
      </w:r>
      <w:proofErr w:type="spellStart"/>
      <w:r w:rsidR="004C0EE1" w:rsidRPr="000C2023">
        <w:rPr>
          <w:rFonts w:cs="Arial"/>
        </w:rPr>
        <w:t>INST_UGYF</w:t>
      </w:r>
      <w:proofErr w:type="spellEnd"/>
      <w:r w:rsidR="004C0EE1" w:rsidRPr="000C2023">
        <w:rPr>
          <w:rFonts w:cs="Arial"/>
        </w:rPr>
        <w:t xml:space="preserve"> kódú </w:t>
      </w:r>
      <w:r w:rsidR="00F12514" w:rsidRPr="000C2023">
        <w:rPr>
          <w:rFonts w:cs="Arial"/>
        </w:rPr>
        <w:t>táblá</w:t>
      </w:r>
      <w:r w:rsidRPr="000C2023">
        <w:rPr>
          <w:rFonts w:cs="Arial"/>
        </w:rPr>
        <w:t>ban kell megadni</w:t>
      </w:r>
      <w:r w:rsidR="008F7833" w:rsidRPr="000C2023">
        <w:rPr>
          <w:rFonts w:cs="Arial"/>
        </w:rPr>
        <w:t xml:space="preserve"> az ügyfelekre vonatkozó megfelelő táblában rögzített azon ügyfeleket, akik adott instrumentum tekintetében adós/adóstárs szerepkörben vannak.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hitelt vesz fel, az egyikben termész</w:t>
      </w:r>
      <w:r w:rsidR="00326F32" w:rsidRPr="000C2023">
        <w:rPr>
          <w:rFonts w:cs="Arial"/>
        </w:rPr>
        <w:t xml:space="preserve">etes személyként, a másikban pedig egyéni vállalkozóként járva el. </w:t>
      </w:r>
    </w:p>
    <w:p w14:paraId="69057B7E" w14:textId="52C2DD01" w:rsidR="00326F32" w:rsidRPr="000C2023" w:rsidRDefault="00326F32" w:rsidP="00C14714">
      <w:pPr>
        <w:rPr>
          <w:rFonts w:cs="Arial"/>
        </w:rPr>
      </w:pPr>
      <w:r w:rsidRPr="000C2023">
        <w:rPr>
          <w:rFonts w:cs="Arial"/>
        </w:rPr>
        <w:t xml:space="preserve">Az ügyfél köthető speciális keretjellegű </w:t>
      </w:r>
      <w:r w:rsidR="00E43173" w:rsidRPr="000C2023">
        <w:rPr>
          <w:rFonts w:cs="Arial"/>
        </w:rPr>
        <w:t xml:space="preserve">(kizárólag </w:t>
      </w:r>
      <w:proofErr w:type="spellStart"/>
      <w:r w:rsidR="00E43173" w:rsidRPr="000C2023">
        <w:rPr>
          <w:rFonts w:cs="Arial"/>
        </w:rPr>
        <w:t>FF</w:t>
      </w:r>
      <w:proofErr w:type="spellEnd"/>
      <w:r w:rsidR="00E43173" w:rsidRPr="000C2023">
        <w:rPr>
          <w:rFonts w:cs="Arial"/>
        </w:rPr>
        <w:t xml:space="preserve"> tevékeny</w:t>
      </w:r>
      <w:r w:rsidR="00921B9C" w:rsidRPr="000C2023">
        <w:rPr>
          <w:rFonts w:cs="Arial"/>
        </w:rPr>
        <w:t>s</w:t>
      </w:r>
      <w:r w:rsidR="00E43173" w:rsidRPr="000C2023">
        <w:rPr>
          <w:rFonts w:cs="Arial"/>
        </w:rPr>
        <w:t>ég esetén)</w:t>
      </w:r>
      <w:r w:rsidRPr="000C2023">
        <w:rPr>
          <w:rFonts w:cs="Arial"/>
        </w:rPr>
        <w:t xml:space="preserve"> vagy nem speciális keretjellegű vagy nem keretjellegű instrumentumhoz. Attól függően, hogy melyik táblában jelentett instrumentumhoz kell kapcsolni az ügyfelet (</w:t>
      </w:r>
      <w:proofErr w:type="spellStart"/>
      <w:r w:rsidRPr="000C2023">
        <w:rPr>
          <w:rFonts w:cs="Arial"/>
        </w:rPr>
        <w:t>INSTK</w:t>
      </w:r>
      <w:proofErr w:type="spellEnd"/>
      <w:r w:rsidRPr="000C2023">
        <w:rPr>
          <w:rFonts w:cs="Arial"/>
        </w:rPr>
        <w:t xml:space="preserve"> vagy </w:t>
      </w:r>
      <w:proofErr w:type="spellStart"/>
      <w:r w:rsidRPr="000C2023">
        <w:rPr>
          <w:rFonts w:cs="Arial"/>
        </w:rPr>
        <w:t>INSTR</w:t>
      </w:r>
      <w:proofErr w:type="spellEnd"/>
      <w:r w:rsidRPr="000C2023">
        <w:rPr>
          <w:rFonts w:cs="Arial"/>
        </w:rPr>
        <w:t>), az alábbi attribútumok egyike töltendő:</w:t>
      </w:r>
    </w:p>
    <w:p w14:paraId="0C6F2BA7" w14:textId="77777777" w:rsidR="009B743B" w:rsidRPr="000C2023" w:rsidRDefault="009B743B" w:rsidP="00C14714">
      <w:pPr>
        <w:rPr>
          <w:rFonts w:cs="Arial"/>
        </w:rPr>
      </w:pPr>
    </w:p>
    <w:tbl>
      <w:tblPr>
        <w:tblW w:w="6520" w:type="dxa"/>
        <w:tblCellMar>
          <w:left w:w="70" w:type="dxa"/>
          <w:right w:w="70" w:type="dxa"/>
        </w:tblCellMar>
        <w:tblLook w:val="04A0" w:firstRow="1" w:lastRow="0" w:firstColumn="1" w:lastColumn="0" w:noHBand="0" w:noVBand="1"/>
      </w:tblPr>
      <w:tblGrid>
        <w:gridCol w:w="1740"/>
        <w:gridCol w:w="4780"/>
      </w:tblGrid>
      <w:tr w:rsidR="00326F32" w:rsidRPr="000C2023" w14:paraId="72275067" w14:textId="77777777" w:rsidTr="00326F3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AE8EDF2" w14:textId="77777777" w:rsidR="00326F32" w:rsidRPr="000C2023" w:rsidRDefault="00326F32" w:rsidP="00C14714">
            <w:pPr>
              <w:spacing w:after="0"/>
              <w:rPr>
                <w:rFonts w:eastAsia="Times New Roman" w:cs="Times New Roman"/>
              </w:rPr>
            </w:pPr>
            <w:proofErr w:type="spellStart"/>
            <w:r w:rsidRPr="000C2023">
              <w:rPr>
                <w:rFonts w:eastAsia="Times New Roman" w:cs="Times New Roman"/>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34FD3D59" w14:textId="77777777" w:rsidR="00326F32" w:rsidRPr="000C2023" w:rsidRDefault="00326F32" w:rsidP="00C14714">
            <w:pPr>
              <w:spacing w:after="0"/>
              <w:rPr>
                <w:rFonts w:eastAsia="Times New Roman" w:cs="Times New Roman"/>
                <w:b/>
                <w:bCs/>
                <w:i/>
                <w:iCs/>
              </w:rPr>
            </w:pPr>
            <w:r w:rsidRPr="000C2023">
              <w:rPr>
                <w:rFonts w:eastAsia="Times New Roman" w:cs="Times New Roman"/>
                <w:b/>
                <w:bCs/>
                <w:i/>
                <w:iCs/>
              </w:rPr>
              <w:t>Instrumentum (speciális keret) szervezeti azonosító</w:t>
            </w:r>
          </w:p>
        </w:tc>
      </w:tr>
      <w:tr w:rsidR="00326F32" w:rsidRPr="000C2023" w14:paraId="5C02919B" w14:textId="77777777" w:rsidTr="00326F3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69446DC9" w14:textId="77777777" w:rsidR="00326F32" w:rsidRPr="000C2023" w:rsidRDefault="00326F32" w:rsidP="00C14714">
            <w:pPr>
              <w:spacing w:after="0"/>
              <w:rPr>
                <w:rFonts w:eastAsia="Times New Roman" w:cs="Times New Roman"/>
              </w:rPr>
            </w:pPr>
            <w:proofErr w:type="spellStart"/>
            <w:r w:rsidRPr="000C2023">
              <w:rPr>
                <w:rFonts w:eastAsia="Times New Roman" w:cs="Times New Roman"/>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0134A74B" w14:textId="77777777" w:rsidR="00326F32" w:rsidRPr="000C2023" w:rsidRDefault="00326F32" w:rsidP="00C14714">
            <w:pPr>
              <w:spacing w:after="0"/>
              <w:rPr>
                <w:rFonts w:eastAsia="Times New Roman" w:cs="Times New Roman"/>
                <w:b/>
                <w:bCs/>
                <w:i/>
                <w:iCs/>
                <w:color w:val="000000"/>
              </w:rPr>
            </w:pPr>
            <w:r w:rsidRPr="000C2023">
              <w:rPr>
                <w:rFonts w:eastAsia="Times New Roman" w:cs="Times New Roman"/>
                <w:b/>
                <w:bCs/>
                <w:i/>
                <w:iCs/>
                <w:color w:val="000000"/>
              </w:rPr>
              <w:t>Instrumentum (nem speciális keret és nem keret) szervezeti azonosító</w:t>
            </w:r>
          </w:p>
        </w:tc>
      </w:tr>
    </w:tbl>
    <w:p w14:paraId="1858E635" w14:textId="77777777" w:rsidR="008D5A94" w:rsidRPr="000C2023" w:rsidRDefault="008D5A94" w:rsidP="00C14714">
      <w:pPr>
        <w:rPr>
          <w:rFonts w:cs="Arial"/>
        </w:rPr>
      </w:pPr>
    </w:p>
    <w:p w14:paraId="1A4517E0" w14:textId="4CD17027" w:rsidR="006C1FB5" w:rsidRPr="000C2023" w:rsidRDefault="00326F32" w:rsidP="00C14714">
      <w:pPr>
        <w:rPr>
          <w:rFonts w:cs="Arial"/>
        </w:rPr>
      </w:pPr>
      <w:r w:rsidRPr="000C2023">
        <w:rPr>
          <w:rFonts w:cs="Arial"/>
        </w:rPr>
        <w:t>Egyidejűleg mindkét attribútum nem lehet töltött, a kapcsolásokat in</w:t>
      </w:r>
      <w:r w:rsidR="00BA55AF" w:rsidRPr="000C2023">
        <w:rPr>
          <w:rFonts w:cs="Arial"/>
        </w:rPr>
        <w:t>s</w:t>
      </w:r>
      <w:r w:rsidRPr="000C2023">
        <w:rPr>
          <w:rFonts w:cs="Arial"/>
        </w:rPr>
        <w:t xml:space="preserve">trumentumonként külön kell megadni. </w:t>
      </w:r>
      <w:r w:rsidR="006C1FB5" w:rsidRPr="000C2023">
        <w:rPr>
          <w:rFonts w:cs="Arial"/>
        </w:rPr>
        <w:t xml:space="preserve">Amennyiben az ügylet a </w:t>
      </w:r>
      <w:proofErr w:type="spellStart"/>
      <w:r w:rsidR="006C1FB5" w:rsidRPr="000C2023">
        <w:rPr>
          <w:rFonts w:cs="Arial"/>
        </w:rPr>
        <w:t>KHR</w:t>
      </w:r>
      <w:proofErr w:type="spellEnd"/>
      <w:r w:rsidR="006C1FB5" w:rsidRPr="000C2023">
        <w:rPr>
          <w:rFonts w:cs="Arial"/>
        </w:rPr>
        <w:t>-ben is rögzít</w:t>
      </w:r>
      <w:r w:rsidR="00BD7CBC" w:rsidRPr="000C2023">
        <w:rPr>
          <w:rFonts w:cs="Arial"/>
        </w:rPr>
        <w:t>ett</w:t>
      </w:r>
      <w:r w:rsidR="006C1FB5" w:rsidRPr="000C2023">
        <w:rPr>
          <w:rFonts w:cs="Arial"/>
        </w:rPr>
        <w:t xml:space="preserve">, az </w:t>
      </w:r>
      <w:proofErr w:type="spellStart"/>
      <w:r w:rsidR="004C0EE1" w:rsidRPr="000C2023">
        <w:rPr>
          <w:rFonts w:cs="Arial"/>
        </w:rPr>
        <w:t>INST_UGYF</w:t>
      </w:r>
      <w:proofErr w:type="spellEnd"/>
      <w:r w:rsidR="004C0EE1" w:rsidRPr="000C2023">
        <w:rPr>
          <w:rFonts w:cs="Arial"/>
        </w:rPr>
        <w:t xml:space="preserve"> kódú </w:t>
      </w:r>
      <w:r w:rsidR="00F12514" w:rsidRPr="000C2023">
        <w:rPr>
          <w:rFonts w:cs="Arial"/>
        </w:rPr>
        <w:t>táblá</w:t>
      </w:r>
      <w:r w:rsidR="004C0EE1" w:rsidRPr="000C2023">
        <w:rPr>
          <w:rFonts w:cs="Arial"/>
        </w:rPr>
        <w:t>ban</w:t>
      </w:r>
      <w:r w:rsidR="006C1FB5" w:rsidRPr="000C2023">
        <w:rPr>
          <w:rFonts w:cs="Arial"/>
        </w:rPr>
        <w:t xml:space="preserve"> kell megadni a </w:t>
      </w:r>
      <w:proofErr w:type="spellStart"/>
      <w:r w:rsidR="006C1FB5" w:rsidRPr="000C2023">
        <w:rPr>
          <w:rFonts w:cs="Arial"/>
        </w:rPr>
        <w:t>KHR</w:t>
      </w:r>
      <w:proofErr w:type="spellEnd"/>
      <w:r w:rsidR="006C1FB5" w:rsidRPr="000C2023">
        <w:rPr>
          <w:rFonts w:cs="Arial"/>
        </w:rPr>
        <w:t xml:space="preserve"> ügyfélazonosítót. </w:t>
      </w:r>
    </w:p>
    <w:p w14:paraId="19C8551F" w14:textId="23CFC400" w:rsidR="00DE758F" w:rsidRPr="000C2023" w:rsidRDefault="00DE758F" w:rsidP="00C14714">
      <w:pPr>
        <w:rPr>
          <w:rFonts w:cs="Arial"/>
        </w:rPr>
      </w:pPr>
      <w:r w:rsidRPr="000C2023">
        <w:rPr>
          <w:rFonts w:cs="Arial"/>
        </w:rPr>
        <w:t xml:space="preserve">Az </w:t>
      </w:r>
      <w:r w:rsidRPr="000C2023">
        <w:rPr>
          <w:rFonts w:cs="Arial"/>
          <w:b/>
        </w:rPr>
        <w:t>„Ügyfélminőség”</w:t>
      </w:r>
      <w:r w:rsidRPr="000C2023">
        <w:rPr>
          <w:rFonts w:cs="Arial"/>
        </w:rPr>
        <w:t xml:space="preserve"> mezőben meg kell adni, hogy adós vagy adóstárs-e az ügyfél az adott instrumentum tekintetében. </w:t>
      </w:r>
      <w:r w:rsidR="00404E3E" w:rsidRPr="000C2023">
        <w:rPr>
          <w:rFonts w:cs="Arial"/>
        </w:rPr>
        <w:t>Minden</w:t>
      </w:r>
      <w:r w:rsidR="00B0666E">
        <w:rPr>
          <w:rFonts w:cs="Arial"/>
        </w:rPr>
        <w:t xml:space="preserve"> </w:t>
      </w:r>
      <w:proofErr w:type="spellStart"/>
      <w:r w:rsidR="00B0666E">
        <w:rPr>
          <w:rFonts w:asciiTheme="minorHAnsi" w:hAnsiTheme="minorHAnsi" w:cstheme="minorHAnsi"/>
        </w:rPr>
        <w:t>INSTK</w:t>
      </w:r>
      <w:proofErr w:type="spellEnd"/>
      <w:r w:rsidR="00B0666E">
        <w:rPr>
          <w:rFonts w:asciiTheme="minorHAnsi" w:hAnsiTheme="minorHAnsi" w:cstheme="minorHAnsi"/>
        </w:rPr>
        <w:t>-ban és</w:t>
      </w:r>
      <w:r w:rsidR="00404E3E" w:rsidRPr="000C2023">
        <w:rPr>
          <w:rFonts w:cs="Arial"/>
        </w:rPr>
        <w:t xml:space="preserve"> </w:t>
      </w:r>
      <w:proofErr w:type="spellStart"/>
      <w:r w:rsidR="00404E3E" w:rsidRPr="000C2023">
        <w:rPr>
          <w:rFonts w:cs="Arial"/>
        </w:rPr>
        <w:t>INSTR</w:t>
      </w:r>
      <w:proofErr w:type="spellEnd"/>
      <w:r w:rsidR="00404E3E" w:rsidRPr="000C2023">
        <w:rPr>
          <w:rFonts w:cs="Arial"/>
        </w:rPr>
        <w:t xml:space="preserve">-ben szereplő </w:t>
      </w:r>
      <w:r w:rsidRPr="000C2023">
        <w:rPr>
          <w:rFonts w:cs="Arial"/>
        </w:rPr>
        <w:t xml:space="preserve">instrumentumhoz egy és csak egy adóst kell kapcsolni (a fő adóst, akinek a szektora és országa vezérli az állomány aggregált táblákba való bekerülését), a többi </w:t>
      </w:r>
      <w:r w:rsidR="00206136" w:rsidRPr="000C2023">
        <w:rPr>
          <w:rFonts w:cs="Arial"/>
        </w:rPr>
        <w:t xml:space="preserve">szerződéses </w:t>
      </w:r>
      <w:r w:rsidRPr="000C2023">
        <w:rPr>
          <w:rFonts w:cs="Arial"/>
        </w:rPr>
        <w:t>partner csak adóstárs lehet.</w:t>
      </w:r>
    </w:p>
    <w:p w14:paraId="4EAEECC1" w14:textId="4DEABC96" w:rsidR="00172EAC" w:rsidRPr="000C2023" w:rsidRDefault="00172EAC" w:rsidP="00C14714">
      <w:pPr>
        <w:rPr>
          <w:rFonts w:cs="Arial"/>
        </w:rPr>
      </w:pPr>
      <w:r w:rsidRPr="000C2023">
        <w:rPr>
          <w:rFonts w:cs="Arial"/>
        </w:rPr>
        <w:t>Ha adott instrumentum tekintetében az ügyfél egyik időszakról a másikra megváltozik, akkor jelenteni kell, hogy ennek oka az-e, hogy követelés átvállalás történt</w:t>
      </w:r>
      <w:r w:rsidR="005F5440" w:rsidRPr="000C2023">
        <w:rPr>
          <w:rFonts w:cs="Arial"/>
        </w:rPr>
        <w:t>-e, háztartási ügyfelek esetén az ügyfél elhalálozása miatti változás</w:t>
      </w:r>
      <w:r w:rsidRPr="000C2023">
        <w:rPr>
          <w:rFonts w:cs="Arial"/>
        </w:rPr>
        <w:t xml:space="preserve"> vagy egyéb oka van.</w:t>
      </w:r>
    </w:p>
    <w:p w14:paraId="3C433D5A" w14:textId="32EF40AC" w:rsidR="00BF4D69" w:rsidRPr="006C72EB" w:rsidRDefault="00D95CE3" w:rsidP="00C14714">
      <w:r w:rsidRPr="000C2023">
        <w:rPr>
          <w:rFonts w:cs="Arial"/>
          <w:b/>
          <w:bCs/>
        </w:rPr>
        <w:t>„Az ügyfél iskolai végzettsége”</w:t>
      </w:r>
      <w:r w:rsidRPr="000C2023">
        <w:rPr>
          <w:rFonts w:cs="Arial"/>
        </w:rPr>
        <w:t xml:space="preserve"> mezőben az adott instrumentum tekintetében az adósként</w:t>
      </w:r>
      <w:r w:rsidR="005C0872" w:rsidRPr="000C2023">
        <w:rPr>
          <w:rFonts w:cs="Arial"/>
        </w:rPr>
        <w:t>/adóstársként</w:t>
      </w:r>
      <w:r w:rsidRPr="000C2023">
        <w:rPr>
          <w:rFonts w:cs="Arial"/>
        </w:rPr>
        <w:t xml:space="preserve"> szereplő természetes személy ügyfél </w:t>
      </w:r>
      <w:r w:rsidR="00C855F7" w:rsidRPr="000C2023">
        <w:rPr>
          <w:rFonts w:cs="Arial"/>
        </w:rPr>
        <w:t xml:space="preserve">hitelfelvételkori </w:t>
      </w:r>
      <w:r w:rsidRPr="000C2023">
        <w:rPr>
          <w:rFonts w:cs="Arial"/>
        </w:rPr>
        <w:t>iskolai végzettsége jelentendő</w:t>
      </w:r>
      <w:r w:rsidR="00C855F7" w:rsidRPr="000C2023">
        <w:rPr>
          <w:rFonts w:cs="Arial"/>
        </w:rPr>
        <w:t xml:space="preserve"> a teljes </w:t>
      </w:r>
      <w:r w:rsidR="003D2F81" w:rsidRPr="000C2023">
        <w:rPr>
          <w:rFonts w:cs="Arial"/>
        </w:rPr>
        <w:t xml:space="preserve">fennálló </w:t>
      </w:r>
      <w:r w:rsidR="00C855F7" w:rsidRPr="000C2023">
        <w:rPr>
          <w:rFonts w:cs="Arial"/>
        </w:rPr>
        <w:t>állomány</w:t>
      </w:r>
      <w:r w:rsidR="00A0313C" w:rsidRPr="000C2023">
        <w:rPr>
          <w:rFonts w:cs="Arial"/>
        </w:rPr>
        <w:t xml:space="preserve"> </w:t>
      </w:r>
      <w:r w:rsidR="00C855F7" w:rsidRPr="000C2023">
        <w:rPr>
          <w:rFonts w:cs="Arial"/>
        </w:rPr>
        <w:t>tekintetébe</w:t>
      </w:r>
      <w:r w:rsidR="00AE547D" w:rsidRPr="000C2023">
        <w:rPr>
          <w:rFonts w:cs="Arial"/>
        </w:rPr>
        <w:t>n</w:t>
      </w:r>
      <w:r w:rsidR="00D900D7" w:rsidRPr="000C2023">
        <w:rPr>
          <w:rFonts w:cs="Arial"/>
        </w:rPr>
        <w:t xml:space="preserve"> az </w:t>
      </w:r>
      <w:proofErr w:type="spellStart"/>
      <w:r w:rsidR="000C6D81">
        <w:rPr>
          <w:rFonts w:asciiTheme="minorHAnsi" w:hAnsiTheme="minorHAnsi" w:cs="Arial"/>
        </w:rPr>
        <w:t>PVOV</w:t>
      </w:r>
      <w:proofErr w:type="spellEnd"/>
      <w:r w:rsidR="000C6D81" w:rsidRPr="000C2023" w:rsidDel="000C6D81">
        <w:rPr>
          <w:rFonts w:cs="Arial"/>
        </w:rPr>
        <w:t xml:space="preserve"> </w:t>
      </w:r>
      <w:r w:rsidR="00D900D7" w:rsidRPr="000C2023">
        <w:rPr>
          <w:rFonts w:cs="Arial"/>
        </w:rPr>
        <w:t>esetén</w:t>
      </w:r>
      <w:r w:rsidRPr="000C2023">
        <w:rPr>
          <w:rFonts w:cs="Arial"/>
        </w:rPr>
        <w:t>.</w:t>
      </w:r>
      <w:r w:rsidR="00794FBC" w:rsidRPr="000C2023">
        <w:rPr>
          <w:rFonts w:cs="Arial"/>
        </w:rPr>
        <w:t xml:space="preserve"> </w:t>
      </w:r>
      <w:bookmarkStart w:id="167" w:name="_Hlk75872286"/>
      <w:r w:rsidR="00794FBC" w:rsidRPr="000C2023">
        <w:rPr>
          <w:rFonts w:cs="Arial"/>
        </w:rPr>
        <w:t>A 2021. 0</w:t>
      </w:r>
      <w:r w:rsidR="00265058" w:rsidRPr="000C2023">
        <w:rPr>
          <w:rFonts w:cs="Arial"/>
        </w:rPr>
        <w:t>7</w:t>
      </w:r>
      <w:r w:rsidR="00794FBC" w:rsidRPr="000C2023">
        <w:rPr>
          <w:rFonts w:cs="Arial"/>
        </w:rPr>
        <w:t>.01. előtt keletkezett szerződések tekintetében alkalmazható a ’</w:t>
      </w:r>
      <w:proofErr w:type="spellStart"/>
      <w:r w:rsidR="00794FBC" w:rsidRPr="000C2023">
        <w:rPr>
          <w:rFonts w:cs="Arial"/>
        </w:rPr>
        <w:t>NEM_ISMERT</w:t>
      </w:r>
      <w:proofErr w:type="spellEnd"/>
      <w:r w:rsidR="00794FBC" w:rsidRPr="000C2023">
        <w:rPr>
          <w:rFonts w:cs="Arial"/>
        </w:rPr>
        <w:t>’ kódérték, amennyiben az adat semmiképp nem áll rendelkezésre. 2021.0</w:t>
      </w:r>
      <w:r w:rsidR="00265058" w:rsidRPr="000C2023">
        <w:rPr>
          <w:rFonts w:cs="Arial"/>
        </w:rPr>
        <w:t>7</w:t>
      </w:r>
      <w:r w:rsidR="00794FBC" w:rsidRPr="000C2023">
        <w:rPr>
          <w:rFonts w:cs="Arial"/>
        </w:rPr>
        <w:t>.01-től kezdődően kötött szerződések esetén a ’</w:t>
      </w:r>
      <w:proofErr w:type="spellStart"/>
      <w:r w:rsidR="00794FBC" w:rsidRPr="000C2023">
        <w:rPr>
          <w:rFonts w:cs="Arial"/>
        </w:rPr>
        <w:t>NEM_ISMERT</w:t>
      </w:r>
      <w:proofErr w:type="spellEnd"/>
      <w:r w:rsidR="00794FBC" w:rsidRPr="000C2023">
        <w:rPr>
          <w:rFonts w:cs="Arial"/>
        </w:rPr>
        <w:t>’ kódérték nem alkalmazható.</w:t>
      </w:r>
      <w:r w:rsidR="00BF4D69">
        <w:rPr>
          <w:rFonts w:cs="Arial"/>
        </w:rPr>
        <w:t xml:space="preserve"> </w:t>
      </w:r>
      <w:r w:rsidR="00BF4D69">
        <w:t xml:space="preserve">A mező nem töltendő </w:t>
      </w:r>
      <w:proofErr w:type="spellStart"/>
      <w:r w:rsidR="00BF4D69">
        <w:t>KK</w:t>
      </w:r>
      <w:proofErr w:type="spellEnd"/>
      <w:r w:rsidR="00BF4D69">
        <w:t xml:space="preserve"> és </w:t>
      </w:r>
      <w:proofErr w:type="spellStart"/>
      <w:r w:rsidR="00BF4D69">
        <w:t>FF</w:t>
      </w:r>
      <w:proofErr w:type="spellEnd"/>
      <w:r w:rsidR="00BF4D69">
        <w:t xml:space="preserve"> tevékenységek esetén.</w:t>
      </w:r>
    </w:p>
    <w:bookmarkEnd w:id="167"/>
    <w:p w14:paraId="54EA134A" w14:textId="77777777" w:rsidR="00143A62" w:rsidRPr="000C2023" w:rsidRDefault="00D95CE3" w:rsidP="00C14714">
      <w:r w:rsidRPr="000C2023">
        <w:rPr>
          <w:rFonts w:cs="Arial"/>
          <w:b/>
          <w:bCs/>
        </w:rPr>
        <w:t>„Az ügyfél új ügyfél-e?”</w:t>
      </w:r>
      <w:r w:rsidRPr="000C2023">
        <w:rPr>
          <w:rFonts w:cs="Arial"/>
        </w:rPr>
        <w:t xml:space="preserve"> mező tekintetében új ügyfélnek minősül az adott </w:t>
      </w:r>
      <w:r w:rsidR="005C0872" w:rsidRPr="000C2023">
        <w:rPr>
          <w:rFonts w:cs="Arial"/>
        </w:rPr>
        <w:t xml:space="preserve">adós/adóstárs ügyfélminőségű </w:t>
      </w:r>
      <w:r w:rsidRPr="000C2023">
        <w:rPr>
          <w:rFonts w:cs="Arial"/>
        </w:rPr>
        <w:t>ügyfél, amennyiben a szóban forgó termék igénylésekor az ügyfél korábban nem állt még szerződéses kapcsolatban az adatszolgáltatóval. Nem minősül korábbi szerződéses kapcsolatnak az, ha az ügyfél a hiteligénylés előtt három napon belül nyit betéti számlát (jellemzően a hiteligényléshez kapcsolódóan, annak feltételeként).</w:t>
      </w:r>
      <w:r w:rsidR="00C91F95" w:rsidRPr="000C2023">
        <w:rPr>
          <w:rFonts w:cs="Arial"/>
        </w:rPr>
        <w:t xml:space="preserve"> </w:t>
      </w:r>
      <w:r w:rsidR="00C91F95" w:rsidRPr="000C2023">
        <w:rPr>
          <w:rFonts w:asciiTheme="minorHAnsi" w:hAnsiTheme="minorHAnsi"/>
        </w:rPr>
        <w:t>M</w:t>
      </w:r>
      <w:r w:rsidR="00C91F95" w:rsidRPr="000C2023">
        <w:t>egfelelő eljárás az is, ha a hiteligénylés dátuma helyett a vállalati hitelek esetén, amennyiben nem áll rendelkezésre a hiteligénylés pontos időpontja, a szerződéskötéskor kerül vizsgálatra az, hogy új ügyfél-e az adott ügyfél.</w:t>
      </w:r>
      <w:r w:rsidR="00982E9C" w:rsidRPr="000C2023">
        <w:t xml:space="preserve"> </w:t>
      </w:r>
      <w:r w:rsidR="00143A62" w:rsidRPr="000C2023">
        <w:t>A mezőben jelentendő adatra vonatkozóan a következő előírások figyelembe veendők:</w:t>
      </w:r>
    </w:p>
    <w:p w14:paraId="32F2DE51" w14:textId="77777777" w:rsidR="00143A62" w:rsidRPr="000C2023" w:rsidRDefault="00143A62" w:rsidP="00C14714">
      <w:pPr>
        <w:rPr>
          <w:rFonts w:cs="Calibri"/>
        </w:rPr>
      </w:pPr>
      <w:r w:rsidRPr="000C2023">
        <w:rPr>
          <w:rFonts w:cs="Calibri"/>
        </w:rPr>
        <w:t xml:space="preserve">- azon ügyfél vonatkozásában, aki korábban volt már szerződéses kapcsolatban az intézménnyel, annak meghatározása, hogy új ügyfél-e, az intézmény kapcsolódó belső szabályzata és annak tartalma az irányadó. Amennyiben ezzel kapcsolatosan nincsenek érvényben belső szabályok, akkor azon ügyfeleket értjük új ügyfélnek, akik esetében legalább 12 hónapja volt utoljára szerződéses kapcsolat az Intézménnyel. </w:t>
      </w:r>
    </w:p>
    <w:p w14:paraId="2A479A80" w14:textId="15C6A4B6" w:rsidR="00143A62" w:rsidRPr="000C2023" w:rsidRDefault="00143A62" w:rsidP="00C14714">
      <w:pPr>
        <w:rPr>
          <w:rFonts w:cs="Calibri"/>
        </w:rPr>
      </w:pPr>
      <w:r w:rsidRPr="000C2023">
        <w:rPr>
          <w:rFonts w:cs="Calibri"/>
        </w:rPr>
        <w:t xml:space="preserve">- amennyiben </w:t>
      </w:r>
      <w:r w:rsidRPr="000C2023">
        <w:rPr>
          <w:rFonts w:eastAsia="Times New Roman"/>
        </w:rPr>
        <w:t>egy ügyfelet egy adott instrumentum mellett új ügyfélként jelent az adatszolgáltató, és emellett a hitel mellett új hitelt vesz fel ez az ügyfél, akkor az új hitel instrumentumánál az ügyfél már nem új ügyfélként jelentendő.</w:t>
      </w:r>
      <w:r w:rsidRPr="000C2023">
        <w:rPr>
          <w:rFonts w:cs="Calibri"/>
        </w:rPr>
        <w:t xml:space="preserve"> </w:t>
      </w:r>
    </w:p>
    <w:p w14:paraId="17FEE882" w14:textId="77777777" w:rsidR="00143A62" w:rsidRPr="000C2023" w:rsidRDefault="00143A62" w:rsidP="00C14714">
      <w:pPr>
        <w:rPr>
          <w:rFonts w:eastAsia="Times New Roman"/>
        </w:rPr>
      </w:pPr>
      <w:r w:rsidRPr="000C2023">
        <w:rPr>
          <w:rFonts w:cs="Calibri"/>
        </w:rPr>
        <w:t xml:space="preserve">- amennyiben az adós/adóstárs személyében változás történik, az új instrumentum-adós/adóstárs viszonylatban újra vizsgálandó az, hogy új ügyfélről van-e szó. </w:t>
      </w:r>
      <w:r w:rsidRPr="000C2023">
        <w:rPr>
          <w:rFonts w:eastAsia="Times New Roman"/>
        </w:rPr>
        <w:t xml:space="preserve"> </w:t>
      </w:r>
    </w:p>
    <w:p w14:paraId="292A8C0F" w14:textId="77777777" w:rsidR="00143A62" w:rsidRPr="000C2023" w:rsidRDefault="00143A62" w:rsidP="00C14714">
      <w:pPr>
        <w:rPr>
          <w:rFonts w:eastAsia="Times New Roman"/>
        </w:rPr>
      </w:pPr>
      <w:r w:rsidRPr="000C2023">
        <w:rPr>
          <w:rFonts w:eastAsia="Times New Roman"/>
        </w:rPr>
        <w:t xml:space="preserve">- a mező értéke adott instrumentum-ügyfél vonatkozásában a későbbiekben nem módosítandó, az igényléskor jelentett érték jelentendő az instrumentum élete során. </w:t>
      </w:r>
    </w:p>
    <w:p w14:paraId="604BE434" w14:textId="77777777" w:rsidR="00143A62" w:rsidRPr="000C2023" w:rsidRDefault="00143A62" w:rsidP="00C14714">
      <w:r w:rsidRPr="000C2023">
        <w:rPr>
          <w:rFonts w:eastAsia="Times New Roman"/>
          <w:color w:val="1F497D"/>
        </w:rPr>
        <w:t>- a</w:t>
      </w:r>
      <w:r w:rsidRPr="000C2023">
        <w:t xml:space="preserve"> szerződéses kapcsolat az adatszolgáltató szintjén értelmezendő, azaz nem pl. bankcsoport szinten. </w:t>
      </w:r>
    </w:p>
    <w:p w14:paraId="5A7E870A" w14:textId="77777777" w:rsidR="00143A62" w:rsidRPr="000C2023" w:rsidRDefault="00143A62" w:rsidP="00C14714">
      <w:r w:rsidRPr="000C2023">
        <w:t>- ahol az adatszolgáltató eddig csak közvetítőként lépett fel és az ügyfél nem vele szerződött (pl. biztosítás), ott új ügyfélként jelenik meg egy adatszolgáltató által értékesített termékre szerződés esetében. Azonban az adatszolgáltató valamennyi pénzügyi terméke beleértendő a definícióba, ha szerződéses kapcsolat fennáll bármilyen korábbi termék kapcsán, akkor nem új ügyfélről beszélünk.</w:t>
      </w:r>
    </w:p>
    <w:p w14:paraId="354F1EC9" w14:textId="7FE990A3" w:rsidR="001B6578" w:rsidRDefault="001B6578" w:rsidP="00C14714">
      <w:r>
        <w:t>Az új ügyfélre vonatkozó információt csak új szerződéssel történő keletkezés esetén kell megadni, állományátruházás esetén az átvevő adatszolgáltatónál nem vizsgálandó az, hogy az átvett hitelek adósai/adóstársai az ő szempontjából új ügyfelek-e.</w:t>
      </w:r>
    </w:p>
    <w:p w14:paraId="3E5EC13D" w14:textId="79F47663" w:rsidR="004A0791" w:rsidRPr="006C72EB" w:rsidRDefault="004A0791" w:rsidP="00C14714">
      <w:r>
        <w:t xml:space="preserve">A mező nem töltendő </w:t>
      </w:r>
      <w:proofErr w:type="spellStart"/>
      <w:r>
        <w:t>KK</w:t>
      </w:r>
      <w:proofErr w:type="spellEnd"/>
      <w:r>
        <w:t xml:space="preserve"> és </w:t>
      </w:r>
      <w:proofErr w:type="spellStart"/>
      <w:r>
        <w:t>FF</w:t>
      </w:r>
      <w:proofErr w:type="spellEnd"/>
      <w:r>
        <w:t xml:space="preserve"> tevékenységek esetén.</w:t>
      </w:r>
    </w:p>
    <w:p w14:paraId="6CF7EB36" w14:textId="12E7F02C" w:rsidR="00631F55" w:rsidRPr="000C2023" w:rsidRDefault="00631F55" w:rsidP="00C14714">
      <w:r w:rsidRPr="000C2023">
        <w:t>2022. június vonatkozási időtől kezdődően jelentendő „Az ügyfél családi állapota” mezőben a természetes személy ügyfelek hitelbírálatkori családi állapota a teljes hitelállomány tekintetében. Dolgozói hitelek esetén a mező üresen hagyható,</w:t>
      </w:r>
      <w:r w:rsidR="003F583C" w:rsidRPr="003F583C">
        <w:t xml:space="preserve"> </w:t>
      </w:r>
      <w:r w:rsidR="003F583C" w:rsidRPr="00C06692">
        <w:t xml:space="preserve">a </w:t>
      </w:r>
      <w:r w:rsidR="003F583C">
        <w:t>’</w:t>
      </w:r>
      <w:proofErr w:type="spellStart"/>
      <w:r w:rsidR="003F583C" w:rsidRPr="00C06692">
        <w:t>NEM_ISMERT</w:t>
      </w:r>
      <w:proofErr w:type="spellEnd"/>
      <w:r w:rsidR="003F583C">
        <w:t>’</w:t>
      </w:r>
      <w:r w:rsidR="003F583C" w:rsidRPr="00C06692">
        <w:t xml:space="preserve"> kódérték </w:t>
      </w:r>
      <w:r w:rsidR="003F583C">
        <w:t>elsősorban</w:t>
      </w:r>
      <w:r w:rsidR="003F583C" w:rsidRPr="00C06692">
        <w:t xml:space="preserve"> 2022.06.01. előtti szerződéskötés esetén alkalmazható, amennyiben az adat semmiképp nem szerezhető be</w:t>
      </w:r>
      <w:r w:rsidR="003F583C">
        <w:t xml:space="preserve">, illetve 2022.06.01. utáni szerződéskötések esetén, amennyiben nem a következő hiteltípusokról van szó: lakáshitel, lakáslízing, ingatlanhitel, ingatlanlízing, szabadfelhasználású jelzáloghitel. A felsorolt hiteltípusok esetén elvárás a hitelbírálatkori családi állapot jelentése. </w:t>
      </w:r>
      <w:r w:rsidRPr="000C2023">
        <w:t xml:space="preserve">A mező csak </w:t>
      </w:r>
      <w:proofErr w:type="spellStart"/>
      <w:r w:rsidR="000C6D81">
        <w:rPr>
          <w:rFonts w:asciiTheme="minorHAnsi" w:hAnsiTheme="minorHAnsi" w:cs="Arial"/>
        </w:rPr>
        <w:t>PVOV</w:t>
      </w:r>
      <w:proofErr w:type="spellEnd"/>
      <w:r w:rsidRPr="000C2023">
        <w:t xml:space="preserve"> esetén töltendő</w:t>
      </w:r>
      <w:r w:rsidR="00BF4D69">
        <w:t xml:space="preserve">, </w:t>
      </w:r>
      <w:proofErr w:type="spellStart"/>
      <w:r w:rsidR="00BF4D69">
        <w:t>KK</w:t>
      </w:r>
      <w:proofErr w:type="spellEnd"/>
      <w:r w:rsidR="00BF4D69">
        <w:t xml:space="preserve"> </w:t>
      </w:r>
      <w:r w:rsidR="003E7F42">
        <w:t xml:space="preserve">és </w:t>
      </w:r>
      <w:proofErr w:type="spellStart"/>
      <w:r w:rsidR="003E7F42">
        <w:t>FF</w:t>
      </w:r>
      <w:proofErr w:type="spellEnd"/>
      <w:r w:rsidR="003E7F42">
        <w:t xml:space="preserve"> </w:t>
      </w:r>
      <w:r w:rsidR="00BF4D69">
        <w:t>tevékenység kivételével</w:t>
      </w:r>
      <w:r w:rsidR="003E7F42">
        <w:t>.</w:t>
      </w:r>
      <w:r w:rsidR="00805B20">
        <w:t xml:space="preserve">   A 2023.09.01. </w:t>
      </w:r>
      <w:r w:rsidR="00805B20" w:rsidRPr="000778AA">
        <w:t>utáni szerződéskötések esetén</w:t>
      </w:r>
      <w:r w:rsidR="00805B20">
        <w:t xml:space="preserve"> személyi hitel hiteltípus esetén </w:t>
      </w:r>
      <w:r w:rsidR="00805B20" w:rsidRPr="000778AA">
        <w:t>„Az ügyfél családi állapota” mezőben</w:t>
      </w:r>
      <w:r w:rsidR="00805B20">
        <w:t xml:space="preserve"> a </w:t>
      </w:r>
      <w:r w:rsidR="00805B20" w:rsidRPr="000778AA">
        <w:t>’</w:t>
      </w:r>
      <w:proofErr w:type="spellStart"/>
      <w:r w:rsidR="00805B20" w:rsidRPr="000778AA">
        <w:t>NEM_ISMERT</w:t>
      </w:r>
      <w:proofErr w:type="spellEnd"/>
      <w:r w:rsidR="00805B20" w:rsidRPr="000778AA">
        <w:t>’ kódérték</w:t>
      </w:r>
      <w:r w:rsidR="00805B20">
        <w:t xml:space="preserve"> nem alkalmazható.</w:t>
      </w:r>
    </w:p>
    <w:p w14:paraId="4151B649" w14:textId="77777777" w:rsidR="002B29D3" w:rsidRPr="000C2023" w:rsidRDefault="002B29D3" w:rsidP="00C14714">
      <w:pPr>
        <w:rPr>
          <w:rFonts w:cs="Arial"/>
        </w:rPr>
      </w:pPr>
    </w:p>
    <w:p w14:paraId="1F335BA9" w14:textId="3E3C38F2" w:rsidR="00D427D2" w:rsidRPr="000C2023" w:rsidRDefault="00D427D2" w:rsidP="00C14714">
      <w:pPr>
        <w:pStyle w:val="Cmsor3"/>
        <w:keepNext/>
        <w:jc w:val="both"/>
        <w:rPr>
          <w:b/>
          <w:szCs w:val="22"/>
        </w:rPr>
      </w:pPr>
      <w:bookmarkStart w:id="168" w:name="_Toc106619750"/>
      <w:bookmarkStart w:id="169" w:name="_Toc149904396"/>
      <w:r w:rsidRPr="000C2023">
        <w:rPr>
          <w:b/>
          <w:szCs w:val="22"/>
        </w:rPr>
        <w:t>Instrumentum-fedezet</w:t>
      </w:r>
      <w:bookmarkEnd w:id="168"/>
      <w:r w:rsidR="00857F39">
        <w:rPr>
          <w:b/>
          <w:szCs w:val="22"/>
        </w:rPr>
        <w:t xml:space="preserve"> (</w:t>
      </w:r>
      <w:proofErr w:type="spellStart"/>
      <w:r w:rsidR="00857F39">
        <w:rPr>
          <w:b/>
          <w:szCs w:val="22"/>
        </w:rPr>
        <w:t>INST_FED</w:t>
      </w:r>
      <w:proofErr w:type="spellEnd"/>
      <w:r w:rsidR="00857F39">
        <w:rPr>
          <w:b/>
          <w:szCs w:val="22"/>
        </w:rPr>
        <w:t>)</w:t>
      </w:r>
      <w:bookmarkEnd w:id="169"/>
    </w:p>
    <w:p w14:paraId="34805779" w14:textId="7D69C563" w:rsidR="00D427D2" w:rsidRPr="000C2023" w:rsidRDefault="00D427D2" w:rsidP="00C14714">
      <w:pPr>
        <w:keepNext/>
        <w:rPr>
          <w:rFonts w:cs="Arial"/>
        </w:rPr>
      </w:pPr>
      <w:r w:rsidRPr="000C2023">
        <w:rPr>
          <w:rFonts w:cs="Arial"/>
        </w:rPr>
        <w:t>A fedezete</w:t>
      </w:r>
      <w:r w:rsidR="00C742C4" w:rsidRPr="000C2023">
        <w:rPr>
          <w:rFonts w:cs="Arial"/>
        </w:rPr>
        <w:t>ke</w:t>
      </w:r>
      <w:r w:rsidRPr="000C2023">
        <w:rPr>
          <w:rFonts w:cs="Arial"/>
        </w:rPr>
        <w:t xml:space="preserve">t az </w:t>
      </w:r>
      <w:proofErr w:type="spellStart"/>
      <w:r w:rsidRPr="000C2023">
        <w:rPr>
          <w:rFonts w:cs="Arial"/>
        </w:rPr>
        <w:t>INST_FED</w:t>
      </w:r>
      <w:proofErr w:type="spellEnd"/>
      <w:r w:rsidRPr="000C2023">
        <w:rPr>
          <w:rFonts w:cs="Arial"/>
          <w:b/>
        </w:rPr>
        <w:t xml:space="preserve"> </w:t>
      </w:r>
      <w:r w:rsidRPr="000C2023">
        <w:rPr>
          <w:rFonts w:cs="Arial"/>
        </w:rPr>
        <w:t xml:space="preserve">kódú </w:t>
      </w:r>
      <w:r w:rsidR="00F12514" w:rsidRPr="000C2023">
        <w:rPr>
          <w:rFonts w:cs="Arial"/>
        </w:rPr>
        <w:t>táblá</w:t>
      </w:r>
      <w:r w:rsidRPr="000C2023">
        <w:rPr>
          <w:rFonts w:cs="Arial"/>
        </w:rPr>
        <w:t xml:space="preserve">ban kell hozzárendelni az adott hitelügylethez. </w:t>
      </w:r>
      <w:r w:rsidR="00C742C4" w:rsidRPr="000C2023">
        <w:rPr>
          <w:rFonts w:cs="Arial"/>
        </w:rPr>
        <w:t xml:space="preserve">A fedezet azonosító kódja az adatszolgáltató által használt egyedi, időben állandó azonosító kód, melyet </w:t>
      </w:r>
      <w:r w:rsidR="000C3659" w:rsidRPr="000C2023">
        <w:rPr>
          <w:rFonts w:cs="Arial"/>
        </w:rPr>
        <w:t xml:space="preserve">első alkalommal a </w:t>
      </w:r>
      <w:proofErr w:type="spellStart"/>
      <w:r w:rsidR="000C3659" w:rsidRPr="000C2023">
        <w:rPr>
          <w:rFonts w:cs="Arial"/>
        </w:rPr>
        <w:t>FEDE</w:t>
      </w:r>
      <w:proofErr w:type="spellEnd"/>
      <w:r w:rsidR="000C3659" w:rsidRPr="000C2023">
        <w:rPr>
          <w:rFonts w:cs="Arial"/>
        </w:rPr>
        <w:t xml:space="preserve"> táblában kell megadni (a </w:t>
      </w:r>
      <w:proofErr w:type="spellStart"/>
      <w:r w:rsidR="000C3659" w:rsidRPr="000C2023">
        <w:rPr>
          <w:rFonts w:cs="Arial"/>
        </w:rPr>
        <w:t>FEDA</w:t>
      </w:r>
      <w:proofErr w:type="spellEnd"/>
      <w:r w:rsidR="000C3659" w:rsidRPr="000C2023">
        <w:rPr>
          <w:rFonts w:cs="Arial"/>
        </w:rPr>
        <w:t xml:space="preserve"> táblában is ezt kell használni).</w:t>
      </w:r>
    </w:p>
    <w:p w14:paraId="5A8590C0" w14:textId="50FE2948" w:rsidR="000C3659" w:rsidRPr="000C2023" w:rsidRDefault="000C3659" w:rsidP="00C14714">
      <w:pPr>
        <w:rPr>
          <w:rFonts w:cs="Arial"/>
        </w:rPr>
      </w:pPr>
      <w:r w:rsidRPr="000C2023">
        <w:rPr>
          <w:rFonts w:cs="Arial"/>
        </w:rPr>
        <w:t xml:space="preserve">A fedezet köthető speciális keretjellegű </w:t>
      </w:r>
      <w:r w:rsidR="00A941FD" w:rsidRPr="000C2023">
        <w:rPr>
          <w:rFonts w:cs="Arial"/>
        </w:rPr>
        <w:t xml:space="preserve">(kizárólag </w:t>
      </w:r>
      <w:proofErr w:type="spellStart"/>
      <w:r w:rsidR="00A941FD" w:rsidRPr="000C2023">
        <w:rPr>
          <w:rFonts w:cs="Arial"/>
        </w:rPr>
        <w:t>FF</w:t>
      </w:r>
      <w:proofErr w:type="spellEnd"/>
      <w:r w:rsidR="00A941FD" w:rsidRPr="000C2023">
        <w:rPr>
          <w:rFonts w:cs="Arial"/>
        </w:rPr>
        <w:t xml:space="preserve"> tevékenység esetén) </w:t>
      </w:r>
      <w:r w:rsidRPr="000C2023">
        <w:rPr>
          <w:rFonts w:cs="Arial"/>
        </w:rPr>
        <w:t>vagy nem speciális keretjellegű</w:t>
      </w:r>
      <w:r w:rsidR="008772C9" w:rsidRPr="000C2023">
        <w:rPr>
          <w:rFonts w:cs="Arial"/>
        </w:rPr>
        <w:t>,</w:t>
      </w:r>
      <w:r w:rsidRPr="000C2023">
        <w:rPr>
          <w:rFonts w:cs="Arial"/>
        </w:rPr>
        <w:t xml:space="preserve"> vagy nem keretjellegű instrumentumhoz. Attól függően, hogy melyik táblában jelentett instrumentumhoz kell kapcsolni a fedezetet (</w:t>
      </w:r>
      <w:proofErr w:type="spellStart"/>
      <w:r w:rsidRPr="000C2023">
        <w:rPr>
          <w:rFonts w:cs="Arial"/>
        </w:rPr>
        <w:t>INSTK</w:t>
      </w:r>
      <w:proofErr w:type="spellEnd"/>
      <w:r w:rsidRPr="000C2023">
        <w:rPr>
          <w:rFonts w:cs="Arial"/>
        </w:rPr>
        <w:t xml:space="preserve"> vagy </w:t>
      </w:r>
      <w:proofErr w:type="spellStart"/>
      <w:r w:rsidRPr="000C2023">
        <w:rPr>
          <w:rFonts w:cs="Arial"/>
        </w:rPr>
        <w:t>INSTR</w:t>
      </w:r>
      <w:proofErr w:type="spellEnd"/>
      <w:r w:rsidRPr="000C2023">
        <w:rPr>
          <w:rFonts w:cs="Arial"/>
        </w:rPr>
        <w:t>),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0C3659" w:rsidRPr="000C2023" w14:paraId="4BC0A0C7" w14:textId="77777777" w:rsidTr="009E397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10EF00A" w14:textId="77777777" w:rsidR="000C3659" w:rsidRPr="000C2023" w:rsidRDefault="000C3659" w:rsidP="00C14714">
            <w:pPr>
              <w:spacing w:after="0"/>
              <w:rPr>
                <w:rFonts w:eastAsia="Times New Roman" w:cs="Times New Roman"/>
              </w:rPr>
            </w:pPr>
            <w:proofErr w:type="spellStart"/>
            <w:r w:rsidRPr="000C2023">
              <w:rPr>
                <w:rFonts w:eastAsia="Times New Roman" w:cs="Times New Roman"/>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451B84C0" w14:textId="77777777" w:rsidR="000C3659" w:rsidRPr="000C2023" w:rsidRDefault="000C3659" w:rsidP="00C14714">
            <w:pPr>
              <w:spacing w:after="0"/>
              <w:rPr>
                <w:rFonts w:eastAsia="Times New Roman" w:cs="Times New Roman"/>
                <w:bCs/>
                <w:i/>
                <w:iCs/>
              </w:rPr>
            </w:pPr>
            <w:r w:rsidRPr="000C2023">
              <w:rPr>
                <w:rFonts w:eastAsia="Times New Roman" w:cs="Times New Roman"/>
                <w:bCs/>
                <w:i/>
                <w:iCs/>
              </w:rPr>
              <w:t>Instrumentum (speciális keret) szervezeti azonosító</w:t>
            </w:r>
          </w:p>
        </w:tc>
      </w:tr>
      <w:tr w:rsidR="000C3659" w:rsidRPr="000C2023" w14:paraId="422A393D" w14:textId="77777777" w:rsidTr="009E397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37E4C2C4" w14:textId="77777777" w:rsidR="000C3659" w:rsidRPr="000C2023" w:rsidRDefault="000C3659" w:rsidP="00C14714">
            <w:pPr>
              <w:spacing w:after="0"/>
              <w:rPr>
                <w:rFonts w:eastAsia="Times New Roman" w:cs="Times New Roman"/>
              </w:rPr>
            </w:pPr>
            <w:proofErr w:type="spellStart"/>
            <w:r w:rsidRPr="000C2023">
              <w:rPr>
                <w:rFonts w:eastAsia="Times New Roman" w:cs="Times New Roman"/>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5E10B630" w14:textId="77777777" w:rsidR="000C3659" w:rsidRPr="000C2023" w:rsidRDefault="000C3659" w:rsidP="00C14714">
            <w:pPr>
              <w:spacing w:after="0"/>
              <w:rPr>
                <w:rFonts w:eastAsia="Times New Roman" w:cs="Times New Roman"/>
                <w:bCs/>
                <w:i/>
                <w:iCs/>
                <w:color w:val="000000"/>
              </w:rPr>
            </w:pPr>
            <w:r w:rsidRPr="000C2023">
              <w:rPr>
                <w:rFonts w:eastAsia="Times New Roman" w:cs="Times New Roman"/>
                <w:bCs/>
                <w:i/>
                <w:iCs/>
                <w:color w:val="000000"/>
              </w:rPr>
              <w:t>Instrumentum (nem speciális keret és nem keret) szervezeti azonosító</w:t>
            </w:r>
          </w:p>
        </w:tc>
      </w:tr>
    </w:tbl>
    <w:p w14:paraId="73542F72" w14:textId="77777777" w:rsidR="008D5A94" w:rsidRPr="000C2023" w:rsidRDefault="008D5A94" w:rsidP="00C14714">
      <w:pPr>
        <w:rPr>
          <w:rFonts w:cs="Arial"/>
        </w:rPr>
      </w:pPr>
    </w:p>
    <w:p w14:paraId="68E29EEB" w14:textId="0F20AB31" w:rsidR="000C3659" w:rsidRPr="000C2023" w:rsidRDefault="000C3659" w:rsidP="00C14714">
      <w:pPr>
        <w:rPr>
          <w:rFonts w:cs="Arial"/>
        </w:rPr>
      </w:pPr>
      <w:r w:rsidRPr="000C2023">
        <w:rPr>
          <w:rFonts w:cs="Arial"/>
        </w:rPr>
        <w:t>Egyidejűleg mindkét attribútum nem lehet töltött, a kapcsolásokat in</w:t>
      </w:r>
      <w:r w:rsidR="007377FB" w:rsidRPr="000C2023">
        <w:rPr>
          <w:rFonts w:cs="Arial"/>
        </w:rPr>
        <w:t>s</w:t>
      </w:r>
      <w:r w:rsidRPr="000C2023">
        <w:rPr>
          <w:rFonts w:cs="Arial"/>
        </w:rPr>
        <w:t xml:space="preserve">trumentumonként külön kell megadni. </w:t>
      </w:r>
    </w:p>
    <w:p w14:paraId="65AC1A35" w14:textId="77777777" w:rsidR="000B401E" w:rsidRDefault="00D427D2" w:rsidP="00C14714">
      <w:pPr>
        <w:rPr>
          <w:rFonts w:cs="Arial"/>
        </w:rPr>
      </w:pPr>
      <w:r w:rsidRPr="000C2023">
        <w:rPr>
          <w:rFonts w:cs="Arial"/>
        </w:rPr>
        <w:t xml:space="preserve">Az </w:t>
      </w:r>
      <w:proofErr w:type="spellStart"/>
      <w:r w:rsidRPr="000C2023">
        <w:rPr>
          <w:rFonts w:cs="Arial"/>
        </w:rPr>
        <w:t>INST_FED</w:t>
      </w:r>
      <w:proofErr w:type="spellEnd"/>
      <w:r w:rsidRPr="000C2023">
        <w:rPr>
          <w:rFonts w:cs="Arial"/>
        </w:rPr>
        <w:t xml:space="preserve"> kódú </w:t>
      </w:r>
      <w:r w:rsidR="00F12514" w:rsidRPr="000C2023">
        <w:rPr>
          <w:rFonts w:cs="Arial"/>
        </w:rPr>
        <w:t>táblá</w:t>
      </w:r>
      <w:r w:rsidRPr="000C2023">
        <w:rPr>
          <w:rFonts w:cs="Arial"/>
        </w:rPr>
        <w:t>ban kell megadni a fedezet adott instrumentumra allokált értékét.</w:t>
      </w:r>
      <w:r w:rsidR="00E50D6A" w:rsidRPr="000C2023">
        <w:rPr>
          <w:rFonts w:cs="Arial"/>
        </w:rPr>
        <w:t xml:space="preserve"> Amennyiben a</w:t>
      </w:r>
      <w:r w:rsidRPr="000C2023">
        <w:rPr>
          <w:rFonts w:cs="Arial"/>
        </w:rPr>
        <w:t xml:space="preserve"> </w:t>
      </w:r>
      <w:r w:rsidR="00A941FD" w:rsidRPr="000C2023">
        <w:rPr>
          <w:rFonts w:cs="Arial"/>
        </w:rPr>
        <w:t xml:space="preserve">pénzügyi vállalkozás formában működő adatszolgáltatók </w:t>
      </w:r>
      <w:r w:rsidR="00E50D6A" w:rsidRPr="000C2023">
        <w:rPr>
          <w:rFonts w:cs="Arial"/>
        </w:rPr>
        <w:t>többféle allokált értékkel is rendelkeznek a rendszereikben, mindegyik megadható</w:t>
      </w:r>
      <w:r w:rsidR="00CA603D" w:rsidRPr="000C2023">
        <w:rPr>
          <w:rFonts w:cs="Arial"/>
        </w:rPr>
        <w:t xml:space="preserve">. </w:t>
      </w:r>
      <w:r w:rsidR="008769E3" w:rsidRPr="000C2023">
        <w:rPr>
          <w:rFonts w:asciiTheme="minorHAnsi" w:hAnsiTheme="minorHAnsi" w:cstheme="minorHAnsi"/>
        </w:rPr>
        <w:t xml:space="preserve">Az allokált hitelbiztosítéki érték mezőkben az az érték jelentendő, amelyet a pénzügyi vállalkozás a tőkeszámításhoz, illetve az értékvesztésképzéshez használ, abban az esetben is, ha a hitelbiztosítéki értéket nem allokálja. Például amennyiben csak a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értéket használja és allokálja a pénzügyi vállalkozás, akkor az az allokált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érték és az allokált hitelbiztosítéki érték mezőben is jelentendő (ugyanazzal az értékkel). Ha ellenben a hitelbiztosítéki értéket és a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értéket is használja és allokálja a pénzügyi vállalkozás, akkor az allokált hitelbiztosítéki és az allokált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mezőkben egymástól eltérő érték fog megjelenni. </w:t>
      </w:r>
      <w:r w:rsidR="00CA603D" w:rsidRPr="000C2023">
        <w:rPr>
          <w:rFonts w:asciiTheme="minorHAnsi" w:hAnsiTheme="minorHAnsi" w:cstheme="minorHAnsi"/>
        </w:rPr>
        <w:t xml:space="preserve">Kötelező mező a </w:t>
      </w:r>
      <w:r w:rsidR="00CA603D" w:rsidRPr="000C2023">
        <w:rPr>
          <w:rFonts w:cs="Arial"/>
        </w:rPr>
        <w:t>„</w:t>
      </w:r>
      <w:r w:rsidR="00CA603D" w:rsidRPr="000C2023">
        <w:rPr>
          <w:rFonts w:cs="Arial"/>
          <w:b/>
          <w:bCs/>
        </w:rPr>
        <w:t xml:space="preserve">Fedezet allokált </w:t>
      </w:r>
      <w:r w:rsidR="001C6412" w:rsidRPr="000C2023">
        <w:rPr>
          <w:rFonts w:cs="Arial"/>
          <w:b/>
          <w:bCs/>
        </w:rPr>
        <w:t xml:space="preserve">hitelbiztosítéki </w:t>
      </w:r>
      <w:r w:rsidR="00CA603D" w:rsidRPr="000C2023">
        <w:rPr>
          <w:rFonts w:cs="Arial"/>
          <w:b/>
          <w:bCs/>
        </w:rPr>
        <w:t xml:space="preserve">értéke – értékvesztésképzéshez” </w:t>
      </w:r>
      <w:r w:rsidR="00CA603D" w:rsidRPr="000C2023">
        <w:rPr>
          <w:rFonts w:cs="Arial"/>
        </w:rPr>
        <w:t>mező</w:t>
      </w:r>
      <w:r w:rsidR="00CA603D" w:rsidRPr="000C2023">
        <w:rPr>
          <w:rFonts w:cs="Arial"/>
          <w:b/>
          <w:bCs/>
        </w:rPr>
        <w:t xml:space="preserve">, </w:t>
      </w:r>
      <w:r w:rsidR="00CA603D" w:rsidRPr="000C2023">
        <w:rPr>
          <w:rFonts w:cs="Arial"/>
        </w:rPr>
        <w:t xml:space="preserve">melyben abban az esetben is meg kell adni allokált érték adatot, amennyiben </w:t>
      </w:r>
      <w:r w:rsidR="00CA603D" w:rsidRPr="000C2023">
        <w:rPr>
          <w:rFonts w:asciiTheme="minorHAnsi" w:hAnsiTheme="minorHAnsi" w:cstheme="minorHAnsi"/>
        </w:rPr>
        <w:t xml:space="preserve">a fedezet nem kerül figyelembevételre sem az értékvesztésképzés, sem a tőkeszámítás tekintetében. Ingatlan- és gépjárműfedezet esetén a </w:t>
      </w:r>
      <w:r w:rsidR="00CA603D" w:rsidRPr="000C2023">
        <w:rPr>
          <w:rFonts w:cs="Arial"/>
          <w:b/>
          <w:bCs/>
        </w:rPr>
        <w:t xml:space="preserve">Fedezet allokált piaci értéke – értékvesztésképzéshez” </w:t>
      </w:r>
      <w:r w:rsidR="00CA603D" w:rsidRPr="000C2023">
        <w:rPr>
          <w:rFonts w:cs="Arial"/>
        </w:rPr>
        <w:t>mezőben is mindenképp jelentendő adat</w:t>
      </w:r>
      <w:r w:rsidR="008769E3" w:rsidRPr="000C2023">
        <w:rPr>
          <w:rFonts w:cs="Arial"/>
        </w:rPr>
        <w:t>.</w:t>
      </w:r>
    </w:p>
    <w:p w14:paraId="61838AF2" w14:textId="77777777" w:rsidR="000B401E" w:rsidRDefault="000B401E" w:rsidP="000B401E">
      <w:pPr>
        <w:rPr>
          <w:rFonts w:cs="Arial"/>
        </w:rPr>
      </w:pPr>
      <w:r>
        <w:rPr>
          <w:rFonts w:cs="Arial"/>
        </w:rPr>
        <w:t>Az adott fedezethez tartozó allokált értékek meghatározhatók az adatszolgáltató módszertana szerint, azonban azok összege ki kell adja a fedezet teljes értékét minden fedezetérték típusban (azaz például adott fedezet egyes hitelekhez tartozó allokált piaci értékeinek összege ki kell adja a fedezet piaci értékét).</w:t>
      </w:r>
    </w:p>
    <w:p w14:paraId="6EC537C4" w14:textId="54D743B3" w:rsidR="00D427D2" w:rsidRPr="000C2023" w:rsidRDefault="008769E3" w:rsidP="00C14714">
      <w:pPr>
        <w:rPr>
          <w:rFonts w:cs="Arial"/>
        </w:rPr>
      </w:pPr>
      <w:r w:rsidRPr="000C2023">
        <w:rPr>
          <w:rFonts w:cs="Arial"/>
        </w:rPr>
        <w:t xml:space="preserve"> </w:t>
      </w:r>
      <w:r w:rsidR="00D427D2" w:rsidRPr="000C2023">
        <w:rPr>
          <w:rFonts w:cs="Arial"/>
        </w:rPr>
        <w:t xml:space="preserve">Ugyancsak az </w:t>
      </w:r>
      <w:proofErr w:type="spellStart"/>
      <w:r w:rsidR="00D427D2" w:rsidRPr="000C2023">
        <w:rPr>
          <w:rFonts w:cs="Arial"/>
        </w:rPr>
        <w:t>INST_FED</w:t>
      </w:r>
      <w:proofErr w:type="spellEnd"/>
      <w:r w:rsidR="00D427D2" w:rsidRPr="000C2023">
        <w:rPr>
          <w:rFonts w:cs="Arial"/>
          <w:b/>
        </w:rPr>
        <w:t xml:space="preserve"> </w:t>
      </w:r>
      <w:r w:rsidR="00D427D2" w:rsidRPr="000C2023">
        <w:rPr>
          <w:rFonts w:cs="Arial"/>
        </w:rPr>
        <w:t xml:space="preserve">kódú </w:t>
      </w:r>
      <w:r w:rsidR="00F12514" w:rsidRPr="000C2023">
        <w:rPr>
          <w:rFonts w:cs="Arial"/>
        </w:rPr>
        <w:t>táblá</w:t>
      </w:r>
      <w:r w:rsidR="00D427D2" w:rsidRPr="000C2023">
        <w:rPr>
          <w:rFonts w:cs="Arial"/>
        </w:rPr>
        <w:t xml:space="preserve">ban kell feltüntetni a fedezethez az adott instrumentum vonatkozásában kapcsolódó jogokat, a fedezetet megelőző </w:t>
      </w:r>
      <w:proofErr w:type="spellStart"/>
      <w:r w:rsidR="00D427D2" w:rsidRPr="000C2023">
        <w:rPr>
          <w:rFonts w:cs="Arial"/>
        </w:rPr>
        <w:t>terhek</w:t>
      </w:r>
      <w:proofErr w:type="spellEnd"/>
      <w:r w:rsidR="00D427D2" w:rsidRPr="000C2023">
        <w:rPr>
          <w:rFonts w:cs="Arial"/>
        </w:rPr>
        <w:t xml:space="preserve"> értékét is</w:t>
      </w:r>
      <w:r w:rsidR="000C3659" w:rsidRPr="000C2023">
        <w:rPr>
          <w:rFonts w:cs="Arial"/>
        </w:rPr>
        <w:t>, illetve ingatlanfedezet esetén a ranghelyre vonatkozó információkat.</w:t>
      </w:r>
      <w:r w:rsidR="00D427D2" w:rsidRPr="000C2023">
        <w:rPr>
          <w:rFonts w:cs="Arial"/>
        </w:rPr>
        <w:t xml:space="preserve">  </w:t>
      </w:r>
      <w:r w:rsidR="00DC7F80">
        <w:rPr>
          <w:rFonts w:cs="Arial"/>
        </w:rPr>
        <w:t>„</w:t>
      </w:r>
      <w:r w:rsidR="00DC7F80" w:rsidRPr="00DC7F80">
        <w:rPr>
          <w:rFonts w:cs="Arial"/>
        </w:rPr>
        <w:t xml:space="preserve">A fedezetet megelőző </w:t>
      </w:r>
      <w:proofErr w:type="spellStart"/>
      <w:r w:rsidR="00DC7F80" w:rsidRPr="00DC7F80">
        <w:rPr>
          <w:rFonts w:cs="Arial"/>
        </w:rPr>
        <w:t>terhek</w:t>
      </w:r>
      <w:proofErr w:type="spellEnd"/>
      <w:r w:rsidR="00DC7F80" w:rsidRPr="00DC7F80">
        <w:rPr>
          <w:rFonts w:cs="Arial"/>
        </w:rPr>
        <w:t xml:space="preserve"> értéke</w:t>
      </w:r>
      <w:r w:rsidR="00DC7F80">
        <w:rPr>
          <w:rFonts w:cs="Arial"/>
        </w:rPr>
        <w:t>” mezőben</w:t>
      </w:r>
      <w:r w:rsidR="00DC7F80" w:rsidRPr="00DC7F80">
        <w:rPr>
          <w:rFonts w:cs="Arial"/>
        </w:rPr>
        <w:t xml:space="preserve"> </w:t>
      </w:r>
      <w:r w:rsidR="0076095C" w:rsidRPr="000C2023">
        <w:rPr>
          <w:rFonts w:cs="Arial"/>
        </w:rPr>
        <w:t>a saját hitelintézet javára bejegyzett, megelőző jelzálogjogok értékét nem kell beleszámítani az értékbe.</w:t>
      </w:r>
    </w:p>
    <w:p w14:paraId="4C381084" w14:textId="3F57DBE7" w:rsidR="00AA27BF" w:rsidRPr="000C2023" w:rsidRDefault="005F5440" w:rsidP="00C14714">
      <w:pPr>
        <w:rPr>
          <w:rFonts w:cs="Arial"/>
        </w:rPr>
      </w:pPr>
      <w:r w:rsidRPr="000C2023">
        <w:rPr>
          <w:rFonts w:cs="Arial"/>
        </w:rPr>
        <w:t xml:space="preserve">A fedezet befogadásának dátumaként azt a dátumot kell jelenteni, amikor a fedezetnyilvántartó rendszerbe rögzítésre kerül az adott fedezet. </w:t>
      </w:r>
      <w:bookmarkStart w:id="170" w:name="_Hlk44410116"/>
      <w:r w:rsidR="00AE6AAA" w:rsidRPr="000C2023">
        <w:rPr>
          <w:rFonts w:cs="Arial"/>
        </w:rPr>
        <w:t xml:space="preserve">Lízing esetén, amennyiben nem áll rendelkezésre ez az időpont, jelenthető a szerződéskötés napja, hiszen onnantól értelmezett a lízingtárgy fedezetként. </w:t>
      </w:r>
      <w:bookmarkEnd w:id="170"/>
      <w:r w:rsidR="005E16AA" w:rsidRPr="000C2023">
        <w:t>Mindig az adott instrumentum és a fedezet között létrejött biztosítéki szerződések közül a legkorábban létrejött biztosítéki szerződés alapján kell meghatározásra kerüljön a dátum (keret biztosíték esetén ez az időpont megelőzheti az instrumentum létrejöttét).</w:t>
      </w:r>
      <w:r w:rsidR="00AA27BF" w:rsidRPr="000C2023">
        <w:t xml:space="preserve"> Ez a dátum adott instrumentum és fedezet viszonylatában állandó, azaz például</w:t>
      </w:r>
      <w:r w:rsidR="00D81E40" w:rsidRPr="000C2023">
        <w:t>,</w:t>
      </w:r>
      <w:r w:rsidR="00AA27BF" w:rsidRPr="000C2023">
        <w:t xml:space="preserve"> ha első ranghely után második ranghelyen is zálogjoga lesz az adatszolgáltatónak és törli az első ranghelyi zálogjogot (így a második ranghely kerül az elsőre), a fedezet befogadásának napja nem változtatandó.</w:t>
      </w:r>
      <w:r w:rsidR="00B364F8" w:rsidRPr="000C2023">
        <w:t xml:space="preserve"> Mivel az ingatlanfedezetek széljegyre kerüléskor már jelentendők, a fedezet befogadásának dátumaként a széljegyre kerülés időpontja szerepeltetendő. Amennyiben ez az időpont rendszerszinten nem áll rendelkezésre, jelenthető a széljegyre kerülés hónapjának vége ebben a mezőben.  </w:t>
      </w:r>
    </w:p>
    <w:p w14:paraId="757EDD97" w14:textId="4F8C3E62" w:rsidR="003F5BD4" w:rsidRPr="000C2023" w:rsidRDefault="008F5270" w:rsidP="00C14714">
      <w:r w:rsidRPr="000C2023">
        <w:rPr>
          <w:b/>
        </w:rPr>
        <w:t>„A</w:t>
      </w:r>
      <w:r w:rsidR="00086DCC" w:rsidRPr="000C2023">
        <w:rPr>
          <w:b/>
        </w:rPr>
        <w:t xml:space="preserve"> fedezet a pénzügyi lízing/</w:t>
      </w:r>
      <w:r w:rsidR="00086DCC" w:rsidRPr="000C2023">
        <w:rPr>
          <w:b/>
          <w:i/>
        </w:rPr>
        <w:t>hitelkövetelés</w:t>
      </w:r>
      <w:r w:rsidR="00086DCC" w:rsidRPr="000C2023">
        <w:rPr>
          <w:b/>
        </w:rPr>
        <w:t xml:space="preserve"> tárgyát képezi-e</w:t>
      </w:r>
      <w:r w:rsidRPr="000C2023">
        <w:rPr>
          <w:b/>
        </w:rPr>
        <w:t>”</w:t>
      </w:r>
      <w:r w:rsidRPr="000C2023">
        <w:t xml:space="preserve"> mező esetén a következőképpen kell eljárni:</w:t>
      </w:r>
      <w:r w:rsidR="00086DCC" w:rsidRPr="000C2023">
        <w:t xml:space="preserve"> </w:t>
      </w:r>
      <w:r w:rsidRPr="000C2023">
        <w:t>a</w:t>
      </w:r>
      <w:r w:rsidR="00086DCC" w:rsidRPr="000C2023">
        <w:t xml:space="preserve">mennyiben az adott fedezet maga a pénzügyi lízing/hitelkövetelés tárgya, igen </w:t>
      </w:r>
      <w:r w:rsidR="00727AED" w:rsidRPr="000C2023">
        <w:t>(</w:t>
      </w:r>
      <w:r w:rsidR="00A14D3D" w:rsidRPr="000C2023">
        <w:t>’I’</w:t>
      </w:r>
      <w:r w:rsidR="00727AED" w:rsidRPr="000C2023">
        <w:t>)</w:t>
      </w:r>
      <w:r w:rsidR="00816608" w:rsidRPr="000C2023">
        <w:t xml:space="preserve"> </w:t>
      </w:r>
      <w:r w:rsidR="00086DCC" w:rsidRPr="000C2023">
        <w:t xml:space="preserve">jelentendő és pénzügyi lízing esetén a </w:t>
      </w:r>
      <w:r w:rsidRPr="000C2023">
        <w:rPr>
          <w:b/>
        </w:rPr>
        <w:t>„F</w:t>
      </w:r>
      <w:r w:rsidR="00086DCC" w:rsidRPr="000C2023">
        <w:rPr>
          <w:b/>
        </w:rPr>
        <w:t>edezethez tartozó jog típus</w:t>
      </w:r>
      <w:r w:rsidRPr="000C2023">
        <w:rPr>
          <w:b/>
        </w:rPr>
        <w:t>a”</w:t>
      </w:r>
      <w:r w:rsidRPr="000C2023">
        <w:t xml:space="preserve"> mező</w:t>
      </w:r>
      <w:r w:rsidR="00086DCC" w:rsidRPr="000C2023">
        <w:t>t nem kell kitölteni. Amennyiben a fedezet valamely pénzügyi lízinghez/hitelköveteléshez bevont plusz fedezet, ami nem képezi a lízing/hitel tárgyát, nem</w:t>
      </w:r>
      <w:r w:rsidR="0046557B" w:rsidRPr="000C2023">
        <w:t xml:space="preserve"> (’N’)</w:t>
      </w:r>
      <w:r w:rsidR="00086DCC" w:rsidRPr="000C2023">
        <w:t xml:space="preserve"> jelentendő és a kapcsolódó jog típusát meg kell adni pénzügyi lízing esetén is.</w:t>
      </w:r>
      <w:r w:rsidR="00311507" w:rsidRPr="000C2023">
        <w:t xml:space="preserve"> </w:t>
      </w:r>
      <w:r w:rsidR="00FD5A20" w:rsidRPr="000C2023">
        <w:t>Csak lízingkövetelések és ingatlanfedezetű hitelek esetén kell tölteni a mezőt.</w:t>
      </w:r>
    </w:p>
    <w:p w14:paraId="65160378" w14:textId="77777777" w:rsidR="003C6A1E" w:rsidRPr="00C06692" w:rsidRDefault="00E62577" w:rsidP="00C14714">
      <w:pPr>
        <w:rPr>
          <w:rFonts w:asciiTheme="minorHAnsi" w:hAnsiTheme="minorHAnsi" w:cstheme="minorHAnsi"/>
        </w:rPr>
      </w:pPr>
      <w:r w:rsidRPr="000C2023">
        <w:rPr>
          <w:b/>
          <w:bCs/>
        </w:rPr>
        <w:t>„A fedezethez tartozó jog típusa”</w:t>
      </w:r>
      <w:r w:rsidRPr="000C2023">
        <w:t xml:space="preserve"> mező abban az esetben, ha zálogjogról van szó, a következő értékeket veheti fel: jelzálogjog, kézizálogjog vagy óvadék.  A vagyont terhelő jog nem zálogjog, hanem pl</w:t>
      </w:r>
      <w:r w:rsidR="00965A90" w:rsidRPr="000C2023">
        <w:t>.</w:t>
      </w:r>
      <w:r w:rsidRPr="000C2023">
        <w:t xml:space="preserve"> opciós jog. Amennyiben vagyont terhelő jelzálogjogról van szó, akkor a fedezet típusában jelölendő, hogy vagyonról van szó, a kapcsolódó jog pedig jelzálogjog.</w:t>
      </w:r>
      <w:r w:rsidR="003C6A1E">
        <w:t xml:space="preserve"> </w:t>
      </w:r>
      <w:r w:rsidR="003C6A1E">
        <w:rPr>
          <w:rFonts w:asciiTheme="minorHAnsi" w:hAnsiTheme="minorHAnsi" w:cstheme="minorHAnsi"/>
        </w:rPr>
        <w:t>A ’VAGYON’ (vagyon terhelő jog) kódérték 2022. június vonatkozási időtől kezdődően olyan módon jelentendő, hogy a kódérték kizárólag az opciós jogokat tartalmazza (vételi, eladási visszavásárlási egyaránt). Új kódérték kerül bevezetésre (’</w:t>
      </w:r>
      <w:proofErr w:type="spellStart"/>
      <w:r w:rsidR="003C6A1E">
        <w:rPr>
          <w:rFonts w:asciiTheme="minorHAnsi" w:hAnsiTheme="minorHAnsi" w:cstheme="minorHAnsi"/>
        </w:rPr>
        <w:t>EGYEB_VAGYON</w:t>
      </w:r>
      <w:proofErr w:type="spellEnd"/>
      <w:r w:rsidR="003C6A1E">
        <w:rPr>
          <w:rFonts w:asciiTheme="minorHAnsi" w:hAnsiTheme="minorHAnsi" w:cstheme="minorHAnsi"/>
        </w:rPr>
        <w:t xml:space="preserve">’), amely az opciós jogokon kívüli egyéb vagyon terhelő jogok jelentésére szolgál (pl. használati, használatbavételi jog, biztosításhoz kapcsolódó kedvezményezetti </w:t>
      </w:r>
      <w:proofErr w:type="gramStart"/>
      <w:r w:rsidR="003C6A1E">
        <w:rPr>
          <w:rFonts w:asciiTheme="minorHAnsi" w:hAnsiTheme="minorHAnsi" w:cstheme="minorHAnsi"/>
        </w:rPr>
        <w:t>jog,</w:t>
      </w:r>
      <w:proofErr w:type="gramEnd"/>
      <w:r w:rsidR="003C6A1E">
        <w:rPr>
          <w:rFonts w:asciiTheme="minorHAnsi" w:hAnsiTheme="minorHAnsi" w:cstheme="minorHAnsi"/>
        </w:rPr>
        <w:t xml:space="preserve"> stb.). </w:t>
      </w:r>
    </w:p>
    <w:p w14:paraId="70909504" w14:textId="161D1FE8" w:rsidR="00B846F9" w:rsidRPr="000C2023" w:rsidRDefault="00B846F9" w:rsidP="00C14714">
      <w:r w:rsidRPr="000C2023">
        <w:t>A</w:t>
      </w:r>
      <w:r w:rsidR="001043CF" w:rsidRPr="000C2023">
        <w:t xml:space="preserve">mennyiben egy fedezet egyidejűleg több ranghelyen is kapcsolódik adott instrumentumhoz (pl. keretemelés miatt), akkor a következőképpen kell eljárni: a legkisebb ranghely jelentendő (azaz 1., 3. és 4. ranghelyek esetén az 1.), a leíró mezőkben szintén a legkisebb ranghely adatai jelentendők (pl. fedezet befogadásának napja), az értékmezőkben pedig aggregálni kell az egyes ranghelyekhez tartozó </w:t>
      </w:r>
      <w:proofErr w:type="spellStart"/>
      <w:r w:rsidR="001043CF" w:rsidRPr="000C2023">
        <w:t>értékadatokat</w:t>
      </w:r>
      <w:proofErr w:type="spellEnd"/>
      <w:r w:rsidR="001043CF" w:rsidRPr="000C2023">
        <w:t xml:space="preserve"> a legkisebb ranghelyhez tartozó értékmezőkbe. A megelőző </w:t>
      </w:r>
      <w:proofErr w:type="spellStart"/>
      <w:r w:rsidR="001043CF" w:rsidRPr="000C2023">
        <w:t>terhek</w:t>
      </w:r>
      <w:proofErr w:type="spellEnd"/>
      <w:r w:rsidR="001043CF" w:rsidRPr="000C2023">
        <w:t xml:space="preserve"> értékénél jelentendő a példában a 2. ranghely értéke, azaz a hitelintézet ranghelyei „közben” lévő idegen </w:t>
      </w:r>
      <w:proofErr w:type="spellStart"/>
      <w:r w:rsidR="001043CF" w:rsidRPr="000C2023">
        <w:t>terhek</w:t>
      </w:r>
      <w:proofErr w:type="spellEnd"/>
      <w:r w:rsidR="001043CF" w:rsidRPr="000C2023">
        <w:t xml:space="preserve"> értéke.</w:t>
      </w:r>
    </w:p>
    <w:p w14:paraId="0149437E" w14:textId="4170CAFC" w:rsidR="000F69FC" w:rsidRPr="000C2023" w:rsidRDefault="000F69FC" w:rsidP="00C14714">
      <w:r w:rsidRPr="000C2023">
        <w:t xml:space="preserve">Amennyiben egy ranghelyen több hitelintézet szerepel egyidejűleg, akkor </w:t>
      </w:r>
      <w:proofErr w:type="gramStart"/>
      <w:r w:rsidRPr="000C2023">
        <w:t xml:space="preserve">az  </w:t>
      </w:r>
      <w:bookmarkStart w:id="171" w:name="_Hlk63939677"/>
      <w:proofErr w:type="spellStart"/>
      <w:r w:rsidRPr="000C2023">
        <w:t>INST_FED.ING</w:t>
      </w:r>
      <w:proofErr w:type="gramEnd"/>
      <w:r w:rsidRPr="000C2023">
        <w:t>_RHELY_KIKOT_ERTEK</w:t>
      </w:r>
      <w:proofErr w:type="spellEnd"/>
      <w:r w:rsidRPr="000C2023">
        <w:t xml:space="preserve"> </w:t>
      </w:r>
      <w:bookmarkEnd w:id="171"/>
      <w:r w:rsidRPr="000C2023">
        <w:t>mezőben az adat pro-</w:t>
      </w:r>
      <w:proofErr w:type="spellStart"/>
      <w:r w:rsidRPr="000C2023">
        <w:t>rata</w:t>
      </w:r>
      <w:proofErr w:type="spellEnd"/>
      <w:r w:rsidRPr="000C2023">
        <w:t xml:space="preserve"> alapon jelentendő. </w:t>
      </w:r>
      <w:bookmarkStart w:id="172" w:name="_Hlk63939633"/>
      <w:r w:rsidRPr="000C2023">
        <w:t>Amennyiben a ranghelykikötés értéke egy konkrét összeg és járulékai, akkor jelenthető a konkrét összeg a mezőben, ha a járulékok pontosan nem számszerűsíthetők.</w:t>
      </w:r>
      <w:bookmarkEnd w:id="172"/>
    </w:p>
    <w:p w14:paraId="4D2486F2" w14:textId="4069901D" w:rsidR="00D76CF5" w:rsidRPr="006C72EB" w:rsidRDefault="00D76CF5" w:rsidP="00C14714">
      <w:pPr>
        <w:rPr>
          <w:rFonts w:asciiTheme="minorHAnsi" w:hAnsiTheme="minorHAnsi" w:cstheme="minorHAnsi"/>
        </w:rPr>
      </w:pPr>
      <w:r>
        <w:rPr>
          <w:rFonts w:asciiTheme="minorHAnsi" w:hAnsiTheme="minorHAnsi" w:cstheme="minorHAnsi"/>
        </w:rPr>
        <w:t>2023. március vonatkozási időtől kezdődően jelentendő a „</w:t>
      </w:r>
      <w:r w:rsidRPr="00094533">
        <w:rPr>
          <w:rFonts w:asciiTheme="minorHAnsi" w:hAnsiTheme="minorHAnsi" w:cstheme="minorHAnsi"/>
          <w:b/>
          <w:bCs/>
        </w:rPr>
        <w:t xml:space="preserve">Megelőző saját </w:t>
      </w:r>
      <w:proofErr w:type="spellStart"/>
      <w:r w:rsidRPr="00094533">
        <w:rPr>
          <w:rFonts w:asciiTheme="minorHAnsi" w:hAnsiTheme="minorHAnsi" w:cstheme="minorHAnsi"/>
          <w:b/>
          <w:bCs/>
        </w:rPr>
        <w:t>terhek</w:t>
      </w:r>
      <w:proofErr w:type="spellEnd"/>
      <w:r w:rsidRPr="00094533">
        <w:rPr>
          <w:rFonts w:asciiTheme="minorHAnsi" w:hAnsiTheme="minorHAnsi" w:cstheme="minorHAnsi"/>
          <w:b/>
          <w:bCs/>
        </w:rPr>
        <w:t xml:space="preserve"> értéke</w:t>
      </w:r>
      <w:r>
        <w:rPr>
          <w:rFonts w:asciiTheme="minorHAnsi" w:hAnsiTheme="minorHAnsi" w:cstheme="minorHAnsi"/>
        </w:rPr>
        <w:t xml:space="preserve">” és ennek devizaneme </w:t>
      </w:r>
      <w:proofErr w:type="spellStart"/>
      <w:r w:rsidR="000C6D81">
        <w:rPr>
          <w:rFonts w:asciiTheme="minorHAnsi" w:hAnsiTheme="minorHAnsi" w:cs="Arial"/>
        </w:rPr>
        <w:t>PVOV</w:t>
      </w:r>
      <w:proofErr w:type="spellEnd"/>
      <w:r w:rsidR="000C6D81" w:rsidDel="000C6D81">
        <w:rPr>
          <w:rFonts w:asciiTheme="minorHAnsi" w:hAnsiTheme="minorHAnsi" w:cstheme="minorHAnsi"/>
        </w:rPr>
        <w:t xml:space="preserve"> </w:t>
      </w:r>
      <w:r>
        <w:rPr>
          <w:rFonts w:asciiTheme="minorHAnsi" w:hAnsiTheme="minorHAnsi" w:cstheme="minorHAnsi"/>
        </w:rPr>
        <w:t xml:space="preserve">esetén. Amennyiben ingatlanfedezet esetén a megelőző </w:t>
      </w:r>
      <w:proofErr w:type="spellStart"/>
      <w:r>
        <w:rPr>
          <w:rFonts w:asciiTheme="minorHAnsi" w:hAnsiTheme="minorHAnsi" w:cstheme="minorHAnsi"/>
        </w:rPr>
        <w:t>terhek</w:t>
      </w:r>
      <w:proofErr w:type="spellEnd"/>
      <w:r>
        <w:rPr>
          <w:rFonts w:asciiTheme="minorHAnsi" w:hAnsiTheme="minorHAnsi" w:cstheme="minorHAnsi"/>
        </w:rPr>
        <w:t xml:space="preserve"> között szerepel saját megelőző teher, ennek értéke szerepeltetendő a mezőben. A mező minden ingatlanfedezet esetén töltendő, amennyiben nincs saját megelőző teher, akkor 0 érték szerepeltetendő</w:t>
      </w:r>
      <w:r w:rsidR="00884E8C">
        <w:rPr>
          <w:rFonts w:asciiTheme="minorHAnsi" w:hAnsiTheme="minorHAnsi" w:cstheme="minorHAnsi"/>
        </w:rPr>
        <w:t xml:space="preserve"> azzal, hogy </w:t>
      </w:r>
      <w:r w:rsidR="00884E8C" w:rsidRPr="009130A5">
        <w:rPr>
          <w:rFonts w:asciiTheme="minorHAnsi" w:hAnsiTheme="minorHAnsi" w:cstheme="minorHAnsi"/>
        </w:rPr>
        <w:t>amennyiben egy ügylet mögé, egy ingatlanra több jelzálogjog is bejegyzésre került</w:t>
      </w:r>
      <w:r w:rsidR="00884E8C">
        <w:rPr>
          <w:rFonts w:asciiTheme="minorHAnsi" w:hAnsiTheme="minorHAnsi" w:cstheme="minorHAnsi"/>
        </w:rPr>
        <w:t xml:space="preserve"> saját részre</w:t>
      </w:r>
      <w:r w:rsidR="00884E8C" w:rsidRPr="009130A5">
        <w:rPr>
          <w:rFonts w:asciiTheme="minorHAnsi" w:hAnsiTheme="minorHAnsi" w:cstheme="minorHAnsi"/>
        </w:rPr>
        <w:t xml:space="preserve">, akkor az ugyanazon ingatlan-ügylet pároshoz tartozó korábbi jelzálogbejegyzés nem </w:t>
      </w:r>
      <w:r w:rsidR="00884E8C">
        <w:rPr>
          <w:rFonts w:asciiTheme="minorHAnsi" w:hAnsiTheme="minorHAnsi" w:cstheme="minorHAnsi"/>
        </w:rPr>
        <w:t>jelentendő</w:t>
      </w:r>
      <w:r w:rsidR="00884E8C" w:rsidRPr="009130A5">
        <w:rPr>
          <w:rFonts w:asciiTheme="minorHAnsi" w:hAnsiTheme="minorHAnsi" w:cstheme="minorHAnsi"/>
        </w:rPr>
        <w:t xml:space="preserve"> megelőző teherként</w:t>
      </w:r>
      <w:r w:rsidR="00884E8C">
        <w:rPr>
          <w:rFonts w:asciiTheme="minorHAnsi" w:hAnsiTheme="minorHAnsi" w:cstheme="minorHAnsi"/>
        </w:rPr>
        <w:t xml:space="preserve">, csak az adott adatszolgáltató más ügylete miatt bejegyzett jelzálogjog szerepeltetendő megelőző saját </w:t>
      </w:r>
      <w:proofErr w:type="gramStart"/>
      <w:r w:rsidR="00884E8C">
        <w:rPr>
          <w:rFonts w:asciiTheme="minorHAnsi" w:hAnsiTheme="minorHAnsi" w:cstheme="minorHAnsi"/>
        </w:rPr>
        <w:t>teherként</w:t>
      </w:r>
      <w:r w:rsidR="00884E8C" w:rsidRPr="0047638A">
        <w:rPr>
          <w:rFonts w:asciiTheme="minorHAnsi" w:hAnsiTheme="minorHAnsi" w:cstheme="minorHAnsi"/>
        </w:rPr>
        <w:t>.</w:t>
      </w:r>
      <w:r>
        <w:rPr>
          <w:rFonts w:asciiTheme="minorHAnsi" w:hAnsiTheme="minorHAnsi" w:cstheme="minorHAnsi"/>
        </w:rPr>
        <w:t>.</w:t>
      </w:r>
      <w:proofErr w:type="gramEnd"/>
      <w:r>
        <w:rPr>
          <w:rFonts w:asciiTheme="minorHAnsi" w:hAnsiTheme="minorHAnsi" w:cstheme="minorHAnsi"/>
        </w:rPr>
        <w:t xml:space="preserve"> A jelentési időszak során megszűnő instrumentumok esetén nem jelentendő az adat.</w:t>
      </w:r>
    </w:p>
    <w:p w14:paraId="7D1C805F" w14:textId="49B42342" w:rsidR="00384167" w:rsidRPr="00C47035" w:rsidRDefault="009E730C" w:rsidP="00C14714">
      <w:pPr>
        <w:autoSpaceDE w:val="0"/>
        <w:autoSpaceDN w:val="0"/>
        <w:spacing w:before="40" w:after="40"/>
        <w:rPr>
          <w:rFonts w:asciiTheme="minorHAnsi" w:hAnsiTheme="minorHAnsi" w:cstheme="minorHAnsi"/>
        </w:rPr>
      </w:pPr>
      <w:r w:rsidRPr="00100EC1">
        <w:rPr>
          <w:rFonts w:asciiTheme="minorHAnsi" w:hAnsiTheme="minorHAnsi" w:cstheme="minorHAnsi"/>
        </w:rPr>
        <w:t>Szintén 2023. március vonatkozási időtől kezdődően jelentendő az információ</w:t>
      </w:r>
      <w:r>
        <w:rPr>
          <w:rFonts w:asciiTheme="minorHAnsi" w:hAnsiTheme="minorHAnsi" w:cstheme="minorHAnsi"/>
        </w:rPr>
        <w:t xml:space="preserve"> a </w:t>
      </w:r>
      <w:proofErr w:type="spellStart"/>
      <w:r w:rsidR="000C6D81">
        <w:rPr>
          <w:rFonts w:asciiTheme="minorHAnsi" w:hAnsiTheme="minorHAnsi" w:cs="Arial"/>
        </w:rPr>
        <w:t>PVOV</w:t>
      </w:r>
      <w:proofErr w:type="spellEnd"/>
      <w:r>
        <w:rPr>
          <w:rFonts w:asciiTheme="minorHAnsi" w:hAnsiTheme="minorHAnsi" w:cstheme="minorHAnsi"/>
        </w:rPr>
        <w:t xml:space="preserve"> esetén</w:t>
      </w:r>
      <w:r w:rsidRPr="00100EC1">
        <w:rPr>
          <w:rFonts w:asciiTheme="minorHAnsi" w:hAnsiTheme="minorHAnsi" w:cstheme="minorHAnsi"/>
        </w:rPr>
        <w:t xml:space="preserve">, hogy </w:t>
      </w:r>
      <w:r w:rsidRPr="00100EC1">
        <w:rPr>
          <w:rFonts w:asciiTheme="minorHAnsi" w:hAnsiTheme="minorHAnsi" w:cstheme="minorHAnsi"/>
          <w:b/>
          <w:bCs/>
        </w:rPr>
        <w:t>„A fedezet az értékvesztésképzés során figyelembevételre kerül-e?”.</w:t>
      </w:r>
      <w:r w:rsidRPr="00100EC1">
        <w:rPr>
          <w:rFonts w:asciiTheme="minorHAnsi" w:hAnsiTheme="minorHAnsi" w:cstheme="minorHAnsi"/>
          <w:color w:val="000000"/>
        </w:rPr>
        <w:t xml:space="preserve"> </w:t>
      </w:r>
      <w:r w:rsidRPr="00100EC1">
        <w:rPr>
          <w:rFonts w:asciiTheme="minorHAnsi" w:hAnsiTheme="minorHAnsi" w:cstheme="minorHAnsi"/>
        </w:rPr>
        <w:t>Ennek az az oka, hogy az értékvesztésképzés során figyelembe vett allokált hitelbiztosítéki érték fentiekben leírtak alapján kötelező mező, így akkor is jelentendő, ha a fedezet nem kerül figyelembevételre az értékvesztésképzés során. Ezért kiegészítésre került a modell azzal az információval, hogy tényleges figyelembevétel történik-e.</w:t>
      </w:r>
      <w:r w:rsidR="00384167">
        <w:rPr>
          <w:rFonts w:asciiTheme="minorHAnsi" w:hAnsiTheme="minorHAnsi" w:cstheme="minorHAnsi"/>
        </w:rPr>
        <w:t xml:space="preserve"> A mező töltése kötelező, amennyiben a kapcsolódó instrumentum nem tartozik értékvesztésképzés alá, ’N’ értékkel jelentendő.</w:t>
      </w:r>
    </w:p>
    <w:p w14:paraId="0C43E2D9" w14:textId="77777777" w:rsidR="00C47CF1" w:rsidRPr="000C2023" w:rsidRDefault="00C47CF1" w:rsidP="00C14714"/>
    <w:p w14:paraId="61222C7B" w14:textId="0247B30D" w:rsidR="00D427D2" w:rsidRPr="000C2023" w:rsidRDefault="00D427D2" w:rsidP="00C14714">
      <w:pPr>
        <w:pStyle w:val="Cmsor3"/>
        <w:jc w:val="both"/>
        <w:rPr>
          <w:b/>
          <w:szCs w:val="22"/>
        </w:rPr>
      </w:pPr>
      <w:bookmarkStart w:id="173" w:name="_Toc106619751"/>
      <w:bookmarkStart w:id="174" w:name="_Toc149904397"/>
      <w:r w:rsidRPr="000C2023">
        <w:rPr>
          <w:b/>
          <w:szCs w:val="22"/>
        </w:rPr>
        <w:t>Fedezet-ügyfél</w:t>
      </w:r>
      <w:bookmarkEnd w:id="173"/>
      <w:r w:rsidR="00857F39">
        <w:rPr>
          <w:b/>
          <w:szCs w:val="22"/>
        </w:rPr>
        <w:t xml:space="preserve"> (</w:t>
      </w:r>
      <w:proofErr w:type="spellStart"/>
      <w:r w:rsidR="00857F39">
        <w:rPr>
          <w:b/>
          <w:szCs w:val="22"/>
        </w:rPr>
        <w:t>FED_UGYF</w:t>
      </w:r>
      <w:proofErr w:type="spellEnd"/>
      <w:r w:rsidR="00857F39">
        <w:rPr>
          <w:b/>
          <w:szCs w:val="22"/>
        </w:rPr>
        <w:t>)</w:t>
      </w:r>
      <w:bookmarkEnd w:id="174"/>
    </w:p>
    <w:p w14:paraId="6A1641E7" w14:textId="77777777" w:rsidR="00B760ED" w:rsidRDefault="00B760ED" w:rsidP="00C14714">
      <w:pPr>
        <w:rPr>
          <w:rFonts w:cs="Arial"/>
        </w:rPr>
      </w:pPr>
    </w:p>
    <w:p w14:paraId="231EBF9C" w14:textId="4F3973A4" w:rsidR="00932FC0" w:rsidRPr="000C2023" w:rsidRDefault="00D427D2" w:rsidP="00C14714">
      <w:pPr>
        <w:rPr>
          <w:rFonts w:cs="Arial"/>
        </w:rPr>
      </w:pPr>
      <w:r w:rsidRPr="000C2023">
        <w:rPr>
          <w:rFonts w:cs="Arial"/>
        </w:rPr>
        <w:t xml:space="preserve">A </w:t>
      </w:r>
      <w:proofErr w:type="spellStart"/>
      <w:r w:rsidRPr="000C2023">
        <w:rPr>
          <w:rFonts w:cs="Arial"/>
        </w:rPr>
        <w:t>FED_UGYF</w:t>
      </w:r>
      <w:proofErr w:type="spellEnd"/>
      <w:r w:rsidRPr="000C2023">
        <w:rPr>
          <w:rFonts w:cs="Arial"/>
        </w:rPr>
        <w:t xml:space="preserve"> kódú </w:t>
      </w:r>
      <w:r w:rsidR="00F12514" w:rsidRPr="000C2023">
        <w:rPr>
          <w:rFonts w:cs="Arial"/>
        </w:rPr>
        <w:t>tábláb</w:t>
      </w:r>
      <w:r w:rsidRPr="000C2023">
        <w:rPr>
          <w:rFonts w:cs="Arial"/>
        </w:rPr>
        <w:t>an kell megadni az adott fedezethez tartozó fedezetnyújtót.</w:t>
      </w:r>
      <w:r w:rsidR="00932FC0" w:rsidRPr="000C2023">
        <w:rPr>
          <w:rFonts w:cs="Arial"/>
        </w:rPr>
        <w:t xml:space="preserve">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hitelben fedezetnyújtó, az egyikben természetes személyként, a másikban pedig egyéni vállalkozóként járva el, bár utóbbi ügyféljelleg fedezetnyújtóként nyilván kevéssé jellemző)</w:t>
      </w:r>
    </w:p>
    <w:p w14:paraId="57641F8F" w14:textId="77777777" w:rsidR="00A86747" w:rsidRPr="000C2023" w:rsidRDefault="00D427D2" w:rsidP="00C14714">
      <w:pPr>
        <w:rPr>
          <w:rFonts w:cs="Arial"/>
        </w:rPr>
      </w:pPr>
      <w:r w:rsidRPr="000C2023">
        <w:rPr>
          <w:rFonts w:cs="Arial"/>
        </w:rPr>
        <w:t xml:space="preserve"> Állami garancia esetében az államot, mint fedezetnyújtót</w:t>
      </w:r>
      <w:r w:rsidR="00821130" w:rsidRPr="000C2023">
        <w:rPr>
          <w:rFonts w:cs="Arial"/>
        </w:rPr>
        <w:t xml:space="preserve"> az </w:t>
      </w:r>
      <w:proofErr w:type="spellStart"/>
      <w:r w:rsidR="00821130" w:rsidRPr="000C2023">
        <w:rPr>
          <w:rFonts w:cs="Arial"/>
        </w:rPr>
        <w:t>UGYFBV</w:t>
      </w:r>
      <w:proofErr w:type="spellEnd"/>
      <w:r w:rsidR="00821130" w:rsidRPr="000C2023">
        <w:rPr>
          <w:rFonts w:cs="Arial"/>
        </w:rPr>
        <w:t xml:space="preserve"> táblában jelenteni kell. </w:t>
      </w:r>
    </w:p>
    <w:p w14:paraId="4F38EA14" w14:textId="188197A5" w:rsidR="00A86747" w:rsidRPr="000C2023" w:rsidRDefault="00A86747" w:rsidP="00C14714">
      <w:pPr>
        <w:pStyle w:val="Listaszerbekezds"/>
        <w:numPr>
          <w:ilvl w:val="0"/>
          <w:numId w:val="10"/>
        </w:numPr>
        <w:rPr>
          <w:rFonts w:cs="Arial"/>
        </w:rPr>
      </w:pPr>
      <w:r w:rsidRPr="000C2023">
        <w:rPr>
          <w:rFonts w:cs="Arial"/>
        </w:rPr>
        <w:t>Belföldi állami szerv által nyújtott garancia/kezesség: a</w:t>
      </w:r>
      <w:r w:rsidR="00821130" w:rsidRPr="000C2023">
        <w:rPr>
          <w:rFonts w:cs="Arial"/>
        </w:rPr>
        <w:t xml:space="preserve">mennyiben ismert, hogy mely központi költségvetési szerv nyújtja a garanciát, akkor a szerv saját </w:t>
      </w:r>
      <w:r w:rsidRPr="000C2023">
        <w:rPr>
          <w:rFonts w:cs="Arial"/>
        </w:rPr>
        <w:t xml:space="preserve">törzsszámát kell szerepeltetni, amennyiben nem, akkor a 10990303 fiktív törzsszámon kell jelenteni azt. </w:t>
      </w:r>
    </w:p>
    <w:p w14:paraId="5F762340" w14:textId="392E232F" w:rsidR="00CB4BA5" w:rsidRPr="000C2023" w:rsidRDefault="00A86747" w:rsidP="00C14714">
      <w:pPr>
        <w:pStyle w:val="Listaszerbekezds"/>
        <w:numPr>
          <w:ilvl w:val="0"/>
          <w:numId w:val="10"/>
        </w:numPr>
        <w:rPr>
          <w:rFonts w:cs="Arial"/>
        </w:rPr>
      </w:pPr>
      <w:r w:rsidRPr="000C2023">
        <w:rPr>
          <w:rFonts w:cs="Arial"/>
        </w:rPr>
        <w:t xml:space="preserve">Külföldi </w:t>
      </w:r>
      <w:r w:rsidR="00CB4BA5" w:rsidRPr="000C2023">
        <w:rPr>
          <w:rFonts w:cs="Arial"/>
        </w:rPr>
        <w:t xml:space="preserve">állami szerv által nyújtott garancia/kezesség: a fedezetnyújtót az </w:t>
      </w:r>
      <w:proofErr w:type="spellStart"/>
      <w:r w:rsidR="00CB4BA5" w:rsidRPr="000C2023">
        <w:rPr>
          <w:rFonts w:cs="Arial"/>
        </w:rPr>
        <w:t>UGYFKV</w:t>
      </w:r>
      <w:proofErr w:type="spellEnd"/>
      <w:r w:rsidR="00CB4BA5" w:rsidRPr="000C2023">
        <w:rPr>
          <w:rFonts w:cs="Arial"/>
        </w:rPr>
        <w:t xml:space="preserve"> táblában a saját nyilvántartás szerinti azonosítóval </w:t>
      </w:r>
      <w:r w:rsidR="00D427D2" w:rsidRPr="000C2023">
        <w:rPr>
          <w:rFonts w:cs="Arial"/>
        </w:rPr>
        <w:t>kell felvenni,</w:t>
      </w:r>
      <w:r w:rsidR="00CB4BA5" w:rsidRPr="000C2023">
        <w:rPr>
          <w:rFonts w:cs="Arial"/>
        </w:rPr>
        <w:t xml:space="preserve"> jelölve, hogy a szektorkód G.</w:t>
      </w:r>
    </w:p>
    <w:p w14:paraId="1EF93DA3" w14:textId="40154C59" w:rsidR="00D427D2" w:rsidRPr="000C2023" w:rsidRDefault="00CB4BA5" w:rsidP="00C14714">
      <w:pPr>
        <w:rPr>
          <w:rFonts w:cs="Arial"/>
        </w:rPr>
      </w:pPr>
      <w:r w:rsidRPr="000C2023">
        <w:rPr>
          <w:rFonts w:cs="Arial"/>
        </w:rPr>
        <w:t>A</w:t>
      </w:r>
      <w:r w:rsidR="00D427D2" w:rsidRPr="000C2023">
        <w:rPr>
          <w:rFonts w:cs="Arial"/>
        </w:rPr>
        <w:t xml:space="preserve"> </w:t>
      </w:r>
      <w:proofErr w:type="spellStart"/>
      <w:r w:rsidR="00D427D2" w:rsidRPr="000C2023">
        <w:rPr>
          <w:rFonts w:cs="Arial"/>
        </w:rPr>
        <w:t>FED_UGYF</w:t>
      </w:r>
      <w:proofErr w:type="spellEnd"/>
      <w:r w:rsidR="00D427D2" w:rsidRPr="000C2023">
        <w:rPr>
          <w:rFonts w:cs="Arial"/>
        </w:rPr>
        <w:t xml:space="preserve"> kódú </w:t>
      </w:r>
      <w:r w:rsidR="00F12514" w:rsidRPr="000C2023">
        <w:rPr>
          <w:rFonts w:cs="Arial"/>
        </w:rPr>
        <w:t>táblá</w:t>
      </w:r>
      <w:r w:rsidR="00D427D2" w:rsidRPr="000C2023">
        <w:rPr>
          <w:rFonts w:cs="Arial"/>
        </w:rPr>
        <w:t xml:space="preserve">ban </w:t>
      </w:r>
      <w:r w:rsidRPr="000C2023">
        <w:rPr>
          <w:rFonts w:cs="Arial"/>
        </w:rPr>
        <w:t xml:space="preserve">a fedezetnyújtót ebben az esetben is az </w:t>
      </w:r>
      <w:proofErr w:type="spellStart"/>
      <w:r w:rsidRPr="000C2023">
        <w:rPr>
          <w:rFonts w:cs="Arial"/>
        </w:rPr>
        <w:t>UGYFBV</w:t>
      </w:r>
      <w:proofErr w:type="spellEnd"/>
      <w:r w:rsidRPr="000C2023">
        <w:rPr>
          <w:rFonts w:cs="Arial"/>
        </w:rPr>
        <w:t>/</w:t>
      </w:r>
      <w:proofErr w:type="spellStart"/>
      <w:r w:rsidRPr="000C2023">
        <w:rPr>
          <w:rFonts w:cs="Arial"/>
        </w:rPr>
        <w:t>UGYFKV</w:t>
      </w:r>
      <w:proofErr w:type="spellEnd"/>
      <w:r w:rsidRPr="000C2023">
        <w:rPr>
          <w:rFonts w:cs="Arial"/>
        </w:rPr>
        <w:t xml:space="preserve"> táblában megadott kóddal kell hozzákötni a fedezethez az általános szabályok</w:t>
      </w:r>
      <w:r w:rsidR="009E386A" w:rsidRPr="000C2023">
        <w:rPr>
          <w:rFonts w:cs="Arial"/>
        </w:rPr>
        <w:t xml:space="preserve"> </w:t>
      </w:r>
      <w:r w:rsidR="0091423C" w:rsidRPr="000C2023">
        <w:rPr>
          <w:rFonts w:cs="Arial"/>
        </w:rPr>
        <w:t>szerint</w:t>
      </w:r>
      <w:r w:rsidRPr="000C2023">
        <w:rPr>
          <w:rFonts w:cs="Arial"/>
        </w:rPr>
        <w:t xml:space="preserve">. </w:t>
      </w:r>
    </w:p>
    <w:p w14:paraId="1F5FAD19" w14:textId="77777777" w:rsidR="00D427D2" w:rsidRPr="000C2023" w:rsidRDefault="00D427D2" w:rsidP="00C14714">
      <w:pPr>
        <w:rPr>
          <w:rFonts w:cs="Arial"/>
          <w:b/>
          <w:i/>
          <w:u w:val="single"/>
        </w:rPr>
      </w:pPr>
    </w:p>
    <w:p w14:paraId="3BC12649" w14:textId="689EDF68" w:rsidR="006C1FB5" w:rsidRPr="000C2023" w:rsidRDefault="00FC2634" w:rsidP="00C14714">
      <w:pPr>
        <w:pStyle w:val="Cmsor2"/>
        <w:jc w:val="both"/>
        <w:rPr>
          <w:sz w:val="22"/>
          <w:szCs w:val="22"/>
        </w:rPr>
      </w:pPr>
      <w:bookmarkStart w:id="175" w:name="_Toc106619752"/>
      <w:bookmarkStart w:id="176" w:name="_Toc149904398"/>
      <w:r w:rsidRPr="000C2023">
        <w:rPr>
          <w:sz w:val="22"/>
          <w:szCs w:val="22"/>
        </w:rPr>
        <w:t>TRANZAKCIÓKRA</w:t>
      </w:r>
      <w:r w:rsidR="00EE4F14" w:rsidRPr="000C2023">
        <w:rPr>
          <w:sz w:val="22"/>
          <w:szCs w:val="22"/>
        </w:rPr>
        <w:t xml:space="preserve"> vonatkozó </w:t>
      </w:r>
      <w:r w:rsidR="006654F1" w:rsidRPr="000C2023">
        <w:rPr>
          <w:sz w:val="22"/>
          <w:szCs w:val="22"/>
        </w:rPr>
        <w:t>táblák</w:t>
      </w:r>
      <w:bookmarkEnd w:id="175"/>
      <w:bookmarkEnd w:id="176"/>
    </w:p>
    <w:p w14:paraId="7DAF0B4B" w14:textId="77777777" w:rsidR="00FC2634" w:rsidRPr="000C2023" w:rsidRDefault="00FC2634" w:rsidP="00C14714">
      <w:pPr>
        <w:tabs>
          <w:tab w:val="num" w:pos="720"/>
        </w:tabs>
        <w:rPr>
          <w:rFonts w:cs="Arial"/>
        </w:rPr>
      </w:pPr>
    </w:p>
    <w:p w14:paraId="59C023F6" w14:textId="036B6C50" w:rsidR="006C1FB5" w:rsidRPr="000C2023" w:rsidRDefault="006C1FB5" w:rsidP="00C14714">
      <w:pPr>
        <w:tabs>
          <w:tab w:val="num" w:pos="720"/>
        </w:tabs>
        <w:rPr>
          <w:rFonts w:cs="Arial"/>
        </w:rPr>
      </w:pPr>
      <w:r w:rsidRPr="000C2023">
        <w:rPr>
          <w:rFonts w:cs="Arial"/>
        </w:rPr>
        <w:t>A tranzakció</w:t>
      </w:r>
      <w:r w:rsidR="00D427D2" w:rsidRPr="000C2023">
        <w:rPr>
          <w:rFonts w:cs="Arial"/>
        </w:rPr>
        <w:t xml:space="preserve">kra vonatkozó </w:t>
      </w:r>
      <w:r w:rsidR="00F12514" w:rsidRPr="000C2023">
        <w:rPr>
          <w:rFonts w:cs="Arial"/>
        </w:rPr>
        <w:t>táblá</w:t>
      </w:r>
      <w:r w:rsidR="004C0EE1" w:rsidRPr="000C2023">
        <w:rPr>
          <w:rFonts w:cs="Arial"/>
        </w:rPr>
        <w:t>k</w:t>
      </w:r>
      <w:r w:rsidRPr="000C2023">
        <w:rPr>
          <w:rFonts w:cs="Arial"/>
        </w:rPr>
        <w:t xml:space="preserve"> általános, hitelezésben gyakori eseményekről szólnak. A tranzakciós </w:t>
      </w:r>
      <w:r w:rsidR="00F12514" w:rsidRPr="000C2023">
        <w:rPr>
          <w:rFonts w:cs="Arial"/>
        </w:rPr>
        <w:t>táblá</w:t>
      </w:r>
      <w:r w:rsidR="004C0EE1" w:rsidRPr="000C2023">
        <w:rPr>
          <w:rFonts w:cs="Arial"/>
        </w:rPr>
        <w:t>k</w:t>
      </w:r>
      <w:r w:rsidRPr="000C2023">
        <w:rPr>
          <w:rFonts w:cs="Arial"/>
        </w:rPr>
        <w:t xml:space="preserve"> esetében a jelentési kötelezettség a következőkre terjed ki: minden </w:t>
      </w:r>
      <w:r w:rsidR="00CE33C0" w:rsidRPr="000C2023">
        <w:rPr>
          <w:rFonts w:cs="Arial"/>
        </w:rPr>
        <w:t xml:space="preserve">negyedévben </w:t>
      </w:r>
      <w:r w:rsidRPr="000C2023">
        <w:rPr>
          <w:rFonts w:cs="Arial"/>
        </w:rPr>
        <w:t>az adott időszakban (tárgy</w:t>
      </w:r>
      <w:r w:rsidR="00CE33C0" w:rsidRPr="000C2023">
        <w:rPr>
          <w:rFonts w:cs="Arial"/>
        </w:rPr>
        <w:t>negyedév</w:t>
      </w:r>
      <w:r w:rsidRPr="000C2023">
        <w:rPr>
          <w:rFonts w:cs="Arial"/>
        </w:rPr>
        <w:t>b</w:t>
      </w:r>
      <w:r w:rsidR="00CE33C0" w:rsidRPr="000C2023">
        <w:rPr>
          <w:rFonts w:cs="Arial"/>
        </w:rPr>
        <w:t>e</w:t>
      </w:r>
      <w:r w:rsidRPr="000C2023">
        <w:rPr>
          <w:rFonts w:cs="Arial"/>
        </w:rPr>
        <w:t xml:space="preserve">n) ténylegesen bekövetkezett események jelentendők, de a fizetési késedelmeket is </w:t>
      </w:r>
      <w:r w:rsidR="008E21A6" w:rsidRPr="000C2023">
        <w:rPr>
          <w:rFonts w:cs="Arial"/>
        </w:rPr>
        <w:t xml:space="preserve">negyedéves </w:t>
      </w:r>
      <w:r w:rsidRPr="000C2023">
        <w:rPr>
          <w:rFonts w:cs="Arial"/>
        </w:rPr>
        <w:t xml:space="preserve">szinten kell karbantartani (a többi </w:t>
      </w:r>
      <w:r w:rsidR="00B8624A" w:rsidRPr="000C2023">
        <w:rPr>
          <w:rFonts w:cs="Arial"/>
        </w:rPr>
        <w:t>adatszolgáltatás</w:t>
      </w:r>
      <w:r w:rsidRPr="000C2023">
        <w:rPr>
          <w:rFonts w:cs="Arial"/>
        </w:rPr>
        <w:t>hoz hasonlóan).</w:t>
      </w:r>
    </w:p>
    <w:p w14:paraId="3B307E64" w14:textId="0AAA19E8" w:rsidR="006C1FB5" w:rsidRPr="000C2023" w:rsidRDefault="0065624E" w:rsidP="00C14714">
      <w:pPr>
        <w:tabs>
          <w:tab w:val="num" w:pos="720"/>
        </w:tabs>
        <w:rPr>
          <w:rFonts w:cs="Arial"/>
        </w:rPr>
      </w:pPr>
      <w:r w:rsidRPr="000C2023">
        <w:rPr>
          <w:rFonts w:cs="Arial"/>
        </w:rPr>
        <w:t>A tranza</w:t>
      </w:r>
      <w:r w:rsidR="00F125F2" w:rsidRPr="000C2023">
        <w:rPr>
          <w:rFonts w:cs="Arial"/>
        </w:rPr>
        <w:t>kc</w:t>
      </w:r>
      <w:r w:rsidRPr="000C2023">
        <w:rPr>
          <w:rFonts w:cs="Arial"/>
        </w:rPr>
        <w:t>iós táblákban összetett kulcsok vannak: m</w:t>
      </w:r>
      <w:r w:rsidR="006C1FB5" w:rsidRPr="000C2023">
        <w:rPr>
          <w:rFonts w:cs="Arial"/>
        </w:rPr>
        <w:t xml:space="preserve">inden esetben a szerződés/instrumentum azonosító + dátum </w:t>
      </w:r>
      <w:r w:rsidR="007D5842" w:rsidRPr="000C2023">
        <w:rPr>
          <w:rFonts w:cs="Arial"/>
        </w:rPr>
        <w:t>+ devizanem</w:t>
      </w:r>
      <w:r w:rsidRPr="000C2023">
        <w:rPr>
          <w:rFonts w:cs="Arial"/>
        </w:rPr>
        <w:t xml:space="preserve"> és egyéb attribútumok</w:t>
      </w:r>
      <w:r w:rsidR="007D5842" w:rsidRPr="000C2023">
        <w:rPr>
          <w:rFonts w:cs="Arial"/>
        </w:rPr>
        <w:t xml:space="preserve"> </w:t>
      </w:r>
      <w:r w:rsidRPr="000C2023">
        <w:rPr>
          <w:rFonts w:cs="Arial"/>
        </w:rPr>
        <w:t xml:space="preserve">együttesen </w:t>
      </w:r>
      <w:r w:rsidR="006C1FB5" w:rsidRPr="000C2023">
        <w:rPr>
          <w:rFonts w:cs="Arial"/>
        </w:rPr>
        <w:t>azonosít</w:t>
      </w:r>
      <w:r w:rsidRPr="000C2023">
        <w:rPr>
          <w:rFonts w:cs="Arial"/>
        </w:rPr>
        <w:t>anak</w:t>
      </w:r>
      <w:r w:rsidR="006C1FB5" w:rsidRPr="000C2023">
        <w:rPr>
          <w:rFonts w:cs="Arial"/>
        </w:rPr>
        <w:t xml:space="preserve"> egy megfigyelést egy megfigyelt szervezetnél. </w:t>
      </w:r>
      <w:r w:rsidRPr="000C2023">
        <w:rPr>
          <w:rFonts w:cs="Arial"/>
        </w:rPr>
        <w:t xml:space="preserve">A kulcsadatokban eltérő eseményeket külön rekordként, a kulcsadatokban azonosakat egy rekordban kell jelenteni. </w:t>
      </w:r>
      <w:proofErr w:type="gramStart"/>
      <w:r w:rsidRPr="000C2023">
        <w:rPr>
          <w:rFonts w:cs="Arial"/>
        </w:rPr>
        <w:t>Pl.</w:t>
      </w:r>
      <w:proofErr w:type="gramEnd"/>
      <w:r w:rsidRPr="000C2023">
        <w:rPr>
          <w:rFonts w:cs="Arial"/>
        </w:rPr>
        <w:t xml:space="preserve"> ha egy napon csak HUF-ban történik több törlesztés is az adott instrumentumnál, akkor egy rekordon kell jelenteni. Ha viszont például az adott napon történő </w:t>
      </w:r>
      <w:r w:rsidR="00BD7EB8" w:rsidRPr="000C2023">
        <w:rPr>
          <w:rFonts w:cs="Arial"/>
        </w:rPr>
        <w:t xml:space="preserve">HUF törlesztések közül az egyik technikai törlesztés, a többi pedig nem, akkor két külön rekordon kell az eseményeket jelenteni. </w:t>
      </w:r>
    </w:p>
    <w:p w14:paraId="21555249" w14:textId="77777777" w:rsidR="003613CD" w:rsidRPr="000C2023" w:rsidRDefault="003613CD" w:rsidP="00C14714">
      <w:pPr>
        <w:tabs>
          <w:tab w:val="num" w:pos="720"/>
        </w:tabs>
        <w:rPr>
          <w:rFonts w:cs="Arial"/>
        </w:rPr>
      </w:pPr>
    </w:p>
    <w:p w14:paraId="72B0D61A" w14:textId="27FFC14E" w:rsidR="00C84341" w:rsidRPr="000C2023" w:rsidRDefault="00C84341" w:rsidP="00C14714">
      <w:pPr>
        <w:pStyle w:val="Cmsor3"/>
        <w:jc w:val="both"/>
        <w:rPr>
          <w:b/>
          <w:szCs w:val="22"/>
        </w:rPr>
      </w:pPr>
      <w:bookmarkStart w:id="177" w:name="_Toc106619753"/>
      <w:bookmarkStart w:id="178" w:name="_Toc149904399"/>
      <w:r w:rsidRPr="000C2023">
        <w:rPr>
          <w:b/>
          <w:szCs w:val="22"/>
        </w:rPr>
        <w:t>Folyósítás / Törlesztés / Előtörlesztés</w:t>
      </w:r>
      <w:bookmarkEnd w:id="177"/>
      <w:bookmarkEnd w:id="178"/>
    </w:p>
    <w:p w14:paraId="6C9B82F6" w14:textId="46B808CE" w:rsidR="00C07DB8" w:rsidRPr="000C2023" w:rsidRDefault="00C07DB8" w:rsidP="00C14714">
      <w:pPr>
        <w:spacing w:after="0"/>
        <w:rPr>
          <w:rFonts w:eastAsia="Times New Roman" w:cs="Arial"/>
          <w:color w:val="000000" w:themeColor="text1"/>
        </w:rPr>
      </w:pPr>
      <w:r w:rsidRPr="000C2023">
        <w:rPr>
          <w:rFonts w:cs="Arial"/>
        </w:rPr>
        <w:t xml:space="preserve">A </w:t>
      </w:r>
      <w:proofErr w:type="spellStart"/>
      <w:r w:rsidRPr="000C2023">
        <w:rPr>
          <w:rFonts w:cs="Arial"/>
        </w:rPr>
        <w:t>FOLY</w:t>
      </w:r>
      <w:proofErr w:type="spellEnd"/>
      <w:r w:rsidRPr="000C2023">
        <w:rPr>
          <w:rFonts w:cs="Arial"/>
        </w:rPr>
        <w:t xml:space="preserve"> és </w:t>
      </w:r>
      <w:proofErr w:type="spellStart"/>
      <w:r w:rsidRPr="000C2023">
        <w:rPr>
          <w:rFonts w:cs="Arial"/>
        </w:rPr>
        <w:t>TORL</w:t>
      </w:r>
      <w:proofErr w:type="spellEnd"/>
      <w:r w:rsidRPr="000C2023">
        <w:rPr>
          <w:rFonts w:cs="Arial"/>
        </w:rPr>
        <w:t xml:space="preserve"> és </w:t>
      </w:r>
      <w:proofErr w:type="spellStart"/>
      <w:r w:rsidRPr="000C2023">
        <w:rPr>
          <w:rFonts w:cs="Arial"/>
        </w:rPr>
        <w:t>ELOT</w:t>
      </w:r>
      <w:proofErr w:type="spellEnd"/>
      <w:r w:rsidRPr="000C2023">
        <w:rPr>
          <w:rFonts w:cs="Arial"/>
        </w:rPr>
        <w:t xml:space="preserve"> kódú </w:t>
      </w:r>
      <w:r w:rsidR="00F12514" w:rsidRPr="000C2023">
        <w:rPr>
          <w:rFonts w:cs="Arial"/>
        </w:rPr>
        <w:t>táblá</w:t>
      </w:r>
      <w:r w:rsidRPr="000C2023">
        <w:rPr>
          <w:rFonts w:cs="Arial"/>
        </w:rPr>
        <w:t xml:space="preserve">kban a (rulírozó) folyószámlahitelekkel, kártyahitelekkel kapcsolatos folyósításokat és (elő)törlesztéseket nem kell jelenteni. </w:t>
      </w:r>
      <w:r w:rsidRPr="000C2023">
        <w:rPr>
          <w:rFonts w:cs="Arial"/>
          <w:color w:val="000000" w:themeColor="text1"/>
        </w:rPr>
        <w:t>K</w:t>
      </w:r>
      <w:r w:rsidRPr="000C2023">
        <w:rPr>
          <w:rFonts w:eastAsia="Times New Roman" w:cs="Arial"/>
          <w:color w:val="000000" w:themeColor="text1"/>
        </w:rPr>
        <w:t xml:space="preserve">ivételt képez ez alól, ha problémássá válnak ezen instrumentumok (ha a hitel késedelmes/default-os/ nemteljesítő – a három kategória közül a legkorábbi dátum szerint). Ebben az esetben a </w:t>
      </w:r>
      <w:proofErr w:type="spellStart"/>
      <w:r w:rsidRPr="000C2023">
        <w:rPr>
          <w:rFonts w:eastAsia="Times New Roman" w:cs="Arial"/>
          <w:color w:val="000000" w:themeColor="text1"/>
        </w:rPr>
        <w:t>TORL</w:t>
      </w:r>
      <w:proofErr w:type="spellEnd"/>
      <w:r w:rsidRPr="000C2023">
        <w:rPr>
          <w:rFonts w:eastAsia="Times New Roman" w:cs="Arial"/>
          <w:color w:val="000000" w:themeColor="text1"/>
        </w:rPr>
        <w:t xml:space="preserve"> kódú táblában jelenteni kell a megtérülés jellegű törlesztéseket ezen instrumentumok vonatkozásában is. </w:t>
      </w:r>
      <w:r w:rsidR="004F3C59" w:rsidRPr="000C2023">
        <w:rPr>
          <w:rFonts w:eastAsia="Times New Roman" w:cs="Arial"/>
          <w:color w:val="000000" w:themeColor="text1"/>
        </w:rPr>
        <w:t xml:space="preserve">A rulírozó folyószámlahitelek, kártyahitelek attól a ponttól tekintendők problémásnak, amikortól a rulírozó jelleg leállításra kerül, több lehívás/kártyahasználat már nem történhet. Ügyfélszintű default alkalmazása esetén is így kell eljárni, azaz pusztán azért, mert az ügyfél </w:t>
      </w:r>
      <w:r w:rsidR="00D465FC" w:rsidRPr="000C2023">
        <w:rPr>
          <w:rFonts w:eastAsia="Times New Roman" w:cs="Arial"/>
          <w:color w:val="000000" w:themeColor="text1"/>
        </w:rPr>
        <w:t>pl. beruházási hitele késedelmessé váli</w:t>
      </w:r>
      <w:r w:rsidR="003B6DE2" w:rsidRPr="000C2023">
        <w:rPr>
          <w:rFonts w:eastAsia="Times New Roman" w:cs="Arial"/>
          <w:color w:val="000000" w:themeColor="text1"/>
        </w:rPr>
        <w:t>k</w:t>
      </w:r>
      <w:r w:rsidR="00D465FC" w:rsidRPr="000C2023">
        <w:rPr>
          <w:rFonts w:eastAsia="Times New Roman" w:cs="Arial"/>
          <w:color w:val="000000" w:themeColor="text1"/>
        </w:rPr>
        <w:t>, a folyószámlahitele tekintetében nem kell a törlesztéseket jelenteni (csak ha az is problémássá válik fentieknek megfelelően).</w:t>
      </w:r>
      <w:r w:rsidR="00F63C4B" w:rsidRPr="000C2023">
        <w:rPr>
          <w:rFonts w:eastAsia="Times New Roman" w:cs="Arial"/>
          <w:color w:val="000000" w:themeColor="text1"/>
        </w:rPr>
        <w:t xml:space="preserve"> Jelenteni kell továbbá a törlesztés táblában </w:t>
      </w:r>
      <w:r w:rsidR="00284CF0" w:rsidRPr="000C2023">
        <w:rPr>
          <w:rFonts w:eastAsia="Times New Roman" w:cs="Arial"/>
          <w:color w:val="000000" w:themeColor="text1"/>
        </w:rPr>
        <w:t>folyószámlahitel és kártyahitel esetén az elengedést is attól függetlenül, hogy problémás-e a hitel vagy sem. Elengedésnek tekintjük az ügyféllel való megállapodás alapján (azaz kétoldalúan) történő követelés elengedését</w:t>
      </w:r>
      <w:r w:rsidR="00241170" w:rsidRPr="000C2023">
        <w:rPr>
          <w:rFonts w:eastAsia="Times New Roman" w:cs="Arial"/>
          <w:color w:val="000000" w:themeColor="text1"/>
        </w:rPr>
        <w:t>, azt a leírás</w:t>
      </w:r>
      <w:r w:rsidR="00A728F3" w:rsidRPr="000C2023">
        <w:rPr>
          <w:rFonts w:eastAsia="Times New Roman" w:cs="Arial"/>
          <w:color w:val="000000" w:themeColor="text1"/>
        </w:rPr>
        <w:t xml:space="preserve"> összegébe</w:t>
      </w:r>
      <w:r w:rsidR="00241170" w:rsidRPr="000C2023">
        <w:rPr>
          <w:rFonts w:eastAsia="Times New Roman" w:cs="Arial"/>
          <w:color w:val="000000" w:themeColor="text1"/>
        </w:rPr>
        <w:t xml:space="preserve"> nem lehet belevenni.</w:t>
      </w:r>
    </w:p>
    <w:p w14:paraId="315CEB21" w14:textId="54B50E5B" w:rsidR="00402472" w:rsidRPr="000C2023" w:rsidRDefault="00402472" w:rsidP="00C14714">
      <w:pPr>
        <w:spacing w:after="0"/>
        <w:rPr>
          <w:rFonts w:eastAsia="Times New Roman" w:cs="Arial"/>
          <w:color w:val="000000" w:themeColor="text1"/>
        </w:rPr>
      </w:pPr>
    </w:p>
    <w:p w14:paraId="6093E510" w14:textId="6AA42B2F" w:rsidR="00974F9E" w:rsidRPr="000C2023" w:rsidRDefault="00243DF2" w:rsidP="00C14714">
      <w:pPr>
        <w:spacing w:after="0"/>
        <w:rPr>
          <w:rFonts w:cs="Arial"/>
        </w:rPr>
      </w:pPr>
      <w:r w:rsidRPr="000C2023">
        <w:rPr>
          <w:rFonts w:cs="Arial"/>
        </w:rPr>
        <w:t xml:space="preserve">A </w:t>
      </w:r>
      <w:proofErr w:type="spellStart"/>
      <w:r w:rsidRPr="000C2023">
        <w:rPr>
          <w:rFonts w:cs="Arial"/>
        </w:rPr>
        <w:t>TORL</w:t>
      </w:r>
      <w:proofErr w:type="spellEnd"/>
      <w:r w:rsidRPr="000C2023">
        <w:rPr>
          <w:rFonts w:cs="Arial"/>
        </w:rPr>
        <w:t xml:space="preserve"> kódú </w:t>
      </w:r>
      <w:r w:rsidR="006654F1" w:rsidRPr="000C2023">
        <w:rPr>
          <w:rFonts w:cs="Arial"/>
        </w:rPr>
        <w:t xml:space="preserve">tábla </w:t>
      </w:r>
      <w:r w:rsidRPr="000C2023">
        <w:rPr>
          <w:rFonts w:cs="Arial"/>
          <w:b/>
        </w:rPr>
        <w:t xml:space="preserve">„Törlesztés forrása” </w:t>
      </w:r>
      <w:r w:rsidRPr="000C2023">
        <w:rPr>
          <w:rFonts w:cs="Arial"/>
        </w:rPr>
        <w:t>mezőjében szükséges megadni, hogy a törlesztés készpénz jellegű, vagy fedezetértékesítésből befolyó összegek terhére történt</w:t>
      </w:r>
      <w:r w:rsidR="00974F9E" w:rsidRPr="000C2023">
        <w:rPr>
          <w:rFonts w:cs="Arial"/>
        </w:rPr>
        <w:t>-e meg</w:t>
      </w:r>
      <w:r w:rsidRPr="000C2023">
        <w:rPr>
          <w:rFonts w:cs="Arial"/>
        </w:rPr>
        <w:t xml:space="preserve">. Minden az instrumentumból törlesztett összeget, amely nem előtörlesztésként kerül nyilvántartásra – függetlenül a megtérülés típusától - a </w:t>
      </w:r>
      <w:proofErr w:type="spellStart"/>
      <w:r w:rsidRPr="000C2023">
        <w:rPr>
          <w:rFonts w:cs="Arial"/>
        </w:rPr>
        <w:t>TORL</w:t>
      </w:r>
      <w:proofErr w:type="spellEnd"/>
      <w:r w:rsidRPr="000C2023">
        <w:rPr>
          <w:rFonts w:cs="Arial"/>
        </w:rPr>
        <w:t xml:space="preserve"> kódú </w:t>
      </w:r>
      <w:r w:rsidR="006654F1" w:rsidRPr="000C2023">
        <w:rPr>
          <w:rFonts w:cs="Arial"/>
        </w:rPr>
        <w:t xml:space="preserve">táblában </w:t>
      </w:r>
      <w:r w:rsidRPr="000C2023">
        <w:rPr>
          <w:rFonts w:cs="Arial"/>
        </w:rPr>
        <w:t>k</w:t>
      </w:r>
      <w:r w:rsidR="00C07DB8" w:rsidRPr="000C2023">
        <w:rPr>
          <w:rFonts w:cs="Arial"/>
        </w:rPr>
        <w:t xml:space="preserve">ell </w:t>
      </w:r>
      <w:r w:rsidRPr="000C2023">
        <w:rPr>
          <w:rFonts w:cs="Arial"/>
        </w:rPr>
        <w:t xml:space="preserve">jelenteni. </w:t>
      </w:r>
      <w:r w:rsidR="00C07DB8" w:rsidRPr="000C2023">
        <w:rPr>
          <w:rFonts w:cs="Arial"/>
        </w:rPr>
        <w:t xml:space="preserve">A </w:t>
      </w:r>
      <w:r w:rsidR="00C07DB8" w:rsidRPr="000C2023">
        <w:rPr>
          <w:rFonts w:cs="Arial"/>
          <w:b/>
        </w:rPr>
        <w:t>„Törlesztés forrása”</w:t>
      </w:r>
      <w:r w:rsidR="00C07DB8" w:rsidRPr="000C2023">
        <w:rPr>
          <w:rFonts w:cs="Arial"/>
        </w:rPr>
        <w:t xml:space="preserve"> mező a tábla kiemelt kulcsmezője, azaz törlesztési forrásonként kell jelenteni az azonos napon belül történt törlesztéseket. </w:t>
      </w:r>
      <w:r w:rsidR="00974F9E" w:rsidRPr="000C2023">
        <w:rPr>
          <w:rFonts w:cs="Arial"/>
        </w:rPr>
        <w:t>A megvalósult törlesztéseket (és előtörlesztéseket) külön kell választani tőkére, kamatra és egyéb díjakra.</w:t>
      </w:r>
      <w:r w:rsidR="001375F2" w:rsidRPr="000C2023">
        <w:rPr>
          <w:rFonts w:cs="Arial"/>
        </w:rPr>
        <w:t xml:space="preserve"> </w:t>
      </w:r>
      <w:proofErr w:type="spellStart"/>
      <w:r w:rsidR="001375F2" w:rsidRPr="000C2023">
        <w:rPr>
          <w:rFonts w:cs="Arial"/>
        </w:rPr>
        <w:t>KK</w:t>
      </w:r>
      <w:proofErr w:type="spellEnd"/>
      <w:r w:rsidR="001375F2" w:rsidRPr="000C2023">
        <w:rPr>
          <w:rFonts w:cs="Arial"/>
        </w:rPr>
        <w:t xml:space="preserve"> tevékenység esetén megengedett, hogy a törlesztett összeg nem bontva, hanem egyösszegben a törlesztett tőke mezőben kerüljön jelentésre, azonban amennyiben az elvárt megbontásban rendelkezésre állnak az adatok, jelenthető olyan módon is.</w:t>
      </w:r>
    </w:p>
    <w:p w14:paraId="03C8A552" w14:textId="437AEC64" w:rsidR="00BD7EB8" w:rsidRPr="000C2023" w:rsidRDefault="00BD7EB8" w:rsidP="00C14714">
      <w:pPr>
        <w:spacing w:after="0"/>
        <w:rPr>
          <w:rFonts w:cs="Arial"/>
        </w:rPr>
      </w:pPr>
    </w:p>
    <w:p w14:paraId="69688FC7" w14:textId="77777777" w:rsidR="00BA5B42" w:rsidRPr="000C2023" w:rsidRDefault="00BD7EB8" w:rsidP="00C14714">
      <w:pPr>
        <w:spacing w:after="0"/>
      </w:pPr>
      <w:r w:rsidRPr="000C2023">
        <w:rPr>
          <w:rFonts w:cs="Arial"/>
        </w:rPr>
        <w:t xml:space="preserve">Amennyiben a hitel még nem problémás, a törlesztés forrásaként egységesen megadható az </w:t>
      </w:r>
      <w:r w:rsidR="001A668C" w:rsidRPr="000C2023">
        <w:rPr>
          <w:rFonts w:cs="Arial"/>
        </w:rPr>
        <w:t>’</w:t>
      </w:r>
      <w:proofErr w:type="spellStart"/>
      <w:r w:rsidRPr="000C2023">
        <w:rPr>
          <w:rFonts w:cs="Arial"/>
        </w:rPr>
        <w:t>UF_BEFIZ</w:t>
      </w:r>
      <w:proofErr w:type="spellEnd"/>
      <w:r w:rsidR="001A668C" w:rsidRPr="000C2023">
        <w:rPr>
          <w:rFonts w:cs="Arial"/>
        </w:rPr>
        <w:t>’</w:t>
      </w:r>
      <w:r w:rsidRPr="000C2023">
        <w:rPr>
          <w:rFonts w:cs="Arial"/>
        </w:rPr>
        <w:t xml:space="preserve"> (ügyfélbefizetés) kódérték, azonban</w:t>
      </w:r>
      <w:r w:rsidR="00FB351E" w:rsidRPr="000C2023">
        <w:rPr>
          <w:rFonts w:cs="Arial"/>
        </w:rPr>
        <w:t>,</w:t>
      </w:r>
      <w:r w:rsidRPr="000C2023">
        <w:rPr>
          <w:rFonts w:cs="Arial"/>
        </w:rPr>
        <w:t xml:space="preserve"> ha a hitel problémássá válik, szükséges a különböző forrásból (befizetés, fedezetértékesítés) származó pénzáramok elkülönítése. </w:t>
      </w:r>
      <w:r w:rsidR="000F3D03" w:rsidRPr="000C2023">
        <w:rPr>
          <w:rFonts w:cs="Arial"/>
        </w:rPr>
        <w:t xml:space="preserve">Babaváró hitelek esetén a hitel egy részének vagy teljes egészének jogszabályi feltételek fennállása esetén történő elengedését </w:t>
      </w:r>
      <w:r w:rsidR="00513FF1" w:rsidRPr="000C2023">
        <w:rPr>
          <w:rFonts w:cs="Arial"/>
        </w:rPr>
        <w:t xml:space="preserve">2021. szeptember vonatkozási időig </w:t>
      </w:r>
      <w:r w:rsidR="000F3D03" w:rsidRPr="000C2023">
        <w:rPr>
          <w:rFonts w:cs="Arial"/>
        </w:rPr>
        <w:t>ELENGED</w:t>
      </w:r>
      <w:r w:rsidR="00513FF1" w:rsidRPr="000C2023">
        <w:rPr>
          <w:rFonts w:cs="Arial"/>
        </w:rPr>
        <w:t xml:space="preserve">, </w:t>
      </w:r>
      <w:r w:rsidR="004D3884" w:rsidRPr="000C2023">
        <w:rPr>
          <w:rFonts w:cs="Arial"/>
        </w:rPr>
        <w:t>2021. december</w:t>
      </w:r>
      <w:r w:rsidR="004F22D5" w:rsidRPr="000C2023">
        <w:rPr>
          <w:rFonts w:cs="Arial"/>
        </w:rPr>
        <w:t xml:space="preserve"> vonatkozási időtől kezdődően ’</w:t>
      </w:r>
      <w:proofErr w:type="spellStart"/>
      <w:r w:rsidR="004F22D5" w:rsidRPr="000C2023">
        <w:rPr>
          <w:rFonts w:cs="Arial"/>
        </w:rPr>
        <w:t>ELENG_TAM</w:t>
      </w:r>
      <w:proofErr w:type="spellEnd"/>
      <w:r w:rsidR="004F22D5" w:rsidRPr="000C2023">
        <w:rPr>
          <w:rFonts w:cs="Arial"/>
        </w:rPr>
        <w:t>’</w:t>
      </w:r>
      <w:r w:rsidR="000F3D03" w:rsidRPr="000C2023">
        <w:rPr>
          <w:rFonts w:cs="Arial"/>
        </w:rPr>
        <w:t xml:space="preserve"> törlesztési forrás kóddal kell jelenteni.</w:t>
      </w:r>
      <w:r w:rsidR="00114857" w:rsidRPr="000C2023">
        <w:rPr>
          <w:rFonts w:cs="Arial"/>
        </w:rPr>
        <w:t xml:space="preserve"> A </w:t>
      </w:r>
      <w:r w:rsidR="00114857" w:rsidRPr="000C2023">
        <w:t xml:space="preserve">337/2017. (XI. 14.) Kormányrendelet alapján a három- vagy többgyermekes családok lakáscélú jelzáloghitel tartozásának csökkentésére igénybe vett támogatást </w:t>
      </w:r>
      <w:r w:rsidR="004F22D5" w:rsidRPr="000C2023">
        <w:rPr>
          <w:rFonts w:cs="Arial"/>
        </w:rPr>
        <w:t xml:space="preserve">2021. szeptember vonatkozási időig </w:t>
      </w:r>
      <w:r w:rsidR="005B5349" w:rsidRPr="000C2023">
        <w:t>’</w:t>
      </w:r>
      <w:r w:rsidR="00114857" w:rsidRPr="000C2023">
        <w:t>ELENGED</w:t>
      </w:r>
      <w:r w:rsidR="005B5349" w:rsidRPr="000C2023">
        <w:t>’</w:t>
      </w:r>
      <w:r w:rsidR="004F22D5" w:rsidRPr="000C2023">
        <w:t xml:space="preserve">, </w:t>
      </w:r>
      <w:r w:rsidR="004F22D5" w:rsidRPr="000C2023">
        <w:rPr>
          <w:rFonts w:cs="Arial"/>
        </w:rPr>
        <w:t>2021. december vonatkozási időtől kezdődően ’</w:t>
      </w:r>
      <w:proofErr w:type="spellStart"/>
      <w:r w:rsidR="004F22D5" w:rsidRPr="000C2023">
        <w:rPr>
          <w:rFonts w:cs="Arial"/>
        </w:rPr>
        <w:t>ELENG_TAM</w:t>
      </w:r>
      <w:proofErr w:type="spellEnd"/>
      <w:r w:rsidR="004F22D5" w:rsidRPr="000C2023">
        <w:rPr>
          <w:rFonts w:cs="Arial"/>
        </w:rPr>
        <w:t>’</w:t>
      </w:r>
      <w:r w:rsidR="00114857" w:rsidRPr="000C2023">
        <w:t xml:space="preserve"> kódon kell jelenteni a </w:t>
      </w:r>
      <w:proofErr w:type="spellStart"/>
      <w:r w:rsidR="00114857" w:rsidRPr="000C2023">
        <w:t>TORL</w:t>
      </w:r>
      <w:proofErr w:type="spellEnd"/>
      <w:r w:rsidR="00114857" w:rsidRPr="000C2023">
        <w:t xml:space="preserve"> táblában.</w:t>
      </w:r>
      <w:r w:rsidR="002865F3" w:rsidRPr="000C2023">
        <w:t xml:space="preserve"> Szintén </w:t>
      </w:r>
      <w:r w:rsidR="004F22D5" w:rsidRPr="000C2023">
        <w:t>’</w:t>
      </w:r>
      <w:r w:rsidR="002865F3" w:rsidRPr="000C2023">
        <w:t>ELENGED</w:t>
      </w:r>
      <w:r w:rsidR="004F22D5" w:rsidRPr="000C2023">
        <w:t>’/’</w:t>
      </w:r>
      <w:proofErr w:type="spellStart"/>
      <w:r w:rsidR="004F22D5" w:rsidRPr="000C2023">
        <w:t>ELENG_TAM</w:t>
      </w:r>
      <w:proofErr w:type="spellEnd"/>
      <w:r w:rsidR="004F22D5" w:rsidRPr="000C2023">
        <w:t>’</w:t>
      </w:r>
      <w:r w:rsidR="002865F3" w:rsidRPr="000C2023">
        <w:t xml:space="preserve"> kódon jelentendő </w:t>
      </w:r>
      <w:r w:rsidR="00566B6A" w:rsidRPr="000C2023">
        <w:t xml:space="preserve">az 518/2020. (XI. 25.) Kormányrendelet (a gyermeket nevelő családok otthonfelújítási támogatásáról) által meghatározott </w:t>
      </w:r>
      <w:r w:rsidR="002865F3" w:rsidRPr="000C2023">
        <w:t>otthonfelújítási támogatás igénybevétele folytán történő hiteltartozás csökkenés is</w:t>
      </w:r>
      <w:r w:rsidR="00BA5B42" w:rsidRPr="000C2023">
        <w:t>.</w:t>
      </w:r>
    </w:p>
    <w:p w14:paraId="5DCB9B9B" w14:textId="0E40EA88" w:rsidR="00BD7EB8" w:rsidRPr="000C2023" w:rsidRDefault="00BD7EB8" w:rsidP="00C14714">
      <w:pPr>
        <w:spacing w:after="0"/>
        <w:rPr>
          <w:rFonts w:cs="Arial"/>
        </w:rPr>
      </w:pPr>
    </w:p>
    <w:p w14:paraId="5ACA556D" w14:textId="7284A1B5" w:rsidR="00BA5B42" w:rsidRPr="000C2023" w:rsidRDefault="00BA5B42" w:rsidP="00C14714">
      <w:pPr>
        <w:spacing w:after="0"/>
        <w:rPr>
          <w:rFonts w:asciiTheme="minorHAnsi" w:hAnsiTheme="minorHAnsi" w:cstheme="minorHAnsi"/>
        </w:rPr>
      </w:pPr>
      <w:r w:rsidRPr="000C2023">
        <w:t xml:space="preserve">A hitelkiváltás előtörlesztésként az </w:t>
      </w:r>
      <w:proofErr w:type="spellStart"/>
      <w:r w:rsidRPr="000C2023">
        <w:t>ELOT</w:t>
      </w:r>
      <w:proofErr w:type="spellEnd"/>
      <w:r w:rsidRPr="000C2023">
        <w:t xml:space="preserve"> táblában jelentendő. Mivel az </w:t>
      </w:r>
      <w:proofErr w:type="spellStart"/>
      <w:r w:rsidRPr="000C2023">
        <w:t>ELOT</w:t>
      </w:r>
      <w:proofErr w:type="spellEnd"/>
      <w:r w:rsidRPr="000C2023">
        <w:t xml:space="preserve"> tábla nem ún. „</w:t>
      </w:r>
      <w:proofErr w:type="spellStart"/>
      <w:r w:rsidRPr="000C2023">
        <w:t>bőlös</w:t>
      </w:r>
      <w:proofErr w:type="spellEnd"/>
      <w:r w:rsidRPr="000C2023">
        <w:t xml:space="preserve">” tábla, azaz az </w:t>
      </w:r>
      <w:proofErr w:type="spellStart"/>
      <w:r w:rsidRPr="000C2023">
        <w:t>ELOT</w:t>
      </w:r>
      <w:proofErr w:type="spellEnd"/>
      <w:r w:rsidRPr="000C2023">
        <w:t xml:space="preserve"> táblában jelentett tételeket nem tartalmazza a </w:t>
      </w:r>
      <w:proofErr w:type="spellStart"/>
      <w:r w:rsidRPr="000C2023">
        <w:t>TORL</w:t>
      </w:r>
      <w:proofErr w:type="spellEnd"/>
      <w:r w:rsidRPr="000C2023">
        <w:t xml:space="preserve"> tábla, a hitelkiváltás a </w:t>
      </w:r>
      <w:proofErr w:type="spellStart"/>
      <w:r w:rsidRPr="000C2023">
        <w:t>TORL</w:t>
      </w:r>
      <w:proofErr w:type="spellEnd"/>
      <w:r w:rsidRPr="000C2023">
        <w:t xml:space="preserve"> táblában nem jelentendő.</w:t>
      </w:r>
    </w:p>
    <w:p w14:paraId="77689C12" w14:textId="77777777" w:rsidR="00A5302C" w:rsidRPr="000C2023" w:rsidRDefault="00A5302C" w:rsidP="00C14714">
      <w:pPr>
        <w:spacing w:after="0"/>
        <w:rPr>
          <w:rFonts w:cs="Arial"/>
        </w:rPr>
      </w:pPr>
    </w:p>
    <w:p w14:paraId="551F9DE8" w14:textId="03A71880" w:rsidR="00243DF2" w:rsidRPr="000C2023" w:rsidRDefault="00C07DB8" w:rsidP="00C14714">
      <w:pPr>
        <w:pStyle w:val="Jegyzetszveg"/>
        <w:spacing w:line="276" w:lineRule="auto"/>
        <w:rPr>
          <w:rFonts w:cs="Arial"/>
        </w:rPr>
      </w:pPr>
      <w:r w:rsidRPr="000C2023">
        <w:rPr>
          <w:rFonts w:cs="Arial"/>
        </w:rPr>
        <w:t xml:space="preserve">A devizanem mezők mind a </w:t>
      </w:r>
      <w:proofErr w:type="spellStart"/>
      <w:r w:rsidRPr="000C2023">
        <w:rPr>
          <w:rFonts w:cs="Arial"/>
        </w:rPr>
        <w:t>FOLY</w:t>
      </w:r>
      <w:proofErr w:type="spellEnd"/>
      <w:r w:rsidRPr="000C2023">
        <w:rPr>
          <w:rFonts w:cs="Arial"/>
        </w:rPr>
        <w:t xml:space="preserve">, mind az </w:t>
      </w:r>
      <w:proofErr w:type="spellStart"/>
      <w:r w:rsidRPr="000C2023">
        <w:rPr>
          <w:rFonts w:cs="Arial"/>
        </w:rPr>
        <w:t>ELOT</w:t>
      </w:r>
      <w:proofErr w:type="spellEnd"/>
      <w:r w:rsidRPr="000C2023">
        <w:rPr>
          <w:rFonts w:cs="Arial"/>
        </w:rPr>
        <w:t xml:space="preserve">, mind a </w:t>
      </w:r>
      <w:proofErr w:type="spellStart"/>
      <w:r w:rsidRPr="000C2023">
        <w:rPr>
          <w:rFonts w:cs="Arial"/>
        </w:rPr>
        <w:t>TORL</w:t>
      </w:r>
      <w:proofErr w:type="spellEnd"/>
      <w:r w:rsidRPr="000C2023">
        <w:rPr>
          <w:rFonts w:cs="Arial"/>
        </w:rPr>
        <w:t xml:space="preserve"> táblán belül </w:t>
      </w:r>
      <w:r w:rsidR="00EA42B2" w:rsidRPr="000C2023">
        <w:rPr>
          <w:rFonts w:cs="Arial"/>
        </w:rPr>
        <w:t xml:space="preserve">szintén </w:t>
      </w:r>
      <w:r w:rsidRPr="000C2023">
        <w:rPr>
          <w:rFonts w:cs="Arial"/>
        </w:rPr>
        <w:t xml:space="preserve">kulcsmezők, azaz pl. a </w:t>
      </w:r>
      <w:proofErr w:type="spellStart"/>
      <w:r w:rsidRPr="000C2023">
        <w:rPr>
          <w:rFonts w:cs="Arial"/>
        </w:rPr>
        <w:t>TORL</w:t>
      </w:r>
      <w:proofErr w:type="spellEnd"/>
      <w:r w:rsidRPr="000C2023">
        <w:rPr>
          <w:rFonts w:cs="Arial"/>
        </w:rPr>
        <w:t xml:space="preserve"> tábla esetén adott attribútum tekintetében - amennyiben adott napon azonos törlesztési forrásból történt törlesztés - devizanemenként jelen</w:t>
      </w:r>
      <w:r w:rsidR="00EA42B2" w:rsidRPr="000C2023">
        <w:rPr>
          <w:rFonts w:cs="Arial"/>
        </w:rPr>
        <w:t>tendők</w:t>
      </w:r>
      <w:r w:rsidRPr="000C2023">
        <w:rPr>
          <w:rFonts w:cs="Arial"/>
        </w:rPr>
        <w:t xml:space="preserve"> az adatok.</w:t>
      </w:r>
      <w:r w:rsidR="000118FD" w:rsidRPr="000C2023">
        <w:rPr>
          <w:rFonts w:cs="Arial"/>
        </w:rPr>
        <w:t xml:space="preserve"> Amennyiben csak a díjak, jutalékok </w:t>
      </w:r>
      <w:r w:rsidR="00757CAB" w:rsidRPr="000C2023">
        <w:rPr>
          <w:rFonts w:cs="Arial"/>
        </w:rPr>
        <w:t>törlesztése/előtörlesztése történik adott napon eltérő devizanemben, annak egyösszegű, Ft-ban történő jelentése megengedett</w:t>
      </w:r>
      <w:r w:rsidR="0093622A" w:rsidRPr="000C2023">
        <w:rPr>
          <w:rFonts w:cs="Arial"/>
        </w:rPr>
        <w:t>.</w:t>
      </w:r>
    </w:p>
    <w:p w14:paraId="5E2C8DDE" w14:textId="7BC9F10E" w:rsidR="006C1FB5" w:rsidRPr="000C2023" w:rsidRDefault="006C1FB5" w:rsidP="00C14714">
      <w:pPr>
        <w:tabs>
          <w:tab w:val="num" w:pos="720"/>
        </w:tabs>
        <w:rPr>
          <w:rFonts w:cs="Arial"/>
        </w:rPr>
      </w:pPr>
      <w:r w:rsidRPr="000C2023">
        <w:rPr>
          <w:rFonts w:cs="Arial"/>
        </w:rPr>
        <w:t xml:space="preserve">Az összes, a rendszerekben folyósításként és törlesztésként nyilvántartott adatot jelenteni kell, azonban jelölni kell, ha nem tényleges tranzakció okozza a </w:t>
      </w:r>
      <w:r w:rsidR="00B824C3" w:rsidRPr="000C2023">
        <w:rPr>
          <w:rFonts w:cs="Arial"/>
        </w:rPr>
        <w:t xml:space="preserve">folyósítást, </w:t>
      </w:r>
      <w:r w:rsidRPr="000C2023">
        <w:rPr>
          <w:rFonts w:cs="Arial"/>
        </w:rPr>
        <w:t xml:space="preserve">törlesztést, </w:t>
      </w:r>
      <w:r w:rsidR="00B824C3" w:rsidRPr="000C2023">
        <w:rPr>
          <w:rFonts w:cs="Arial"/>
        </w:rPr>
        <w:t>előtörlesztést</w:t>
      </w:r>
      <w:r w:rsidRPr="000C2023">
        <w:rPr>
          <w:rFonts w:cs="Arial"/>
        </w:rPr>
        <w:t xml:space="preserve">, hanem technikai okok (pl. </w:t>
      </w:r>
      <w:r w:rsidR="0093622A" w:rsidRPr="000C2023">
        <w:rPr>
          <w:rFonts w:cs="Arial"/>
        </w:rPr>
        <w:t>átstrukturálás</w:t>
      </w:r>
      <w:r w:rsidRPr="000C2023">
        <w:rPr>
          <w:rFonts w:cs="Arial"/>
        </w:rPr>
        <w:t xml:space="preserve"> a rendszerben törlesztésként és újra</w:t>
      </w:r>
      <w:r w:rsidR="004C0EE1" w:rsidRPr="000C2023">
        <w:rPr>
          <w:rFonts w:cs="Arial"/>
        </w:rPr>
        <w:t>-</w:t>
      </w:r>
      <w:r w:rsidRPr="000C2023">
        <w:rPr>
          <w:rFonts w:cs="Arial"/>
        </w:rPr>
        <w:t>folyósításként van nyilvántartva</w:t>
      </w:r>
      <w:r w:rsidR="00EA42B2" w:rsidRPr="000C2023">
        <w:rPr>
          <w:rFonts w:cs="Arial"/>
        </w:rPr>
        <w:t xml:space="preserve"> vagy pl. rendszerarchiválás miatti technikai tranzakció történt</w:t>
      </w:r>
      <w:r w:rsidRPr="000C2023">
        <w:rPr>
          <w:rFonts w:cs="Arial"/>
        </w:rPr>
        <w:t xml:space="preserve">). </w:t>
      </w:r>
      <w:proofErr w:type="spellStart"/>
      <w:r w:rsidR="0034639D" w:rsidRPr="000C2023">
        <w:rPr>
          <w:rFonts w:cs="Arial"/>
        </w:rPr>
        <w:t>KK</w:t>
      </w:r>
      <w:proofErr w:type="spellEnd"/>
      <w:r w:rsidR="0034639D" w:rsidRPr="000C2023">
        <w:rPr>
          <w:rFonts w:cs="Arial"/>
        </w:rPr>
        <w:t xml:space="preserve"> tevékenység esetén a mérlegen kívül nyilvántartott, az ügyfélkövetelésre befolyó teljes törlesztési összeget kell jelenteni (a bruttó könyv szerinti értéket meghaladóan) a 23C táblával konzisztens módon.</w:t>
      </w:r>
    </w:p>
    <w:p w14:paraId="00C06D12" w14:textId="677FCBE2" w:rsidR="003613CD" w:rsidRDefault="009F5526" w:rsidP="00C14714">
      <w:pPr>
        <w:tabs>
          <w:tab w:val="num" w:pos="720"/>
        </w:tabs>
        <w:rPr>
          <w:rFonts w:cs="Arial"/>
        </w:rPr>
      </w:pPr>
      <w:proofErr w:type="spellStart"/>
      <w:r w:rsidRPr="000C2023">
        <w:rPr>
          <w:rFonts w:cs="Arial"/>
        </w:rPr>
        <w:t>FF</w:t>
      </w:r>
      <w:proofErr w:type="spellEnd"/>
      <w:r w:rsidRPr="000C2023">
        <w:rPr>
          <w:rFonts w:cs="Arial"/>
        </w:rPr>
        <w:t xml:space="preserve"> és </w:t>
      </w:r>
      <w:proofErr w:type="spellStart"/>
      <w:r w:rsidRPr="000C2023">
        <w:rPr>
          <w:rFonts w:cs="Arial"/>
        </w:rPr>
        <w:t>KK</w:t>
      </w:r>
      <w:proofErr w:type="spellEnd"/>
      <w:r w:rsidRPr="000C2023">
        <w:rPr>
          <w:rFonts w:cs="Arial"/>
        </w:rPr>
        <w:t xml:space="preserve"> tevékenység esetén a negyedéves folyósítás és törlesztés adatok jelenthetők egyösszegben, azzal a</w:t>
      </w:r>
      <w:r w:rsidR="004D58B7" w:rsidRPr="000C2023">
        <w:rPr>
          <w:rFonts w:cs="Arial"/>
        </w:rPr>
        <w:t xml:space="preserve"> – tárgynegyedévbe tartozó </w:t>
      </w:r>
      <w:proofErr w:type="gramStart"/>
      <w:r w:rsidR="004D58B7" w:rsidRPr="000C2023">
        <w:rPr>
          <w:rFonts w:cs="Arial"/>
        </w:rPr>
        <w:t xml:space="preserve">- </w:t>
      </w:r>
      <w:r w:rsidRPr="000C2023">
        <w:rPr>
          <w:rFonts w:cs="Arial"/>
        </w:rPr>
        <w:t xml:space="preserve"> folyósítási</w:t>
      </w:r>
      <w:proofErr w:type="gramEnd"/>
      <w:r w:rsidRPr="000C2023">
        <w:rPr>
          <w:rFonts w:cs="Arial"/>
        </w:rPr>
        <w:t xml:space="preserve">/törlesztési dátummal, amely a rendszerből a legegyszerűbb módon rendelkezésre áll. </w:t>
      </w:r>
      <w:proofErr w:type="spellStart"/>
      <w:r w:rsidRPr="000C2023">
        <w:rPr>
          <w:rFonts w:cs="Arial"/>
        </w:rPr>
        <w:t>LIZ</w:t>
      </w:r>
      <w:proofErr w:type="spellEnd"/>
      <w:r w:rsidRPr="000C2023">
        <w:rPr>
          <w:rFonts w:cs="Arial"/>
        </w:rPr>
        <w:t xml:space="preserve"> tevékenység esetén törlesztésként jelenthető a számla esedékességének napja, amennyiben a pénzügyi vállalkozás addig előlegként tartja nyilván az esedékesség előtt beérkezett tételeket (előtörlesztés ebben az esetben nem jelentendő). </w:t>
      </w:r>
    </w:p>
    <w:p w14:paraId="2CBD88ED" w14:textId="77777777" w:rsidR="00282633" w:rsidRPr="000C2023" w:rsidRDefault="00282633" w:rsidP="00C14714">
      <w:pPr>
        <w:tabs>
          <w:tab w:val="num" w:pos="720"/>
        </w:tabs>
        <w:rPr>
          <w:rFonts w:cs="Arial"/>
        </w:rPr>
      </w:pPr>
    </w:p>
    <w:p w14:paraId="2426DCA8" w14:textId="40255621" w:rsidR="006C1FB5" w:rsidRPr="000C2023" w:rsidRDefault="006C1FB5" w:rsidP="00C14714">
      <w:pPr>
        <w:pStyle w:val="Cmsor3"/>
        <w:jc w:val="both"/>
        <w:rPr>
          <w:b/>
          <w:szCs w:val="22"/>
        </w:rPr>
      </w:pPr>
      <w:bookmarkStart w:id="179" w:name="_Toc106619754"/>
      <w:bookmarkStart w:id="180" w:name="_Toc149904400"/>
      <w:r w:rsidRPr="000C2023">
        <w:rPr>
          <w:b/>
          <w:szCs w:val="22"/>
        </w:rPr>
        <w:t>Késedelem</w:t>
      </w:r>
      <w:bookmarkEnd w:id="179"/>
      <w:r w:rsidR="00857F39">
        <w:rPr>
          <w:b/>
          <w:szCs w:val="22"/>
        </w:rPr>
        <w:t xml:space="preserve"> (</w:t>
      </w:r>
      <w:proofErr w:type="spellStart"/>
      <w:r w:rsidR="00857F39">
        <w:rPr>
          <w:b/>
          <w:szCs w:val="22"/>
        </w:rPr>
        <w:t>KESD</w:t>
      </w:r>
      <w:proofErr w:type="spellEnd"/>
      <w:r w:rsidR="00857F39">
        <w:rPr>
          <w:b/>
          <w:szCs w:val="22"/>
        </w:rPr>
        <w:t>)</w:t>
      </w:r>
      <w:bookmarkEnd w:id="180"/>
    </w:p>
    <w:p w14:paraId="196B9F91" w14:textId="28C9B837" w:rsidR="00DA665C" w:rsidRPr="000C2023" w:rsidRDefault="00C84341" w:rsidP="00C14714">
      <w:pPr>
        <w:tabs>
          <w:tab w:val="num" w:pos="720"/>
        </w:tabs>
        <w:rPr>
          <w:rFonts w:cs="Arial"/>
        </w:rPr>
      </w:pPr>
      <w:r w:rsidRPr="000C2023">
        <w:rPr>
          <w:rFonts w:cs="Arial"/>
          <w:bCs/>
        </w:rPr>
        <w:t xml:space="preserve">A </w:t>
      </w:r>
      <w:proofErr w:type="spellStart"/>
      <w:r w:rsidRPr="000C2023">
        <w:rPr>
          <w:rFonts w:cs="Arial"/>
          <w:bCs/>
        </w:rPr>
        <w:t>KESD</w:t>
      </w:r>
      <w:proofErr w:type="spellEnd"/>
      <w:r w:rsidRPr="000C2023">
        <w:rPr>
          <w:rFonts w:cs="Arial"/>
          <w:bCs/>
        </w:rPr>
        <w:t xml:space="preserve"> kódú </w:t>
      </w:r>
      <w:r w:rsidR="00067742" w:rsidRPr="000C2023">
        <w:rPr>
          <w:rFonts w:cs="Arial"/>
          <w:bCs/>
        </w:rPr>
        <w:t xml:space="preserve">tábla </w:t>
      </w:r>
      <w:r w:rsidRPr="000C2023">
        <w:rPr>
          <w:rFonts w:cs="Arial"/>
          <w:bCs/>
        </w:rPr>
        <w:t xml:space="preserve">a hitelek késedelmét tartalmazza a legelső késedelembe esésre vonatkozó információk és az aggreált késedelmes összegekre vonatkozóan. </w:t>
      </w:r>
      <w:r w:rsidRPr="000C2023">
        <w:rPr>
          <w:rFonts w:cs="Arial"/>
        </w:rPr>
        <w:t xml:space="preserve">Az aggregált késedelem összege (tőke, kamat, egyéb) mezőkben a késedelem kezdete óta </w:t>
      </w:r>
      <w:r w:rsidRPr="000C2023">
        <w:rPr>
          <w:rFonts w:cs="Arial"/>
          <w:i/>
        </w:rPr>
        <w:t>kumulált</w:t>
      </w:r>
      <w:r w:rsidRPr="000C2023">
        <w:rPr>
          <w:rFonts w:cs="Arial"/>
        </w:rPr>
        <w:t xml:space="preserve"> késedelmes tartozást kell feltüntetni tőke, kamat, egyéb díjak bontásban. </w:t>
      </w:r>
      <w:r w:rsidR="00DA665C" w:rsidRPr="000C2023">
        <w:rPr>
          <w:rFonts w:cs="Arial"/>
        </w:rPr>
        <w:t>A tábla kulcsmezője a késedelem kezdetének időpontja a legrégebbi késedelem szerint, azonban meg kell adni az aktuálisan fennálló késedelmes állomány legrégebbi késedelembe esésének időp</w:t>
      </w:r>
      <w:r w:rsidR="00924C20" w:rsidRPr="000C2023">
        <w:rPr>
          <w:rFonts w:cs="Arial"/>
        </w:rPr>
        <w:t>o</w:t>
      </w:r>
      <w:r w:rsidR="00DA665C" w:rsidRPr="000C2023">
        <w:rPr>
          <w:rFonts w:cs="Arial"/>
        </w:rPr>
        <w:t xml:space="preserve">ntját (a felügyeleti szemléletű táblákkal való összhang megteremtése érdekében). </w:t>
      </w:r>
    </w:p>
    <w:p w14:paraId="00390D56" w14:textId="0CA8898A" w:rsidR="00296493" w:rsidRPr="000C2023" w:rsidRDefault="00296493" w:rsidP="00C14714">
      <w:pPr>
        <w:tabs>
          <w:tab w:val="num" w:pos="720"/>
        </w:tabs>
        <w:rPr>
          <w:rFonts w:cs="Arial"/>
        </w:rPr>
      </w:pPr>
      <w:r w:rsidRPr="000C2023">
        <w:rPr>
          <w:rFonts w:cs="Arial"/>
        </w:rPr>
        <w:t xml:space="preserve">Minden olyan törlesztési elmaradást (fizetési) késedelemnek kell tekinteni, amelyet az adatszolgáltató a rendszereiben késedelmesnek tekint. Jellemzően késedelemnek kell tekinteni, ha a hitel esedékes összege a szerződésben foglalt esedékesség dátumáig nem folyik be, függetlenül a késedelmes összeg nagyságától, és a késedelem napjainak számától. Azonban csak abban az esetben jelentendő késedelem, amennyiben az adatszolgáltató az instrumentumhoz kapcsolódó esedékes összeget saját rendszereiben is késedelmes tételként tartja nyilván. Jelölni kell azonban, ha az adatszolgáltatónál az adott késedelem csak technikai, nem valós késedelemként van nyilvántartva. </w:t>
      </w:r>
    </w:p>
    <w:p w14:paraId="5198004A" w14:textId="77777777" w:rsidR="006C1FB5" w:rsidRPr="000C2023" w:rsidRDefault="006C1FB5" w:rsidP="00C14714">
      <w:pPr>
        <w:tabs>
          <w:tab w:val="num" w:pos="720"/>
        </w:tabs>
        <w:rPr>
          <w:rFonts w:cs="Arial"/>
        </w:rPr>
      </w:pPr>
      <w:r w:rsidRPr="000C2023">
        <w:rPr>
          <w:rFonts w:cs="Arial"/>
        </w:rPr>
        <w:t xml:space="preserve">Egy késedelem eseményt az intervallum azonosít, az ugyanazon instrumentumra vonatkozó eltérő intervallumokat különböző késedelem eseményeknek kell tekinteni a </w:t>
      </w:r>
      <w:proofErr w:type="spellStart"/>
      <w:r w:rsidRPr="000C2023">
        <w:rPr>
          <w:rFonts w:cs="Arial"/>
        </w:rPr>
        <w:t>KHR</w:t>
      </w:r>
      <w:proofErr w:type="spellEnd"/>
      <w:r w:rsidRPr="000C2023">
        <w:rPr>
          <w:rFonts w:cs="Arial"/>
        </w:rPr>
        <w:t xml:space="preserve">-ben történő nyilvántartáshoz hasonlóan. </w:t>
      </w:r>
    </w:p>
    <w:p w14:paraId="4F4FFA9D" w14:textId="62D851E6" w:rsidR="006C1FB5" w:rsidRPr="000C2023" w:rsidRDefault="006C1FB5" w:rsidP="00C14714">
      <w:pPr>
        <w:tabs>
          <w:tab w:val="num" w:pos="720"/>
        </w:tabs>
        <w:rPr>
          <w:rFonts w:cs="Arial"/>
        </w:rPr>
      </w:pPr>
      <w:r w:rsidRPr="000C2023">
        <w:rPr>
          <w:rFonts w:cs="Arial"/>
        </w:rPr>
        <w:t xml:space="preserve">A </w:t>
      </w:r>
      <w:proofErr w:type="spellStart"/>
      <w:r w:rsidRPr="000C2023">
        <w:rPr>
          <w:rFonts w:cs="Arial"/>
        </w:rPr>
        <w:t>KHR</w:t>
      </w:r>
      <w:proofErr w:type="spellEnd"/>
      <w:r w:rsidRPr="000C2023">
        <w:rPr>
          <w:rFonts w:cs="Arial"/>
        </w:rPr>
        <w:t xml:space="preserve">-ben is nyilvántartott szerződések esetében az adott késedelemnél jelezni kell, ha a </w:t>
      </w:r>
      <w:proofErr w:type="spellStart"/>
      <w:r w:rsidRPr="000C2023">
        <w:rPr>
          <w:rFonts w:cs="Arial"/>
        </w:rPr>
        <w:t>KHR</w:t>
      </w:r>
      <w:proofErr w:type="spellEnd"/>
      <w:r w:rsidRPr="000C2023">
        <w:rPr>
          <w:rFonts w:cs="Arial"/>
        </w:rPr>
        <w:t>-ben is megjelent a késedelem esemény</w:t>
      </w:r>
      <w:r w:rsidR="00BD7EB8" w:rsidRPr="000C2023">
        <w:rPr>
          <w:rFonts w:cs="Arial"/>
        </w:rPr>
        <w:t xml:space="preserve"> (a </w:t>
      </w:r>
      <w:proofErr w:type="spellStart"/>
      <w:r w:rsidR="00BD7EB8" w:rsidRPr="000C2023">
        <w:rPr>
          <w:rFonts w:cs="Arial"/>
        </w:rPr>
        <w:t>KHR</w:t>
      </w:r>
      <w:proofErr w:type="spellEnd"/>
      <w:r w:rsidR="00BD7EB8" w:rsidRPr="000C2023">
        <w:rPr>
          <w:rFonts w:cs="Arial"/>
        </w:rPr>
        <w:t xml:space="preserve"> törvény szerinti késedelem definíció eltér a HITREG-ben jelentendőtől)</w:t>
      </w:r>
      <w:r w:rsidRPr="000C2023">
        <w:rPr>
          <w:rFonts w:cs="Arial"/>
        </w:rPr>
        <w:t xml:space="preserve">. </w:t>
      </w:r>
      <w:r w:rsidR="000B401E" w:rsidRPr="000B401E">
        <w:rPr>
          <w:rFonts w:cs="Arial"/>
        </w:rPr>
        <w:t xml:space="preserve">Amennyiben a </w:t>
      </w:r>
      <w:proofErr w:type="spellStart"/>
      <w:r w:rsidR="000B401E" w:rsidRPr="000B401E">
        <w:rPr>
          <w:rFonts w:cs="Arial"/>
        </w:rPr>
        <w:t>KHR</w:t>
      </w:r>
      <w:proofErr w:type="spellEnd"/>
      <w:r w:rsidR="000B401E" w:rsidRPr="000B401E">
        <w:rPr>
          <w:rFonts w:cs="Arial"/>
        </w:rPr>
        <w:t xml:space="preserve"> szabálykönyvben foglalt 10 éves elévülési idő miatt a késedelem törlésre kerül a </w:t>
      </w:r>
      <w:proofErr w:type="spellStart"/>
      <w:r w:rsidR="000B401E" w:rsidRPr="000B401E">
        <w:rPr>
          <w:rFonts w:cs="Arial"/>
        </w:rPr>
        <w:t>KHR-ből</w:t>
      </w:r>
      <w:proofErr w:type="spellEnd"/>
      <w:r w:rsidR="000B401E" w:rsidRPr="000B401E">
        <w:rPr>
          <w:rFonts w:cs="Arial"/>
        </w:rPr>
        <w:t>, a továbbiakban a „</w:t>
      </w:r>
      <w:r w:rsidR="000B401E" w:rsidRPr="000B401E">
        <w:rPr>
          <w:rFonts w:cs="Arial"/>
          <w:b/>
          <w:bCs/>
        </w:rPr>
        <w:t xml:space="preserve">A késedelem kezdete a </w:t>
      </w:r>
      <w:proofErr w:type="spellStart"/>
      <w:r w:rsidR="000B401E" w:rsidRPr="000B401E">
        <w:rPr>
          <w:rFonts w:cs="Arial"/>
          <w:b/>
          <w:bCs/>
        </w:rPr>
        <w:t>KHR</w:t>
      </w:r>
      <w:proofErr w:type="spellEnd"/>
      <w:r w:rsidR="000B401E" w:rsidRPr="000B401E">
        <w:rPr>
          <w:rFonts w:cs="Arial"/>
          <w:b/>
          <w:bCs/>
        </w:rPr>
        <w:t>-ben</w:t>
      </w:r>
      <w:r w:rsidR="000B401E" w:rsidRPr="000B401E">
        <w:rPr>
          <w:rFonts w:cs="Arial"/>
        </w:rPr>
        <w:t>” mezőt üresen kell hagyni.</w:t>
      </w:r>
    </w:p>
    <w:p w14:paraId="6DBF994A" w14:textId="77777777" w:rsidR="00931ED2" w:rsidRPr="000C2023" w:rsidRDefault="006C1FB5" w:rsidP="00C14714">
      <w:pPr>
        <w:tabs>
          <w:tab w:val="num" w:pos="720"/>
        </w:tabs>
        <w:rPr>
          <w:rFonts w:cs="Arial"/>
        </w:rPr>
      </w:pPr>
      <w:r w:rsidRPr="000C2023">
        <w:rPr>
          <w:rFonts w:cs="Arial"/>
        </w:rPr>
        <w:t xml:space="preserve">Amennyiben a tartozás több esedékességi időszakon keresztül is fennáll, akkor az egy késedelemnek tekintendő mindaddig, amíg az ügyfél teljes mértékben vissza nem fizeti az elmaradt összeget (amíg a 0-s „egyenleget” el nem éri). A késedelem összegeként az első meg nem fizetett törlesztőrészlet adatait kell jelenteni tőke, kamat és egyéb díjak bontásban. </w:t>
      </w:r>
    </w:p>
    <w:p w14:paraId="63B18AED" w14:textId="4B26D9A8" w:rsidR="00517B5D" w:rsidRPr="000C2023" w:rsidRDefault="00E642DE" w:rsidP="00C14714">
      <w:pPr>
        <w:spacing w:after="0"/>
        <w:rPr>
          <w:rFonts w:cs="Arial"/>
        </w:rPr>
      </w:pPr>
      <w:r w:rsidRPr="000C2023">
        <w:rPr>
          <w:rFonts w:cs="Arial"/>
        </w:rPr>
        <w:t>Késedelem megszűnése esetén (akkor is, ha maga az instrumentum szűnik meg) a</w:t>
      </w:r>
      <w:r w:rsidR="006C1FB5" w:rsidRPr="000C2023">
        <w:rPr>
          <w:rFonts w:cs="Arial"/>
        </w:rPr>
        <w:t xml:space="preserve"> </w:t>
      </w:r>
      <w:proofErr w:type="spellStart"/>
      <w:r w:rsidR="005F5E44" w:rsidRPr="000C2023">
        <w:rPr>
          <w:rFonts w:cs="Arial"/>
        </w:rPr>
        <w:t>KESD</w:t>
      </w:r>
      <w:proofErr w:type="spellEnd"/>
      <w:r w:rsidR="005F5E44" w:rsidRPr="000C2023">
        <w:rPr>
          <w:rFonts w:cs="Arial"/>
        </w:rPr>
        <w:t xml:space="preserve"> kódú </w:t>
      </w:r>
      <w:r w:rsidR="00F12514" w:rsidRPr="000C2023">
        <w:rPr>
          <w:rFonts w:cs="Arial"/>
        </w:rPr>
        <w:t>táblá</w:t>
      </w:r>
      <w:r w:rsidR="006C1FB5" w:rsidRPr="000C2023">
        <w:rPr>
          <w:rFonts w:cs="Arial"/>
        </w:rPr>
        <w:t>ban jelenteni kell a késedelem megszűnésének dátumát és a megszűnés módját is</w:t>
      </w:r>
      <w:r w:rsidR="00377EA8" w:rsidRPr="000C2023">
        <w:rPr>
          <w:rFonts w:cs="Arial"/>
        </w:rPr>
        <w:t xml:space="preserve"> a következőképpen: abban a </w:t>
      </w:r>
      <w:r w:rsidR="00CE33C0" w:rsidRPr="000C2023">
        <w:rPr>
          <w:rFonts w:cs="Arial"/>
        </w:rPr>
        <w:t>negyedévben</w:t>
      </w:r>
      <w:r w:rsidR="00377EA8" w:rsidRPr="000C2023">
        <w:rPr>
          <w:rFonts w:cs="Arial"/>
        </w:rPr>
        <w:t xml:space="preserve">, amikor megszűnik a késedelem, a </w:t>
      </w:r>
      <w:proofErr w:type="spellStart"/>
      <w:r w:rsidR="00377EA8" w:rsidRPr="000C2023">
        <w:rPr>
          <w:rFonts w:cs="Arial"/>
        </w:rPr>
        <w:t>KESD</w:t>
      </w:r>
      <w:proofErr w:type="spellEnd"/>
      <w:r w:rsidR="00377EA8" w:rsidRPr="000C2023">
        <w:rPr>
          <w:rFonts w:cs="Arial"/>
        </w:rPr>
        <w:t xml:space="preserve"> táblába</w:t>
      </w:r>
      <w:r w:rsidR="00F125F2" w:rsidRPr="000C2023">
        <w:rPr>
          <w:rFonts w:cs="Arial"/>
        </w:rPr>
        <w:t>n</w:t>
      </w:r>
      <w:r w:rsidR="00377EA8" w:rsidRPr="000C2023">
        <w:rPr>
          <w:rFonts w:cs="Arial"/>
        </w:rPr>
        <w:t xml:space="preserve"> jelentendő a </w:t>
      </w:r>
      <w:r w:rsidR="00377EA8" w:rsidRPr="000C2023">
        <w:rPr>
          <w:rFonts w:cs="Arial"/>
          <w:b/>
        </w:rPr>
        <w:t>„Késedelem kezdetének időpontja”,</w:t>
      </w:r>
      <w:r w:rsidR="00377EA8" w:rsidRPr="000C2023">
        <w:rPr>
          <w:rFonts w:cs="Arial"/>
        </w:rPr>
        <w:t xml:space="preserve"> mely az első késedelembe esés időpontja (a késedelem „élete” során változatlan). A </w:t>
      </w:r>
      <w:r w:rsidR="00377EA8" w:rsidRPr="000C2023">
        <w:rPr>
          <w:rFonts w:cs="Arial"/>
          <w:b/>
        </w:rPr>
        <w:t>„Késedelem kezdetének időpontja – törlesztéssel korrigált”</w:t>
      </w:r>
      <w:r w:rsidR="00377EA8" w:rsidRPr="000C2023">
        <w:rPr>
          <w:rFonts w:cs="Arial"/>
        </w:rPr>
        <w:t xml:space="preserve"> mező üres, mivel már nem áll fenn késedelem. Üresek továbbá a késedelmes összegre és aggregált összegre vonatkozó mezők, a </w:t>
      </w:r>
      <w:r w:rsidR="00377EA8" w:rsidRPr="000C2023">
        <w:rPr>
          <w:rFonts w:cs="Arial"/>
          <w:b/>
        </w:rPr>
        <w:t>„Késedelem megszűnésének időpontja”</w:t>
      </w:r>
      <w:r w:rsidR="00377EA8" w:rsidRPr="000C2023">
        <w:rPr>
          <w:rFonts w:cs="Arial"/>
        </w:rPr>
        <w:t xml:space="preserve"> és a </w:t>
      </w:r>
      <w:r w:rsidR="00377EA8" w:rsidRPr="000C2023">
        <w:rPr>
          <w:rFonts w:cs="Arial"/>
          <w:b/>
        </w:rPr>
        <w:t>„Késedelem megszűnésének módja”</w:t>
      </w:r>
      <w:r w:rsidR="00377EA8" w:rsidRPr="000C2023">
        <w:rPr>
          <w:rFonts w:cs="Arial"/>
        </w:rPr>
        <w:t xml:space="preserve"> töltött. Ha rendelkezésre áll, töltött a </w:t>
      </w:r>
      <w:r w:rsidR="00377EA8" w:rsidRPr="000C2023">
        <w:rPr>
          <w:rFonts w:cs="Arial"/>
          <w:b/>
        </w:rPr>
        <w:t xml:space="preserve">„Késedelem kezdete a </w:t>
      </w:r>
      <w:proofErr w:type="spellStart"/>
      <w:r w:rsidR="00377EA8" w:rsidRPr="000C2023">
        <w:rPr>
          <w:rFonts w:cs="Arial"/>
          <w:b/>
        </w:rPr>
        <w:t>KHR</w:t>
      </w:r>
      <w:proofErr w:type="spellEnd"/>
      <w:r w:rsidR="00377EA8" w:rsidRPr="000C2023">
        <w:rPr>
          <w:rFonts w:cs="Arial"/>
          <w:b/>
        </w:rPr>
        <w:t>-ben”</w:t>
      </w:r>
      <w:r w:rsidR="00377EA8" w:rsidRPr="000C2023">
        <w:rPr>
          <w:rFonts w:cs="Arial"/>
        </w:rPr>
        <w:t xml:space="preserve"> és </w:t>
      </w:r>
      <w:r w:rsidR="008E531B" w:rsidRPr="000C2023">
        <w:rPr>
          <w:rFonts w:cs="Arial"/>
        </w:rPr>
        <w:t>mindenképp töltött a</w:t>
      </w:r>
      <w:r w:rsidR="00377EA8" w:rsidRPr="000C2023">
        <w:rPr>
          <w:rFonts w:cs="Arial"/>
        </w:rPr>
        <w:t xml:space="preserve"> </w:t>
      </w:r>
      <w:r w:rsidR="00377EA8" w:rsidRPr="000C2023">
        <w:rPr>
          <w:rFonts w:cs="Arial"/>
          <w:b/>
        </w:rPr>
        <w:t>„Késedelem technikai késedelem-e?”</w:t>
      </w:r>
      <w:r w:rsidR="00377EA8" w:rsidRPr="000C2023">
        <w:rPr>
          <w:rFonts w:cs="Arial"/>
        </w:rPr>
        <w:t xml:space="preserve"> mező.</w:t>
      </w:r>
      <w:r w:rsidR="004B418B" w:rsidRPr="000C2023">
        <w:rPr>
          <w:rFonts w:cs="Arial"/>
        </w:rPr>
        <w:t xml:space="preserve"> Amennyiben a késedelmes hitel eladásra kerül, a késedelem megszűnésének okaként a ’</w:t>
      </w:r>
      <w:proofErr w:type="spellStart"/>
      <w:r w:rsidR="004B418B" w:rsidRPr="000C2023">
        <w:rPr>
          <w:rFonts w:cs="Arial"/>
        </w:rPr>
        <w:t>MASREN</w:t>
      </w:r>
      <w:proofErr w:type="spellEnd"/>
      <w:r w:rsidR="004B418B" w:rsidRPr="000C2023">
        <w:rPr>
          <w:rFonts w:cs="Arial"/>
        </w:rPr>
        <w:t>’ kód alka</w:t>
      </w:r>
      <w:r w:rsidR="009E0B1D" w:rsidRPr="000C2023">
        <w:rPr>
          <w:rFonts w:cs="Arial"/>
        </w:rPr>
        <w:t>l</w:t>
      </w:r>
      <w:r w:rsidR="004B418B" w:rsidRPr="000C2023">
        <w:rPr>
          <w:rFonts w:cs="Arial"/>
        </w:rPr>
        <w:t>mazandó.</w:t>
      </w:r>
    </w:p>
    <w:p w14:paraId="3168131C" w14:textId="77777777" w:rsidR="00517B5D" w:rsidRPr="000C2023" w:rsidRDefault="00517B5D" w:rsidP="00C14714">
      <w:pPr>
        <w:spacing w:after="0"/>
        <w:rPr>
          <w:rFonts w:cs="Arial"/>
        </w:rPr>
      </w:pPr>
    </w:p>
    <w:p w14:paraId="689DDF4D" w14:textId="33ABEAC8" w:rsidR="00517B5D" w:rsidRPr="000C2023" w:rsidRDefault="00517B5D" w:rsidP="00C14714">
      <w:pPr>
        <w:spacing w:after="0"/>
        <w:rPr>
          <w:rFonts w:cs="Arial"/>
        </w:rPr>
      </w:pPr>
      <w:r w:rsidRPr="000C2023">
        <w:rPr>
          <w:rFonts w:cs="Arial"/>
        </w:rPr>
        <w:t xml:space="preserve">A </w:t>
      </w:r>
      <w:r w:rsidR="00CE33C0" w:rsidRPr="000C2023">
        <w:rPr>
          <w:rFonts w:cs="Arial"/>
        </w:rPr>
        <w:t>negyedév</w:t>
      </w:r>
      <w:r w:rsidRPr="000C2023">
        <w:rPr>
          <w:rFonts w:cs="Arial"/>
        </w:rPr>
        <w:t xml:space="preserve"> közben keletkező és ugyanazon időszakban megszűnő késedelmek jelentése nem kötelező, amennyiben az adatszolgáltató rendszere lehetővé teszi, ezek a késedelmek kihagyhatók az adatszolgáltatásból.</w:t>
      </w:r>
    </w:p>
    <w:p w14:paraId="5866D58A" w14:textId="77777777" w:rsidR="00517B5D" w:rsidRPr="000C2023" w:rsidRDefault="00517B5D" w:rsidP="00C14714">
      <w:pPr>
        <w:spacing w:after="0"/>
        <w:rPr>
          <w:rFonts w:cs="Arial"/>
        </w:rPr>
      </w:pPr>
    </w:p>
    <w:p w14:paraId="5AA81466" w14:textId="2E6B2B6F" w:rsidR="00A43EA2" w:rsidRPr="000C2023" w:rsidRDefault="00A43EA2" w:rsidP="00C14714">
      <w:pPr>
        <w:rPr>
          <w:rFonts w:cs="Arial"/>
          <w:bCs/>
        </w:rPr>
      </w:pPr>
      <w:bookmarkStart w:id="181" w:name="_Hlk531948992"/>
      <w:r w:rsidRPr="000C2023">
        <w:rPr>
          <w:rFonts w:cs="Arial"/>
        </w:rPr>
        <w:t>Átvett hitelek</w:t>
      </w:r>
      <w:r w:rsidR="008721AE" w:rsidRPr="000C2023">
        <w:rPr>
          <w:rFonts w:cs="Arial"/>
        </w:rPr>
        <w:t xml:space="preserve"> és átsorolással való bekerülés</w:t>
      </w:r>
      <w:r w:rsidRPr="000C2023">
        <w:rPr>
          <w:rFonts w:cs="Arial"/>
        </w:rPr>
        <w:t xml:space="preserve"> esetében a </w:t>
      </w:r>
      <w:proofErr w:type="spellStart"/>
      <w:r w:rsidRPr="000C2023">
        <w:rPr>
          <w:rFonts w:cs="Arial"/>
        </w:rPr>
        <w:t>KESD</w:t>
      </w:r>
      <w:proofErr w:type="spellEnd"/>
      <w:r w:rsidRPr="000C2023">
        <w:rPr>
          <w:rFonts w:cs="Arial"/>
        </w:rPr>
        <w:t xml:space="preserve"> táblában a </w:t>
      </w:r>
      <w:r w:rsidRPr="000C2023">
        <w:rPr>
          <w:rFonts w:cs="Arial"/>
          <w:b/>
        </w:rPr>
        <w:t>„</w:t>
      </w:r>
      <w:r w:rsidR="00E1200C" w:rsidRPr="000C2023">
        <w:rPr>
          <w:rFonts w:cs="Arial"/>
          <w:b/>
        </w:rPr>
        <w:t>K</w:t>
      </w:r>
      <w:r w:rsidRPr="000C2023">
        <w:rPr>
          <w:rFonts w:cs="Arial"/>
          <w:b/>
        </w:rPr>
        <w:t>ésedelmes összeg – tőke/kamat/díjak”</w:t>
      </w:r>
      <w:r w:rsidRPr="000C2023">
        <w:rPr>
          <w:rFonts w:cs="Arial"/>
        </w:rPr>
        <w:t xml:space="preserve"> mezőkben és a</w:t>
      </w:r>
      <w:r w:rsidR="00C854F3" w:rsidRPr="000C2023">
        <w:rPr>
          <w:rFonts w:cs="Arial"/>
        </w:rPr>
        <w:t>z</w:t>
      </w:r>
      <w:r w:rsidRPr="000C2023">
        <w:rPr>
          <w:rFonts w:cs="Arial"/>
        </w:rPr>
        <w:t xml:space="preserve"> </w:t>
      </w:r>
      <w:r w:rsidRPr="000C2023">
        <w:rPr>
          <w:rFonts w:cs="Arial"/>
          <w:b/>
        </w:rPr>
        <w:t>„</w:t>
      </w:r>
      <w:r w:rsidR="00C854F3" w:rsidRPr="000C2023">
        <w:rPr>
          <w:rFonts w:cs="Arial"/>
          <w:b/>
        </w:rPr>
        <w:t>Aggregált k</w:t>
      </w:r>
      <w:r w:rsidRPr="000C2023">
        <w:rPr>
          <w:rFonts w:cs="Arial"/>
          <w:b/>
        </w:rPr>
        <w:t>ésedelem összege (tőke/kamat/díjak)”</w:t>
      </w:r>
      <w:r w:rsidRPr="000C2023">
        <w:rPr>
          <w:rFonts w:cs="Arial"/>
        </w:rPr>
        <w:t xml:space="preserve"> mezőkben ugyanazt az értéket </w:t>
      </w:r>
      <w:r w:rsidR="002F4122" w:rsidRPr="000C2023">
        <w:rPr>
          <w:rFonts w:cs="Arial"/>
        </w:rPr>
        <w:t>lehet</w:t>
      </w:r>
      <w:r w:rsidRPr="000C2023">
        <w:rPr>
          <w:rFonts w:cs="Arial"/>
        </w:rPr>
        <w:t xml:space="preserve"> szerepeltetni abban a vonatkozási időszakban, amikor bekerül az átvett hitel a hitelintézet könyveibe</w:t>
      </w:r>
      <w:r w:rsidR="008D3B7D" w:rsidRPr="000C2023">
        <w:rPr>
          <w:rFonts w:cs="Arial"/>
        </w:rPr>
        <w:t xml:space="preserve"> abban az esetben, ha nincs információ az átvett hitelek tekintetében a legkorábbi késedelmes összegről</w:t>
      </w:r>
      <w:r w:rsidRPr="000C2023">
        <w:rPr>
          <w:rFonts w:cs="Arial"/>
        </w:rPr>
        <w:t xml:space="preserve">. </w:t>
      </w:r>
      <w:bookmarkEnd w:id="181"/>
      <w:r w:rsidR="00373698" w:rsidRPr="000C2023">
        <w:rPr>
          <w:rFonts w:cs="Arial"/>
        </w:rPr>
        <w:t xml:space="preserve">A </w:t>
      </w:r>
      <w:r w:rsidR="00373698" w:rsidRPr="000C2023">
        <w:rPr>
          <w:rFonts w:cs="Arial"/>
          <w:b/>
        </w:rPr>
        <w:t xml:space="preserve">„Késedelmes összeg – tőke/kamat/díjak” mezőben </w:t>
      </w:r>
      <w:r w:rsidR="00373698" w:rsidRPr="000C2023">
        <w:rPr>
          <w:rFonts w:cs="Arial"/>
          <w:bCs/>
        </w:rPr>
        <w:t>jelenthető az engedményezett tőke/kamat/díj, amennyiben az áll könnyebben rendelkezésre</w:t>
      </w:r>
      <w:r w:rsidR="00373698" w:rsidRPr="000C2023">
        <w:rPr>
          <w:rFonts w:cs="Arial"/>
          <w:b/>
        </w:rPr>
        <w:t xml:space="preserve">. </w:t>
      </w:r>
      <w:r w:rsidR="00373698" w:rsidRPr="000C2023">
        <w:rPr>
          <w:rFonts w:cs="Arial"/>
        </w:rPr>
        <w:t xml:space="preserve">Az </w:t>
      </w:r>
      <w:r w:rsidR="00373698" w:rsidRPr="000C2023">
        <w:rPr>
          <w:rFonts w:cs="Arial"/>
          <w:b/>
        </w:rPr>
        <w:t>„Aggregált késedelem összege (tőke/kamat/díjak)”</w:t>
      </w:r>
      <w:r w:rsidR="00373698" w:rsidRPr="000C2023">
        <w:rPr>
          <w:rFonts w:cs="Arial"/>
        </w:rPr>
        <w:t xml:space="preserve"> mezőkben az aktuális, tényleges késedelmes tőke/kamat/egyéb díj összege jelentendő. </w:t>
      </w:r>
      <w:r w:rsidR="00CB0192" w:rsidRPr="000C2023">
        <w:rPr>
          <w:rFonts w:cs="Arial"/>
        </w:rPr>
        <w:t xml:space="preserve">A dátum mezők tekintetében azonban az átvett hitelek esetén is a tényleges, törlesztéssel korrigált késedelem kezdetének időpontja jelentendő a </w:t>
      </w:r>
      <w:r w:rsidR="00CB0192" w:rsidRPr="000C2023">
        <w:rPr>
          <w:rFonts w:cs="Arial"/>
          <w:b/>
        </w:rPr>
        <w:t xml:space="preserve">„Késedelem kezdetének időpontja – törlesztéssel korrigált” </w:t>
      </w:r>
      <w:r w:rsidR="00CB0192" w:rsidRPr="000C2023">
        <w:rPr>
          <w:rFonts w:cs="Arial"/>
          <w:bCs/>
        </w:rPr>
        <w:t xml:space="preserve">mezőben (annál későbbi időpont csak akkor jelenthető, ha </w:t>
      </w:r>
      <w:proofErr w:type="spellStart"/>
      <w:r w:rsidR="00CB0192" w:rsidRPr="000C2023">
        <w:rPr>
          <w:rFonts w:cs="Arial"/>
          <w:bCs/>
        </w:rPr>
        <w:t>újraszerződés</w:t>
      </w:r>
      <w:proofErr w:type="spellEnd"/>
      <w:r w:rsidR="00CB0192" w:rsidRPr="000C2023">
        <w:rPr>
          <w:rFonts w:cs="Arial"/>
          <w:bCs/>
        </w:rPr>
        <w:t xml:space="preserve"> történik). A</w:t>
      </w:r>
      <w:r w:rsidR="00CB0192" w:rsidRPr="000C2023">
        <w:rPr>
          <w:rFonts w:cs="Arial"/>
          <w:b/>
        </w:rPr>
        <w:t xml:space="preserve"> „Késedelem kezdetének időpontja</w:t>
      </w:r>
      <w:r w:rsidR="00CB0192" w:rsidRPr="000C2023">
        <w:rPr>
          <w:rFonts w:cs="Arial"/>
          <w:bCs/>
        </w:rPr>
        <w:t>” mezőben megadható ugyanaz a nap, ami a</w:t>
      </w:r>
      <w:r w:rsidR="00CB0192" w:rsidRPr="000C2023">
        <w:rPr>
          <w:rFonts w:cs="Arial"/>
          <w:b/>
        </w:rPr>
        <w:t xml:space="preserve"> „Késedelem kezdetének időpontja – törlesztéssel korrigált” </w:t>
      </w:r>
      <w:r w:rsidR="00CB0192" w:rsidRPr="000C2023">
        <w:rPr>
          <w:rFonts w:cs="Arial"/>
          <w:bCs/>
        </w:rPr>
        <w:t>mezőben kerül jelentésre, amennyiben a legkorábbi késedelembe esés időpontja átvett hiteleknél nem áll rendelkezésre.</w:t>
      </w:r>
    </w:p>
    <w:p w14:paraId="20A0BE80" w14:textId="08E4ABFD" w:rsidR="00A5302C" w:rsidRDefault="008B5C9B" w:rsidP="00C14714">
      <w:pPr>
        <w:spacing w:after="0"/>
        <w:rPr>
          <w:rFonts w:cs="Arial"/>
        </w:rPr>
      </w:pPr>
      <w:r w:rsidRPr="000C2023">
        <w:rPr>
          <w:rFonts w:asciiTheme="minorHAnsi" w:hAnsiTheme="minorHAnsi" w:cstheme="minorHAnsi"/>
          <w:lang w:eastAsia="en-US"/>
        </w:rPr>
        <w:t xml:space="preserve">2022. június vonatkozási időtől kezdődően két új mező került beépítésre a HITREG adatmodellbe: </w:t>
      </w:r>
      <w:r w:rsidRPr="0098078E">
        <w:rPr>
          <w:rFonts w:asciiTheme="minorHAnsi" w:hAnsiTheme="minorHAnsi" w:cstheme="minorHAnsi"/>
          <w:b/>
          <w:lang w:eastAsia="en-US"/>
        </w:rPr>
        <w:t>„</w:t>
      </w:r>
      <w:r w:rsidRPr="0098078E">
        <w:rPr>
          <w:rFonts w:asciiTheme="minorHAnsi" w:hAnsiTheme="minorHAnsi" w:cs="Arial"/>
          <w:b/>
        </w:rPr>
        <w:t>Késedelmes napok száma – legrégebbi késedelem szerint”</w:t>
      </w:r>
      <w:r w:rsidRPr="000C2023">
        <w:rPr>
          <w:rFonts w:asciiTheme="minorHAnsi" w:hAnsiTheme="minorHAnsi" w:cs="Arial"/>
        </w:rPr>
        <w:t xml:space="preserve"> és </w:t>
      </w:r>
      <w:r w:rsidRPr="0098078E">
        <w:rPr>
          <w:rFonts w:asciiTheme="minorHAnsi" w:hAnsiTheme="minorHAnsi" w:cs="Arial"/>
          <w:b/>
        </w:rPr>
        <w:t>„Késedelmes napok száma – törlesztéssel korrigált”.</w:t>
      </w:r>
      <w:r w:rsidRPr="000C2023">
        <w:rPr>
          <w:rFonts w:asciiTheme="minorHAnsi" w:hAnsiTheme="minorHAnsi" w:cs="Arial"/>
        </w:rPr>
        <w:t xml:space="preserve"> A mezők a teljes hitelállomány tekintetében jelentendők, a törlesztéssel korrigált késedelmes napszámnak konzisztensnek kell lennie az </w:t>
      </w:r>
      <w:r w:rsidR="001510A4" w:rsidRPr="000C2023">
        <w:rPr>
          <w:rFonts w:asciiTheme="minorHAnsi" w:hAnsiTheme="minorHAnsi" w:cs="Arial"/>
        </w:rPr>
        <w:t>aggregált táblákban szereplő</w:t>
      </w:r>
      <w:r w:rsidRPr="000C2023">
        <w:rPr>
          <w:rFonts w:asciiTheme="minorHAnsi" w:hAnsiTheme="minorHAnsi" w:cs="Arial"/>
        </w:rPr>
        <w:t xml:space="preserve"> adatokkal. A legrégebbi késedelem szerinti napszám nagyobb vagy egyenlő a törlesztéssel korrigált napszámmal.</w:t>
      </w:r>
    </w:p>
    <w:p w14:paraId="6073A126" w14:textId="130E49EB" w:rsidR="00A76885" w:rsidRPr="006C72EB" w:rsidRDefault="00A76885" w:rsidP="00C14714">
      <w:pPr>
        <w:spacing w:after="0"/>
        <w:rPr>
          <w:rFonts w:asciiTheme="minorHAnsi" w:hAnsiTheme="minorHAnsi" w:cs="Arial"/>
        </w:rPr>
      </w:pPr>
      <w:r>
        <w:rPr>
          <w:rFonts w:asciiTheme="minorHAnsi" w:hAnsiTheme="minorHAnsi" w:cs="Arial"/>
        </w:rPr>
        <w:t xml:space="preserve">Amennyiben a késedelem kezdete egy napra esik a vonatkozási idő végével (a hónap utolsó napjára eső esedékességkor nem törleszt az ügyfél), a </w:t>
      </w:r>
      <w:proofErr w:type="spellStart"/>
      <w:r>
        <w:rPr>
          <w:rFonts w:asciiTheme="minorHAnsi" w:hAnsiTheme="minorHAnsi" w:cs="Arial"/>
        </w:rPr>
        <w:t>KESD</w:t>
      </w:r>
      <w:proofErr w:type="spellEnd"/>
      <w:r>
        <w:rPr>
          <w:rFonts w:asciiTheme="minorHAnsi" w:hAnsiTheme="minorHAnsi" w:cs="Arial"/>
        </w:rPr>
        <w:t xml:space="preserve"> táblában jelentendő a kapcsolódó rekord, azonban a késedelmes napszám (legrégebbi késedelem szerint és törlesztéssel korrigált) 0 kell legyen. A késedelmes összeg töltendő és konzisztens kell legyen az esedékes tőke összegével. </w:t>
      </w:r>
    </w:p>
    <w:p w14:paraId="6969D1B8" w14:textId="77777777" w:rsidR="00A76885" w:rsidRPr="000C2023" w:rsidRDefault="00A76885" w:rsidP="00C14714">
      <w:pPr>
        <w:rPr>
          <w:rFonts w:cs="Arial"/>
        </w:rPr>
      </w:pPr>
    </w:p>
    <w:p w14:paraId="1FBEECC0" w14:textId="7870B4B9" w:rsidR="007C42A6" w:rsidRPr="000C2023" w:rsidRDefault="007C42A6" w:rsidP="00C14714">
      <w:pPr>
        <w:pStyle w:val="Cmsor3"/>
        <w:jc w:val="both"/>
        <w:rPr>
          <w:b/>
          <w:szCs w:val="22"/>
        </w:rPr>
      </w:pPr>
      <w:bookmarkStart w:id="182" w:name="_Toc106619755"/>
      <w:bookmarkStart w:id="183" w:name="_Toc149904401"/>
      <w:r w:rsidRPr="000C2023">
        <w:rPr>
          <w:b/>
          <w:szCs w:val="22"/>
        </w:rPr>
        <w:t>Hitelkiváltás</w:t>
      </w:r>
      <w:bookmarkEnd w:id="182"/>
      <w:r w:rsidR="00857F39">
        <w:rPr>
          <w:b/>
          <w:szCs w:val="22"/>
        </w:rPr>
        <w:t xml:space="preserve"> (</w:t>
      </w:r>
      <w:proofErr w:type="spellStart"/>
      <w:r w:rsidR="00857F39">
        <w:rPr>
          <w:b/>
          <w:szCs w:val="22"/>
        </w:rPr>
        <w:t>HKIV</w:t>
      </w:r>
      <w:proofErr w:type="spellEnd"/>
      <w:r w:rsidR="00857F39">
        <w:rPr>
          <w:b/>
          <w:szCs w:val="22"/>
        </w:rPr>
        <w:t>)</w:t>
      </w:r>
      <w:bookmarkEnd w:id="183"/>
    </w:p>
    <w:p w14:paraId="50CA633E" w14:textId="74C41633" w:rsidR="0028729A" w:rsidRPr="000C2023" w:rsidRDefault="0028729A" w:rsidP="00C14714">
      <w:pPr>
        <w:rPr>
          <w:rFonts w:cs="Arial"/>
        </w:rPr>
      </w:pPr>
      <w:bookmarkStart w:id="184" w:name="_Hlk534819288"/>
      <w:r w:rsidRPr="000C2023">
        <w:rPr>
          <w:rFonts w:cs="Arial"/>
        </w:rPr>
        <w:t>A hitelkiváltások a következőképpen jelentendők:</w:t>
      </w:r>
    </w:p>
    <w:p w14:paraId="7A11052F" w14:textId="52421668" w:rsidR="00124FDD" w:rsidRPr="000C2023" w:rsidRDefault="00124FDD" w:rsidP="00C14714">
      <w:pPr>
        <w:pStyle w:val="Listaszerbekezds"/>
        <w:numPr>
          <w:ilvl w:val="0"/>
          <w:numId w:val="10"/>
        </w:numPr>
        <w:rPr>
          <w:rFonts w:cs="Arial"/>
        </w:rPr>
      </w:pPr>
      <w:r w:rsidRPr="000C2023">
        <w:rPr>
          <w:rFonts w:cs="Arial"/>
        </w:rPr>
        <w:t xml:space="preserve">amennyiben a keletkezés módja az INSTR táblában hitelkiváltás (függetlenül attól, hogy saját vagy idegen hitel kiváltása), akkor a </w:t>
      </w:r>
      <w:proofErr w:type="spellStart"/>
      <w:r w:rsidRPr="000C2023">
        <w:rPr>
          <w:rFonts w:cs="Arial"/>
        </w:rPr>
        <w:t>HKIV</w:t>
      </w:r>
      <w:proofErr w:type="spellEnd"/>
      <w:r w:rsidRPr="000C2023">
        <w:rPr>
          <w:rFonts w:cs="Arial"/>
        </w:rPr>
        <w:t xml:space="preserve"> táblát tölteni kell. A táblában kötelező megadni a hitelkiváltás időpontját és saját hitel esetén a törzsszámot, mely meg kell egyezzen a megfigyelt szervezet törzsszámával. Saját hitel esetén kötelezően töltendő a </w:t>
      </w:r>
      <w:r w:rsidRPr="000C2023">
        <w:rPr>
          <w:rFonts w:cs="Arial"/>
          <w:b/>
        </w:rPr>
        <w:t>„Kiváltott instrumentum banki azonosító”</w:t>
      </w:r>
      <w:r w:rsidRPr="000C2023">
        <w:rPr>
          <w:rFonts w:cs="Arial"/>
        </w:rPr>
        <w:t xml:space="preserve"> mező és meg kell adni a</w:t>
      </w:r>
      <w:r w:rsidRPr="000C2023">
        <w:t xml:space="preserve"> </w:t>
      </w:r>
      <w:r w:rsidRPr="000C2023">
        <w:rPr>
          <w:b/>
        </w:rPr>
        <w:t>„</w:t>
      </w:r>
      <w:r w:rsidRPr="000C2023">
        <w:rPr>
          <w:rFonts w:cs="Arial"/>
          <w:b/>
        </w:rPr>
        <w:t xml:space="preserve">Kiváltott szerződés/instrumentum </w:t>
      </w:r>
      <w:proofErr w:type="spellStart"/>
      <w:r w:rsidRPr="000C2023">
        <w:rPr>
          <w:rFonts w:cs="Arial"/>
          <w:b/>
        </w:rPr>
        <w:t>KHR</w:t>
      </w:r>
      <w:proofErr w:type="spellEnd"/>
      <w:r w:rsidRPr="000C2023">
        <w:rPr>
          <w:rFonts w:cs="Arial"/>
          <w:b/>
        </w:rPr>
        <w:t xml:space="preserve"> </w:t>
      </w:r>
      <w:proofErr w:type="gramStart"/>
      <w:r w:rsidRPr="000C2023">
        <w:rPr>
          <w:rFonts w:cs="Arial"/>
          <w:b/>
        </w:rPr>
        <w:t>azonosító”-</w:t>
      </w:r>
      <w:proofErr w:type="gramEnd"/>
      <w:r w:rsidRPr="000C2023">
        <w:rPr>
          <w:rFonts w:cs="Arial"/>
        </w:rPr>
        <w:t xml:space="preserve">t, amennyiben van ilyen. Idegen hitel </w:t>
      </w:r>
      <w:r w:rsidR="009F140D" w:rsidRPr="000C2023">
        <w:rPr>
          <w:rFonts w:cs="Arial"/>
        </w:rPr>
        <w:t xml:space="preserve">kiváltása </w:t>
      </w:r>
      <w:r w:rsidRPr="000C2023">
        <w:rPr>
          <w:rFonts w:cs="Arial"/>
        </w:rPr>
        <w:t>esetén</w:t>
      </w:r>
      <w:r w:rsidR="009F140D" w:rsidRPr="000C2023">
        <w:rPr>
          <w:rFonts w:cs="Arial"/>
        </w:rPr>
        <w:t>,</w:t>
      </w:r>
      <w:r w:rsidRPr="000C2023">
        <w:rPr>
          <w:rFonts w:cs="Arial"/>
        </w:rPr>
        <w:t xml:space="preserve"> </w:t>
      </w:r>
      <w:r w:rsidR="005F433E" w:rsidRPr="000C2023">
        <w:rPr>
          <w:rFonts w:cs="Arial"/>
        </w:rPr>
        <w:t>meg kell adni</w:t>
      </w:r>
      <w:r w:rsidR="0028729A" w:rsidRPr="000C2023">
        <w:rPr>
          <w:rFonts w:cs="Arial"/>
        </w:rPr>
        <w:t>, hogy mely hitelintézet/pénzügyi vállalkozás hitelét/hiteleit váltotta ki a hitelintézet</w:t>
      </w:r>
      <w:r w:rsidR="00212960" w:rsidRPr="000C2023">
        <w:rPr>
          <w:rFonts w:cs="Arial"/>
        </w:rPr>
        <w:t xml:space="preserve"> (amennyiben rezidens partner hitele került kiváltásra, a 8 jegyű törzsszámot, amennyiben külföldi hitelintézet hitelét váltották ki, a 11 jegyű </w:t>
      </w:r>
      <w:proofErr w:type="spellStart"/>
      <w:r w:rsidR="00212960" w:rsidRPr="000C2023">
        <w:rPr>
          <w:rFonts w:cs="Arial"/>
        </w:rPr>
        <w:t>BIC</w:t>
      </w:r>
      <w:proofErr w:type="spellEnd"/>
      <w:r w:rsidR="00212960" w:rsidRPr="000C2023">
        <w:rPr>
          <w:rFonts w:cs="Arial"/>
        </w:rPr>
        <w:t xml:space="preserve"> kódot kell megadni)</w:t>
      </w:r>
      <w:r w:rsidR="0028729A" w:rsidRPr="000C2023">
        <w:rPr>
          <w:rFonts w:cs="Arial"/>
        </w:rPr>
        <w:t>.</w:t>
      </w:r>
      <w:r w:rsidR="00AD3F8A" w:rsidRPr="000C2023">
        <w:rPr>
          <w:rFonts w:cs="Arial"/>
        </w:rPr>
        <w:t xml:space="preserve"> Ha idegen hitel kiváltásánál nem ismertek a kiváltott hitelre vonatkozó adatok, a hitelkiváltás dátumát és annak az instrumentumnak az INSTR </w:t>
      </w:r>
      <w:r w:rsidR="005A4D29" w:rsidRPr="000C2023">
        <w:rPr>
          <w:rFonts w:cs="Arial"/>
        </w:rPr>
        <w:t xml:space="preserve">azonosítóját, amely képződött, mindenképp meg kell adni (ezek kötelező mezők). </w:t>
      </w:r>
      <w:r w:rsidR="0028729A" w:rsidRPr="000C2023">
        <w:rPr>
          <w:rFonts w:cs="Arial"/>
        </w:rPr>
        <w:t xml:space="preserve">Amennyiben többes kapcsolat áll fenn a kiváltó és a kiváltott hitelek között, az is jelentendő, adott kiváltó hitelhez a </w:t>
      </w:r>
      <w:proofErr w:type="spellStart"/>
      <w:r w:rsidR="0028729A" w:rsidRPr="000C2023">
        <w:rPr>
          <w:rFonts w:cs="Arial"/>
        </w:rPr>
        <w:t>HKIV</w:t>
      </w:r>
      <w:proofErr w:type="spellEnd"/>
      <w:r w:rsidR="0028729A" w:rsidRPr="000C2023">
        <w:rPr>
          <w:rFonts w:cs="Arial"/>
        </w:rPr>
        <w:t xml:space="preserve"> táblán keresztül több kiváltott hitelt kapcsolva</w:t>
      </w:r>
      <w:r w:rsidR="0076769C" w:rsidRPr="000C2023">
        <w:rPr>
          <w:rFonts w:cs="Arial"/>
        </w:rPr>
        <w:t xml:space="preserve"> (</w:t>
      </w:r>
      <w:proofErr w:type="spellStart"/>
      <w:r w:rsidR="0076769C" w:rsidRPr="000C2023">
        <w:rPr>
          <w:rFonts w:cs="Arial"/>
        </w:rPr>
        <w:t>INSTR</w:t>
      </w:r>
      <w:proofErr w:type="spellEnd"/>
      <w:r w:rsidR="0076769C" w:rsidRPr="000C2023">
        <w:rPr>
          <w:rFonts w:cs="Arial"/>
        </w:rPr>
        <w:t xml:space="preserve"> szinten </w:t>
      </w:r>
      <w:proofErr w:type="spellStart"/>
      <w:r w:rsidR="0076769C" w:rsidRPr="000C2023">
        <w:rPr>
          <w:rFonts w:cs="Arial"/>
        </w:rPr>
        <w:t>INSTK</w:t>
      </w:r>
      <w:proofErr w:type="spellEnd"/>
      <w:r w:rsidR="0076769C" w:rsidRPr="000C2023">
        <w:rPr>
          <w:rFonts w:cs="Arial"/>
        </w:rPr>
        <w:t xml:space="preserve"> nem jelenthető a </w:t>
      </w:r>
      <w:proofErr w:type="spellStart"/>
      <w:r w:rsidR="0076769C" w:rsidRPr="000C2023">
        <w:rPr>
          <w:rFonts w:cs="Arial"/>
        </w:rPr>
        <w:t>HKIV</w:t>
      </w:r>
      <w:proofErr w:type="spellEnd"/>
      <w:r w:rsidR="0076769C" w:rsidRPr="000C2023">
        <w:rPr>
          <w:rFonts w:cs="Arial"/>
        </w:rPr>
        <w:t xml:space="preserve"> táblában)</w:t>
      </w:r>
      <w:r w:rsidR="0028729A" w:rsidRPr="000C2023">
        <w:rPr>
          <w:rFonts w:cs="Arial"/>
        </w:rPr>
        <w:t>.</w:t>
      </w:r>
      <w:r w:rsidR="00E676BD" w:rsidRPr="000C2023">
        <w:rPr>
          <w:rFonts w:cs="Arial"/>
        </w:rPr>
        <w:t xml:space="preserve"> A</w:t>
      </w:r>
      <w:r w:rsidR="00E676BD" w:rsidRPr="000C2023">
        <w:t xml:space="preserve">nnyi sort kell jelenteni, ahány féle kapcsolat lehet (kiváltó-kiváltott hitel permutációk száma), </w:t>
      </w:r>
      <w:proofErr w:type="gramStart"/>
      <w:r w:rsidR="00E676BD" w:rsidRPr="000C2023">
        <w:t>pl.</w:t>
      </w:r>
      <w:proofErr w:type="gramEnd"/>
      <w:r w:rsidR="00E676BD" w:rsidRPr="000C2023">
        <w:t xml:space="preserve"> ha 2 hitellel kerül 3 hitel kiváltásra, akkor 6 sort kell megadni a </w:t>
      </w:r>
      <w:proofErr w:type="spellStart"/>
      <w:r w:rsidR="00E676BD" w:rsidRPr="000C2023">
        <w:t>HKIV</w:t>
      </w:r>
      <w:proofErr w:type="spellEnd"/>
      <w:r w:rsidR="00E676BD" w:rsidRPr="000C2023">
        <w:t xml:space="preserve"> táblában.</w:t>
      </w:r>
    </w:p>
    <w:p w14:paraId="4823FA76" w14:textId="45F44836" w:rsidR="0028729A" w:rsidRPr="000C2023" w:rsidRDefault="0028729A" w:rsidP="00C14714">
      <w:pPr>
        <w:pStyle w:val="Listaszerbekezds"/>
        <w:numPr>
          <w:ilvl w:val="0"/>
          <w:numId w:val="10"/>
        </w:numPr>
        <w:rPr>
          <w:rFonts w:cs="Arial"/>
        </w:rPr>
      </w:pPr>
      <w:r w:rsidRPr="000C2023">
        <w:rPr>
          <w:rFonts w:cs="Arial"/>
        </w:rPr>
        <w:t xml:space="preserve"> </w:t>
      </w:r>
      <w:r w:rsidR="00124FDD" w:rsidRPr="000C2023">
        <w:rPr>
          <w:rFonts w:cs="Arial"/>
        </w:rPr>
        <w:t>a</w:t>
      </w:r>
      <w:r w:rsidRPr="000C2023">
        <w:rPr>
          <w:rFonts w:cs="Arial"/>
        </w:rPr>
        <w:t xml:space="preserve">mennyiben átstrukturálás következtében új instrumentum jön létre </w:t>
      </w:r>
      <w:r w:rsidR="009F140D" w:rsidRPr="000C2023">
        <w:rPr>
          <w:rFonts w:cs="Arial"/>
        </w:rPr>
        <w:t>–</w:t>
      </w:r>
      <w:r w:rsidRPr="000C2023">
        <w:rPr>
          <w:rFonts w:cs="Arial"/>
        </w:rPr>
        <w:t xml:space="preserve"> azaz</w:t>
      </w:r>
      <w:r w:rsidR="009F140D" w:rsidRPr="000C2023">
        <w:rPr>
          <w:rFonts w:cs="Arial"/>
        </w:rPr>
        <w:t>,</w:t>
      </w:r>
      <w:r w:rsidRPr="000C2023">
        <w:rPr>
          <w:rFonts w:cs="Arial"/>
        </w:rPr>
        <w:t xml:space="preserve"> ha az instrumentum keletkezésének módjaként átstrukturálás vagy hitelkiváltás szerepel az INSTR </w:t>
      </w:r>
      <w:r w:rsidR="00527537" w:rsidRPr="000C2023">
        <w:rPr>
          <w:rFonts w:cs="Arial"/>
        </w:rPr>
        <w:t>táblá</w:t>
      </w:r>
      <w:r w:rsidRPr="000C2023">
        <w:rPr>
          <w:rFonts w:cs="Arial"/>
        </w:rPr>
        <w:t xml:space="preserve">ban -, akkor az új instrumentumhoz </w:t>
      </w:r>
      <w:r w:rsidR="00124FDD" w:rsidRPr="000C2023">
        <w:rPr>
          <w:rFonts w:cs="Arial"/>
        </w:rPr>
        <w:t xml:space="preserve">kapcsolódóan a </w:t>
      </w:r>
      <w:proofErr w:type="spellStart"/>
      <w:r w:rsidR="00124FDD" w:rsidRPr="000C2023">
        <w:rPr>
          <w:rFonts w:cs="Arial"/>
        </w:rPr>
        <w:t>HKIV</w:t>
      </w:r>
      <w:proofErr w:type="spellEnd"/>
      <w:r w:rsidR="00124FDD" w:rsidRPr="000C2023">
        <w:rPr>
          <w:rFonts w:cs="Arial"/>
        </w:rPr>
        <w:t xml:space="preserve"> táblában szintén jelentendők az adatok a saját hitel kiváltásánál leírtakkal egyező módon.</w:t>
      </w:r>
    </w:p>
    <w:p w14:paraId="67DC517B" w14:textId="03879E59" w:rsidR="00CD0FEE" w:rsidRPr="000C2023" w:rsidRDefault="00B17E2B" w:rsidP="00C14714">
      <w:pPr>
        <w:pStyle w:val="Listaszerbekezds"/>
        <w:numPr>
          <w:ilvl w:val="0"/>
          <w:numId w:val="10"/>
        </w:numPr>
        <w:rPr>
          <w:rFonts w:cs="Arial"/>
        </w:rPr>
      </w:pPr>
      <w:r w:rsidRPr="000C2023">
        <w:rPr>
          <w:rFonts w:cs="Arial"/>
        </w:rPr>
        <w:t>amennyiben elhunyt ügyfél esetén a hagyatéki eljárás lezajlása után a hitel átkerül az örököshöz</w:t>
      </w:r>
      <w:r w:rsidR="00B70AE7" w:rsidRPr="000C2023">
        <w:rPr>
          <w:rFonts w:cs="Arial"/>
        </w:rPr>
        <w:t xml:space="preserve"> új szerződés kötésével</w:t>
      </w:r>
      <w:r w:rsidRPr="000C2023">
        <w:rPr>
          <w:rFonts w:cs="Arial"/>
        </w:rPr>
        <w:t xml:space="preserve">, akkor az jelentendő a </w:t>
      </w:r>
      <w:proofErr w:type="spellStart"/>
      <w:r w:rsidRPr="000C2023">
        <w:rPr>
          <w:rFonts w:cs="Arial"/>
        </w:rPr>
        <w:t>HKIV</w:t>
      </w:r>
      <w:proofErr w:type="spellEnd"/>
      <w:r w:rsidRPr="000C2023">
        <w:rPr>
          <w:rFonts w:cs="Arial"/>
        </w:rPr>
        <w:t xml:space="preserve"> táblában a hitelkiváltással analóg módon.</w:t>
      </w:r>
      <w:r w:rsidR="00B70AE7" w:rsidRPr="000C2023">
        <w:rPr>
          <w:rFonts w:cs="Arial"/>
        </w:rPr>
        <w:t xml:space="preserve"> Az örökös által felvett hitelnél a keletkezés módja az </w:t>
      </w:r>
      <w:proofErr w:type="spellStart"/>
      <w:r w:rsidR="00B70AE7" w:rsidRPr="000C2023">
        <w:rPr>
          <w:rFonts w:cs="Arial"/>
        </w:rPr>
        <w:t>INSTR</w:t>
      </w:r>
      <w:proofErr w:type="spellEnd"/>
      <w:r w:rsidR="00B70AE7" w:rsidRPr="000C2023">
        <w:rPr>
          <w:rFonts w:cs="Arial"/>
        </w:rPr>
        <w:t xml:space="preserve"> táblában </w:t>
      </w:r>
      <w:r w:rsidR="0046557B" w:rsidRPr="000C2023">
        <w:rPr>
          <w:rFonts w:cs="Arial"/>
        </w:rPr>
        <w:t>’</w:t>
      </w:r>
      <w:proofErr w:type="spellStart"/>
      <w:r w:rsidR="00613602" w:rsidRPr="000C2023">
        <w:rPr>
          <w:rFonts w:cs="Arial"/>
        </w:rPr>
        <w:t>HKIV_ELH</w:t>
      </w:r>
      <w:proofErr w:type="spellEnd"/>
      <w:r w:rsidR="0046557B" w:rsidRPr="000C2023">
        <w:rPr>
          <w:rFonts w:cs="Arial"/>
        </w:rPr>
        <w:t>’</w:t>
      </w:r>
      <w:r w:rsidR="00B70AE7" w:rsidRPr="000C2023">
        <w:rPr>
          <w:rFonts w:cs="Arial"/>
        </w:rPr>
        <w:t xml:space="preserve">, a megszűnt hitelnél az </w:t>
      </w:r>
      <w:proofErr w:type="spellStart"/>
      <w:r w:rsidR="00B70AE7" w:rsidRPr="000C2023">
        <w:rPr>
          <w:rFonts w:cs="Arial"/>
        </w:rPr>
        <w:t>INSTM</w:t>
      </w:r>
      <w:proofErr w:type="spellEnd"/>
      <w:r w:rsidR="00B70AE7" w:rsidRPr="000C2023">
        <w:rPr>
          <w:rFonts w:cs="Arial"/>
        </w:rPr>
        <w:t xml:space="preserve"> táblában a megszűnés módja egyéb megszűnés </w:t>
      </w:r>
      <w:r w:rsidR="0046557B" w:rsidRPr="000C2023">
        <w:rPr>
          <w:rFonts w:cs="Arial"/>
        </w:rPr>
        <w:t>(’</w:t>
      </w:r>
      <w:proofErr w:type="spellStart"/>
      <w:r w:rsidR="0046557B" w:rsidRPr="000C2023">
        <w:rPr>
          <w:rFonts w:cs="Arial"/>
        </w:rPr>
        <w:t>EGYEBM</w:t>
      </w:r>
      <w:proofErr w:type="spellEnd"/>
      <w:r w:rsidR="0046557B" w:rsidRPr="000C2023">
        <w:rPr>
          <w:rFonts w:cs="Arial"/>
        </w:rPr>
        <w:t xml:space="preserve">’) </w:t>
      </w:r>
      <w:r w:rsidR="00B70AE7" w:rsidRPr="000C2023">
        <w:rPr>
          <w:rFonts w:cs="Arial"/>
        </w:rPr>
        <w:t>lesz.</w:t>
      </w:r>
      <w:r w:rsidR="00613602" w:rsidRPr="000C2023">
        <w:rPr>
          <w:rFonts w:cs="Arial"/>
        </w:rPr>
        <w:t xml:space="preserve"> Ugyanígy kell eljárni akkor, ha az adós helyére az adóstárs belépése új szerződés megkötésével történik.</w:t>
      </w:r>
    </w:p>
    <w:bookmarkEnd w:id="184"/>
    <w:p w14:paraId="3978BDB7" w14:textId="6432F060" w:rsidR="00C84341" w:rsidRPr="000C2023" w:rsidRDefault="00E764C6" w:rsidP="00C14714">
      <w:pPr>
        <w:rPr>
          <w:rFonts w:cs="Arial"/>
        </w:rPr>
      </w:pPr>
      <w:r w:rsidRPr="000C2023">
        <w:rPr>
          <w:rFonts w:cs="Arial"/>
        </w:rPr>
        <w:t xml:space="preserve">Az </w:t>
      </w:r>
      <w:proofErr w:type="spellStart"/>
      <w:r w:rsidRPr="000C2023">
        <w:rPr>
          <w:rFonts w:cs="Arial"/>
        </w:rPr>
        <w:t>INSTK</w:t>
      </w:r>
      <w:proofErr w:type="spellEnd"/>
      <w:r w:rsidRPr="000C2023">
        <w:rPr>
          <w:rFonts w:cs="Arial"/>
        </w:rPr>
        <w:t xml:space="preserve"> táblában szereplő instrumentumok </w:t>
      </w:r>
      <w:r w:rsidR="002130C6" w:rsidRPr="000C2023">
        <w:rPr>
          <w:rFonts w:cs="Arial"/>
        </w:rPr>
        <w:t>(faktoring keretösszeg)</w:t>
      </w:r>
      <w:r w:rsidRPr="000C2023">
        <w:rPr>
          <w:rFonts w:cs="Arial"/>
        </w:rPr>
        <w:t xml:space="preserve"> kiváltását – akár tartozik hozzájuk INSTR instrumentum, akár nem – nem kell jelenteni a </w:t>
      </w:r>
      <w:proofErr w:type="spellStart"/>
      <w:r w:rsidRPr="000C2023">
        <w:rPr>
          <w:rFonts w:cs="Arial"/>
        </w:rPr>
        <w:t>HKIV</w:t>
      </w:r>
      <w:proofErr w:type="spellEnd"/>
      <w:r w:rsidRPr="000C2023">
        <w:rPr>
          <w:rFonts w:cs="Arial"/>
        </w:rPr>
        <w:t xml:space="preserve"> táblában, ennek megfelelően a </w:t>
      </w:r>
      <w:proofErr w:type="spellStart"/>
      <w:r w:rsidRPr="000C2023">
        <w:rPr>
          <w:rFonts w:cs="Arial"/>
        </w:rPr>
        <w:t>HKIV</w:t>
      </w:r>
      <w:proofErr w:type="spellEnd"/>
      <w:r w:rsidRPr="000C2023">
        <w:rPr>
          <w:rFonts w:cs="Arial"/>
        </w:rPr>
        <w:t xml:space="preserve"> táblában szereplő </w:t>
      </w:r>
      <w:proofErr w:type="spellStart"/>
      <w:r w:rsidRPr="000C2023">
        <w:rPr>
          <w:rFonts w:cs="Arial"/>
        </w:rPr>
        <w:t>INSTK_AZON</w:t>
      </w:r>
      <w:proofErr w:type="spellEnd"/>
      <w:r w:rsidRPr="000C2023">
        <w:rPr>
          <w:rFonts w:cs="Arial"/>
        </w:rPr>
        <w:t xml:space="preserve"> mező tilos mező (nem köthető hitelkiváltás esemény </w:t>
      </w:r>
      <w:proofErr w:type="spellStart"/>
      <w:r w:rsidRPr="000C2023">
        <w:rPr>
          <w:rFonts w:cs="Arial"/>
        </w:rPr>
        <w:t>INSTK</w:t>
      </w:r>
      <w:proofErr w:type="spellEnd"/>
      <w:r w:rsidRPr="000C2023">
        <w:rPr>
          <w:rFonts w:cs="Arial"/>
        </w:rPr>
        <w:t xml:space="preserve"> instrumentumhoz). Amennyiben </w:t>
      </w:r>
      <w:proofErr w:type="spellStart"/>
      <w:r w:rsidR="00034AB7" w:rsidRPr="000C2023">
        <w:rPr>
          <w:rFonts w:cs="Arial"/>
        </w:rPr>
        <w:t>INSTK</w:t>
      </w:r>
      <w:proofErr w:type="spellEnd"/>
      <w:r w:rsidR="00034AB7" w:rsidRPr="000C2023">
        <w:rPr>
          <w:rFonts w:cs="Arial"/>
        </w:rPr>
        <w:t xml:space="preserve"> táblában megnyitott instrumentum kerül kiváltásra, azt meg kell szüntetni a kiváltás </w:t>
      </w:r>
      <w:r w:rsidR="00CE33C0" w:rsidRPr="000C2023">
        <w:rPr>
          <w:rFonts w:cs="Arial"/>
        </w:rPr>
        <w:t>negyedévé</w:t>
      </w:r>
      <w:r w:rsidR="00034AB7" w:rsidRPr="000C2023">
        <w:rPr>
          <w:rFonts w:cs="Arial"/>
        </w:rPr>
        <w:t>b</w:t>
      </w:r>
      <w:r w:rsidR="00CE33C0" w:rsidRPr="000C2023">
        <w:rPr>
          <w:rFonts w:cs="Arial"/>
        </w:rPr>
        <w:t>e</w:t>
      </w:r>
      <w:r w:rsidR="00034AB7" w:rsidRPr="000C2023">
        <w:rPr>
          <w:rFonts w:cs="Arial"/>
        </w:rPr>
        <w:t xml:space="preserve">n az </w:t>
      </w:r>
      <w:proofErr w:type="spellStart"/>
      <w:r w:rsidR="00034AB7" w:rsidRPr="000C2023">
        <w:rPr>
          <w:rFonts w:cs="Arial"/>
        </w:rPr>
        <w:t>INSTM</w:t>
      </w:r>
      <w:proofErr w:type="spellEnd"/>
      <w:r w:rsidR="00034AB7" w:rsidRPr="000C2023">
        <w:rPr>
          <w:rFonts w:cs="Arial"/>
        </w:rPr>
        <w:t xml:space="preserve"> táblában ’</w:t>
      </w:r>
      <w:proofErr w:type="spellStart"/>
      <w:r w:rsidR="00034AB7" w:rsidRPr="000C2023">
        <w:rPr>
          <w:rFonts w:cs="Arial"/>
        </w:rPr>
        <w:t>EGYEBM</w:t>
      </w:r>
      <w:proofErr w:type="spellEnd"/>
      <w:r w:rsidR="00034AB7" w:rsidRPr="000C2023">
        <w:rPr>
          <w:rFonts w:cs="Arial"/>
        </w:rPr>
        <w:t xml:space="preserve">’ kóddal. Ha az </w:t>
      </w:r>
      <w:proofErr w:type="spellStart"/>
      <w:r w:rsidR="00034AB7" w:rsidRPr="000C2023">
        <w:rPr>
          <w:rFonts w:cs="Arial"/>
        </w:rPr>
        <w:t>INSTK</w:t>
      </w:r>
      <w:proofErr w:type="spellEnd"/>
      <w:r w:rsidR="00034AB7" w:rsidRPr="000C2023">
        <w:rPr>
          <w:rFonts w:cs="Arial"/>
        </w:rPr>
        <w:t xml:space="preserve"> instrumentum alá tartoznak INSTR instrumentumok, azok kiváltását a fentiek szerint le kell jelenteni.</w:t>
      </w:r>
    </w:p>
    <w:p w14:paraId="3796EFD8" w14:textId="113C6C58" w:rsidR="00034AB7" w:rsidRPr="000C2023" w:rsidRDefault="00034AB7" w:rsidP="00C14714">
      <w:pPr>
        <w:rPr>
          <w:rFonts w:cs="Arial"/>
        </w:rPr>
      </w:pPr>
      <w:r w:rsidRPr="000C2023">
        <w:rPr>
          <w:rFonts w:cs="Arial"/>
        </w:rPr>
        <w:t>Hitel kiváltása esetén a kiváltott INSTR instrumentumokat saját hitel kiváltásakor „hitelkiváltás átstrukturálással/</w:t>
      </w:r>
      <w:r w:rsidR="002130C6" w:rsidRPr="000C2023" w:rsidDel="002130C6">
        <w:rPr>
          <w:rFonts w:cs="Arial"/>
        </w:rPr>
        <w:t xml:space="preserve"> </w:t>
      </w:r>
      <w:r w:rsidRPr="000C2023">
        <w:rPr>
          <w:rFonts w:cs="Arial"/>
        </w:rPr>
        <w:t xml:space="preserve">egyéb módon történő hitelkiváltás” kódok valamelyikével kell lezárni az </w:t>
      </w:r>
      <w:proofErr w:type="spellStart"/>
      <w:r w:rsidRPr="000C2023">
        <w:rPr>
          <w:rFonts w:cs="Arial"/>
        </w:rPr>
        <w:t>INSTM</w:t>
      </w:r>
      <w:proofErr w:type="spellEnd"/>
      <w:r w:rsidRPr="000C2023">
        <w:rPr>
          <w:rFonts w:cs="Arial"/>
        </w:rPr>
        <w:t xml:space="preserve"> táblában a kiváltás </w:t>
      </w:r>
      <w:r w:rsidR="00CE33C0" w:rsidRPr="000C2023">
        <w:rPr>
          <w:rFonts w:cs="Arial"/>
        </w:rPr>
        <w:t>negyedévében</w:t>
      </w:r>
      <w:r w:rsidRPr="000C2023">
        <w:rPr>
          <w:rFonts w:cs="Arial"/>
        </w:rPr>
        <w:t>, idegen bank által történő kiváltás esetén is ezen kódok valamelyikét kell alkalmazni, ha rendelkezésre áll az információ, ha nem, akkor az ’</w:t>
      </w:r>
      <w:proofErr w:type="spellStart"/>
      <w:r w:rsidRPr="000C2023">
        <w:rPr>
          <w:rFonts w:cs="Arial"/>
        </w:rPr>
        <w:t>EGYEBM</w:t>
      </w:r>
      <w:proofErr w:type="spellEnd"/>
      <w:r w:rsidRPr="000C2023">
        <w:rPr>
          <w:rFonts w:cs="Arial"/>
        </w:rPr>
        <w:t>’ kódot.</w:t>
      </w:r>
    </w:p>
    <w:p w14:paraId="1EDDB3C1" w14:textId="77777777" w:rsidR="00DC6A7C" w:rsidRPr="000C2023" w:rsidRDefault="00DC6A7C" w:rsidP="00C14714">
      <w:pPr>
        <w:rPr>
          <w:rFonts w:cs="Arial"/>
        </w:rPr>
      </w:pPr>
    </w:p>
    <w:p w14:paraId="7436556E" w14:textId="1A874349" w:rsidR="00163BE8" w:rsidRPr="000C2023" w:rsidRDefault="00A06C88" w:rsidP="00C14714">
      <w:pPr>
        <w:pStyle w:val="Cmsor2"/>
        <w:keepNext/>
        <w:jc w:val="both"/>
        <w:rPr>
          <w:sz w:val="22"/>
          <w:szCs w:val="22"/>
        </w:rPr>
      </w:pPr>
      <w:bookmarkStart w:id="185" w:name="_Toc106619756"/>
      <w:bookmarkStart w:id="186" w:name="_Toc149904402"/>
      <w:r w:rsidRPr="000C2023">
        <w:rPr>
          <w:sz w:val="22"/>
          <w:szCs w:val="22"/>
        </w:rPr>
        <w:t>Speciális instrumentumokra</w:t>
      </w:r>
      <w:r w:rsidR="003C2766" w:rsidRPr="000C2023">
        <w:rPr>
          <w:sz w:val="22"/>
          <w:szCs w:val="22"/>
        </w:rPr>
        <w:t xml:space="preserve"> és egyéb speciális esetekre</w:t>
      </w:r>
      <w:r w:rsidRPr="000C2023">
        <w:rPr>
          <w:sz w:val="22"/>
          <w:szCs w:val="22"/>
        </w:rPr>
        <w:t xml:space="preserve"> </w:t>
      </w:r>
      <w:r w:rsidR="00163BE8" w:rsidRPr="000C2023">
        <w:rPr>
          <w:sz w:val="22"/>
          <w:szCs w:val="22"/>
        </w:rPr>
        <w:t xml:space="preserve">vonatkozó </w:t>
      </w:r>
      <w:r w:rsidRPr="000C2023">
        <w:rPr>
          <w:sz w:val="22"/>
          <w:szCs w:val="22"/>
        </w:rPr>
        <w:t>jelentési kötelezettség</w:t>
      </w:r>
      <w:bookmarkEnd w:id="185"/>
      <w:bookmarkEnd w:id="186"/>
    </w:p>
    <w:p w14:paraId="27F3B745" w14:textId="77777777" w:rsidR="00FC2634" w:rsidRPr="000C2023" w:rsidRDefault="00FC2634" w:rsidP="00C14714">
      <w:pPr>
        <w:keepNext/>
      </w:pPr>
    </w:p>
    <w:p w14:paraId="5AB789F7" w14:textId="5B504659" w:rsidR="007215B5" w:rsidRPr="000C2023" w:rsidRDefault="007215B5" w:rsidP="00C14714">
      <w:pPr>
        <w:pStyle w:val="Cmsor3"/>
        <w:keepNext/>
        <w:jc w:val="both"/>
        <w:rPr>
          <w:b/>
          <w:szCs w:val="22"/>
        </w:rPr>
      </w:pPr>
      <w:bookmarkStart w:id="187" w:name="_Toc106619757"/>
      <w:bookmarkStart w:id="188" w:name="_Toc149904403"/>
      <w:r w:rsidRPr="000C2023">
        <w:rPr>
          <w:b/>
          <w:szCs w:val="22"/>
        </w:rPr>
        <w:t>Faktoring ügyletek</w:t>
      </w:r>
      <w:bookmarkEnd w:id="187"/>
      <w:bookmarkEnd w:id="188"/>
    </w:p>
    <w:p w14:paraId="31A7A79D" w14:textId="77777777" w:rsidR="0046557B" w:rsidRPr="000C2023" w:rsidRDefault="0046557B" w:rsidP="00C14714"/>
    <w:p w14:paraId="5068C463" w14:textId="67A77271" w:rsidR="007215B5" w:rsidRPr="000C2023" w:rsidRDefault="007215B5" w:rsidP="00C14714">
      <w:pPr>
        <w:pStyle w:val="Cmsor4"/>
        <w:jc w:val="both"/>
        <w:rPr>
          <w:szCs w:val="22"/>
        </w:rPr>
      </w:pPr>
      <w:bookmarkStart w:id="189" w:name="_Hlk523132246"/>
      <w:r w:rsidRPr="000C2023">
        <w:rPr>
          <w:b/>
          <w:szCs w:val="22"/>
        </w:rPr>
        <w:t xml:space="preserve">Folyó faktoring ügyletek: </w:t>
      </w:r>
      <w:r w:rsidRPr="000C2023">
        <w:rPr>
          <w:szCs w:val="22"/>
        </w:rPr>
        <w:t>követelés megelőlegezése jellemzően vállalati ügyfelek részére</w:t>
      </w:r>
      <w:r w:rsidR="00F63B86" w:rsidRPr="000C2023">
        <w:rPr>
          <w:szCs w:val="22"/>
        </w:rPr>
        <w:t xml:space="preserve"> (</w:t>
      </w:r>
      <w:proofErr w:type="spellStart"/>
      <w:r w:rsidR="00F63B86" w:rsidRPr="000C2023">
        <w:rPr>
          <w:szCs w:val="22"/>
        </w:rPr>
        <w:t>FF</w:t>
      </w:r>
      <w:proofErr w:type="spellEnd"/>
      <w:r w:rsidR="00F63B86" w:rsidRPr="000C2023">
        <w:rPr>
          <w:szCs w:val="22"/>
        </w:rPr>
        <w:t xml:space="preserve"> tevékenység)</w:t>
      </w:r>
      <w:r w:rsidRPr="000C2023">
        <w:rPr>
          <w:szCs w:val="22"/>
        </w:rPr>
        <w:t>. Az ügylet szereplői:</w:t>
      </w:r>
    </w:p>
    <w:p w14:paraId="1063DDD5" w14:textId="6D10FDF2" w:rsidR="007215B5" w:rsidRPr="000C2023" w:rsidRDefault="007215B5" w:rsidP="00C14714">
      <w:pPr>
        <w:rPr>
          <w:rFonts w:cs="Arial"/>
        </w:rPr>
      </w:pPr>
      <w:r w:rsidRPr="000C2023">
        <w:rPr>
          <w:rFonts w:cs="Arial"/>
        </w:rPr>
        <w:t xml:space="preserve">- </w:t>
      </w:r>
      <w:r w:rsidRPr="000C2023">
        <w:rPr>
          <w:rFonts w:cs="Arial"/>
          <w:b/>
        </w:rPr>
        <w:t>faktoring ügyfél</w:t>
      </w:r>
      <w:r w:rsidRPr="000C2023">
        <w:rPr>
          <w:rFonts w:cs="Arial"/>
        </w:rPr>
        <w:t>, azaz a szállító, aki kiállítja a számlákat,</w:t>
      </w:r>
    </w:p>
    <w:p w14:paraId="131A353E" w14:textId="33F8973B" w:rsidR="007215B5" w:rsidRPr="000C2023" w:rsidRDefault="007215B5" w:rsidP="00C14714">
      <w:pPr>
        <w:rPr>
          <w:rFonts w:cs="Arial"/>
        </w:rPr>
      </w:pPr>
      <w:r w:rsidRPr="000C2023">
        <w:rPr>
          <w:rFonts w:cs="Arial"/>
        </w:rPr>
        <w:t xml:space="preserve">- </w:t>
      </w:r>
      <w:r w:rsidRPr="000C2023">
        <w:rPr>
          <w:rFonts w:cs="Arial"/>
          <w:b/>
        </w:rPr>
        <w:t>vevők</w:t>
      </w:r>
      <w:r w:rsidRPr="000C2023">
        <w:rPr>
          <w:rFonts w:cs="Arial"/>
        </w:rPr>
        <w:t>, akik felé a számlák kiállításra kerültek, azaz a végső fizetésre kötelezettek,</w:t>
      </w:r>
    </w:p>
    <w:p w14:paraId="62CE89B9" w14:textId="21A4046E" w:rsidR="007215B5" w:rsidRPr="000C2023" w:rsidRDefault="007215B5" w:rsidP="00C14714">
      <w:pPr>
        <w:rPr>
          <w:rFonts w:cs="Arial"/>
        </w:rPr>
      </w:pPr>
      <w:r w:rsidRPr="000C2023">
        <w:rPr>
          <w:rFonts w:cs="Arial"/>
        </w:rPr>
        <w:t xml:space="preserve">- </w:t>
      </w:r>
      <w:r w:rsidRPr="000C2023">
        <w:rPr>
          <w:rFonts w:cs="Arial"/>
          <w:b/>
        </w:rPr>
        <w:t>faktorcég</w:t>
      </w:r>
      <w:r w:rsidRPr="000C2023">
        <w:rPr>
          <w:rFonts w:cs="Arial"/>
        </w:rPr>
        <w:t>, azaz az adatszolgáltató, aki a faktoring ügyletet bonyolítja, a számlákat megelőlegezi.</w:t>
      </w:r>
    </w:p>
    <w:p w14:paraId="2C4AC60E" w14:textId="26297191" w:rsidR="00874CD1" w:rsidRPr="000C2023" w:rsidRDefault="00874CD1" w:rsidP="00C14714">
      <w:pPr>
        <w:rPr>
          <w:rFonts w:cs="Arial"/>
        </w:rPr>
      </w:pPr>
      <w:r w:rsidRPr="000C2023">
        <w:rPr>
          <w:rFonts w:cs="Arial"/>
        </w:rPr>
        <w:t>A folyó faktoring ügyletek jelentésének módja eltér attól függően, hogy visszkeresetes (a faktoring ügyfél által garantált) vagy visszkereset nélküli ügyletről van szó.</w:t>
      </w:r>
    </w:p>
    <w:p w14:paraId="1EF68BCA" w14:textId="042B1D57" w:rsidR="00874CD1" w:rsidRPr="000C2023" w:rsidRDefault="00874CD1" w:rsidP="00C14714">
      <w:pPr>
        <w:rPr>
          <w:rFonts w:cs="Arial"/>
        </w:rPr>
      </w:pPr>
      <w:r w:rsidRPr="000C2023">
        <w:rPr>
          <w:rFonts w:cs="Arial"/>
        </w:rPr>
        <w:t>Az ügyleteket a következő módon kell jelenteni a HITREG adatszolgáltatásban:</w:t>
      </w:r>
    </w:p>
    <w:tbl>
      <w:tblPr>
        <w:tblStyle w:val="tblzat-oldallces"/>
        <w:tblW w:w="0" w:type="auto"/>
        <w:tblLook w:val="04A0" w:firstRow="1" w:lastRow="0" w:firstColumn="1" w:lastColumn="0" w:noHBand="0" w:noVBand="1"/>
      </w:tblPr>
      <w:tblGrid>
        <w:gridCol w:w="3172"/>
        <w:gridCol w:w="3171"/>
        <w:gridCol w:w="3171"/>
      </w:tblGrid>
      <w:tr w:rsidR="00874CD1" w:rsidRPr="000C2023" w14:paraId="28785729" w14:textId="77777777" w:rsidTr="008E7E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2" w:type="dxa"/>
          </w:tcPr>
          <w:p w14:paraId="2454F894" w14:textId="77777777" w:rsidR="00874CD1" w:rsidRPr="000C2023" w:rsidRDefault="00874CD1" w:rsidP="00C14714">
            <w:pPr>
              <w:spacing w:after="0"/>
              <w:rPr>
                <w:rFonts w:cs="Arial"/>
              </w:rPr>
            </w:pPr>
          </w:p>
        </w:tc>
        <w:tc>
          <w:tcPr>
            <w:tcW w:w="3171" w:type="dxa"/>
          </w:tcPr>
          <w:p w14:paraId="6AD1144A" w14:textId="110AF9DB" w:rsidR="00874CD1" w:rsidRPr="000C2023" w:rsidRDefault="00874CD1" w:rsidP="00C14714">
            <w:pPr>
              <w:spacing w:after="0"/>
              <w:cnfStyle w:val="100000000000" w:firstRow="1" w:lastRow="0" w:firstColumn="0" w:lastColumn="0" w:oddVBand="0" w:evenVBand="0" w:oddHBand="0" w:evenHBand="0" w:firstRowFirstColumn="0" w:firstRowLastColumn="0" w:lastRowFirstColumn="0" w:lastRowLastColumn="0"/>
              <w:rPr>
                <w:rFonts w:cs="Arial"/>
                <w:b/>
              </w:rPr>
            </w:pPr>
            <w:r w:rsidRPr="000C2023">
              <w:rPr>
                <w:rFonts w:cs="Arial"/>
                <w:b/>
              </w:rPr>
              <w:t>visszkereset nélküli ügylet</w:t>
            </w:r>
            <w:r w:rsidR="008C3198" w:rsidRPr="000C2023">
              <w:rPr>
                <w:rFonts w:cs="Arial"/>
                <w:b/>
              </w:rPr>
              <w:t xml:space="preserve"> (követelésvásárlás)</w:t>
            </w:r>
          </w:p>
        </w:tc>
        <w:tc>
          <w:tcPr>
            <w:tcW w:w="3171" w:type="dxa"/>
          </w:tcPr>
          <w:p w14:paraId="72044282" w14:textId="48CB6381" w:rsidR="00874CD1" w:rsidRPr="000C2023" w:rsidRDefault="00874CD1" w:rsidP="00C14714">
            <w:pPr>
              <w:spacing w:after="0"/>
              <w:cnfStyle w:val="100000000000" w:firstRow="1" w:lastRow="0" w:firstColumn="0" w:lastColumn="0" w:oddVBand="0" w:evenVBand="0" w:oddHBand="0" w:evenHBand="0" w:firstRowFirstColumn="0" w:firstRowLastColumn="0" w:lastRowFirstColumn="0" w:lastRowLastColumn="0"/>
              <w:rPr>
                <w:rFonts w:cs="Arial"/>
                <w:b/>
              </w:rPr>
            </w:pPr>
            <w:r w:rsidRPr="000C2023">
              <w:rPr>
                <w:rFonts w:cs="Arial"/>
                <w:b/>
              </w:rPr>
              <w:t>visszkeresetes ügylet</w:t>
            </w:r>
          </w:p>
        </w:tc>
      </w:tr>
      <w:tr w:rsidR="000C6EBD" w:rsidRPr="000C2023" w14:paraId="76AC0D8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CFA1C6" w14:textId="430010CC" w:rsidR="000C6EBD" w:rsidRPr="000C2023" w:rsidRDefault="000C6EBD" w:rsidP="00C14714">
            <w:pPr>
              <w:spacing w:after="0"/>
              <w:rPr>
                <w:rFonts w:cs="Arial"/>
              </w:rPr>
            </w:pPr>
            <w:r w:rsidRPr="000C2023">
              <w:rPr>
                <w:rFonts w:cs="Arial"/>
              </w:rPr>
              <w:t>megfigyelési egység</w:t>
            </w:r>
          </w:p>
        </w:tc>
        <w:tc>
          <w:tcPr>
            <w:tcW w:w="3171" w:type="dxa"/>
          </w:tcPr>
          <w:p w14:paraId="6C7E07A3" w14:textId="618F8DC0" w:rsidR="000C6EBD" w:rsidRPr="000C2023" w:rsidRDefault="000C6EB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w:t>
            </w:r>
            <w:r w:rsidR="00F63B86" w:rsidRPr="000C2023">
              <w:rPr>
                <w:rFonts w:cs="Arial"/>
              </w:rPr>
              <w:t>hető</w:t>
            </w:r>
            <w:r w:rsidRPr="000C2023">
              <w:rPr>
                <w:rFonts w:cs="Arial"/>
              </w:rPr>
              <w:t xml:space="preserve"> adott faktoring ügyféllel kapcsolatos hitelkeret az </w:t>
            </w:r>
            <w:proofErr w:type="spellStart"/>
            <w:r w:rsidRPr="000C2023">
              <w:rPr>
                <w:rFonts w:cs="Arial"/>
              </w:rPr>
              <w:t>INSTK</w:t>
            </w:r>
            <w:proofErr w:type="spellEnd"/>
            <w:r w:rsidRPr="000C2023">
              <w:rPr>
                <w:rFonts w:cs="Arial"/>
              </w:rPr>
              <w:t xml:space="preserve"> táblában, az </w:t>
            </w:r>
            <w:proofErr w:type="spellStart"/>
            <w:r w:rsidRPr="000C2023">
              <w:rPr>
                <w:rFonts w:cs="Arial"/>
              </w:rPr>
              <w:t>INSTR</w:t>
            </w:r>
            <w:proofErr w:type="spellEnd"/>
            <w:r w:rsidRPr="000C2023">
              <w:rPr>
                <w:rFonts w:cs="Arial"/>
              </w:rPr>
              <w:t xml:space="preserve"> táblában a megfigyelési egység </w:t>
            </w:r>
            <w:r w:rsidRPr="000C2023">
              <w:rPr>
                <w:rFonts w:cs="Arial"/>
                <w:i/>
              </w:rPr>
              <w:t>adott vevővel szemben</w:t>
            </w:r>
            <w:r w:rsidRPr="000C2023">
              <w:rPr>
                <w:rFonts w:cs="Arial"/>
              </w:rPr>
              <w:t xml:space="preserve"> azonos devizanemben és eredeti lejárattal fennálló teljes számlacsomag követelés</w:t>
            </w:r>
          </w:p>
        </w:tc>
        <w:tc>
          <w:tcPr>
            <w:tcW w:w="3171" w:type="dxa"/>
          </w:tcPr>
          <w:p w14:paraId="39F7E8D5" w14:textId="5B3DDB23" w:rsidR="000C6EBD" w:rsidRPr="000C2023" w:rsidRDefault="000C6EB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w:t>
            </w:r>
            <w:r w:rsidR="00F63B86" w:rsidRPr="000C2023">
              <w:rPr>
                <w:rFonts w:cs="Arial"/>
              </w:rPr>
              <w:t>hető</w:t>
            </w:r>
            <w:r w:rsidRPr="000C2023">
              <w:rPr>
                <w:rFonts w:cs="Arial"/>
              </w:rPr>
              <w:t xml:space="preserve"> adott faktoring ügyféllel kapcsolatos hitelkeret az </w:t>
            </w:r>
            <w:proofErr w:type="spellStart"/>
            <w:r w:rsidRPr="000C2023">
              <w:rPr>
                <w:rFonts w:cs="Arial"/>
              </w:rPr>
              <w:t>INSTK</w:t>
            </w:r>
            <w:proofErr w:type="spellEnd"/>
            <w:r w:rsidRPr="000C2023">
              <w:rPr>
                <w:rFonts w:cs="Arial"/>
              </w:rPr>
              <w:t xml:space="preserve"> táblában, az </w:t>
            </w:r>
            <w:proofErr w:type="spellStart"/>
            <w:r w:rsidRPr="000C2023">
              <w:rPr>
                <w:rFonts w:cs="Arial"/>
              </w:rPr>
              <w:t>INSTR</w:t>
            </w:r>
            <w:proofErr w:type="spellEnd"/>
            <w:r w:rsidRPr="000C2023">
              <w:rPr>
                <w:rFonts w:cs="Arial"/>
              </w:rPr>
              <w:t xml:space="preserve"> táblában a megfigyelési egység </w:t>
            </w:r>
            <w:r w:rsidRPr="000C2023">
              <w:rPr>
                <w:rFonts w:cs="Arial"/>
                <w:i/>
              </w:rPr>
              <w:t>a faktoring ügyféllel szemben</w:t>
            </w:r>
            <w:r w:rsidRPr="000C2023">
              <w:rPr>
                <w:rFonts w:cs="Arial"/>
              </w:rPr>
              <w:t xml:space="preserve"> </w:t>
            </w:r>
            <w:bookmarkStart w:id="190" w:name="_Hlk69994365"/>
            <w:r w:rsidRPr="000C2023">
              <w:rPr>
                <w:rFonts w:cs="Arial"/>
              </w:rPr>
              <w:t>azonos devizanemben és eredeti lejárattal fennálló számlacsomag követelés</w:t>
            </w:r>
            <w:bookmarkEnd w:id="190"/>
          </w:p>
        </w:tc>
      </w:tr>
      <w:tr w:rsidR="00F23BAE" w:rsidRPr="000C2023" w14:paraId="0A2A5C5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AE86359" w14:textId="59D4F505" w:rsidR="00F23BAE" w:rsidRPr="000C2023" w:rsidRDefault="00F23BAE" w:rsidP="00C14714">
            <w:pPr>
              <w:spacing w:after="0"/>
              <w:rPr>
                <w:rFonts w:cs="Arial"/>
              </w:rPr>
            </w:pPr>
            <w:r w:rsidRPr="000C2023">
              <w:rPr>
                <w:rFonts w:cs="Arial"/>
              </w:rPr>
              <w:t>ügyfél</w:t>
            </w:r>
            <w:r w:rsidR="00D13C8F" w:rsidRPr="000C2023">
              <w:rPr>
                <w:rFonts w:cs="Arial"/>
              </w:rPr>
              <w:t xml:space="preserve"> (adós)</w:t>
            </w:r>
          </w:p>
        </w:tc>
        <w:tc>
          <w:tcPr>
            <w:tcW w:w="3171" w:type="dxa"/>
          </w:tcPr>
          <w:p w14:paraId="003828D3" w14:textId="61AEA9BB" w:rsidR="00F23BAE" w:rsidRPr="000C2023" w:rsidRDefault="00F23BA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vevő</w:t>
            </w:r>
            <w:r w:rsidR="001D5910" w:rsidRPr="000C2023">
              <w:rPr>
                <w:rStyle w:val="Lbjegyzet-hivatkozs"/>
                <w:rFonts w:cs="Arial"/>
              </w:rPr>
              <w:footnoteReference w:id="5"/>
            </w:r>
          </w:p>
        </w:tc>
        <w:tc>
          <w:tcPr>
            <w:tcW w:w="3171" w:type="dxa"/>
          </w:tcPr>
          <w:p w14:paraId="0582E8D1" w14:textId="54B18CE8" w:rsidR="00F23BAE" w:rsidRPr="000C2023" w:rsidRDefault="00F42A4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faktoring ügyfél</w:t>
            </w:r>
            <w:r w:rsidR="008C3198" w:rsidRPr="000C2023">
              <w:rPr>
                <w:rFonts w:cs="Arial"/>
              </w:rPr>
              <w:t xml:space="preserve"> (szállító)</w:t>
            </w:r>
          </w:p>
        </w:tc>
      </w:tr>
      <w:tr w:rsidR="000558F2" w:rsidRPr="000C2023" w14:paraId="69C1709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004185B3" w14:textId="175E8726" w:rsidR="000558F2" w:rsidRPr="000C2023" w:rsidRDefault="000558F2" w:rsidP="00C14714">
            <w:pPr>
              <w:spacing w:after="0"/>
              <w:rPr>
                <w:rFonts w:cs="Arial"/>
              </w:rPr>
            </w:pPr>
            <w:r w:rsidRPr="000C2023">
              <w:rPr>
                <w:rFonts w:cs="Arial"/>
              </w:rPr>
              <w:t>fedezet</w:t>
            </w:r>
          </w:p>
        </w:tc>
        <w:tc>
          <w:tcPr>
            <w:tcW w:w="6342" w:type="dxa"/>
            <w:gridSpan w:val="2"/>
          </w:tcPr>
          <w:p w14:paraId="25A5EEA8" w14:textId="1870773E" w:rsidR="000558F2" w:rsidRPr="000C2023" w:rsidRDefault="000558F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 faktorált követelés nem fedezet, azonban a kapcsolódó fedezetek (pl. garancia, biztosítási </w:t>
            </w:r>
            <w:proofErr w:type="gramStart"/>
            <w:r w:rsidRPr="000C2023">
              <w:rPr>
                <w:rFonts w:cs="Arial"/>
              </w:rPr>
              <w:t>kötvény,</w:t>
            </w:r>
            <w:proofErr w:type="gramEnd"/>
            <w:r w:rsidRPr="000C2023">
              <w:rPr>
                <w:rFonts w:cs="Arial"/>
              </w:rPr>
              <w:t xml:space="preserve"> stb.) jelentendők</w:t>
            </w:r>
            <w:r w:rsidR="00802BD4" w:rsidRPr="000C2023">
              <w:rPr>
                <w:rFonts w:cs="Arial"/>
              </w:rPr>
              <w:t xml:space="preserve"> – a fedezetek kapcsolhatók a kerethez vagy a számlacsomagokhoz, ahogy a banki rendszerek azt lehetővé teszik</w:t>
            </w:r>
            <w:r w:rsidR="008C3198" w:rsidRPr="000C2023">
              <w:rPr>
                <w:rFonts w:cs="Arial"/>
              </w:rPr>
              <w:t xml:space="preserve"> – az értékkel nem rendelkező fedezetek is jelentendők</w:t>
            </w:r>
            <w:r w:rsidR="0094585D" w:rsidRPr="000C2023">
              <w:rPr>
                <w:rFonts w:cs="Arial"/>
              </w:rPr>
              <w:t xml:space="preserve"> (abban az esetben, ha valamely hitelkövetelésnek a fedezete vevőkövetelés, nem faktoring ügyletként jelentendő, hanem a megfelelő instrumentumon vevőkövetelés fedezettel)</w:t>
            </w:r>
          </w:p>
        </w:tc>
      </w:tr>
      <w:tr w:rsidR="007E5698" w:rsidRPr="000C2023" w14:paraId="1EBC810A"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77AF4C0" w14:textId="26488419" w:rsidR="007E5698" w:rsidRPr="000C2023" w:rsidRDefault="007E5698" w:rsidP="00C14714">
            <w:pPr>
              <w:spacing w:after="0"/>
              <w:rPr>
                <w:rFonts w:cs="Arial"/>
              </w:rPr>
            </w:pPr>
            <w:proofErr w:type="spellStart"/>
            <w:r w:rsidRPr="000C2023">
              <w:rPr>
                <w:rFonts w:cs="Arial"/>
              </w:rPr>
              <w:t>INSTK</w:t>
            </w:r>
            <w:proofErr w:type="spellEnd"/>
            <w:r w:rsidRPr="000C2023">
              <w:rPr>
                <w:rFonts w:cs="Arial"/>
              </w:rPr>
              <w:t xml:space="preserve"> táblában jelentendő </w:t>
            </w:r>
          </w:p>
        </w:tc>
        <w:tc>
          <w:tcPr>
            <w:tcW w:w="6342" w:type="dxa"/>
            <w:gridSpan w:val="2"/>
          </w:tcPr>
          <w:p w14:paraId="16BAFE5A" w14:textId="07E89B38" w:rsidR="007E5698" w:rsidRPr="000C2023" w:rsidRDefault="007E5698"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adott faktoring ügyfél számára számlák </w:t>
            </w:r>
            <w:proofErr w:type="spellStart"/>
            <w:r w:rsidRPr="000C2023">
              <w:rPr>
                <w:rFonts w:cs="Arial"/>
              </w:rPr>
              <w:t>faktorálására</w:t>
            </w:r>
            <w:proofErr w:type="spellEnd"/>
            <w:r w:rsidRPr="000C2023">
              <w:rPr>
                <w:rFonts w:cs="Arial"/>
              </w:rPr>
              <w:t xml:space="preserve"> nyitott hitelkeret adatait </w:t>
            </w:r>
            <w:r w:rsidR="00F63B86" w:rsidRPr="000C2023">
              <w:rPr>
                <w:rFonts w:cs="Arial"/>
              </w:rPr>
              <w:t xml:space="preserve">lehet </w:t>
            </w:r>
            <w:r w:rsidRPr="000C2023">
              <w:rPr>
                <w:rFonts w:cs="Arial"/>
              </w:rPr>
              <w:t xml:space="preserve">itt </w:t>
            </w:r>
            <w:proofErr w:type="gramStart"/>
            <w:r w:rsidRPr="000C2023">
              <w:rPr>
                <w:rFonts w:cs="Arial"/>
              </w:rPr>
              <w:t xml:space="preserve">megadni </w:t>
            </w:r>
            <w:r w:rsidR="00326AD2" w:rsidRPr="000C2023">
              <w:rPr>
                <w:rFonts w:cs="Arial"/>
              </w:rPr>
              <w:t xml:space="preserve"> –</w:t>
            </w:r>
            <w:proofErr w:type="gramEnd"/>
            <w:r w:rsidR="00326AD2" w:rsidRPr="000C2023">
              <w:rPr>
                <w:rFonts w:cs="Arial"/>
              </w:rPr>
              <w:t xml:space="preserve"> ide kell kötni a faktoring ügyfelet</w:t>
            </w:r>
            <w:r w:rsidR="00107900">
              <w:rPr>
                <w:rFonts w:cs="Arial"/>
              </w:rPr>
              <w:t xml:space="preserve"> </w:t>
            </w:r>
            <w:r w:rsidR="00107900">
              <w:rPr>
                <w:rFonts w:asciiTheme="minorHAnsi" w:hAnsiTheme="minorHAnsi" w:cstheme="minorHAnsi"/>
              </w:rPr>
              <w:t>(a</w:t>
            </w:r>
            <w:r w:rsidR="00A37FA7">
              <w:rPr>
                <w:rFonts w:asciiTheme="minorHAnsi" w:hAnsiTheme="minorHAnsi" w:cstheme="minorHAnsi"/>
              </w:rPr>
              <w:t>z instrumentum</w:t>
            </w:r>
            <w:r w:rsidR="00107900">
              <w:rPr>
                <w:rFonts w:asciiTheme="minorHAnsi" w:hAnsiTheme="minorHAnsi" w:cstheme="minorHAnsi"/>
              </w:rPr>
              <w:t xml:space="preserve"> </w:t>
            </w:r>
            <w:proofErr w:type="spellStart"/>
            <w:r w:rsidR="00107900">
              <w:rPr>
                <w:rFonts w:asciiTheme="minorHAnsi" w:hAnsiTheme="minorHAnsi" w:cstheme="minorHAnsi"/>
              </w:rPr>
              <w:t>KHR</w:t>
            </w:r>
            <w:proofErr w:type="spellEnd"/>
            <w:r w:rsidR="00107900">
              <w:rPr>
                <w:rFonts w:asciiTheme="minorHAnsi" w:hAnsiTheme="minorHAnsi" w:cstheme="minorHAnsi"/>
              </w:rPr>
              <w:t xml:space="preserve"> azonosító</w:t>
            </w:r>
            <w:r w:rsidR="00A37FA7">
              <w:rPr>
                <w:rFonts w:asciiTheme="minorHAnsi" w:hAnsiTheme="minorHAnsi" w:cstheme="minorHAnsi"/>
              </w:rPr>
              <w:t>ja</w:t>
            </w:r>
            <w:r w:rsidR="00107900">
              <w:rPr>
                <w:rFonts w:asciiTheme="minorHAnsi" w:hAnsiTheme="minorHAnsi" w:cstheme="minorHAnsi"/>
              </w:rPr>
              <w:t xml:space="preserve"> lefelé „örökítendő” az INSTR szintre, amennyiben az </w:t>
            </w:r>
            <w:proofErr w:type="spellStart"/>
            <w:r w:rsidR="00107900">
              <w:rPr>
                <w:rFonts w:asciiTheme="minorHAnsi" w:hAnsiTheme="minorHAnsi" w:cstheme="minorHAnsi"/>
              </w:rPr>
              <w:t>INSTK</w:t>
            </w:r>
            <w:proofErr w:type="spellEnd"/>
            <w:r w:rsidR="00107900">
              <w:rPr>
                <w:rFonts w:asciiTheme="minorHAnsi" w:hAnsiTheme="minorHAnsi" w:cstheme="minorHAnsi"/>
              </w:rPr>
              <w:t xml:space="preserve"> táblában nyílik a keret és ott emiatt a </w:t>
            </w:r>
            <w:proofErr w:type="spellStart"/>
            <w:r w:rsidR="00107900">
              <w:rPr>
                <w:rFonts w:asciiTheme="minorHAnsi" w:hAnsiTheme="minorHAnsi" w:cstheme="minorHAnsi"/>
              </w:rPr>
              <w:t>KHR</w:t>
            </w:r>
            <w:proofErr w:type="spellEnd"/>
            <w:r w:rsidR="00107900">
              <w:rPr>
                <w:rFonts w:asciiTheme="minorHAnsi" w:hAnsiTheme="minorHAnsi" w:cstheme="minorHAnsi"/>
              </w:rPr>
              <w:t xml:space="preserve"> azonosító jelentésre kerül)</w:t>
            </w:r>
          </w:p>
        </w:tc>
      </w:tr>
      <w:tr w:rsidR="00A17CE6" w:rsidRPr="000C2023" w14:paraId="6AF471C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3B9D5B2" w14:textId="566488D2" w:rsidR="00A17CE6" w:rsidRPr="000C2023" w:rsidRDefault="00A17CE6" w:rsidP="00A17CE6">
            <w:pPr>
              <w:spacing w:after="0"/>
              <w:rPr>
                <w:rFonts w:cs="Arial"/>
              </w:rPr>
            </w:pPr>
            <w:r w:rsidRPr="00C11A49">
              <w:rPr>
                <w:rFonts w:eastAsia="Times New Roman"/>
              </w:rPr>
              <w:t>Keret létrejöttének időpontja</w:t>
            </w:r>
          </w:p>
        </w:tc>
        <w:tc>
          <w:tcPr>
            <w:tcW w:w="6342" w:type="dxa"/>
            <w:gridSpan w:val="2"/>
          </w:tcPr>
          <w:p w14:paraId="5B47C243" w14:textId="69E1BE3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eastAsia="Times New Roman"/>
              </w:rPr>
              <w:t>a szerződés megkötése napja</w:t>
            </w:r>
          </w:p>
        </w:tc>
      </w:tr>
      <w:tr w:rsidR="00A17CE6" w:rsidRPr="000C2023" w14:paraId="36E549F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486F038" w14:textId="144C6E8D" w:rsidR="00A17CE6" w:rsidRPr="000C2023" w:rsidRDefault="00A17CE6" w:rsidP="00A17CE6">
            <w:pPr>
              <w:spacing w:after="0"/>
              <w:rPr>
                <w:rFonts w:cs="Arial"/>
              </w:rPr>
            </w:pPr>
            <w:r w:rsidRPr="00C11A49">
              <w:rPr>
                <w:rFonts w:eastAsia="Times New Roman"/>
              </w:rPr>
              <w:t>Keret indulásának időpontja</w:t>
            </w:r>
          </w:p>
        </w:tc>
        <w:tc>
          <w:tcPr>
            <w:tcW w:w="6342" w:type="dxa"/>
            <w:gridSpan w:val="2"/>
          </w:tcPr>
          <w:p w14:paraId="27BA7348" w14:textId="5339CDC5"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eastAsia="Times New Roman"/>
              </w:rPr>
              <w:t xml:space="preserve">a szerződés megkötése napja, illetve </w:t>
            </w:r>
            <w:proofErr w:type="spellStart"/>
            <w:r>
              <w:rPr>
                <w:rFonts w:eastAsia="Times New Roman"/>
              </w:rPr>
              <w:t>hatályosulási</w:t>
            </w:r>
            <w:proofErr w:type="spellEnd"/>
            <w:r>
              <w:rPr>
                <w:rFonts w:eastAsia="Times New Roman"/>
              </w:rPr>
              <w:t xml:space="preserve"> feltételek esetén utóbbiak teljesítésének napja</w:t>
            </w:r>
          </w:p>
        </w:tc>
      </w:tr>
      <w:tr w:rsidR="00A17CE6" w:rsidRPr="000C2023" w14:paraId="546D777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8841F64" w14:textId="6B97E165" w:rsidR="00A17CE6" w:rsidRPr="000C2023" w:rsidRDefault="00A17CE6" w:rsidP="00A17CE6">
            <w:pPr>
              <w:spacing w:after="0"/>
              <w:rPr>
                <w:rFonts w:cs="Arial"/>
              </w:rPr>
            </w:pPr>
            <w:r w:rsidRPr="00F63D80">
              <w:rPr>
                <w:rFonts w:asciiTheme="minorHAnsi" w:hAnsiTheme="minorHAnsi" w:cstheme="minorHAnsi"/>
              </w:rPr>
              <w:t>A (keret)szerződés lejáratának időpontja</w:t>
            </w:r>
          </w:p>
        </w:tc>
        <w:tc>
          <w:tcPr>
            <w:tcW w:w="6342" w:type="dxa"/>
            <w:gridSpan w:val="2"/>
          </w:tcPr>
          <w:p w14:paraId="2FB52C33" w14:textId="3CAECFE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asciiTheme="minorHAnsi" w:hAnsiTheme="minorHAnsi" w:cstheme="minorHAnsi"/>
              </w:rPr>
              <w:t xml:space="preserve">az igénybevétel végső időpontja, megújuló keret esetén, amennyiben nem ismert az igénybevétel végső időpontja, a következő felülvizsgálat napja </w:t>
            </w:r>
          </w:p>
        </w:tc>
      </w:tr>
      <w:tr w:rsidR="00A2061F" w:rsidRPr="000C2023" w14:paraId="6423DE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BB482F5" w14:textId="05F28E4F" w:rsidR="00A2061F" w:rsidRPr="000C2023" w:rsidRDefault="00326AD2" w:rsidP="00C14714">
            <w:pPr>
              <w:spacing w:after="0"/>
              <w:rPr>
                <w:rFonts w:cs="Arial"/>
              </w:rPr>
            </w:pPr>
            <w:bookmarkStart w:id="191" w:name="_Hlk522095699"/>
            <w:r w:rsidRPr="000C2023">
              <w:rPr>
                <w:rFonts w:cs="Arial"/>
              </w:rPr>
              <w:t>INSTR táblában jelentendő (csak azok az attribútumok kerülnek kiemelésre, aminek tekintetében a kitöltés speciális):</w:t>
            </w:r>
          </w:p>
        </w:tc>
        <w:tc>
          <w:tcPr>
            <w:tcW w:w="3171" w:type="dxa"/>
          </w:tcPr>
          <w:p w14:paraId="4710BA49" w14:textId="2E3BDC96"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c>
          <w:tcPr>
            <w:tcW w:w="3171" w:type="dxa"/>
          </w:tcPr>
          <w:p w14:paraId="67C74EB8" w14:textId="60761CCD"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A2061F" w:rsidRPr="000C2023" w14:paraId="0294753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F20B502" w14:textId="12C48F7E" w:rsidR="00A2061F" w:rsidRPr="000C2023" w:rsidRDefault="00A2061F" w:rsidP="00C14714">
            <w:pPr>
              <w:pStyle w:val="Listaszerbekezds"/>
              <w:numPr>
                <w:ilvl w:val="0"/>
                <w:numId w:val="13"/>
              </w:numPr>
              <w:spacing w:after="0"/>
              <w:rPr>
                <w:rFonts w:cs="Arial"/>
              </w:rPr>
            </w:pPr>
            <w:r w:rsidRPr="000C2023">
              <w:rPr>
                <w:rFonts w:cs="Arial"/>
              </w:rPr>
              <w:t>keletkezés módja</w:t>
            </w:r>
          </w:p>
        </w:tc>
        <w:tc>
          <w:tcPr>
            <w:tcW w:w="6342" w:type="dxa"/>
            <w:gridSpan w:val="2"/>
          </w:tcPr>
          <w:p w14:paraId="33669CA7" w14:textId="607895C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folyó faktoring ügylettel</w:t>
            </w:r>
            <w:r w:rsidR="000273C5" w:rsidRPr="000C2023">
              <w:rPr>
                <w:rFonts w:cs="Arial"/>
              </w:rPr>
              <w:t xml:space="preserve"> (összeolvadás/beolvadás esetén </w:t>
            </w:r>
            <w:r w:rsidR="00B65F5F" w:rsidRPr="000C2023">
              <w:rPr>
                <w:rFonts w:cs="Arial"/>
              </w:rPr>
              <w:t>’</w:t>
            </w:r>
            <w:proofErr w:type="spellStart"/>
            <w:r w:rsidR="00B65F5F" w:rsidRPr="000C2023">
              <w:rPr>
                <w:rFonts w:cs="Arial"/>
              </w:rPr>
              <w:t>OSSZ_BEOLV</w:t>
            </w:r>
            <w:proofErr w:type="spellEnd"/>
            <w:r w:rsidR="00B65F5F" w:rsidRPr="000C2023">
              <w:rPr>
                <w:rFonts w:cs="Arial"/>
              </w:rPr>
              <w:t>’</w:t>
            </w:r>
            <w:r w:rsidR="000273C5" w:rsidRPr="000C2023">
              <w:rPr>
                <w:rFonts w:cs="Arial"/>
              </w:rPr>
              <w:t xml:space="preserve"> kód alkalmazandó)</w:t>
            </w:r>
          </w:p>
        </w:tc>
      </w:tr>
      <w:tr w:rsidR="00A17CE6" w:rsidRPr="000C2023" w14:paraId="79BF88CD"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E6E5A2D" w14:textId="73F1B5DB" w:rsidR="00A17CE6" w:rsidRPr="000C2023" w:rsidRDefault="00A17CE6" w:rsidP="00A17CE6">
            <w:pPr>
              <w:pStyle w:val="Listaszerbekezds"/>
              <w:numPr>
                <w:ilvl w:val="0"/>
                <w:numId w:val="13"/>
              </w:numPr>
              <w:spacing w:after="0"/>
              <w:rPr>
                <w:rFonts w:cs="Arial"/>
              </w:rPr>
            </w:pPr>
            <w:r>
              <w:rPr>
                <w:rFonts w:asciiTheme="minorHAnsi" w:hAnsiTheme="minorHAnsi" w:cstheme="minorHAnsi"/>
              </w:rPr>
              <w:t>szerződés megkötésének időpontja</w:t>
            </w:r>
          </w:p>
        </w:tc>
        <w:tc>
          <w:tcPr>
            <w:tcW w:w="6342" w:type="dxa"/>
            <w:gridSpan w:val="2"/>
          </w:tcPr>
          <w:p w14:paraId="2A863582" w14:textId="1ADA8AB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bookmarkStart w:id="192" w:name="_Hlk139440418"/>
            <w:r>
              <w:rPr>
                <w:rFonts w:asciiTheme="minorHAnsi" w:hAnsiTheme="minorHAnsi" w:cstheme="minorHAnsi"/>
              </w:rPr>
              <w:t xml:space="preserve">a faktoring szerződés megkötésének időpontja </w:t>
            </w:r>
            <w:bookmarkEnd w:id="192"/>
          </w:p>
        </w:tc>
      </w:tr>
      <w:tr w:rsidR="00A2061F" w:rsidRPr="000C2023" w14:paraId="7770275E"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461311F" w14:textId="7AA9EF55" w:rsidR="00A2061F" w:rsidRPr="000C2023" w:rsidRDefault="00A2061F" w:rsidP="00C14714">
            <w:pPr>
              <w:pStyle w:val="Listaszerbekezds"/>
              <w:numPr>
                <w:ilvl w:val="0"/>
                <w:numId w:val="13"/>
              </w:numPr>
              <w:spacing w:after="0"/>
              <w:rPr>
                <w:rFonts w:cs="Arial"/>
              </w:rPr>
            </w:pPr>
            <w:r w:rsidRPr="000C2023">
              <w:rPr>
                <w:rFonts w:cs="Arial"/>
              </w:rPr>
              <w:t>instrumentum indulásának időpontja</w:t>
            </w:r>
          </w:p>
        </w:tc>
        <w:tc>
          <w:tcPr>
            <w:tcW w:w="6342" w:type="dxa"/>
            <w:gridSpan w:val="2"/>
          </w:tcPr>
          <w:p w14:paraId="564A3215" w14:textId="0324A9E8" w:rsidR="00A2061F" w:rsidRPr="000C2023" w:rsidRDefault="00A17CE6"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A17CE6">
              <w:rPr>
                <w:rFonts w:cs="Arial"/>
              </w:rPr>
              <w:t>számla/</w:t>
            </w:r>
            <w:r w:rsidR="00A2061F" w:rsidRPr="000C2023">
              <w:rPr>
                <w:rFonts w:cs="Arial"/>
              </w:rPr>
              <w:t>számlacsomag megelőlegezésének időpontja (megegyezik az elszámolás napjával)</w:t>
            </w:r>
          </w:p>
        </w:tc>
      </w:tr>
      <w:tr w:rsidR="00A2061F" w:rsidRPr="000C2023" w14:paraId="118AB71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4A335E4" w14:textId="225BEA84" w:rsidR="00A2061F" w:rsidRPr="000C2023" w:rsidRDefault="00A2061F" w:rsidP="00C14714">
            <w:pPr>
              <w:pStyle w:val="Listaszerbekezds"/>
              <w:numPr>
                <w:ilvl w:val="0"/>
                <w:numId w:val="13"/>
              </w:numPr>
              <w:spacing w:after="0"/>
              <w:rPr>
                <w:rFonts w:cs="Arial"/>
              </w:rPr>
            </w:pPr>
            <w:r w:rsidRPr="000C2023">
              <w:rPr>
                <w:rFonts w:cs="Arial"/>
              </w:rPr>
              <w:t xml:space="preserve">instrumentum </w:t>
            </w:r>
            <w:r w:rsidR="00A17CE6">
              <w:rPr>
                <w:rFonts w:asciiTheme="minorHAnsi" w:hAnsiTheme="minorHAnsi" w:cstheme="minorHAnsi"/>
              </w:rPr>
              <w:t xml:space="preserve">szerződésben rögzített </w:t>
            </w:r>
            <w:r w:rsidRPr="000C2023">
              <w:rPr>
                <w:rFonts w:cs="Arial"/>
              </w:rPr>
              <w:t>lejáratának időpontja</w:t>
            </w:r>
          </w:p>
        </w:tc>
        <w:tc>
          <w:tcPr>
            <w:tcW w:w="6342" w:type="dxa"/>
            <w:gridSpan w:val="2"/>
          </w:tcPr>
          <w:p w14:paraId="3D58C502" w14:textId="1B78ABAC" w:rsidR="00A2061F" w:rsidRPr="000C2023" w:rsidRDefault="00A17CE6"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A17CE6">
              <w:rPr>
                <w:rFonts w:cs="Arial"/>
              </w:rPr>
              <w:t>számla/</w:t>
            </w:r>
            <w:r w:rsidR="00A2061F" w:rsidRPr="000C2023">
              <w:rPr>
                <w:rFonts w:cs="Arial"/>
              </w:rPr>
              <w:t>számlacsomag visszafizetésének határideje</w:t>
            </w:r>
            <w:r w:rsidRPr="00A17CE6">
              <w:rPr>
                <w:rFonts w:cs="Arial"/>
              </w:rPr>
              <w:t>, amennyiben a szerződés türelmi időt tartalmaz és a hitelintézet azt figyelembe veszi, akkor türelmi idővel együtt</w:t>
            </w:r>
            <w:r w:rsidR="00A2061F" w:rsidRPr="000C2023">
              <w:rPr>
                <w:rFonts w:cs="Arial"/>
              </w:rPr>
              <w:t xml:space="preserve"> (eredeti lejárattal legyen összhangban)</w:t>
            </w:r>
          </w:p>
        </w:tc>
      </w:tr>
      <w:tr w:rsidR="00A17CE6" w:rsidRPr="000C2023" w14:paraId="3F9FB9C3"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9DB688F" w14:textId="0AFDCB78" w:rsidR="00A17CE6" w:rsidRPr="000C2023" w:rsidRDefault="00A17CE6" w:rsidP="00A17CE6">
            <w:pPr>
              <w:pStyle w:val="Listaszerbekezds"/>
              <w:numPr>
                <w:ilvl w:val="0"/>
                <w:numId w:val="13"/>
              </w:numPr>
              <w:spacing w:after="0"/>
              <w:rPr>
                <w:rFonts w:cs="Arial"/>
              </w:rPr>
            </w:pPr>
            <w:r>
              <w:rPr>
                <w:rFonts w:asciiTheme="minorHAnsi" w:hAnsiTheme="minorHAnsi" w:cstheme="minorHAnsi"/>
              </w:rPr>
              <w:t>eredeti lejárat</w:t>
            </w:r>
          </w:p>
        </w:tc>
        <w:tc>
          <w:tcPr>
            <w:tcW w:w="6342" w:type="dxa"/>
            <w:gridSpan w:val="2"/>
          </w:tcPr>
          <w:p w14:paraId="2147193B" w14:textId="470D9B0A" w:rsidR="00A17CE6" w:rsidRPr="00A17CE6"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asciiTheme="minorHAnsi" w:hAnsiTheme="minorHAnsi" w:cstheme="minorHAnsi"/>
              </w:rPr>
              <w:t>az aktuálisan megelőlegezett számla/számlacsomag lejárati kategóriája jelentendő</w:t>
            </w:r>
          </w:p>
        </w:tc>
      </w:tr>
      <w:tr w:rsidR="00A2061F" w:rsidRPr="000C2023" w14:paraId="6D4A76DC"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19FC820" w14:textId="40D29A7A" w:rsidR="00A2061F" w:rsidRPr="000C2023" w:rsidRDefault="00A2061F" w:rsidP="00C14714">
            <w:pPr>
              <w:pStyle w:val="Listaszerbekezds"/>
              <w:numPr>
                <w:ilvl w:val="0"/>
                <w:numId w:val="13"/>
              </w:numPr>
              <w:spacing w:after="0"/>
              <w:rPr>
                <w:rFonts w:cs="Arial"/>
              </w:rPr>
            </w:pPr>
            <w:r w:rsidRPr="000C2023">
              <w:rPr>
                <w:rFonts w:cs="Arial"/>
              </w:rPr>
              <w:t>instrumentum típus</w:t>
            </w:r>
          </w:p>
        </w:tc>
        <w:tc>
          <w:tcPr>
            <w:tcW w:w="6342" w:type="dxa"/>
            <w:gridSpan w:val="2"/>
          </w:tcPr>
          <w:p w14:paraId="12053838" w14:textId="04C75E0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faktoring ügylet</w:t>
            </w:r>
          </w:p>
        </w:tc>
      </w:tr>
      <w:tr w:rsidR="00A2061F" w:rsidRPr="000C2023" w14:paraId="4F662BD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CBED0CE" w14:textId="37D1A94F" w:rsidR="00A2061F" w:rsidRPr="000C2023" w:rsidRDefault="00A2061F" w:rsidP="00C14714">
            <w:pPr>
              <w:pStyle w:val="Listaszerbekezds"/>
              <w:numPr>
                <w:ilvl w:val="0"/>
                <w:numId w:val="13"/>
              </w:numPr>
              <w:spacing w:after="0"/>
              <w:rPr>
                <w:rFonts w:cs="Arial"/>
              </w:rPr>
            </w:pPr>
            <w:r w:rsidRPr="000C2023">
              <w:rPr>
                <w:rFonts w:cs="Arial"/>
              </w:rPr>
              <w:t>faktoringkövetelés tárgya</w:t>
            </w:r>
          </w:p>
        </w:tc>
        <w:tc>
          <w:tcPr>
            <w:tcW w:w="6342" w:type="dxa"/>
            <w:gridSpan w:val="2"/>
          </w:tcPr>
          <w:p w14:paraId="5818EDC3" w14:textId="13D45A24" w:rsidR="00A2061F" w:rsidRPr="000C2023" w:rsidRDefault="001C569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vevői</w:t>
            </w:r>
            <w:r w:rsidR="00A2061F" w:rsidRPr="000C2023">
              <w:rPr>
                <w:rFonts w:cs="Arial"/>
              </w:rPr>
              <w:t xml:space="preserve"> számla/hitel/egyéb</w:t>
            </w:r>
          </w:p>
        </w:tc>
      </w:tr>
      <w:tr w:rsidR="00A2061F" w:rsidRPr="000C2023" w14:paraId="3852A8A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DAC43A0" w14:textId="6F7B3002" w:rsidR="00A2061F" w:rsidRPr="000C2023" w:rsidRDefault="00A2061F" w:rsidP="00C14714">
            <w:pPr>
              <w:pStyle w:val="Listaszerbekezds"/>
              <w:numPr>
                <w:ilvl w:val="0"/>
                <w:numId w:val="13"/>
              </w:numPr>
              <w:spacing w:after="0"/>
              <w:rPr>
                <w:rFonts w:cs="Arial"/>
              </w:rPr>
            </w:pPr>
            <w:r w:rsidRPr="000C2023">
              <w:rPr>
                <w:rFonts w:cs="Arial"/>
              </w:rPr>
              <w:t>érvényesítés</w:t>
            </w:r>
          </w:p>
        </w:tc>
        <w:tc>
          <w:tcPr>
            <w:tcW w:w="3171" w:type="dxa"/>
          </w:tcPr>
          <w:p w14:paraId="74AB2245" w14:textId="79F99BE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w:t>
            </w:r>
          </w:p>
        </w:tc>
        <w:tc>
          <w:tcPr>
            <w:tcW w:w="3171" w:type="dxa"/>
          </w:tcPr>
          <w:p w14:paraId="644EA667" w14:textId="4C49B7A1"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igen</w:t>
            </w:r>
          </w:p>
        </w:tc>
      </w:tr>
      <w:tr w:rsidR="00A2061F" w:rsidRPr="000C2023" w14:paraId="6189CF8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7046E3" w14:textId="711B5019" w:rsidR="00A2061F" w:rsidRPr="000C2023" w:rsidRDefault="00A2061F" w:rsidP="00C14714">
            <w:pPr>
              <w:pStyle w:val="Listaszerbekezds"/>
              <w:numPr>
                <w:ilvl w:val="0"/>
                <w:numId w:val="13"/>
              </w:numPr>
              <w:spacing w:after="0"/>
              <w:rPr>
                <w:rFonts w:cs="Arial"/>
              </w:rPr>
            </w:pPr>
            <w:r w:rsidRPr="000C2023">
              <w:rPr>
                <w:rFonts w:cs="Arial"/>
              </w:rPr>
              <w:t>hitelcél</w:t>
            </w:r>
          </w:p>
        </w:tc>
        <w:tc>
          <w:tcPr>
            <w:tcW w:w="6342" w:type="dxa"/>
            <w:gridSpan w:val="2"/>
          </w:tcPr>
          <w:p w14:paraId="6D0485B1" w14:textId="10E00181" w:rsidR="00A2061F" w:rsidRPr="000C2023" w:rsidRDefault="001C569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jellemzően </w:t>
            </w:r>
            <w:r w:rsidR="009775EA" w:rsidRPr="000C2023">
              <w:rPr>
                <w:rFonts w:cs="Arial"/>
              </w:rPr>
              <w:t>exportfinanszírozás vagy</w:t>
            </w:r>
            <w:r w:rsidR="00A2061F" w:rsidRPr="000C2023">
              <w:rPr>
                <w:rFonts w:cs="Arial"/>
              </w:rPr>
              <w:t xml:space="preserve"> egyéb cél</w:t>
            </w:r>
          </w:p>
        </w:tc>
      </w:tr>
      <w:tr w:rsidR="00095088" w:rsidRPr="000C2023" w14:paraId="756F2A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8083B39" w14:textId="36E69A45" w:rsidR="00095088" w:rsidRPr="000C2023" w:rsidRDefault="004A6D74" w:rsidP="00C14714">
            <w:pPr>
              <w:pStyle w:val="Listaszerbekezds"/>
              <w:numPr>
                <w:ilvl w:val="0"/>
                <w:numId w:val="13"/>
              </w:numPr>
              <w:spacing w:after="0"/>
              <w:rPr>
                <w:rFonts w:cs="Arial"/>
              </w:rPr>
            </w:pPr>
            <w:r w:rsidRPr="000C2023">
              <w:rPr>
                <w:rFonts w:cs="Arial"/>
              </w:rPr>
              <w:t>hitelvédelmi biztosítással rendelkezik?</w:t>
            </w:r>
          </w:p>
        </w:tc>
        <w:tc>
          <w:tcPr>
            <w:tcW w:w="3171" w:type="dxa"/>
          </w:tcPr>
          <w:p w14:paraId="7ED4C96D" w14:textId="6B9B7979" w:rsidR="00095088" w:rsidRPr="000C2023" w:rsidRDefault="004A6D74" w:rsidP="00C14714">
            <w:pPr>
              <w:keepLines/>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(a kapcsolódó biztosítást fedezetként kell jelenteni)</w:t>
            </w:r>
          </w:p>
        </w:tc>
        <w:tc>
          <w:tcPr>
            <w:tcW w:w="3171" w:type="dxa"/>
          </w:tcPr>
          <w:p w14:paraId="444064FE" w14:textId="2EFE15C9" w:rsidR="00095088" w:rsidRPr="000C2023" w:rsidRDefault="004A6D74" w:rsidP="00C14714">
            <w:pPr>
              <w:keepLines/>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(a kapcsolódó biztosítást fedezetként kell jelenteni)</w:t>
            </w:r>
          </w:p>
        </w:tc>
      </w:tr>
      <w:tr w:rsidR="00A2061F" w:rsidRPr="000C2023" w14:paraId="33D6D04B"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E5491A" w14:textId="71177C8C" w:rsidR="00A2061F" w:rsidRPr="000C2023" w:rsidRDefault="00A2061F" w:rsidP="00C14714">
            <w:pPr>
              <w:pStyle w:val="Listaszerbekezds"/>
              <w:numPr>
                <w:ilvl w:val="0"/>
                <w:numId w:val="13"/>
              </w:numPr>
              <w:spacing w:after="0"/>
              <w:rPr>
                <w:rFonts w:cs="Arial"/>
              </w:rPr>
            </w:pPr>
            <w:r w:rsidRPr="000C2023">
              <w:rPr>
                <w:rFonts w:cs="Arial"/>
              </w:rPr>
              <w:t>instrumentum összege</w:t>
            </w:r>
          </w:p>
        </w:tc>
        <w:tc>
          <w:tcPr>
            <w:tcW w:w="3171" w:type="dxa"/>
          </w:tcPr>
          <w:p w14:paraId="2B3256B8" w14:textId="517548D7"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vevővel szemben fennálló számlacsomag követelés tényleges értéke</w:t>
            </w:r>
          </w:p>
        </w:tc>
        <w:tc>
          <w:tcPr>
            <w:tcW w:w="3171" w:type="dxa"/>
          </w:tcPr>
          <w:p w14:paraId="45359661" w14:textId="31469DDE"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faktoring ügyféllel szemben fennálló követelés összege</w:t>
            </w:r>
          </w:p>
        </w:tc>
      </w:tr>
      <w:tr w:rsidR="008E7E84" w:rsidRPr="000C2023" w14:paraId="1B3FBB8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3B24F8" w14:textId="2CC81453" w:rsidR="008E7E84" w:rsidRPr="000C2023" w:rsidRDefault="008E7E84" w:rsidP="00C14714">
            <w:pPr>
              <w:pStyle w:val="Listaszerbekezds"/>
              <w:numPr>
                <w:ilvl w:val="0"/>
                <w:numId w:val="13"/>
              </w:numPr>
              <w:spacing w:after="0"/>
              <w:rPr>
                <w:rFonts w:cs="Arial"/>
              </w:rPr>
            </w:pPr>
            <w:r w:rsidRPr="000C2023">
              <w:rPr>
                <w:rFonts w:cs="Arial"/>
              </w:rPr>
              <w:t>bekerülési érték</w:t>
            </w:r>
          </w:p>
        </w:tc>
        <w:tc>
          <w:tcPr>
            <w:tcW w:w="6342" w:type="dxa"/>
            <w:gridSpan w:val="2"/>
          </w:tcPr>
          <w:p w14:paraId="122B1E8D" w14:textId="3E341567"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jelentendő</w:t>
            </w:r>
          </w:p>
        </w:tc>
      </w:tr>
      <w:tr w:rsidR="008E7E84" w:rsidRPr="000C2023" w14:paraId="444300E5" w14:textId="77777777" w:rsidTr="00F307CD">
        <w:tc>
          <w:tcPr>
            <w:cnfStyle w:val="001000000000" w:firstRow="0" w:lastRow="0" w:firstColumn="1" w:lastColumn="0" w:oddVBand="0" w:evenVBand="0" w:oddHBand="0" w:evenHBand="0" w:firstRowFirstColumn="0" w:firstRowLastColumn="0" w:lastRowFirstColumn="0" w:lastRowLastColumn="0"/>
            <w:tcW w:w="3172" w:type="dxa"/>
          </w:tcPr>
          <w:p w14:paraId="7709D546" w14:textId="0090C99C" w:rsidR="008E7E84" w:rsidRPr="000C2023" w:rsidRDefault="008E7E84" w:rsidP="00C14714">
            <w:pPr>
              <w:pStyle w:val="Listaszerbekezds"/>
              <w:numPr>
                <w:ilvl w:val="0"/>
                <w:numId w:val="13"/>
              </w:numPr>
              <w:spacing w:after="0"/>
              <w:rPr>
                <w:rFonts w:cs="Arial"/>
              </w:rPr>
            </w:pPr>
            <w:r w:rsidRPr="000C2023">
              <w:rPr>
                <w:rFonts w:cs="Arial"/>
              </w:rPr>
              <w:t>mérleg szerinti érték</w:t>
            </w:r>
          </w:p>
        </w:tc>
        <w:tc>
          <w:tcPr>
            <w:tcW w:w="6342" w:type="dxa"/>
            <w:gridSpan w:val="2"/>
          </w:tcPr>
          <w:p w14:paraId="12182B54" w14:textId="1B87EC52"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HAS alatt megegyezik az instrumentum összegével, </w:t>
            </w:r>
            <w:proofErr w:type="spellStart"/>
            <w:r w:rsidRPr="000C2023">
              <w:rPr>
                <w:rFonts w:cs="Arial"/>
              </w:rPr>
              <w:t>IFRS</w:t>
            </w:r>
            <w:proofErr w:type="spellEnd"/>
            <w:r w:rsidRPr="000C2023">
              <w:rPr>
                <w:rFonts w:cs="Arial"/>
              </w:rPr>
              <w:t xml:space="preserve"> alatt eltér</w:t>
            </w:r>
          </w:p>
        </w:tc>
      </w:tr>
      <w:tr w:rsidR="00A2061F" w:rsidRPr="000C2023" w14:paraId="1950B2E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BC40282" w14:textId="7941439A" w:rsidR="00A2061F" w:rsidRPr="000C2023" w:rsidRDefault="00A2061F" w:rsidP="00C14714">
            <w:pPr>
              <w:pStyle w:val="Listaszerbekezds"/>
              <w:numPr>
                <w:ilvl w:val="0"/>
                <w:numId w:val="13"/>
              </w:numPr>
              <w:spacing w:after="0"/>
              <w:rPr>
                <w:rFonts w:cs="Arial"/>
              </w:rPr>
            </w:pPr>
            <w:r w:rsidRPr="000C2023">
              <w:rPr>
                <w:rFonts w:cs="Arial"/>
              </w:rPr>
              <w:t>kamat mezők</w:t>
            </w:r>
          </w:p>
        </w:tc>
        <w:tc>
          <w:tcPr>
            <w:tcW w:w="3171" w:type="dxa"/>
          </w:tcPr>
          <w:p w14:paraId="09A10A80" w14:textId="036F0A63" w:rsidR="00A2061F" w:rsidRPr="000C2023" w:rsidRDefault="0077035B"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jelentendő (jellemzően diszkont kamat)</w:t>
            </w:r>
          </w:p>
        </w:tc>
        <w:tc>
          <w:tcPr>
            <w:tcW w:w="3171" w:type="dxa"/>
          </w:tcPr>
          <w:p w14:paraId="021C78BE" w14:textId="7BAB5DEB"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jelentendő</w:t>
            </w:r>
            <w:r w:rsidR="0077035B" w:rsidRPr="000C2023">
              <w:rPr>
                <w:rFonts w:cs="Arial"/>
              </w:rPr>
              <w:t xml:space="preserve"> (normál hitelekhez hasonlóan)</w:t>
            </w:r>
          </w:p>
        </w:tc>
      </w:tr>
      <w:bookmarkEnd w:id="191"/>
      <w:tr w:rsidR="00A2061F" w:rsidRPr="000C2023" w14:paraId="38BF7DB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714A960" w14:textId="09553098" w:rsidR="00A2061F" w:rsidRPr="000C2023" w:rsidRDefault="00A2061F" w:rsidP="00C14714">
            <w:pPr>
              <w:spacing w:after="0"/>
              <w:rPr>
                <w:rFonts w:cs="Arial"/>
              </w:rPr>
            </w:pPr>
            <w:r w:rsidRPr="000C2023">
              <w:rPr>
                <w:rFonts w:cs="Arial"/>
              </w:rPr>
              <w:t>Óvadék összege</w:t>
            </w:r>
          </w:p>
        </w:tc>
        <w:tc>
          <w:tcPr>
            <w:tcW w:w="3171" w:type="dxa"/>
          </w:tcPr>
          <w:p w14:paraId="5EB2907B" w14:textId="30F1B749"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fedezetként jelentendő</w:t>
            </w:r>
          </w:p>
        </w:tc>
        <w:tc>
          <w:tcPr>
            <w:tcW w:w="3171" w:type="dxa"/>
          </w:tcPr>
          <w:p w14:paraId="035D98E7" w14:textId="64564ACF"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fedezetként nem jelentendő, ennyivel kevesebb a követelés összege a számlacsomag értékénél</w:t>
            </w:r>
          </w:p>
        </w:tc>
      </w:tr>
    </w:tbl>
    <w:p w14:paraId="6A42B1A1" w14:textId="77777777" w:rsidR="008C3198" w:rsidRPr="000C2023" w:rsidRDefault="008C3198" w:rsidP="00C14714">
      <w:pPr>
        <w:rPr>
          <w:rFonts w:cs="Arial"/>
        </w:rPr>
      </w:pPr>
      <w:r w:rsidRPr="000C2023">
        <w:rPr>
          <w:rFonts w:cs="Arial"/>
        </w:rPr>
        <w:t xml:space="preserve"> </w:t>
      </w:r>
    </w:p>
    <w:p w14:paraId="450584F5" w14:textId="59E20FAA" w:rsidR="00874CD1" w:rsidRPr="000C2023" w:rsidRDefault="008C3198" w:rsidP="00C14714">
      <w:pPr>
        <w:rPr>
          <w:rFonts w:cs="Arial"/>
        </w:rPr>
      </w:pPr>
      <w:r w:rsidRPr="000C2023">
        <w:rPr>
          <w:rFonts w:cs="Arial"/>
        </w:rPr>
        <w:t>Elfogadható az a gyakorlat, hogy a biztosítási kötvénnyel fedezett visszkereset nélküli faktoring ügyleteket, amennyiben azok számviteli nyilvántartása és beszámolóban történő kimutatása a visszkeresetes ügyletekkel kapcsolatos előírásoknak felel meg, azokkal azonos módon jelentsék.</w:t>
      </w:r>
    </w:p>
    <w:p w14:paraId="507FD74E" w14:textId="55CCD5A9" w:rsidR="0077035B" w:rsidRPr="000C2023" w:rsidRDefault="0077035B" w:rsidP="00C14714">
      <w:pPr>
        <w:rPr>
          <w:rFonts w:cs="Arial"/>
        </w:rPr>
      </w:pPr>
      <w:r w:rsidRPr="000C2023">
        <w:rPr>
          <w:rFonts w:cs="Arial"/>
        </w:rPr>
        <w:t>Amennyiben jóváíró számla kerül kiállításra, annak értékét arányosan le kell vonni az érintett számlacsomagokból, az instrumentum összege nem lehet negatív.</w:t>
      </w:r>
      <w:r w:rsidR="00701840" w:rsidRPr="000C2023">
        <w:rPr>
          <w:rFonts w:cs="Arial"/>
        </w:rPr>
        <w:t xml:space="preserve"> A fennálló tőke összege tekintetében kifejezetten csak a faktoring ügyletek esetén megengedett a negatív összeg jelentése a jóváíró számla erejéig, amennyiben a jóváíró számla egy következő számlacsomagból kerül levonásra (a rulírozó jelleg miatt).</w:t>
      </w:r>
      <w:r w:rsidR="00DC3820" w:rsidRPr="000C2023">
        <w:rPr>
          <w:rFonts w:cs="Arial"/>
        </w:rPr>
        <w:t xml:space="preserve"> </w:t>
      </w:r>
      <w:r w:rsidR="00DC3820" w:rsidRPr="000C2023">
        <w:t xml:space="preserve">Amennyiben az engedményezett (faktorált) követelés megelőlegezett (fizetett) összege az alapügyletben történt módosítások (utólagos engedmények, végleges reklamáció) miatt nem térül meg a faktorált követelésből befolyó összegből és a különbözetet - bármilyen forrásból – az ügyfél rendezi, azt a </w:t>
      </w:r>
      <w:proofErr w:type="spellStart"/>
      <w:r w:rsidR="00DC3820" w:rsidRPr="000C2023">
        <w:t>TORL</w:t>
      </w:r>
      <w:proofErr w:type="spellEnd"/>
      <w:r w:rsidR="00DC3820" w:rsidRPr="000C2023">
        <w:t xml:space="preserve"> táblában nem technikai törlesztésként, más esetekben szintén a </w:t>
      </w:r>
      <w:proofErr w:type="spellStart"/>
      <w:r w:rsidR="00DC3820" w:rsidRPr="000C2023">
        <w:t>TORL</w:t>
      </w:r>
      <w:proofErr w:type="spellEnd"/>
      <w:r w:rsidR="00DC3820" w:rsidRPr="000C2023">
        <w:t xml:space="preserve"> táblában technikai törlesztésként </w:t>
      </w:r>
      <w:proofErr w:type="spellStart"/>
      <w:r w:rsidR="00DC3820" w:rsidRPr="000C2023">
        <w:t>flagelve</w:t>
      </w:r>
      <w:proofErr w:type="spellEnd"/>
      <w:r w:rsidR="00DC3820" w:rsidRPr="000C2023">
        <w:t xml:space="preserve"> kell szerepeltetni.</w:t>
      </w:r>
    </w:p>
    <w:p w14:paraId="4A8E50E8" w14:textId="039C943E" w:rsidR="00057A84" w:rsidRPr="000C2023" w:rsidRDefault="00057A84" w:rsidP="00C14714">
      <w:pPr>
        <w:rPr>
          <w:rFonts w:cs="Arial"/>
        </w:rPr>
      </w:pPr>
      <w:r w:rsidRPr="000C2023">
        <w:rPr>
          <w:rFonts w:cs="Arial"/>
        </w:rPr>
        <w:t xml:space="preserve">A </w:t>
      </w:r>
      <w:proofErr w:type="spellStart"/>
      <w:r w:rsidRPr="000C2023">
        <w:rPr>
          <w:rFonts w:cs="Arial"/>
        </w:rPr>
        <w:t>forfeit</w:t>
      </w:r>
      <w:proofErr w:type="spellEnd"/>
      <w:r w:rsidRPr="000C2023">
        <w:rPr>
          <w:rFonts w:cs="Arial"/>
        </w:rPr>
        <w:t xml:space="preserve"> ügyletek is a faktoring ügyletekkel konzisztens módon jelentendők.</w:t>
      </w:r>
    </w:p>
    <w:p w14:paraId="7C49A5D1" w14:textId="77777777" w:rsidR="003613CD" w:rsidRPr="000C2023" w:rsidRDefault="003613CD" w:rsidP="00C14714">
      <w:pPr>
        <w:rPr>
          <w:rFonts w:cs="Arial"/>
        </w:rPr>
      </w:pPr>
    </w:p>
    <w:p w14:paraId="23C1A44C" w14:textId="5C114AF1" w:rsidR="00090E70" w:rsidRPr="000C2023" w:rsidRDefault="007E5698" w:rsidP="00C14714">
      <w:pPr>
        <w:pStyle w:val="Cmsor4"/>
        <w:jc w:val="both"/>
        <w:rPr>
          <w:szCs w:val="22"/>
        </w:rPr>
      </w:pPr>
      <w:proofErr w:type="spellStart"/>
      <w:r w:rsidRPr="000C2023">
        <w:rPr>
          <w:b/>
          <w:szCs w:val="22"/>
        </w:rPr>
        <w:t>Work</w:t>
      </w:r>
      <w:proofErr w:type="spellEnd"/>
      <w:r w:rsidRPr="000C2023">
        <w:rPr>
          <w:b/>
          <w:szCs w:val="22"/>
        </w:rPr>
        <w:t>-out faktoring ügyletek</w:t>
      </w:r>
    </w:p>
    <w:p w14:paraId="2D504031" w14:textId="617219FF" w:rsidR="00396140" w:rsidRDefault="00396140" w:rsidP="00C14714">
      <w:pPr>
        <w:autoSpaceDE w:val="0"/>
        <w:autoSpaceDN w:val="0"/>
        <w:spacing w:after="0"/>
      </w:pPr>
      <w:r>
        <w:t>H</w:t>
      </w:r>
      <w:r w:rsidR="008164F2" w:rsidRPr="000C2023">
        <w:t>itelek átvétele követeléskezelésre (</w:t>
      </w:r>
      <w:proofErr w:type="spellStart"/>
      <w:r w:rsidR="00F63B86" w:rsidRPr="000C2023">
        <w:t>KK</w:t>
      </w:r>
      <w:proofErr w:type="spellEnd"/>
      <w:r w:rsidR="00F63B86" w:rsidRPr="000C2023">
        <w:t xml:space="preserve"> tevékenység</w:t>
      </w:r>
      <w:r w:rsidR="008164F2" w:rsidRPr="000C2023">
        <w:t>).</w:t>
      </w:r>
      <w:r w:rsidR="00234C8C" w:rsidRPr="000C2023">
        <w:t xml:space="preserve"> Az attribútumok jelentésének módja nem függ attól, hogy visszkeresete</w:t>
      </w:r>
      <w:r w:rsidR="00EB5495" w:rsidRPr="000C2023">
        <w:t>s vagy visszkereset nélküli ügyletről van szó.</w:t>
      </w:r>
      <w:r>
        <w:t xml:space="preserve"> Nem jelentendők a </w:t>
      </w:r>
      <w:r w:rsidRPr="00396140">
        <w:t xml:space="preserve">követeléskezelésre átvett kereskedelmi hitelek (pl. számlacsomagok, </w:t>
      </w:r>
      <w:proofErr w:type="spellStart"/>
      <w:r w:rsidRPr="00396140">
        <w:t>telko</w:t>
      </w:r>
      <w:proofErr w:type="spellEnd"/>
      <w:r w:rsidRPr="00396140">
        <w:t xml:space="preserve"> szektor, közmű számlák). </w:t>
      </w:r>
    </w:p>
    <w:p w14:paraId="1449033B" w14:textId="4FB36778" w:rsidR="007E5698" w:rsidRPr="000C2023" w:rsidRDefault="007E5698" w:rsidP="00C14714">
      <w:pPr>
        <w:autoSpaceDE w:val="0"/>
        <w:autoSpaceDN w:val="0"/>
        <w:spacing w:after="0"/>
      </w:pPr>
    </w:p>
    <w:tbl>
      <w:tblPr>
        <w:tblStyle w:val="tblzat-oldallces"/>
        <w:tblW w:w="0" w:type="auto"/>
        <w:tblLook w:val="04A0" w:firstRow="1" w:lastRow="0" w:firstColumn="1" w:lastColumn="0" w:noHBand="0" w:noVBand="1"/>
      </w:tblPr>
      <w:tblGrid>
        <w:gridCol w:w="3256"/>
        <w:gridCol w:w="6258"/>
      </w:tblGrid>
      <w:tr w:rsidR="00234C8C" w:rsidRPr="000C2023" w14:paraId="4736A8D4" w14:textId="77777777" w:rsidTr="00234C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2C17DF1" w14:textId="4124B357" w:rsidR="00234C8C" w:rsidRPr="000C2023" w:rsidRDefault="00EB5495" w:rsidP="00C14714">
            <w:pPr>
              <w:spacing w:after="0"/>
              <w:rPr>
                <w:rFonts w:cs="Arial"/>
              </w:rPr>
            </w:pPr>
            <w:r w:rsidRPr="000C2023">
              <w:rPr>
                <w:rFonts w:cs="Arial"/>
              </w:rPr>
              <w:t>megfigyelési egység</w:t>
            </w:r>
          </w:p>
        </w:tc>
        <w:tc>
          <w:tcPr>
            <w:tcW w:w="6258" w:type="dxa"/>
          </w:tcPr>
          <w:p w14:paraId="14096364" w14:textId="77004EA2" w:rsidR="00234C8C" w:rsidRPr="000C2023" w:rsidRDefault="00EB5495" w:rsidP="00C14714">
            <w:pPr>
              <w:spacing w:after="0"/>
              <w:cnfStyle w:val="100000000000" w:firstRow="1" w:lastRow="0" w:firstColumn="0" w:lastColumn="0" w:oddVBand="0" w:evenVBand="0" w:oddHBand="0" w:evenHBand="0" w:firstRowFirstColumn="0" w:firstRowLastColumn="0" w:lastRowFirstColumn="0" w:lastRowLastColumn="0"/>
              <w:rPr>
                <w:rFonts w:cs="Arial"/>
              </w:rPr>
            </w:pPr>
            <w:r w:rsidRPr="000C2023">
              <w:rPr>
                <w:rFonts w:cs="Arial"/>
              </w:rPr>
              <w:t xml:space="preserve">az INSTR táblában a megfigyelési egység </w:t>
            </w:r>
            <w:r w:rsidR="00D81E40" w:rsidRPr="000C2023">
              <w:rPr>
                <w:rFonts w:cs="Arial"/>
              </w:rPr>
              <w:t>a hitel</w:t>
            </w:r>
          </w:p>
        </w:tc>
      </w:tr>
      <w:tr w:rsidR="00234C8C" w:rsidRPr="000C2023" w14:paraId="6965E3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6F79B05" w14:textId="646868F7" w:rsidR="00234C8C" w:rsidRPr="000C2023" w:rsidRDefault="00EB5495" w:rsidP="00C14714">
            <w:pPr>
              <w:spacing w:after="0"/>
              <w:rPr>
                <w:rFonts w:cs="Arial"/>
              </w:rPr>
            </w:pPr>
            <w:r w:rsidRPr="000C2023">
              <w:rPr>
                <w:rFonts w:cs="Arial"/>
              </w:rPr>
              <w:t>ügyfél</w:t>
            </w:r>
            <w:r w:rsidR="00D13C8F" w:rsidRPr="000C2023">
              <w:rPr>
                <w:rFonts w:cs="Arial"/>
              </w:rPr>
              <w:t xml:space="preserve"> (adós)</w:t>
            </w:r>
          </w:p>
        </w:tc>
        <w:tc>
          <w:tcPr>
            <w:tcW w:w="6258" w:type="dxa"/>
          </w:tcPr>
          <w:p w14:paraId="3402C5AA" w14:textId="45346434" w:rsidR="00234C8C" w:rsidRPr="000C2023" w:rsidRDefault="00EB5495"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adós(ok)</w:t>
            </w:r>
            <w:r w:rsidR="00806778" w:rsidRPr="000C2023">
              <w:rPr>
                <w:rFonts w:cs="Arial"/>
              </w:rPr>
              <w:t>, amennyiben azonban visszkeresetes az ügylet, a szerződött partner jelentendő</w:t>
            </w:r>
          </w:p>
        </w:tc>
      </w:tr>
      <w:tr w:rsidR="00234C8C" w:rsidRPr="000C2023" w14:paraId="53E6F688"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4C615D8" w14:textId="2437E28E" w:rsidR="00234C8C" w:rsidRPr="000C2023" w:rsidRDefault="00316678" w:rsidP="00C14714">
            <w:pPr>
              <w:spacing w:after="0"/>
              <w:rPr>
                <w:rFonts w:cs="Arial"/>
              </w:rPr>
            </w:pPr>
            <w:r w:rsidRPr="000C2023">
              <w:rPr>
                <w:rFonts w:cs="Arial"/>
              </w:rPr>
              <w:t>fedezet</w:t>
            </w:r>
          </w:p>
        </w:tc>
        <w:tc>
          <w:tcPr>
            <w:tcW w:w="6258" w:type="dxa"/>
          </w:tcPr>
          <w:p w14:paraId="3E40B831" w14:textId="3EC87695" w:rsidR="00234C8C" w:rsidRPr="000C2023" w:rsidRDefault="00316678"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az egyes hitelek mögött lévő fedezetek az általános szabályok szerint jelentendők, a faktoring ügyfél által a teljes csomagra nyújtott esetleges fedezet allokálva jelentendő </w:t>
            </w:r>
            <w:r w:rsidR="006B1FBE" w:rsidRPr="000C2023">
              <w:rPr>
                <w:rFonts w:cs="Arial"/>
              </w:rPr>
              <w:t>- ha van hitelkeret és nem allokálja a fedezetet az adatszolgáltató, a fedezet köthető a kerethez</w:t>
            </w:r>
            <w:r w:rsidR="0094585D" w:rsidRPr="000C2023">
              <w:rPr>
                <w:rFonts w:cs="Arial"/>
              </w:rPr>
              <w:t xml:space="preserve"> (abban az esetben, ha valamely hitelkövetelésnek a fedezete vevőkövetelés, nem faktoring ügyletként jelentendő, hanem a megfelelő instrumentumon vevőkövetelés fedezettel)</w:t>
            </w:r>
          </w:p>
        </w:tc>
      </w:tr>
      <w:tr w:rsidR="00316678" w:rsidRPr="000C2023" w14:paraId="2DC0D1E0"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11DA27E" w14:textId="51E9DF36" w:rsidR="00316678" w:rsidRPr="000C2023" w:rsidRDefault="00316678" w:rsidP="00C14714">
            <w:pPr>
              <w:spacing w:after="0"/>
              <w:rPr>
                <w:rFonts w:cs="Arial"/>
              </w:rPr>
            </w:pPr>
            <w:r w:rsidRPr="000C2023">
              <w:rPr>
                <w:rFonts w:cs="Arial"/>
              </w:rPr>
              <w:t>INSTR táblában jelentendő (csak azok az attribútumok kerülnek kiemelésre, aminek tekintetében a kitöltés speciális):</w:t>
            </w:r>
          </w:p>
        </w:tc>
        <w:tc>
          <w:tcPr>
            <w:tcW w:w="6258" w:type="dxa"/>
          </w:tcPr>
          <w:p w14:paraId="48EFACB1" w14:textId="77777777" w:rsidR="00316678" w:rsidRPr="000C2023" w:rsidRDefault="00316678"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316678" w:rsidRPr="000C2023" w14:paraId="44C2BC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9405477" w14:textId="1424EA45" w:rsidR="00316678" w:rsidRPr="000C2023" w:rsidRDefault="00316678" w:rsidP="00C14714">
            <w:pPr>
              <w:pStyle w:val="Listaszerbekezds"/>
              <w:numPr>
                <w:ilvl w:val="0"/>
                <w:numId w:val="17"/>
              </w:numPr>
              <w:spacing w:after="0"/>
              <w:rPr>
                <w:rFonts w:cs="Arial"/>
              </w:rPr>
            </w:pPr>
            <w:r w:rsidRPr="000C2023">
              <w:rPr>
                <w:rFonts w:cs="Arial"/>
              </w:rPr>
              <w:t>keletkezés módja</w:t>
            </w:r>
          </w:p>
        </w:tc>
        <w:tc>
          <w:tcPr>
            <w:tcW w:w="6258" w:type="dxa"/>
          </w:tcPr>
          <w:p w14:paraId="13F54E1F" w14:textId="0BD23A01" w:rsidR="00316678" w:rsidRPr="000C2023" w:rsidRDefault="00F10822" w:rsidP="00C14714">
            <w:pPr>
              <w:spacing w:after="0"/>
              <w:cnfStyle w:val="000000000000" w:firstRow="0" w:lastRow="0" w:firstColumn="0" w:lastColumn="0" w:oddVBand="0" w:evenVBand="0" w:oddHBand="0" w:evenHBand="0" w:firstRowFirstColumn="0" w:firstRowLastColumn="0" w:lastRowFirstColumn="0" w:lastRowLastColumn="0"/>
              <w:rPr>
                <w:rFonts w:cs="Arial"/>
              </w:rPr>
            </w:pPr>
            <w:proofErr w:type="spellStart"/>
            <w:r w:rsidRPr="000C2023">
              <w:rPr>
                <w:rFonts w:cs="Arial"/>
              </w:rPr>
              <w:t>work</w:t>
            </w:r>
            <w:proofErr w:type="spellEnd"/>
            <w:r w:rsidRPr="000C2023">
              <w:rPr>
                <w:rFonts w:cs="Arial"/>
              </w:rPr>
              <w:t>-out faktoring ügylettel</w:t>
            </w:r>
          </w:p>
        </w:tc>
      </w:tr>
      <w:tr w:rsidR="00893E02" w:rsidRPr="000C2023" w14:paraId="258AAF42"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9CB6B8F" w14:textId="0D911EA9" w:rsidR="00893E02" w:rsidRPr="000C2023" w:rsidRDefault="00893E02" w:rsidP="00C14714">
            <w:pPr>
              <w:pStyle w:val="Listaszerbekezds"/>
              <w:numPr>
                <w:ilvl w:val="0"/>
                <w:numId w:val="17"/>
              </w:numPr>
              <w:spacing w:after="0"/>
              <w:rPr>
                <w:rFonts w:cs="Arial"/>
              </w:rPr>
            </w:pPr>
            <w:r w:rsidRPr="000C2023">
              <w:rPr>
                <w:rFonts w:cs="Arial"/>
              </w:rPr>
              <w:t>szerződéskötés napja</w:t>
            </w:r>
          </w:p>
        </w:tc>
        <w:tc>
          <w:tcPr>
            <w:tcW w:w="6258" w:type="dxa"/>
          </w:tcPr>
          <w:p w14:paraId="3BEA45F5" w14:textId="6096031C" w:rsidR="00893E02" w:rsidRPr="000C2023" w:rsidDel="00893E02" w:rsidRDefault="00893E0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eredeti szerződéskötési nap</w:t>
            </w:r>
            <w:r w:rsidR="00FB20EA">
              <w:rPr>
                <w:rFonts w:cs="Arial"/>
              </w:rPr>
              <w:t xml:space="preserve"> </w:t>
            </w:r>
          </w:p>
        </w:tc>
      </w:tr>
      <w:tr w:rsidR="00316678" w:rsidRPr="000C2023" w14:paraId="071EF2AE"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7DC74288" w14:textId="673C0FC3" w:rsidR="00316678" w:rsidRPr="000C2023" w:rsidRDefault="00316678" w:rsidP="00C14714">
            <w:pPr>
              <w:pStyle w:val="Listaszerbekezds"/>
              <w:numPr>
                <w:ilvl w:val="0"/>
                <w:numId w:val="17"/>
              </w:numPr>
              <w:spacing w:after="0"/>
              <w:rPr>
                <w:rFonts w:cs="Arial"/>
              </w:rPr>
            </w:pPr>
            <w:r w:rsidRPr="000C2023">
              <w:rPr>
                <w:rFonts w:cs="Arial"/>
              </w:rPr>
              <w:t>instrumentum indulásának időpontja</w:t>
            </w:r>
          </w:p>
        </w:tc>
        <w:tc>
          <w:tcPr>
            <w:tcW w:w="6258" w:type="dxa"/>
          </w:tcPr>
          <w:p w14:paraId="60506426" w14:textId="05F4FCA1" w:rsidR="00316678" w:rsidRPr="000C2023" w:rsidRDefault="00893E0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316678" w:rsidRPr="000C2023" w14:paraId="6F37155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950ADC4" w14:textId="06359C9C" w:rsidR="00316678" w:rsidRPr="000C2023" w:rsidRDefault="00316678" w:rsidP="00C14714">
            <w:pPr>
              <w:pStyle w:val="Listaszerbekezds"/>
              <w:numPr>
                <w:ilvl w:val="0"/>
                <w:numId w:val="17"/>
              </w:numPr>
              <w:spacing w:after="0"/>
              <w:rPr>
                <w:rFonts w:cs="Arial"/>
              </w:rPr>
            </w:pPr>
            <w:r w:rsidRPr="000C2023">
              <w:rPr>
                <w:rFonts w:cs="Arial"/>
              </w:rPr>
              <w:t>instrumentum lejáratának időpontja</w:t>
            </w:r>
          </w:p>
        </w:tc>
        <w:tc>
          <w:tcPr>
            <w:tcW w:w="6258" w:type="dxa"/>
          </w:tcPr>
          <w:p w14:paraId="372706A7" w14:textId="75BCD7BF" w:rsidR="00316678" w:rsidRPr="000C2023" w:rsidRDefault="0094585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hitelkövetelés esetén </w:t>
            </w:r>
            <w:r w:rsidR="00AE7BD1" w:rsidRPr="000C2023">
              <w:rPr>
                <w:rFonts w:cs="Arial"/>
              </w:rPr>
              <w:t>a szerződés szerinti lejárat időpontja</w:t>
            </w:r>
            <w:r w:rsidR="00672179">
              <w:rPr>
                <w:rFonts w:cs="Arial"/>
              </w:rPr>
              <w:t xml:space="preserve">  </w:t>
            </w:r>
          </w:p>
        </w:tc>
      </w:tr>
      <w:tr w:rsidR="005900B2" w:rsidRPr="000C2023" w14:paraId="409BF1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21177ECC" w14:textId="48CB48D1" w:rsidR="005900B2" w:rsidRPr="000C2023" w:rsidRDefault="005900B2" w:rsidP="00C14714">
            <w:pPr>
              <w:pStyle w:val="Listaszerbekezds"/>
              <w:numPr>
                <w:ilvl w:val="0"/>
                <w:numId w:val="17"/>
              </w:numPr>
              <w:spacing w:after="0"/>
              <w:rPr>
                <w:rFonts w:cs="Arial"/>
              </w:rPr>
            </w:pPr>
            <w:r w:rsidRPr="000C2023">
              <w:rPr>
                <w:rFonts w:cs="Arial"/>
              </w:rPr>
              <w:t>elszámolás napja</w:t>
            </w:r>
          </w:p>
        </w:tc>
        <w:tc>
          <w:tcPr>
            <w:tcW w:w="6258" w:type="dxa"/>
          </w:tcPr>
          <w:p w14:paraId="1D682D3B" w14:textId="122D500A" w:rsidR="005900B2" w:rsidRPr="000C2023" w:rsidRDefault="005900B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8E7E84" w:rsidRPr="000C2023" w14:paraId="2412D1D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48DFE03" w14:textId="4A6AF007" w:rsidR="008E7E84" w:rsidRPr="000C2023" w:rsidRDefault="008E7E84" w:rsidP="00C14714">
            <w:pPr>
              <w:pStyle w:val="Listaszerbekezds"/>
              <w:numPr>
                <w:ilvl w:val="0"/>
                <w:numId w:val="17"/>
              </w:numPr>
              <w:spacing w:after="0"/>
              <w:rPr>
                <w:rFonts w:cs="Arial"/>
              </w:rPr>
            </w:pPr>
            <w:r w:rsidRPr="000C2023">
              <w:rPr>
                <w:rFonts w:cs="Arial"/>
              </w:rPr>
              <w:t>eredeti lejárat</w:t>
            </w:r>
          </w:p>
        </w:tc>
        <w:tc>
          <w:tcPr>
            <w:tcW w:w="6258" w:type="dxa"/>
          </w:tcPr>
          <w:p w14:paraId="66569EB1" w14:textId="62F25B8D"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 szerződés szerinti eredeti lejárat, nem a megvásárlás időpontjától számított lejárat</w:t>
            </w:r>
          </w:p>
        </w:tc>
      </w:tr>
      <w:tr w:rsidR="00316678" w:rsidRPr="000C2023" w14:paraId="7F94787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D4AA60C" w14:textId="7DDE2580" w:rsidR="00316678" w:rsidRPr="000C2023" w:rsidRDefault="00316678" w:rsidP="00C14714">
            <w:pPr>
              <w:pStyle w:val="Listaszerbekezds"/>
              <w:numPr>
                <w:ilvl w:val="0"/>
                <w:numId w:val="17"/>
              </w:numPr>
              <w:spacing w:after="0"/>
              <w:rPr>
                <w:rFonts w:cs="Arial"/>
              </w:rPr>
            </w:pPr>
            <w:r w:rsidRPr="000C2023">
              <w:rPr>
                <w:rFonts w:cs="Arial"/>
              </w:rPr>
              <w:t>instrumentum típus</w:t>
            </w:r>
          </w:p>
        </w:tc>
        <w:tc>
          <w:tcPr>
            <w:tcW w:w="6258" w:type="dxa"/>
          </w:tcPr>
          <w:p w14:paraId="03D0E2AB" w14:textId="28AFC4CD" w:rsidR="00316678" w:rsidRPr="000C2023" w:rsidRDefault="00622CA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szerződésben rögzített instrumentum típus</w:t>
            </w:r>
            <w:r w:rsidR="0094585D" w:rsidRPr="000C2023">
              <w:rPr>
                <w:rFonts w:cs="Arial"/>
              </w:rPr>
              <w:t xml:space="preserve"> </w:t>
            </w:r>
          </w:p>
        </w:tc>
      </w:tr>
      <w:tr w:rsidR="00316678" w:rsidRPr="000C2023" w14:paraId="57890A27"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79D9DE1" w14:textId="3F576E15" w:rsidR="00316678" w:rsidRPr="000C2023" w:rsidRDefault="00316678" w:rsidP="00C14714">
            <w:pPr>
              <w:pStyle w:val="Listaszerbekezds"/>
              <w:numPr>
                <w:ilvl w:val="0"/>
                <w:numId w:val="17"/>
              </w:numPr>
              <w:spacing w:after="0"/>
              <w:rPr>
                <w:rFonts w:cs="Arial"/>
              </w:rPr>
            </w:pPr>
            <w:r w:rsidRPr="000C2023">
              <w:rPr>
                <w:rFonts w:cs="Arial"/>
              </w:rPr>
              <w:t>faktoringkövetelés tárgya</w:t>
            </w:r>
          </w:p>
        </w:tc>
        <w:tc>
          <w:tcPr>
            <w:tcW w:w="6258" w:type="dxa"/>
          </w:tcPr>
          <w:p w14:paraId="44BE672D" w14:textId="6333DDE5" w:rsidR="00316678" w:rsidRPr="000C2023" w:rsidRDefault="00FF121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w:t>
            </w:r>
          </w:p>
        </w:tc>
      </w:tr>
      <w:tr w:rsidR="00316678" w:rsidRPr="000C2023" w14:paraId="2945264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DE67634" w14:textId="5CDB1231" w:rsidR="00316678" w:rsidRPr="000C2023" w:rsidRDefault="00316678" w:rsidP="00C14714">
            <w:pPr>
              <w:pStyle w:val="Listaszerbekezds"/>
              <w:numPr>
                <w:ilvl w:val="0"/>
                <w:numId w:val="17"/>
              </w:numPr>
              <w:spacing w:after="0"/>
              <w:rPr>
                <w:rFonts w:cs="Arial"/>
              </w:rPr>
            </w:pPr>
            <w:r w:rsidRPr="000C2023">
              <w:rPr>
                <w:rFonts w:cs="Arial"/>
              </w:rPr>
              <w:t>érvényesítés</w:t>
            </w:r>
          </w:p>
        </w:tc>
        <w:tc>
          <w:tcPr>
            <w:tcW w:w="6258" w:type="dxa"/>
          </w:tcPr>
          <w:p w14:paraId="2D5176BE" w14:textId="7C20CA81" w:rsidR="00316678" w:rsidRPr="000C2023" w:rsidRDefault="00FF121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igen (visszkereset esetén)</w:t>
            </w:r>
            <w:r w:rsidR="008772C9" w:rsidRPr="000C2023">
              <w:rPr>
                <w:rFonts w:cs="Arial"/>
              </w:rPr>
              <w:t xml:space="preserve"> </w:t>
            </w:r>
            <w:r w:rsidRPr="000C2023">
              <w:rPr>
                <w:rFonts w:cs="Arial"/>
              </w:rPr>
              <w:t>/</w:t>
            </w:r>
            <w:r w:rsidR="008772C9" w:rsidRPr="000C2023">
              <w:rPr>
                <w:rFonts w:cs="Arial"/>
              </w:rPr>
              <w:t xml:space="preserve"> </w:t>
            </w:r>
            <w:r w:rsidRPr="000C2023">
              <w:rPr>
                <w:rFonts w:cs="Arial"/>
              </w:rPr>
              <w:t>nem (visszkereset nélkül)</w:t>
            </w:r>
          </w:p>
        </w:tc>
      </w:tr>
      <w:tr w:rsidR="00316678" w:rsidRPr="000C2023" w14:paraId="1FAB880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4037F18" w14:textId="128F2461" w:rsidR="00316678" w:rsidRPr="000C2023" w:rsidRDefault="00316678" w:rsidP="00C14714">
            <w:pPr>
              <w:pStyle w:val="Listaszerbekezds"/>
              <w:numPr>
                <w:ilvl w:val="0"/>
                <w:numId w:val="17"/>
              </w:numPr>
              <w:spacing w:after="0"/>
              <w:rPr>
                <w:rFonts w:cs="Arial"/>
              </w:rPr>
            </w:pPr>
            <w:r w:rsidRPr="000C2023">
              <w:rPr>
                <w:rFonts w:cs="Arial"/>
              </w:rPr>
              <w:t>hitelcél</w:t>
            </w:r>
          </w:p>
        </w:tc>
        <w:tc>
          <w:tcPr>
            <w:tcW w:w="6258" w:type="dxa"/>
          </w:tcPr>
          <w:p w14:paraId="552FA3CB" w14:textId="57D498BF"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 esetén eredeti hitelcél</w:t>
            </w:r>
          </w:p>
        </w:tc>
      </w:tr>
      <w:tr w:rsidR="00316678" w:rsidRPr="000C2023" w14:paraId="6A20EA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56169D" w14:textId="0BD208F3" w:rsidR="00316678" w:rsidRPr="000C2023" w:rsidRDefault="00316678" w:rsidP="00C14714">
            <w:pPr>
              <w:pStyle w:val="Listaszerbekezds"/>
              <w:numPr>
                <w:ilvl w:val="0"/>
                <w:numId w:val="17"/>
              </w:numPr>
              <w:spacing w:after="0"/>
              <w:rPr>
                <w:rFonts w:cs="Arial"/>
              </w:rPr>
            </w:pPr>
            <w:r w:rsidRPr="000C2023">
              <w:rPr>
                <w:rFonts w:cs="Arial"/>
              </w:rPr>
              <w:t>instrumentum összege</w:t>
            </w:r>
          </w:p>
        </w:tc>
        <w:tc>
          <w:tcPr>
            <w:tcW w:w="6258" w:type="dxa"/>
          </w:tcPr>
          <w:p w14:paraId="27AE708F" w14:textId="11F4A936"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hitelszerződés alapján fennálló tényleges ügyfélkövetelés összege</w:t>
            </w:r>
          </w:p>
        </w:tc>
      </w:tr>
      <w:tr w:rsidR="008E7E84" w:rsidRPr="000C2023" w14:paraId="082D22A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0DA1848" w14:textId="5FE87DB9" w:rsidR="008E7E84" w:rsidRPr="000C2023" w:rsidRDefault="008E7E84" w:rsidP="00C14714">
            <w:pPr>
              <w:pStyle w:val="Listaszerbekezds"/>
              <w:numPr>
                <w:ilvl w:val="0"/>
                <w:numId w:val="17"/>
              </w:numPr>
              <w:spacing w:after="0"/>
              <w:rPr>
                <w:rFonts w:cs="Arial"/>
              </w:rPr>
            </w:pPr>
            <w:r w:rsidRPr="000C2023">
              <w:rPr>
                <w:rFonts w:cs="Arial"/>
              </w:rPr>
              <w:t>bekerülési érték</w:t>
            </w:r>
          </w:p>
        </w:tc>
        <w:tc>
          <w:tcPr>
            <w:tcW w:w="6258" w:type="dxa"/>
          </w:tcPr>
          <w:p w14:paraId="49E242E5" w14:textId="500B4F48"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tényleges ellenérték, amit a faktorbank/cég fizetett partnerének</w:t>
            </w:r>
          </w:p>
        </w:tc>
      </w:tr>
      <w:tr w:rsidR="008E7E84" w:rsidRPr="000C2023" w14:paraId="45D30D5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2DF5542" w14:textId="1A3AA7E6" w:rsidR="008E7E84" w:rsidRPr="000C2023" w:rsidRDefault="008E7E84" w:rsidP="00C14714">
            <w:pPr>
              <w:pStyle w:val="Listaszerbekezds"/>
              <w:numPr>
                <w:ilvl w:val="0"/>
                <w:numId w:val="17"/>
              </w:numPr>
              <w:spacing w:after="0"/>
              <w:rPr>
                <w:rFonts w:cs="Arial"/>
              </w:rPr>
            </w:pPr>
            <w:r w:rsidRPr="000C2023">
              <w:rPr>
                <w:rFonts w:cs="Arial"/>
              </w:rPr>
              <w:t>mérleg szerinti érték</w:t>
            </w:r>
          </w:p>
        </w:tc>
        <w:tc>
          <w:tcPr>
            <w:tcW w:w="6258" w:type="dxa"/>
          </w:tcPr>
          <w:p w14:paraId="2CD6C1BC" w14:textId="48B50346"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HAS alatt megegyezik az instrumentum összegével, </w:t>
            </w:r>
            <w:proofErr w:type="spellStart"/>
            <w:r w:rsidRPr="000C2023">
              <w:rPr>
                <w:rFonts w:cs="Arial"/>
              </w:rPr>
              <w:t>IFRS</w:t>
            </w:r>
            <w:proofErr w:type="spellEnd"/>
            <w:r w:rsidRPr="000C2023">
              <w:rPr>
                <w:rFonts w:cs="Arial"/>
              </w:rPr>
              <w:t xml:space="preserve"> alatt eltér</w:t>
            </w:r>
          </w:p>
        </w:tc>
      </w:tr>
      <w:tr w:rsidR="00316678" w:rsidRPr="000C2023" w14:paraId="6CF87FA1"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1FBF84D" w14:textId="40D82853" w:rsidR="00316678" w:rsidRPr="000C2023" w:rsidRDefault="00316678" w:rsidP="00C14714">
            <w:pPr>
              <w:pStyle w:val="Listaszerbekezds"/>
              <w:numPr>
                <w:ilvl w:val="0"/>
                <w:numId w:val="17"/>
              </w:numPr>
              <w:spacing w:after="0"/>
              <w:rPr>
                <w:rFonts w:cs="Arial"/>
              </w:rPr>
            </w:pPr>
            <w:r w:rsidRPr="000C2023">
              <w:rPr>
                <w:rFonts w:cs="Arial"/>
              </w:rPr>
              <w:t>kamat mezők</w:t>
            </w:r>
          </w:p>
        </w:tc>
        <w:tc>
          <w:tcPr>
            <w:tcW w:w="6258" w:type="dxa"/>
          </w:tcPr>
          <w:p w14:paraId="7A717092" w14:textId="5AA3431C"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hitelek esetén</w:t>
            </w:r>
            <w:r w:rsidR="0094585D" w:rsidRPr="000C2023">
              <w:rPr>
                <w:rFonts w:cs="Arial"/>
              </w:rPr>
              <w:t xml:space="preserve"> általános szabályok szerint</w:t>
            </w:r>
            <w:r w:rsidRPr="000C2023">
              <w:rPr>
                <w:rFonts w:cs="Arial"/>
              </w:rPr>
              <w:t xml:space="preserve"> jelentendő</w:t>
            </w:r>
          </w:p>
        </w:tc>
      </w:tr>
    </w:tbl>
    <w:p w14:paraId="771EE67B" w14:textId="7731B0FC" w:rsidR="00431FB3" w:rsidRPr="000C2023" w:rsidRDefault="0094585D" w:rsidP="00C14714">
      <w:pPr>
        <w:pStyle w:val="Cmsor3"/>
        <w:keepNext/>
        <w:jc w:val="both"/>
        <w:rPr>
          <w:szCs w:val="22"/>
        </w:rPr>
      </w:pPr>
      <w:bookmarkStart w:id="193" w:name="_Toc106619758"/>
      <w:bookmarkStart w:id="194" w:name="_Toc149904404"/>
      <w:r w:rsidRPr="000C2023">
        <w:rPr>
          <w:b/>
          <w:szCs w:val="22"/>
        </w:rPr>
        <w:t>S</w:t>
      </w:r>
      <w:r w:rsidR="006B1FBE" w:rsidRPr="000C2023">
        <w:rPr>
          <w:rStyle w:val="Cmsor3Char"/>
          <w:b/>
          <w:szCs w:val="22"/>
        </w:rPr>
        <w:t>zerződés átruházás</w:t>
      </w:r>
      <w:bookmarkEnd w:id="193"/>
      <w:bookmarkEnd w:id="194"/>
    </w:p>
    <w:p w14:paraId="6CD8B332" w14:textId="18FEA711" w:rsidR="00455701" w:rsidRPr="000C2023" w:rsidRDefault="0046557B" w:rsidP="00C14714">
      <w:pPr>
        <w:keepNext/>
      </w:pPr>
      <w:r w:rsidRPr="000C2023">
        <w:t>V</w:t>
      </w:r>
      <w:r w:rsidR="006B1FBE" w:rsidRPr="000C2023">
        <w:t>alamely adatszolgáltató teljes hitelportfóliókat vásárol meg valamely hitelintézettől/pénzügyi vállalkozástól.</w:t>
      </w:r>
    </w:p>
    <w:tbl>
      <w:tblPr>
        <w:tblStyle w:val="tblzat-oldallces"/>
        <w:tblW w:w="0" w:type="auto"/>
        <w:tblLook w:val="04A0" w:firstRow="1" w:lastRow="0" w:firstColumn="1" w:lastColumn="0" w:noHBand="0" w:noVBand="1"/>
      </w:tblPr>
      <w:tblGrid>
        <w:gridCol w:w="3256"/>
        <w:gridCol w:w="6258"/>
      </w:tblGrid>
      <w:tr w:rsidR="006B1FBE" w:rsidRPr="000C2023" w14:paraId="74994AE9" w14:textId="77777777" w:rsidTr="007F72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04F766C" w14:textId="77777777" w:rsidR="006B1FBE" w:rsidRPr="000C2023" w:rsidRDefault="006B1FBE" w:rsidP="00C14714">
            <w:pPr>
              <w:spacing w:after="0"/>
              <w:rPr>
                <w:rFonts w:cs="Arial"/>
              </w:rPr>
            </w:pPr>
            <w:r w:rsidRPr="000C2023">
              <w:rPr>
                <w:rFonts w:cs="Arial"/>
              </w:rPr>
              <w:t>megfigyelési egység</w:t>
            </w:r>
          </w:p>
        </w:tc>
        <w:tc>
          <w:tcPr>
            <w:tcW w:w="6258" w:type="dxa"/>
          </w:tcPr>
          <w:p w14:paraId="437EDAB6" w14:textId="5697FF02" w:rsidR="006B1FBE" w:rsidRPr="000C2023" w:rsidRDefault="006B1FBE" w:rsidP="00C14714">
            <w:pPr>
              <w:spacing w:after="0"/>
              <w:cnfStyle w:val="100000000000" w:firstRow="1" w:lastRow="0" w:firstColumn="0" w:lastColumn="0" w:oddVBand="0" w:evenVBand="0" w:oddHBand="0" w:evenHBand="0" w:firstRowFirstColumn="0" w:firstRowLastColumn="0" w:lastRowFirstColumn="0" w:lastRowLastColumn="0"/>
              <w:rPr>
                <w:rFonts w:cs="Arial"/>
              </w:rPr>
            </w:pPr>
            <w:r w:rsidRPr="000C2023">
              <w:rPr>
                <w:rFonts w:cs="Arial"/>
              </w:rPr>
              <w:t>megvásárolt hitelek egyenként</w:t>
            </w:r>
          </w:p>
        </w:tc>
      </w:tr>
      <w:tr w:rsidR="006B1FBE" w:rsidRPr="000C2023" w14:paraId="381CCA5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7DBC1D5" w14:textId="77777777" w:rsidR="006B1FBE" w:rsidRPr="000C2023" w:rsidRDefault="006B1FBE" w:rsidP="00C14714">
            <w:pPr>
              <w:spacing w:after="0"/>
              <w:rPr>
                <w:rFonts w:cs="Arial"/>
              </w:rPr>
            </w:pPr>
            <w:r w:rsidRPr="000C2023">
              <w:rPr>
                <w:rFonts w:cs="Arial"/>
              </w:rPr>
              <w:t>ügyfél</w:t>
            </w:r>
          </w:p>
        </w:tc>
        <w:tc>
          <w:tcPr>
            <w:tcW w:w="6258" w:type="dxa"/>
          </w:tcPr>
          <w:p w14:paraId="04A7E585" w14:textId="55644744"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adós(ok)</w:t>
            </w:r>
          </w:p>
        </w:tc>
      </w:tr>
      <w:tr w:rsidR="006B1FBE" w:rsidRPr="000C2023" w14:paraId="400D8AA7"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438AB608" w14:textId="77777777" w:rsidR="006B1FBE" w:rsidRPr="000C2023" w:rsidRDefault="006B1FBE" w:rsidP="00C14714">
            <w:pPr>
              <w:spacing w:after="0"/>
              <w:rPr>
                <w:rFonts w:cs="Arial"/>
              </w:rPr>
            </w:pPr>
            <w:r w:rsidRPr="000C2023">
              <w:rPr>
                <w:rFonts w:cs="Arial"/>
              </w:rPr>
              <w:t>fedezet</w:t>
            </w:r>
          </w:p>
        </w:tc>
        <w:tc>
          <w:tcPr>
            <w:tcW w:w="6258" w:type="dxa"/>
          </w:tcPr>
          <w:p w14:paraId="3B762F9E" w14:textId="030EEBCD"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az egyes hitelek mögött lévő fedezetek az általános szabályok szerint jelentendők </w:t>
            </w:r>
          </w:p>
        </w:tc>
      </w:tr>
      <w:tr w:rsidR="006B1FBE" w:rsidRPr="000C2023" w14:paraId="0536BC9F"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28D02BB" w14:textId="77777777" w:rsidR="006B1FBE" w:rsidRPr="000C2023" w:rsidRDefault="006B1FBE" w:rsidP="00C14714">
            <w:pPr>
              <w:spacing w:after="0"/>
              <w:rPr>
                <w:rFonts w:cs="Arial"/>
              </w:rPr>
            </w:pPr>
            <w:proofErr w:type="spellStart"/>
            <w:r w:rsidRPr="000C2023">
              <w:rPr>
                <w:rFonts w:cs="Arial"/>
              </w:rPr>
              <w:t>INSTK</w:t>
            </w:r>
            <w:proofErr w:type="spellEnd"/>
            <w:r w:rsidRPr="000C2023">
              <w:rPr>
                <w:rFonts w:cs="Arial"/>
              </w:rPr>
              <w:t xml:space="preserve"> táblában jelentendő (csak azok az attribútumok kerülnek kiemelésre, aminek tekintetében a kitöltés speciális):</w:t>
            </w:r>
          </w:p>
        </w:tc>
        <w:tc>
          <w:tcPr>
            <w:tcW w:w="6258" w:type="dxa"/>
          </w:tcPr>
          <w:p w14:paraId="56AEA682" w14:textId="596B6322" w:rsidR="006B1FBE" w:rsidRPr="000C2023" w:rsidRDefault="00CF2C7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hitelkeret abban az esetben jelentendő, ha az átvett hitelekhez tartozik és az nyilvántartásra kerül az átvevőnél</w:t>
            </w:r>
          </w:p>
        </w:tc>
      </w:tr>
      <w:tr w:rsidR="006B1FBE" w:rsidRPr="000C2023" w14:paraId="374D881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FEEC8C0" w14:textId="77777777" w:rsidR="006B1FBE" w:rsidRPr="000C2023" w:rsidRDefault="006B1FBE" w:rsidP="00C14714">
            <w:pPr>
              <w:spacing w:after="0"/>
              <w:rPr>
                <w:rFonts w:cs="Arial"/>
              </w:rPr>
            </w:pPr>
            <w:r w:rsidRPr="000C2023">
              <w:rPr>
                <w:rFonts w:cs="Arial"/>
              </w:rPr>
              <w:t>INSTR táblában jelentendő (csak azok az attribútumok kerülnek kiemelésre, aminek tekintetében a kitöltés speciális):</w:t>
            </w:r>
          </w:p>
        </w:tc>
        <w:tc>
          <w:tcPr>
            <w:tcW w:w="6258" w:type="dxa"/>
          </w:tcPr>
          <w:p w14:paraId="26982EF1"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6B1FBE" w:rsidRPr="000C2023" w14:paraId="491FB99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46A2768" w14:textId="77777777" w:rsidR="006B1FBE" w:rsidRPr="000C2023" w:rsidRDefault="006B1FBE" w:rsidP="00C14714">
            <w:pPr>
              <w:pStyle w:val="Listaszerbekezds"/>
              <w:numPr>
                <w:ilvl w:val="0"/>
                <w:numId w:val="17"/>
              </w:numPr>
              <w:spacing w:after="0"/>
              <w:rPr>
                <w:rFonts w:cs="Arial"/>
              </w:rPr>
            </w:pPr>
            <w:r w:rsidRPr="000C2023">
              <w:rPr>
                <w:rFonts w:cs="Arial"/>
              </w:rPr>
              <w:t>keletkezés módja</w:t>
            </w:r>
          </w:p>
        </w:tc>
        <w:tc>
          <w:tcPr>
            <w:tcW w:w="6258" w:type="dxa"/>
          </w:tcPr>
          <w:p w14:paraId="677686D6" w14:textId="6BCDA1CD"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átruházással</w:t>
            </w:r>
          </w:p>
        </w:tc>
      </w:tr>
      <w:tr w:rsidR="006B1FBE" w:rsidRPr="000C2023" w14:paraId="05E06A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11F2394" w14:textId="77777777" w:rsidR="006B1FBE" w:rsidRPr="000C2023" w:rsidRDefault="006B1FBE" w:rsidP="00C14714">
            <w:pPr>
              <w:pStyle w:val="Listaszerbekezds"/>
              <w:numPr>
                <w:ilvl w:val="0"/>
                <w:numId w:val="17"/>
              </w:numPr>
              <w:spacing w:after="0"/>
              <w:rPr>
                <w:rFonts w:cs="Arial"/>
              </w:rPr>
            </w:pPr>
            <w:r w:rsidRPr="000C2023">
              <w:rPr>
                <w:rFonts w:cs="Arial"/>
              </w:rPr>
              <w:t>instrumentum indulásának időpontja</w:t>
            </w:r>
          </w:p>
        </w:tc>
        <w:tc>
          <w:tcPr>
            <w:tcW w:w="6258" w:type="dxa"/>
          </w:tcPr>
          <w:p w14:paraId="02A4C32E"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eredeti indulási időpont</w:t>
            </w:r>
          </w:p>
        </w:tc>
      </w:tr>
      <w:tr w:rsidR="006B1FBE" w:rsidRPr="000C2023" w14:paraId="5229B610"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D52DEE9" w14:textId="77777777" w:rsidR="006B1FBE" w:rsidRPr="000C2023" w:rsidRDefault="006B1FBE" w:rsidP="00C14714">
            <w:pPr>
              <w:pStyle w:val="Listaszerbekezds"/>
              <w:numPr>
                <w:ilvl w:val="0"/>
                <w:numId w:val="17"/>
              </w:numPr>
              <w:spacing w:after="0"/>
              <w:rPr>
                <w:rFonts w:cs="Arial"/>
              </w:rPr>
            </w:pPr>
            <w:r w:rsidRPr="000C2023">
              <w:rPr>
                <w:rFonts w:cs="Arial"/>
              </w:rPr>
              <w:t>instrumentum lejáratának időpontja</w:t>
            </w:r>
          </w:p>
        </w:tc>
        <w:tc>
          <w:tcPr>
            <w:tcW w:w="6258" w:type="dxa"/>
          </w:tcPr>
          <w:p w14:paraId="3F3E3FFD" w14:textId="32D2BD27" w:rsidR="006B1FBE" w:rsidRPr="000C2023" w:rsidRDefault="00AE7BD1"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szerinti lejárat időpontja</w:t>
            </w:r>
          </w:p>
        </w:tc>
      </w:tr>
      <w:tr w:rsidR="006B1FBE" w:rsidRPr="000C2023" w14:paraId="0B58D20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253A5F01" w14:textId="77777777" w:rsidR="006B1FBE" w:rsidRPr="000C2023" w:rsidRDefault="006B1FBE" w:rsidP="00C14714">
            <w:pPr>
              <w:pStyle w:val="Listaszerbekezds"/>
              <w:numPr>
                <w:ilvl w:val="0"/>
                <w:numId w:val="17"/>
              </w:numPr>
              <w:spacing w:after="0"/>
              <w:rPr>
                <w:rFonts w:cs="Arial"/>
              </w:rPr>
            </w:pPr>
            <w:r w:rsidRPr="000C2023">
              <w:rPr>
                <w:rFonts w:cs="Arial"/>
              </w:rPr>
              <w:t>elszámolás napja</w:t>
            </w:r>
          </w:p>
        </w:tc>
        <w:tc>
          <w:tcPr>
            <w:tcW w:w="6258" w:type="dxa"/>
          </w:tcPr>
          <w:p w14:paraId="4B5B5F03"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6B1FBE" w:rsidRPr="000C2023" w14:paraId="56DE00ED"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97E2B82" w14:textId="77777777" w:rsidR="006B1FBE" w:rsidRPr="000C2023" w:rsidRDefault="006B1FBE" w:rsidP="00C14714">
            <w:pPr>
              <w:pStyle w:val="Listaszerbekezds"/>
              <w:numPr>
                <w:ilvl w:val="0"/>
                <w:numId w:val="17"/>
              </w:numPr>
              <w:spacing w:after="0"/>
              <w:rPr>
                <w:rFonts w:cs="Arial"/>
              </w:rPr>
            </w:pPr>
            <w:r w:rsidRPr="000C2023">
              <w:rPr>
                <w:rFonts w:cs="Arial"/>
              </w:rPr>
              <w:t>eredeti lejárat</w:t>
            </w:r>
          </w:p>
        </w:tc>
        <w:tc>
          <w:tcPr>
            <w:tcW w:w="6258" w:type="dxa"/>
          </w:tcPr>
          <w:p w14:paraId="285819AE" w14:textId="379E18B8"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 szerződés szerinti eredeti lejárat, nem a megvásárlás időpontjától számított lejárat</w:t>
            </w:r>
          </w:p>
        </w:tc>
      </w:tr>
      <w:tr w:rsidR="006B1FBE" w:rsidRPr="000C2023" w14:paraId="155BBAD1"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DD66056" w14:textId="77777777" w:rsidR="006B1FBE" w:rsidRPr="000C2023" w:rsidRDefault="006B1FBE" w:rsidP="00C14714">
            <w:pPr>
              <w:pStyle w:val="Listaszerbekezds"/>
              <w:numPr>
                <w:ilvl w:val="0"/>
                <w:numId w:val="17"/>
              </w:numPr>
              <w:spacing w:after="0"/>
              <w:rPr>
                <w:rFonts w:cs="Arial"/>
              </w:rPr>
            </w:pPr>
            <w:r w:rsidRPr="000C2023">
              <w:rPr>
                <w:rFonts w:cs="Arial"/>
              </w:rPr>
              <w:t>instrumentum típus</w:t>
            </w:r>
          </w:p>
        </w:tc>
        <w:tc>
          <w:tcPr>
            <w:tcW w:w="6258" w:type="dxa"/>
          </w:tcPr>
          <w:p w14:paraId="443A8DB9" w14:textId="49096E9D" w:rsidR="006B1FBE" w:rsidRPr="000C2023" w:rsidRDefault="00622CA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hitelszerződésben rögzített instrumentum típus</w:t>
            </w:r>
          </w:p>
        </w:tc>
      </w:tr>
      <w:tr w:rsidR="006B1FBE" w:rsidRPr="000C2023" w14:paraId="3FB58946"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B1A97C6" w14:textId="77777777" w:rsidR="006B1FBE" w:rsidRPr="000C2023" w:rsidRDefault="006B1FBE" w:rsidP="00C14714">
            <w:pPr>
              <w:pStyle w:val="Listaszerbekezds"/>
              <w:numPr>
                <w:ilvl w:val="0"/>
                <w:numId w:val="17"/>
              </w:numPr>
              <w:spacing w:after="0"/>
              <w:rPr>
                <w:rFonts w:cs="Arial"/>
              </w:rPr>
            </w:pPr>
            <w:r w:rsidRPr="000C2023">
              <w:rPr>
                <w:rFonts w:cs="Arial"/>
              </w:rPr>
              <w:t>faktoringkövetelés tárgya</w:t>
            </w:r>
          </w:p>
        </w:tc>
        <w:tc>
          <w:tcPr>
            <w:tcW w:w="6258" w:type="dxa"/>
          </w:tcPr>
          <w:p w14:paraId="463D7B71" w14:textId="45A9E17F"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töltendő</w:t>
            </w:r>
          </w:p>
        </w:tc>
      </w:tr>
      <w:tr w:rsidR="006B1FBE" w:rsidRPr="000C2023" w14:paraId="587762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260197F" w14:textId="77777777" w:rsidR="006B1FBE" w:rsidRPr="000C2023" w:rsidRDefault="006B1FBE" w:rsidP="00C14714">
            <w:pPr>
              <w:pStyle w:val="Listaszerbekezds"/>
              <w:numPr>
                <w:ilvl w:val="0"/>
                <w:numId w:val="17"/>
              </w:numPr>
              <w:spacing w:after="0"/>
              <w:rPr>
                <w:rFonts w:cs="Arial"/>
              </w:rPr>
            </w:pPr>
            <w:r w:rsidRPr="000C2023">
              <w:rPr>
                <w:rFonts w:cs="Arial"/>
              </w:rPr>
              <w:t>érvényesítés</w:t>
            </w:r>
          </w:p>
        </w:tc>
        <w:tc>
          <w:tcPr>
            <w:tcW w:w="6258" w:type="dxa"/>
          </w:tcPr>
          <w:p w14:paraId="2BBEF986" w14:textId="1D599472"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töltendő</w:t>
            </w:r>
          </w:p>
        </w:tc>
      </w:tr>
      <w:tr w:rsidR="006B1FBE" w:rsidRPr="000C2023" w14:paraId="5A37217E"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6FB1971" w14:textId="77777777" w:rsidR="006B1FBE" w:rsidRPr="000C2023" w:rsidRDefault="006B1FBE" w:rsidP="00C14714">
            <w:pPr>
              <w:pStyle w:val="Listaszerbekezds"/>
              <w:numPr>
                <w:ilvl w:val="0"/>
                <w:numId w:val="17"/>
              </w:numPr>
              <w:spacing w:after="0"/>
              <w:rPr>
                <w:rFonts w:cs="Arial"/>
              </w:rPr>
            </w:pPr>
            <w:r w:rsidRPr="000C2023">
              <w:rPr>
                <w:rFonts w:cs="Arial"/>
              </w:rPr>
              <w:t>hitelcél</w:t>
            </w:r>
          </w:p>
        </w:tc>
        <w:tc>
          <w:tcPr>
            <w:tcW w:w="6258" w:type="dxa"/>
          </w:tcPr>
          <w:p w14:paraId="1A0C0561" w14:textId="10A0A758"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 esetén eredeti hitelcél</w:t>
            </w:r>
          </w:p>
        </w:tc>
      </w:tr>
      <w:tr w:rsidR="006B1FBE" w:rsidRPr="000C2023" w14:paraId="647F2DB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00CD503" w14:textId="77777777" w:rsidR="006B1FBE" w:rsidRPr="000C2023" w:rsidRDefault="006B1FBE" w:rsidP="00C14714">
            <w:pPr>
              <w:pStyle w:val="Listaszerbekezds"/>
              <w:numPr>
                <w:ilvl w:val="0"/>
                <w:numId w:val="17"/>
              </w:numPr>
              <w:spacing w:after="0"/>
              <w:rPr>
                <w:rFonts w:cs="Arial"/>
              </w:rPr>
            </w:pPr>
            <w:r w:rsidRPr="000C2023">
              <w:rPr>
                <w:rFonts w:cs="Arial"/>
              </w:rPr>
              <w:t>instrumentum összege</w:t>
            </w:r>
          </w:p>
        </w:tc>
        <w:tc>
          <w:tcPr>
            <w:tcW w:w="6258" w:type="dxa"/>
          </w:tcPr>
          <w:p w14:paraId="57549FB1" w14:textId="7388B3C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hitelszerződés alapján fennálló tényleges ügyfélkövetelés összege</w:t>
            </w:r>
          </w:p>
        </w:tc>
      </w:tr>
      <w:tr w:rsidR="006B1FBE" w:rsidRPr="000C2023" w14:paraId="17D1380C"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E093B83" w14:textId="77777777" w:rsidR="006B1FBE" w:rsidRPr="000C2023" w:rsidRDefault="006B1FBE" w:rsidP="00C14714">
            <w:pPr>
              <w:pStyle w:val="Listaszerbekezds"/>
              <w:numPr>
                <w:ilvl w:val="0"/>
                <w:numId w:val="17"/>
              </w:numPr>
              <w:spacing w:after="0"/>
              <w:rPr>
                <w:rFonts w:cs="Arial"/>
              </w:rPr>
            </w:pPr>
            <w:r w:rsidRPr="000C2023">
              <w:rPr>
                <w:rFonts w:cs="Arial"/>
              </w:rPr>
              <w:t>bekerülési érték</w:t>
            </w:r>
          </w:p>
        </w:tc>
        <w:tc>
          <w:tcPr>
            <w:tcW w:w="6258" w:type="dxa"/>
          </w:tcPr>
          <w:p w14:paraId="433D0AB9" w14:textId="1992E37C"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 tényleges ellenérték, amit a </w:t>
            </w:r>
            <w:r w:rsidR="00CF2C73" w:rsidRPr="000C2023">
              <w:rPr>
                <w:rFonts w:cs="Arial"/>
              </w:rPr>
              <w:t>hitelintézet</w:t>
            </w:r>
            <w:r w:rsidRPr="000C2023">
              <w:rPr>
                <w:rFonts w:cs="Arial"/>
              </w:rPr>
              <w:t xml:space="preserve"> fizetett partnerének</w:t>
            </w:r>
          </w:p>
        </w:tc>
      </w:tr>
      <w:tr w:rsidR="006B1FBE" w:rsidRPr="000C2023" w14:paraId="0B852CF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505FD9DC" w14:textId="77777777" w:rsidR="006B1FBE" w:rsidRPr="000C2023" w:rsidRDefault="006B1FBE" w:rsidP="00C14714">
            <w:pPr>
              <w:pStyle w:val="Listaszerbekezds"/>
              <w:numPr>
                <w:ilvl w:val="0"/>
                <w:numId w:val="17"/>
              </w:numPr>
              <w:spacing w:after="0"/>
              <w:rPr>
                <w:rFonts w:cs="Arial"/>
              </w:rPr>
            </w:pPr>
            <w:r w:rsidRPr="000C2023">
              <w:rPr>
                <w:rFonts w:cs="Arial"/>
              </w:rPr>
              <w:t>mérleg szerinti érték</w:t>
            </w:r>
          </w:p>
        </w:tc>
        <w:tc>
          <w:tcPr>
            <w:tcW w:w="6258" w:type="dxa"/>
          </w:tcPr>
          <w:p w14:paraId="08359AED"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HAS alatt megegyezik az instrumentum összegével, </w:t>
            </w:r>
            <w:proofErr w:type="spellStart"/>
            <w:r w:rsidRPr="000C2023">
              <w:rPr>
                <w:rFonts w:cs="Arial"/>
              </w:rPr>
              <w:t>IFRS</w:t>
            </w:r>
            <w:proofErr w:type="spellEnd"/>
            <w:r w:rsidRPr="000C2023">
              <w:rPr>
                <w:rFonts w:cs="Arial"/>
              </w:rPr>
              <w:t xml:space="preserve"> alatt eltér</w:t>
            </w:r>
          </w:p>
        </w:tc>
      </w:tr>
      <w:tr w:rsidR="006B1FBE" w:rsidRPr="000C2023" w14:paraId="54D4FC9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F1A1842" w14:textId="77777777" w:rsidR="006B1FBE" w:rsidRPr="000C2023" w:rsidRDefault="006B1FBE" w:rsidP="00C14714">
            <w:pPr>
              <w:pStyle w:val="Listaszerbekezds"/>
              <w:numPr>
                <w:ilvl w:val="0"/>
                <w:numId w:val="17"/>
              </w:numPr>
              <w:spacing w:after="0"/>
              <w:rPr>
                <w:rFonts w:cs="Arial"/>
              </w:rPr>
            </w:pPr>
            <w:r w:rsidRPr="000C2023">
              <w:rPr>
                <w:rFonts w:cs="Arial"/>
              </w:rPr>
              <w:t>kamat mezők</w:t>
            </w:r>
          </w:p>
        </w:tc>
        <w:tc>
          <w:tcPr>
            <w:tcW w:w="6258" w:type="dxa"/>
          </w:tcPr>
          <w:p w14:paraId="7721555E" w14:textId="22139976" w:rsidR="006B1FBE" w:rsidRPr="000C2023" w:rsidRDefault="00A82301"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szerinti adatok jelentendők az általános szabályok szerint</w:t>
            </w:r>
          </w:p>
        </w:tc>
      </w:tr>
    </w:tbl>
    <w:p w14:paraId="662204EA" w14:textId="64F2F70B" w:rsidR="006B1FBE" w:rsidRPr="000C2023" w:rsidRDefault="006B1FBE" w:rsidP="00C14714">
      <w:pPr>
        <w:rPr>
          <w:rFonts w:cs="Arial"/>
        </w:rPr>
      </w:pPr>
    </w:p>
    <w:p w14:paraId="57FC3D28" w14:textId="0387A14B" w:rsidR="00A82301" w:rsidRPr="000C2023" w:rsidRDefault="00A82301" w:rsidP="00C14714">
      <w:pPr>
        <w:rPr>
          <w:rFonts w:cs="Arial"/>
        </w:rPr>
      </w:pPr>
      <w:r w:rsidRPr="000C2023">
        <w:rPr>
          <w:rFonts w:cs="Arial"/>
        </w:rPr>
        <w:t xml:space="preserve">Ha más adatszolgáltatótól történt az átvétel, </w:t>
      </w:r>
      <w:r w:rsidR="00622CA3" w:rsidRPr="000C2023">
        <w:rPr>
          <w:rFonts w:cs="Arial"/>
        </w:rPr>
        <w:t xml:space="preserve">az átadó szervezetnél </w:t>
      </w:r>
      <w:r w:rsidRPr="000C2023">
        <w:rPr>
          <w:rFonts w:cs="Arial"/>
        </w:rPr>
        <w:t xml:space="preserve">az </w:t>
      </w:r>
      <w:proofErr w:type="spellStart"/>
      <w:r w:rsidRPr="000C2023">
        <w:rPr>
          <w:rFonts w:cs="Arial"/>
        </w:rPr>
        <w:t>INSTM</w:t>
      </w:r>
      <w:proofErr w:type="spellEnd"/>
      <w:r w:rsidRPr="000C2023">
        <w:rPr>
          <w:rFonts w:cs="Arial"/>
        </w:rPr>
        <w:t xml:space="preserve"> </w:t>
      </w:r>
      <w:r w:rsidR="00622CA3" w:rsidRPr="000C2023">
        <w:rPr>
          <w:rFonts w:cs="Arial"/>
        </w:rPr>
        <w:t xml:space="preserve">kódú </w:t>
      </w:r>
      <w:r w:rsidR="00D1089D" w:rsidRPr="000C2023">
        <w:rPr>
          <w:rFonts w:cs="Arial"/>
        </w:rPr>
        <w:t>táblá</w:t>
      </w:r>
      <w:r w:rsidR="00622CA3" w:rsidRPr="000C2023">
        <w:rPr>
          <w:rFonts w:cs="Arial"/>
        </w:rPr>
        <w:t xml:space="preserve">ban </w:t>
      </w:r>
      <w:r w:rsidRPr="000C2023">
        <w:rPr>
          <w:rFonts w:cs="Arial"/>
        </w:rPr>
        <w:t xml:space="preserve">szükséges jelenteni az </w:t>
      </w:r>
      <w:r w:rsidR="00622CA3" w:rsidRPr="000C2023">
        <w:rPr>
          <w:rFonts w:cs="Arial"/>
        </w:rPr>
        <w:t xml:space="preserve">átadott </w:t>
      </w:r>
      <w:r w:rsidRPr="000C2023">
        <w:rPr>
          <w:rFonts w:cs="Arial"/>
        </w:rPr>
        <w:t>ügyletre vonatkozó adatokat</w:t>
      </w:r>
      <w:r w:rsidR="00622CA3" w:rsidRPr="000C2023">
        <w:rPr>
          <w:rFonts w:cs="Arial"/>
        </w:rPr>
        <w:t xml:space="preserve">, az átvevő szervezet pedig az INSTR kódú </w:t>
      </w:r>
      <w:r w:rsidR="00D1089D" w:rsidRPr="000C2023">
        <w:rPr>
          <w:rFonts w:cs="Arial"/>
        </w:rPr>
        <w:t>táblá</w:t>
      </w:r>
      <w:r w:rsidR="00622CA3" w:rsidRPr="000C2023">
        <w:rPr>
          <w:rFonts w:cs="Arial"/>
        </w:rPr>
        <w:t xml:space="preserve">ban köteles megadni az átadó intézményre vonatkozó adatokat (átadó </w:t>
      </w:r>
      <w:r w:rsidR="00AA589E" w:rsidRPr="000C2023">
        <w:rPr>
          <w:rFonts w:cs="Arial"/>
        </w:rPr>
        <w:t>intézmény szektor</w:t>
      </w:r>
      <w:r w:rsidR="00CC359B" w:rsidRPr="000C2023">
        <w:rPr>
          <w:rFonts w:cs="Arial"/>
        </w:rPr>
        <w:t>a</w:t>
      </w:r>
      <w:r w:rsidR="00AA589E" w:rsidRPr="000C2023">
        <w:rPr>
          <w:rFonts w:cs="Arial"/>
        </w:rPr>
        <w:t xml:space="preserve">, </w:t>
      </w:r>
      <w:r w:rsidR="00CC359B" w:rsidRPr="000C2023">
        <w:rPr>
          <w:rFonts w:cs="Arial"/>
        </w:rPr>
        <w:t>- törzsszám, - országkódja mezőkben</w:t>
      </w:r>
      <w:r w:rsidR="00622CA3" w:rsidRPr="000C2023">
        <w:rPr>
          <w:rFonts w:cs="Arial"/>
        </w:rPr>
        <w:t>)</w:t>
      </w:r>
      <w:r w:rsidRPr="000C2023">
        <w:rPr>
          <w:rFonts w:cs="Arial"/>
        </w:rPr>
        <w:t>.</w:t>
      </w:r>
    </w:p>
    <w:p w14:paraId="2A53F91E" w14:textId="77777777" w:rsidR="003613CD" w:rsidRPr="000C2023" w:rsidRDefault="003613CD" w:rsidP="00C14714">
      <w:pPr>
        <w:rPr>
          <w:rFonts w:cs="Arial"/>
        </w:rPr>
      </w:pPr>
    </w:p>
    <w:p w14:paraId="2F18851E" w14:textId="4C6E75B7" w:rsidR="007215B5" w:rsidRPr="000C2023" w:rsidRDefault="000558F2" w:rsidP="00C14714">
      <w:pPr>
        <w:pStyle w:val="Cmsor3"/>
        <w:jc w:val="both"/>
        <w:rPr>
          <w:b/>
          <w:szCs w:val="22"/>
        </w:rPr>
      </w:pPr>
      <w:bookmarkStart w:id="195" w:name="_Toc106619759"/>
      <w:bookmarkStart w:id="196" w:name="_Toc149904405"/>
      <w:r w:rsidRPr="000C2023">
        <w:rPr>
          <w:b/>
          <w:szCs w:val="22"/>
        </w:rPr>
        <w:t>Váltóleszámítolás</w:t>
      </w:r>
      <w:bookmarkEnd w:id="195"/>
      <w:bookmarkEnd w:id="196"/>
    </w:p>
    <w:p w14:paraId="5EBC7B18" w14:textId="7288CCC3" w:rsidR="005066BE" w:rsidRPr="000C2023" w:rsidRDefault="005066BE" w:rsidP="00C14714">
      <w:pPr>
        <w:pStyle w:val="Listaszerbekezds"/>
        <w:numPr>
          <w:ilvl w:val="0"/>
          <w:numId w:val="0"/>
        </w:numPr>
      </w:pPr>
      <w:r w:rsidRPr="000C2023">
        <w:t xml:space="preserve">A folyó </w:t>
      </w:r>
      <w:proofErr w:type="spellStart"/>
      <w:r w:rsidRPr="000C2023">
        <w:t>faktoringgal</w:t>
      </w:r>
      <w:proofErr w:type="spellEnd"/>
      <w:r w:rsidRPr="000C2023">
        <w:t xml:space="preserve"> azonos módon jelentendő azzal, hogy az instrumentumtípus váltóleszámítolás.</w:t>
      </w:r>
    </w:p>
    <w:p w14:paraId="05243F04" w14:textId="36F55155" w:rsidR="003613CD" w:rsidRDefault="003613CD" w:rsidP="00C14714">
      <w:pPr>
        <w:pStyle w:val="Listaszerbekezds"/>
        <w:numPr>
          <w:ilvl w:val="0"/>
          <w:numId w:val="0"/>
        </w:numPr>
      </w:pPr>
    </w:p>
    <w:p w14:paraId="5E6F50A2" w14:textId="7C7BE8D1" w:rsidR="00B67AC1" w:rsidRPr="000C2023" w:rsidRDefault="002978E5" w:rsidP="00C14714">
      <w:pPr>
        <w:pStyle w:val="Cmsor3"/>
        <w:jc w:val="both"/>
        <w:rPr>
          <w:b/>
          <w:szCs w:val="22"/>
        </w:rPr>
      </w:pPr>
      <w:bookmarkStart w:id="197" w:name="_Toc106619760"/>
      <w:bookmarkStart w:id="198" w:name="_Toc149904406"/>
      <w:r w:rsidRPr="000C2023">
        <w:rPr>
          <w:b/>
          <w:szCs w:val="22"/>
        </w:rPr>
        <w:t>Lízing</w:t>
      </w:r>
      <w:bookmarkEnd w:id="197"/>
      <w:bookmarkEnd w:id="198"/>
    </w:p>
    <w:p w14:paraId="72F062B7" w14:textId="7C5BE64D" w:rsidR="00261EFB" w:rsidRPr="000C2023" w:rsidRDefault="0046557B" w:rsidP="00C14714">
      <w:r w:rsidRPr="000C2023">
        <w:t>O</w:t>
      </w:r>
      <w:r w:rsidR="00261EFB" w:rsidRPr="000C2023">
        <w:t>lyan üzleti megállapodás, amely szerint a lízingbe adó megvásárolja a lízingbe vevő által kiválasztott lízing tárgyat, azért, hogy használatát a lízingbe vevőnek díjfizetés ellenében átengedje.</w:t>
      </w:r>
    </w:p>
    <w:p w14:paraId="0B08015E" w14:textId="77777777" w:rsidR="00261EFB" w:rsidRPr="000C2023" w:rsidRDefault="00261EFB" w:rsidP="00C14714">
      <w:r w:rsidRPr="000C2023">
        <w:t>Bár a pénzügyi lízingnél a lízingtárgy átkerül a lízingbe vevő könyveibe, azonban a tulajdonjog a teljes futamidő alatt a lízingbeadónál marad.</w:t>
      </w:r>
    </w:p>
    <w:p w14:paraId="67820F36" w14:textId="09698B79" w:rsidR="005505A1" w:rsidRPr="000C2023" w:rsidRDefault="00243DF2" w:rsidP="00C14714">
      <w:pPr>
        <w:pStyle w:val="Listaszerbekezds"/>
        <w:numPr>
          <w:ilvl w:val="0"/>
          <w:numId w:val="0"/>
        </w:numPr>
      </w:pPr>
      <w:r w:rsidRPr="000C2023">
        <w:t>A</w:t>
      </w:r>
      <w:r w:rsidR="002978E5" w:rsidRPr="000C2023">
        <w:t xml:space="preserve"> lízingügyleteket a hitelekkel azonos logikával kell szerepeltetni az adatmodellben. Az alábbiakban felsoroljuk a speciálisan a lízingügyletek tekintetében használandó kódokat:</w:t>
      </w:r>
    </w:p>
    <w:p w14:paraId="46CA1B0F" w14:textId="527CE72A" w:rsidR="0055135A" w:rsidRPr="000C2023" w:rsidRDefault="0055135A" w:rsidP="00C14714">
      <w:pPr>
        <w:pStyle w:val="Listaszerbekezds"/>
        <w:numPr>
          <w:ilvl w:val="0"/>
          <w:numId w:val="0"/>
        </w:numPr>
      </w:pPr>
    </w:p>
    <w:p w14:paraId="4DC7718D" w14:textId="30CDB125" w:rsidR="0055135A" w:rsidRPr="000C2023" w:rsidRDefault="0055135A" w:rsidP="00C14714">
      <w:pPr>
        <w:pStyle w:val="Listaszerbekezds"/>
        <w:numPr>
          <w:ilvl w:val="0"/>
          <w:numId w:val="17"/>
        </w:numPr>
      </w:pPr>
      <w:proofErr w:type="spellStart"/>
      <w:r w:rsidRPr="000C2023">
        <w:t>INSTK</w:t>
      </w:r>
      <w:proofErr w:type="spellEnd"/>
      <w:r w:rsidRPr="000C2023">
        <w:t xml:space="preserve"> tábla: jellemzően nem nyílik lízing tekintetében olyan keret, melynek alaptulajdonságai nem ismertek, így itt adat nem jelentendő</w:t>
      </w:r>
    </w:p>
    <w:p w14:paraId="1CBD127F" w14:textId="7D1FF358" w:rsidR="0055135A" w:rsidRPr="000C2023" w:rsidRDefault="0055135A" w:rsidP="00C14714">
      <w:pPr>
        <w:pStyle w:val="Listaszerbekezds"/>
        <w:numPr>
          <w:ilvl w:val="0"/>
          <w:numId w:val="17"/>
        </w:numPr>
      </w:pPr>
      <w:r w:rsidRPr="000C2023">
        <w:t>INSTR táblában jelentendő:</w:t>
      </w:r>
    </w:p>
    <w:tbl>
      <w:tblPr>
        <w:tblStyle w:val="Rcsostblzat"/>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3135"/>
        <w:gridCol w:w="3281"/>
      </w:tblGrid>
      <w:tr w:rsidR="000672C3" w:rsidRPr="000C2023" w14:paraId="35AC035C" w14:textId="77777777" w:rsidTr="00A60276">
        <w:tc>
          <w:tcPr>
            <w:tcW w:w="3174" w:type="dxa"/>
            <w:shd w:val="clear" w:color="auto" w:fill="auto"/>
          </w:tcPr>
          <w:p w14:paraId="28952C05" w14:textId="77777777" w:rsidR="002978E5" w:rsidRPr="000C2023" w:rsidRDefault="002978E5" w:rsidP="00C14714"/>
        </w:tc>
        <w:tc>
          <w:tcPr>
            <w:tcW w:w="3175" w:type="dxa"/>
            <w:shd w:val="clear" w:color="auto" w:fill="auto"/>
          </w:tcPr>
          <w:p w14:paraId="7DC686F7" w14:textId="24A949F2" w:rsidR="002978E5" w:rsidRPr="000C2023" w:rsidRDefault="002978E5" w:rsidP="00C14714">
            <w:pPr>
              <w:rPr>
                <w:b/>
              </w:rPr>
            </w:pPr>
            <w:r w:rsidRPr="000C2023">
              <w:rPr>
                <w:b/>
              </w:rPr>
              <w:t>lakosság</w:t>
            </w:r>
          </w:p>
        </w:tc>
        <w:tc>
          <w:tcPr>
            <w:tcW w:w="3175" w:type="dxa"/>
            <w:shd w:val="clear" w:color="auto" w:fill="auto"/>
          </w:tcPr>
          <w:p w14:paraId="4434B90D" w14:textId="7FAA3124" w:rsidR="002978E5" w:rsidRPr="000C2023" w:rsidRDefault="002978E5" w:rsidP="00C14714">
            <w:pPr>
              <w:rPr>
                <w:b/>
              </w:rPr>
            </w:pPr>
            <w:r w:rsidRPr="000C2023">
              <w:rPr>
                <w:b/>
              </w:rPr>
              <w:t>vállalat</w:t>
            </w:r>
            <w:r w:rsidR="00E60D85" w:rsidRPr="000C2023">
              <w:rPr>
                <w:b/>
              </w:rPr>
              <w:t>, önálló vállalkozók</w:t>
            </w:r>
          </w:p>
        </w:tc>
      </w:tr>
      <w:tr w:rsidR="000672C3" w:rsidRPr="000C2023" w14:paraId="3F76B61E" w14:textId="77777777" w:rsidTr="00A60276">
        <w:tc>
          <w:tcPr>
            <w:tcW w:w="3174" w:type="dxa"/>
          </w:tcPr>
          <w:p w14:paraId="2309BFE2" w14:textId="06A6343A" w:rsidR="002978E5" w:rsidRPr="000C2023" w:rsidRDefault="002978E5" w:rsidP="00C14714">
            <w:r w:rsidRPr="000C2023">
              <w:t>instrumentum típusa</w:t>
            </w:r>
          </w:p>
        </w:tc>
        <w:tc>
          <w:tcPr>
            <w:tcW w:w="3175" w:type="dxa"/>
          </w:tcPr>
          <w:p w14:paraId="48130450" w14:textId="0EA43CDA" w:rsidR="002978E5" w:rsidRPr="000C2023" w:rsidRDefault="002978E5" w:rsidP="00C14714">
            <w:r w:rsidRPr="000C2023">
              <w:t>lakáslízing</w:t>
            </w:r>
            <w:r w:rsidR="00F801B6" w:rsidRPr="000C2023">
              <w:t>/</w:t>
            </w:r>
            <w:r w:rsidRPr="000C2023">
              <w:t>gépjárműlízing</w:t>
            </w:r>
            <w:r w:rsidR="00F801B6" w:rsidRPr="000C2023">
              <w:t xml:space="preserve">/ </w:t>
            </w:r>
            <w:r w:rsidR="00896B1A" w:rsidRPr="000C2023">
              <w:t>egyéb ingatlanlízing/</w:t>
            </w:r>
            <w:r w:rsidRPr="000C2023">
              <w:t>egyéb lízing</w:t>
            </w:r>
            <w:r w:rsidR="004B144F" w:rsidRPr="000C2023">
              <w:t xml:space="preserve"> (</w:t>
            </w:r>
            <w:proofErr w:type="spellStart"/>
            <w:r w:rsidR="004B144F" w:rsidRPr="000C2023">
              <w:t>LAKAS_LIZ</w:t>
            </w:r>
            <w:proofErr w:type="spellEnd"/>
            <w:r w:rsidR="004B144F" w:rsidRPr="000C2023">
              <w:t xml:space="preserve">/ </w:t>
            </w:r>
            <w:proofErr w:type="spellStart"/>
            <w:r w:rsidR="000672C3" w:rsidRPr="000C2023">
              <w:t>SZEM_</w:t>
            </w:r>
            <w:r w:rsidR="002F1D71" w:rsidRPr="000C2023">
              <w:t>KIS</w:t>
            </w:r>
            <w:r w:rsidR="000672C3" w:rsidRPr="000C2023">
              <w:t>_LIZ</w:t>
            </w:r>
            <w:proofErr w:type="spellEnd"/>
            <w:r w:rsidR="004B144F" w:rsidRPr="000C2023">
              <w:t>/</w:t>
            </w:r>
            <w:proofErr w:type="spellStart"/>
            <w:r w:rsidR="00E25C22" w:rsidRPr="000C2023">
              <w:t>ING_LIZ</w:t>
            </w:r>
            <w:proofErr w:type="spellEnd"/>
            <w:r w:rsidR="00E25C22" w:rsidRPr="000C2023">
              <w:t>/</w:t>
            </w:r>
            <w:proofErr w:type="spellStart"/>
            <w:r w:rsidR="004B144F" w:rsidRPr="000C2023">
              <w:t>EGYEB_LIZ</w:t>
            </w:r>
            <w:proofErr w:type="spellEnd"/>
            <w:r w:rsidR="004B144F" w:rsidRPr="000C2023">
              <w:t>)</w:t>
            </w:r>
          </w:p>
        </w:tc>
        <w:tc>
          <w:tcPr>
            <w:tcW w:w="3175" w:type="dxa"/>
          </w:tcPr>
          <w:p w14:paraId="1C994848" w14:textId="4DBF1E02" w:rsidR="002978E5" w:rsidRPr="000C2023" w:rsidRDefault="00B40F22" w:rsidP="00C14714">
            <w:r w:rsidRPr="000C2023">
              <w:t>ingatlanlízing/gépjárműlízing/</w:t>
            </w:r>
            <w:r w:rsidR="00F801B6" w:rsidRPr="000C2023">
              <w:t>egyéb lízing</w:t>
            </w:r>
            <w:r w:rsidR="004B144F" w:rsidRPr="000C2023">
              <w:t xml:space="preserve"> (</w:t>
            </w:r>
            <w:proofErr w:type="spellStart"/>
            <w:r w:rsidR="004B144F" w:rsidRPr="000C2023">
              <w:t>ING_LIZ</w:t>
            </w:r>
            <w:proofErr w:type="spellEnd"/>
            <w:r w:rsidR="004B144F" w:rsidRPr="000C2023">
              <w:t xml:space="preserve">/ </w:t>
            </w:r>
            <w:proofErr w:type="spellStart"/>
            <w:r w:rsidR="000672C3" w:rsidRPr="000C2023">
              <w:t>SZEM_</w:t>
            </w:r>
            <w:r w:rsidR="002F1D71" w:rsidRPr="000C2023">
              <w:t>KIS</w:t>
            </w:r>
            <w:r w:rsidR="000672C3" w:rsidRPr="000C2023">
              <w:t>_LIZ</w:t>
            </w:r>
            <w:proofErr w:type="spellEnd"/>
            <w:r w:rsidR="000672C3" w:rsidRPr="000C2023">
              <w:t>/</w:t>
            </w:r>
            <w:proofErr w:type="spellStart"/>
            <w:r w:rsidR="000672C3" w:rsidRPr="000C2023">
              <w:t>FLOTTA_LIZ</w:t>
            </w:r>
            <w:proofErr w:type="spellEnd"/>
            <w:r w:rsidR="000672C3" w:rsidRPr="000C2023">
              <w:t>/</w:t>
            </w:r>
            <w:proofErr w:type="spellStart"/>
            <w:r w:rsidR="000672C3" w:rsidRPr="000C2023">
              <w:t>TGPK_LIZ</w:t>
            </w:r>
            <w:proofErr w:type="spellEnd"/>
            <w:r w:rsidR="000672C3" w:rsidRPr="000C2023">
              <w:t xml:space="preserve">/ </w:t>
            </w:r>
            <w:proofErr w:type="spellStart"/>
            <w:r w:rsidR="000672C3" w:rsidRPr="000C2023">
              <w:t>MZG_GEP_LIZ</w:t>
            </w:r>
            <w:proofErr w:type="spellEnd"/>
            <w:r w:rsidR="000672C3" w:rsidRPr="000C2023">
              <w:t>/</w:t>
            </w:r>
            <w:proofErr w:type="spellStart"/>
            <w:r w:rsidR="000672C3" w:rsidRPr="000C2023">
              <w:t>EPITOGEP_LIZ</w:t>
            </w:r>
            <w:proofErr w:type="spellEnd"/>
            <w:r w:rsidR="000672C3" w:rsidRPr="000C2023">
              <w:t>/</w:t>
            </w:r>
            <w:proofErr w:type="spellStart"/>
            <w:r w:rsidR="000672C3" w:rsidRPr="000C2023">
              <w:t>IT_LIZ</w:t>
            </w:r>
            <w:proofErr w:type="spellEnd"/>
            <w:r w:rsidR="000672C3" w:rsidRPr="000C2023">
              <w:t>/</w:t>
            </w:r>
            <w:r w:rsidR="004B144F" w:rsidRPr="000C2023">
              <w:t>/</w:t>
            </w:r>
            <w:proofErr w:type="spellStart"/>
            <w:r w:rsidR="004B144F" w:rsidRPr="000C2023">
              <w:t>EGYEB_LIZ</w:t>
            </w:r>
            <w:proofErr w:type="spellEnd"/>
            <w:r w:rsidR="004B144F" w:rsidRPr="000C2023">
              <w:t>)</w:t>
            </w:r>
          </w:p>
        </w:tc>
      </w:tr>
      <w:tr w:rsidR="000672C3" w:rsidRPr="000C2023" w14:paraId="144ECB23" w14:textId="77777777" w:rsidTr="00A60276">
        <w:tc>
          <w:tcPr>
            <w:tcW w:w="3174" w:type="dxa"/>
          </w:tcPr>
          <w:p w14:paraId="48356D12" w14:textId="22BC9D59" w:rsidR="002978E5" w:rsidRPr="000C2023" w:rsidRDefault="002978E5" w:rsidP="00C14714">
            <w:r w:rsidRPr="000C2023">
              <w:t>hitelcél</w:t>
            </w:r>
          </w:p>
        </w:tc>
        <w:tc>
          <w:tcPr>
            <w:tcW w:w="3175" w:type="dxa"/>
          </w:tcPr>
          <w:p w14:paraId="44A63304" w14:textId="77FDA373" w:rsidR="002978E5" w:rsidRPr="000C2023" w:rsidRDefault="00F801B6" w:rsidP="00C14714">
            <w:r w:rsidRPr="000C2023">
              <w:t>nem töltendő</w:t>
            </w:r>
          </w:p>
        </w:tc>
        <w:tc>
          <w:tcPr>
            <w:tcW w:w="3175" w:type="dxa"/>
          </w:tcPr>
          <w:p w14:paraId="36FFF460" w14:textId="0AAA2FEF" w:rsidR="002978E5" w:rsidRPr="000C2023" w:rsidRDefault="00AB4496" w:rsidP="00C14714">
            <w:r w:rsidRPr="000C2023">
              <w:t>egyéb cél</w:t>
            </w:r>
            <w:r w:rsidR="00F801B6" w:rsidRPr="000C2023">
              <w:t>/</w:t>
            </w:r>
            <w:proofErr w:type="spellStart"/>
            <w:r w:rsidR="00F801B6" w:rsidRPr="000C2023">
              <w:t>stb</w:t>
            </w:r>
            <w:proofErr w:type="spellEnd"/>
          </w:p>
        </w:tc>
      </w:tr>
    </w:tbl>
    <w:p w14:paraId="3D9EE8F2" w14:textId="3B3A70AC" w:rsidR="00F801B6" w:rsidRPr="000C2023" w:rsidRDefault="0055135A" w:rsidP="00C14714">
      <w:pPr>
        <w:pStyle w:val="Listaszerbekezds"/>
        <w:numPr>
          <w:ilvl w:val="1"/>
          <w:numId w:val="18"/>
        </w:numPr>
      </w:pPr>
      <w:r w:rsidRPr="000C2023">
        <w:t>pénzügyi lízing fajtája: nyíltvégű/zártvégű</w:t>
      </w:r>
    </w:p>
    <w:p w14:paraId="4C01586A" w14:textId="30091A64" w:rsidR="00C3726E" w:rsidRPr="000C2023" w:rsidRDefault="00C3726E" w:rsidP="00C14714">
      <w:pPr>
        <w:pStyle w:val="Listaszerbekezds"/>
        <w:numPr>
          <w:ilvl w:val="0"/>
          <w:numId w:val="18"/>
        </w:numPr>
      </w:pPr>
      <w:proofErr w:type="spellStart"/>
      <w:r w:rsidRPr="000C2023">
        <w:t>FEDE</w:t>
      </w:r>
      <w:proofErr w:type="spellEnd"/>
      <w:r w:rsidRPr="000C2023">
        <w:t xml:space="preserve">, </w:t>
      </w:r>
      <w:proofErr w:type="spellStart"/>
      <w:r w:rsidRPr="000C2023">
        <w:t>FEDA</w:t>
      </w:r>
      <w:proofErr w:type="spellEnd"/>
      <w:r w:rsidRPr="000C2023">
        <w:t xml:space="preserve">, </w:t>
      </w:r>
      <w:proofErr w:type="spellStart"/>
      <w:r w:rsidRPr="000C2023">
        <w:t>INST</w:t>
      </w:r>
      <w:proofErr w:type="spellEnd"/>
      <w:r w:rsidRPr="000C2023">
        <w:t xml:space="preserve">-FED táblák: minden, a lízinghez tartozó fedezet jelentendő, a lízing tárgya is és az egyéb fedezetek is (pl. kezesség). Az </w:t>
      </w:r>
      <w:proofErr w:type="spellStart"/>
      <w:r w:rsidRPr="000C2023">
        <w:t>INST</w:t>
      </w:r>
      <w:proofErr w:type="spellEnd"/>
      <w:r w:rsidRPr="000C2023">
        <w:t xml:space="preserve">-FED táblában a fedezet tárgya esetén a </w:t>
      </w:r>
      <w:r w:rsidRPr="000C2023">
        <w:rPr>
          <w:b/>
        </w:rPr>
        <w:t>„A fedezet a pénzügyi lízing</w:t>
      </w:r>
      <w:r w:rsidR="00F63B86" w:rsidRPr="000C2023">
        <w:rPr>
          <w:b/>
        </w:rPr>
        <w:t xml:space="preserve">/hitelkövetelés </w:t>
      </w:r>
      <w:r w:rsidRPr="000C2023">
        <w:rPr>
          <w:b/>
        </w:rPr>
        <w:t xml:space="preserve">tárgyát képezi?” </w:t>
      </w:r>
      <w:r w:rsidRPr="000C2023">
        <w:t xml:space="preserve">kérdésre igen </w:t>
      </w:r>
      <w:r w:rsidR="001175B0" w:rsidRPr="000C2023">
        <w:t xml:space="preserve">(’I’) </w:t>
      </w:r>
      <w:r w:rsidRPr="000C2023">
        <w:t xml:space="preserve">a válasz és a </w:t>
      </w:r>
      <w:r w:rsidRPr="000C2023">
        <w:rPr>
          <w:b/>
        </w:rPr>
        <w:t>„Fedezethez tartozó jog típusa”</w:t>
      </w:r>
      <w:r w:rsidRPr="000C2023">
        <w:t xml:space="preserve"> nem töltendő, egyéb fedezetek esetén </w:t>
      </w:r>
      <w:r w:rsidRPr="000C2023">
        <w:rPr>
          <w:b/>
        </w:rPr>
        <w:t>„A fedezet a pénzügyi lízing</w:t>
      </w:r>
      <w:r w:rsidR="00F63B86" w:rsidRPr="000C2023">
        <w:rPr>
          <w:b/>
        </w:rPr>
        <w:t>/hitelkövetelés</w:t>
      </w:r>
      <w:r w:rsidRPr="000C2023">
        <w:rPr>
          <w:b/>
        </w:rPr>
        <w:t xml:space="preserve"> tárgyát képezi?”</w:t>
      </w:r>
      <w:r w:rsidRPr="000C2023">
        <w:t xml:space="preserve"> kérdésre nem a válasz</w:t>
      </w:r>
      <w:r w:rsidR="001175B0" w:rsidRPr="000C2023">
        <w:t xml:space="preserve"> (’N’)</w:t>
      </w:r>
      <w:r w:rsidRPr="000C2023">
        <w:t xml:space="preserve"> és a </w:t>
      </w:r>
      <w:r w:rsidRPr="000C2023">
        <w:rPr>
          <w:b/>
        </w:rPr>
        <w:t>„Fedezethez tartozó jog típusa”</w:t>
      </w:r>
      <w:r w:rsidRPr="000C2023">
        <w:t xml:space="preserve"> kódtár alapján töltendő.</w:t>
      </w:r>
    </w:p>
    <w:p w14:paraId="0F31B5E9" w14:textId="7D914A8B" w:rsidR="00883E66" w:rsidRPr="000C2023" w:rsidRDefault="00883E66" w:rsidP="00C14714">
      <w:pPr>
        <w:pStyle w:val="Listaszerbekezds"/>
        <w:numPr>
          <w:ilvl w:val="0"/>
          <w:numId w:val="18"/>
        </w:numPr>
      </w:pPr>
      <w:r w:rsidRPr="000C2023">
        <w:t>pénzügyi lízing esetében a fedezetnyújtó a lízingbe vevő lesz</w:t>
      </w:r>
      <w:r w:rsidR="00E60D85" w:rsidRPr="000C2023">
        <w:t>,</w:t>
      </w:r>
      <w:r w:rsidRPr="000C2023">
        <w:t xml:space="preserve"> a </w:t>
      </w:r>
      <w:r w:rsidRPr="000C2023">
        <w:rPr>
          <w:b/>
        </w:rPr>
        <w:t>„Fedezet típusa”</w:t>
      </w:r>
      <w:r w:rsidRPr="000C2023">
        <w:t xml:space="preserve"> pedig Egyéb dologi biztosíték</w:t>
      </w:r>
      <w:r w:rsidR="001175B0" w:rsidRPr="000C2023">
        <w:t xml:space="preserve"> (’</w:t>
      </w:r>
      <w:proofErr w:type="spellStart"/>
      <w:r w:rsidR="001175B0" w:rsidRPr="000C2023">
        <w:t>EGYEB_DOLOGI</w:t>
      </w:r>
      <w:proofErr w:type="spellEnd"/>
      <w:r w:rsidR="001175B0" w:rsidRPr="000C2023">
        <w:t>’)</w:t>
      </w:r>
      <w:r w:rsidRPr="000C2023">
        <w:t xml:space="preserve">. </w:t>
      </w:r>
    </w:p>
    <w:p w14:paraId="49E5AEE8" w14:textId="3F1F5DD9" w:rsidR="005D0BF2" w:rsidRPr="000C2023" w:rsidRDefault="005D0BF2" w:rsidP="00C14714">
      <w:pPr>
        <w:pStyle w:val="Listaszerbekezds"/>
        <w:numPr>
          <w:ilvl w:val="0"/>
          <w:numId w:val="18"/>
        </w:numPr>
      </w:pPr>
      <w:r w:rsidRPr="000C2023">
        <w:t>nyíltvégű pénzügyi lízing esetén, amennyiben a maradványérték a könyvekben átvezetésre kerül a kereskedelmi követelések közé, az instrumentumot ki kell vezetni a HITREG-</w:t>
      </w:r>
      <w:proofErr w:type="spellStart"/>
      <w:r w:rsidRPr="000C2023">
        <w:t>ből</w:t>
      </w:r>
      <w:proofErr w:type="spellEnd"/>
      <w:r w:rsidRPr="000C2023">
        <w:t xml:space="preserve"> (hiszen olyan instrumentumra kerül átvezetésre a követelés, ami nem tartozik a HITREG megfigyelési körébe) attól függetlenül, hogy a </w:t>
      </w:r>
      <w:proofErr w:type="spellStart"/>
      <w:r w:rsidRPr="000C2023">
        <w:t>KHR</w:t>
      </w:r>
      <w:proofErr w:type="spellEnd"/>
      <w:r w:rsidRPr="000C2023">
        <w:t>-ben még az eredeti adóssal szemben fennálló lízingkövetelésként szerepel.</w:t>
      </w:r>
    </w:p>
    <w:bookmarkEnd w:id="189"/>
    <w:p w14:paraId="10037514" w14:textId="77777777" w:rsidR="003613CD" w:rsidRPr="000C2023" w:rsidRDefault="003613CD" w:rsidP="00C14714">
      <w:pPr>
        <w:pStyle w:val="Listaszerbekezds"/>
        <w:numPr>
          <w:ilvl w:val="0"/>
          <w:numId w:val="0"/>
        </w:numPr>
        <w:ind w:left="425"/>
        <w:contextualSpacing w:val="0"/>
      </w:pPr>
    </w:p>
    <w:p w14:paraId="4900B73C" w14:textId="485FABF5" w:rsidR="00A06C88" w:rsidRPr="000C2023" w:rsidRDefault="00A06C88" w:rsidP="00C14714">
      <w:pPr>
        <w:pStyle w:val="Cmsor3"/>
        <w:jc w:val="both"/>
        <w:rPr>
          <w:b/>
          <w:szCs w:val="22"/>
        </w:rPr>
      </w:pPr>
      <w:bookmarkStart w:id="199" w:name="_Toc106619761"/>
      <w:bookmarkStart w:id="200" w:name="_Toc149904407"/>
      <w:r w:rsidRPr="000C2023">
        <w:rPr>
          <w:b/>
          <w:szCs w:val="22"/>
        </w:rPr>
        <w:t>Gyűjtőszámla</w:t>
      </w:r>
      <w:r w:rsidR="001060CB" w:rsidRPr="000C2023">
        <w:rPr>
          <w:b/>
          <w:szCs w:val="22"/>
        </w:rPr>
        <w:t>hitelek</w:t>
      </w:r>
      <w:bookmarkEnd w:id="199"/>
      <w:bookmarkEnd w:id="200"/>
    </w:p>
    <w:p w14:paraId="5564184E" w14:textId="4A407E8D" w:rsidR="001060CB" w:rsidRPr="000C2023" w:rsidRDefault="001060CB" w:rsidP="00C14714">
      <w:r w:rsidRPr="000C2023">
        <w:t xml:space="preserve">Az INSTR táblában jelentendők a gyűjtőszámlahitelek olyan módon, hogy meg kell adni az instrumentum típusban, hogy milyen alapinstrumentumhoz kapcsolódnak (lakáshitelhez – </w:t>
      </w:r>
      <w:r w:rsidR="00DC48E0" w:rsidRPr="000C2023">
        <w:t>’</w:t>
      </w:r>
      <w:proofErr w:type="spellStart"/>
      <w:r w:rsidRPr="000C2023">
        <w:t>GYUJTO</w:t>
      </w:r>
      <w:proofErr w:type="spellEnd"/>
      <w:r w:rsidR="00DC48E0" w:rsidRPr="000C2023">
        <w:t>’</w:t>
      </w:r>
      <w:r w:rsidRPr="000C2023">
        <w:t xml:space="preserve"> - vagy szabadfelhasználású jelzáloghitelhez – </w:t>
      </w:r>
      <w:r w:rsidR="00DC48E0" w:rsidRPr="000C2023">
        <w:t>’</w:t>
      </w:r>
      <w:proofErr w:type="spellStart"/>
      <w:r w:rsidRPr="000C2023">
        <w:t>SZABFEL_GYUJTO</w:t>
      </w:r>
      <w:proofErr w:type="spellEnd"/>
      <w:r w:rsidR="00DC48E0" w:rsidRPr="000C2023">
        <w:t>’</w:t>
      </w:r>
      <w:r w:rsidRPr="000C2023">
        <w:t>). A szülő INSTR azonosítón keresztül kell a gyűjtőszámlát az eredeti hitelhez kötni.</w:t>
      </w:r>
    </w:p>
    <w:p w14:paraId="26C75985" w14:textId="77777777" w:rsidR="003613CD" w:rsidRPr="000C2023" w:rsidRDefault="003613CD" w:rsidP="00C14714">
      <w:pPr>
        <w:ind w:left="360"/>
      </w:pPr>
    </w:p>
    <w:p w14:paraId="4BE1D5B1" w14:textId="1954ABF3" w:rsidR="001060CB" w:rsidRPr="000C2023" w:rsidRDefault="001060CB" w:rsidP="00C14714">
      <w:pPr>
        <w:pStyle w:val="Cmsor3"/>
        <w:jc w:val="both"/>
        <w:rPr>
          <w:b/>
          <w:szCs w:val="22"/>
        </w:rPr>
      </w:pPr>
      <w:bookmarkStart w:id="201" w:name="_Toc106619762"/>
      <w:bookmarkStart w:id="202" w:name="_Toc149904408"/>
      <w:proofErr w:type="spellStart"/>
      <w:r w:rsidRPr="000C2023">
        <w:rPr>
          <w:b/>
          <w:szCs w:val="22"/>
        </w:rPr>
        <w:t>Installment</w:t>
      </w:r>
      <w:proofErr w:type="spellEnd"/>
      <w:r w:rsidRPr="000C2023">
        <w:rPr>
          <w:b/>
          <w:szCs w:val="22"/>
        </w:rPr>
        <w:t xml:space="preserve"> lehetőséget tartalmazó </w:t>
      </w:r>
      <w:r w:rsidR="00FA31BC" w:rsidRPr="000C2023">
        <w:rPr>
          <w:b/>
          <w:szCs w:val="22"/>
        </w:rPr>
        <w:t>kártya- és folyószámlahitelek</w:t>
      </w:r>
      <w:bookmarkEnd w:id="201"/>
      <w:bookmarkEnd w:id="202"/>
    </w:p>
    <w:p w14:paraId="09D6C80C" w14:textId="584A927F" w:rsidR="001060CB" w:rsidRPr="000C2023" w:rsidRDefault="001060CB" w:rsidP="00C14714">
      <w:r w:rsidRPr="000C2023">
        <w:t xml:space="preserve">A gyűjtőszámlák kezelésének analógiájára jelenteni kell az </w:t>
      </w:r>
      <w:proofErr w:type="spellStart"/>
      <w:r w:rsidRPr="000C2023">
        <w:t>installmentes</w:t>
      </w:r>
      <w:proofErr w:type="spellEnd"/>
      <w:r w:rsidRPr="000C2023">
        <w:t xml:space="preserve"> részt </w:t>
      </w:r>
      <w:r w:rsidR="00DC48E0" w:rsidRPr="000C2023">
        <w:t>’</w:t>
      </w:r>
      <w:proofErr w:type="spellStart"/>
      <w:r w:rsidRPr="000C2023">
        <w:t>KART_HIT</w:t>
      </w:r>
      <w:proofErr w:type="spellEnd"/>
      <w:r w:rsidR="00DC48E0" w:rsidRPr="000C2023">
        <w:t>’</w:t>
      </w:r>
      <w:r w:rsidRPr="000C2023">
        <w:t xml:space="preserve"> instrumentum típuson és az INSTR szülő azonosítóján keresztül hozzá kell kötni a kapcsolódó hitelkártya </w:t>
      </w:r>
      <w:r w:rsidR="00FA31BC" w:rsidRPr="000C2023">
        <w:t xml:space="preserve">vagy folyószámlahitel </w:t>
      </w:r>
      <w:r w:rsidRPr="000C2023">
        <w:t>követeléshez.</w:t>
      </w:r>
    </w:p>
    <w:p w14:paraId="62DB0417" w14:textId="77777777" w:rsidR="00282633" w:rsidRPr="000C2023" w:rsidRDefault="00282633" w:rsidP="00C14714">
      <w:pPr>
        <w:ind w:left="360"/>
      </w:pPr>
    </w:p>
    <w:p w14:paraId="33E1D00D" w14:textId="344289D5" w:rsidR="00B70AE7" w:rsidRPr="000C2023" w:rsidRDefault="00B70AE7" w:rsidP="00C14714">
      <w:pPr>
        <w:pStyle w:val="Cmsor3"/>
        <w:jc w:val="both"/>
        <w:rPr>
          <w:b/>
          <w:szCs w:val="22"/>
        </w:rPr>
      </w:pPr>
      <w:bookmarkStart w:id="203" w:name="_Toc106619763"/>
      <w:bookmarkStart w:id="204" w:name="_Toc149904409"/>
      <w:r w:rsidRPr="000C2023">
        <w:rPr>
          <w:b/>
          <w:szCs w:val="22"/>
        </w:rPr>
        <w:t>Eljárás elhunyt ügyfelek esetén</w:t>
      </w:r>
      <w:bookmarkEnd w:id="203"/>
      <w:bookmarkEnd w:id="204"/>
    </w:p>
    <w:p w14:paraId="77AE8BDD" w14:textId="00FFFBB3" w:rsidR="00B70AE7" w:rsidRPr="000C2023" w:rsidRDefault="00B70AE7" w:rsidP="00C14714">
      <w:pPr>
        <w:rPr>
          <w:rFonts w:cs="Arial"/>
        </w:rPr>
      </w:pPr>
      <w:r w:rsidRPr="000C2023">
        <w:rPr>
          <w:rFonts w:cs="Arial"/>
        </w:rPr>
        <w:t>Amennyiben a háztartási szektorba tartozó ügyfél</w:t>
      </w:r>
      <w:r w:rsidR="00F24F7E" w:rsidRPr="000C2023">
        <w:rPr>
          <w:rFonts w:cs="Arial"/>
        </w:rPr>
        <w:t xml:space="preserve"> elhalálozik, akkor az ügyféljelleget minden korábbi, adott ügyfélhez tartozó </w:t>
      </w:r>
      <w:proofErr w:type="spellStart"/>
      <w:r w:rsidR="00F24F7E" w:rsidRPr="000C2023">
        <w:rPr>
          <w:rFonts w:cs="Arial"/>
        </w:rPr>
        <w:t>UGYFL</w:t>
      </w:r>
      <w:proofErr w:type="spellEnd"/>
      <w:r w:rsidR="00F24F7E" w:rsidRPr="000C2023">
        <w:rPr>
          <w:rFonts w:cs="Arial"/>
        </w:rPr>
        <w:t xml:space="preserve"> rekord tekintetében át kell állítani „_H” végűre (azaz pl. korábbi </w:t>
      </w:r>
      <w:r w:rsidR="00ED2F76" w:rsidRPr="000C2023">
        <w:rPr>
          <w:rFonts w:cs="Arial"/>
        </w:rPr>
        <w:t>’</w:t>
      </w:r>
      <w:r w:rsidR="00F24F7E" w:rsidRPr="000C2023">
        <w:rPr>
          <w:rFonts w:cs="Arial"/>
        </w:rPr>
        <w:t>TERM</w:t>
      </w:r>
      <w:r w:rsidR="00ED2F76" w:rsidRPr="000C2023">
        <w:rPr>
          <w:rFonts w:cs="Arial"/>
        </w:rPr>
        <w:t>’</w:t>
      </w:r>
      <w:r w:rsidR="00F24F7E" w:rsidRPr="000C2023">
        <w:rPr>
          <w:rFonts w:cs="Arial"/>
        </w:rPr>
        <w:t xml:space="preserve"> ügyféljelleg helyett </w:t>
      </w:r>
      <w:r w:rsidR="00ED2F76" w:rsidRPr="000C2023">
        <w:rPr>
          <w:rFonts w:cs="Arial"/>
        </w:rPr>
        <w:t>’</w:t>
      </w:r>
      <w:proofErr w:type="spellStart"/>
      <w:r w:rsidR="00F24F7E" w:rsidRPr="000C2023">
        <w:rPr>
          <w:rFonts w:cs="Arial"/>
        </w:rPr>
        <w:t>TERM_H</w:t>
      </w:r>
      <w:proofErr w:type="spellEnd"/>
      <w:r w:rsidR="00ED2F76" w:rsidRPr="000C2023">
        <w:rPr>
          <w:rFonts w:cs="Arial"/>
        </w:rPr>
        <w:t>’</w:t>
      </w:r>
      <w:r w:rsidR="00F24F7E" w:rsidRPr="000C2023">
        <w:rPr>
          <w:rFonts w:cs="Arial"/>
        </w:rPr>
        <w:t xml:space="preserve"> szerepeltetendő). Egyidejűleg az </w:t>
      </w:r>
      <w:proofErr w:type="spellStart"/>
      <w:r w:rsidR="00F24F7E" w:rsidRPr="000C2023">
        <w:rPr>
          <w:rFonts w:cs="Arial"/>
        </w:rPr>
        <w:t>INST_UGYF</w:t>
      </w:r>
      <w:proofErr w:type="spellEnd"/>
      <w:r w:rsidR="00F24F7E" w:rsidRPr="000C2023">
        <w:rPr>
          <w:rFonts w:cs="Arial"/>
        </w:rPr>
        <w:t xml:space="preserve"> tábla </w:t>
      </w:r>
      <w:r w:rsidR="00F24F7E" w:rsidRPr="000C2023">
        <w:rPr>
          <w:rFonts w:cs="Arial"/>
          <w:b/>
        </w:rPr>
        <w:t>„Ügyfélváltozás oka”</w:t>
      </w:r>
      <w:r w:rsidR="00F24F7E" w:rsidRPr="000C2023">
        <w:rPr>
          <w:rFonts w:cs="Arial"/>
        </w:rPr>
        <w:t xml:space="preserve"> mezőjében jelezni kell az elhalálozás tényét az „</w:t>
      </w:r>
      <w:proofErr w:type="spellStart"/>
      <w:r w:rsidR="00F24F7E" w:rsidRPr="000C2023">
        <w:rPr>
          <w:rFonts w:cs="Arial"/>
        </w:rPr>
        <w:t>ELH</w:t>
      </w:r>
      <w:proofErr w:type="spellEnd"/>
      <w:r w:rsidR="00F24F7E" w:rsidRPr="000C2023">
        <w:rPr>
          <w:rFonts w:cs="Arial"/>
        </w:rPr>
        <w:t xml:space="preserve"> – elhalálozás miatti ügyfélváltozás” kóddal.</w:t>
      </w:r>
    </w:p>
    <w:p w14:paraId="6DD61614" w14:textId="77777777" w:rsidR="00F24F7E" w:rsidRPr="000C2023" w:rsidRDefault="00F24F7E" w:rsidP="00C14714">
      <w:pPr>
        <w:rPr>
          <w:rFonts w:cs="Arial"/>
        </w:rPr>
      </w:pPr>
      <w:r w:rsidRPr="000C2023">
        <w:rPr>
          <w:rFonts w:cs="Arial"/>
        </w:rPr>
        <w:t xml:space="preserve">Amennyiben a hagyatéki eljárás után a szerződés tovább él és az adós személye megváltozik az örökös személyére, az örököst fel kell venni az </w:t>
      </w:r>
      <w:proofErr w:type="spellStart"/>
      <w:r w:rsidRPr="000C2023">
        <w:rPr>
          <w:rFonts w:cs="Arial"/>
        </w:rPr>
        <w:t>UGYFL</w:t>
      </w:r>
      <w:proofErr w:type="spellEnd"/>
      <w:r w:rsidRPr="000C2023">
        <w:rPr>
          <w:rFonts w:cs="Arial"/>
        </w:rPr>
        <w:t xml:space="preserve"> táblába és az </w:t>
      </w:r>
      <w:proofErr w:type="spellStart"/>
      <w:r w:rsidRPr="000C2023">
        <w:rPr>
          <w:rFonts w:cs="Arial"/>
        </w:rPr>
        <w:t>INST_UGYF</w:t>
      </w:r>
      <w:proofErr w:type="spellEnd"/>
      <w:r w:rsidRPr="000C2023">
        <w:rPr>
          <w:rFonts w:cs="Arial"/>
        </w:rPr>
        <w:t xml:space="preserve"> tábla </w:t>
      </w:r>
      <w:r w:rsidRPr="000C2023">
        <w:rPr>
          <w:rFonts w:cs="Arial"/>
          <w:b/>
        </w:rPr>
        <w:t>„Ügyfélváltozás oka”</w:t>
      </w:r>
      <w:r w:rsidRPr="000C2023">
        <w:rPr>
          <w:rFonts w:cs="Arial"/>
        </w:rPr>
        <w:t xml:space="preserve"> mezőjében a „HAGY – hagyatéki eljárás utáni ügyfélváltozás” kódot kell alkalmazni.</w:t>
      </w:r>
    </w:p>
    <w:p w14:paraId="3FCA81E6" w14:textId="2D636274" w:rsidR="00592A68" w:rsidRPr="000C2023" w:rsidRDefault="00F24F7E" w:rsidP="00C14714">
      <w:pPr>
        <w:rPr>
          <w:rFonts w:cs="Arial"/>
        </w:rPr>
      </w:pPr>
      <w:r w:rsidRPr="000C2023">
        <w:rPr>
          <w:rFonts w:cs="Arial"/>
        </w:rPr>
        <w:t>Amennyiben a hagyatéki eljárás után a szerződés megszűnik és új szerződést köt a hitelintézet az örökössel</w:t>
      </w:r>
      <w:r w:rsidR="00613602" w:rsidRPr="000C2023">
        <w:rPr>
          <w:rFonts w:cs="Arial"/>
        </w:rPr>
        <w:t xml:space="preserve"> vagy az adós helyére az adóstárs belépése új szerződés megkötésével történik,</w:t>
      </w:r>
      <w:r w:rsidRPr="000C2023">
        <w:rPr>
          <w:rFonts w:cs="Arial"/>
        </w:rPr>
        <w:t xml:space="preserve"> ak</w:t>
      </w:r>
      <w:r w:rsidR="00592A68" w:rsidRPr="000C2023">
        <w:rPr>
          <w:rFonts w:cs="Arial"/>
        </w:rPr>
        <w:t>k</w:t>
      </w:r>
      <w:r w:rsidRPr="000C2023">
        <w:rPr>
          <w:rFonts w:cs="Arial"/>
        </w:rPr>
        <w:t xml:space="preserve">or a tranzakciót a </w:t>
      </w:r>
      <w:proofErr w:type="spellStart"/>
      <w:r w:rsidRPr="000C2023">
        <w:rPr>
          <w:rFonts w:cs="Arial"/>
        </w:rPr>
        <w:t>HKIV</w:t>
      </w:r>
      <w:proofErr w:type="spellEnd"/>
      <w:r w:rsidRPr="000C2023">
        <w:rPr>
          <w:rFonts w:cs="Arial"/>
        </w:rPr>
        <w:t xml:space="preserve"> táblában jelenteni kell az ott leírtak szerint. </w:t>
      </w:r>
      <w:r w:rsidR="00592A68" w:rsidRPr="000C2023">
        <w:rPr>
          <w:rFonts w:cs="Arial"/>
        </w:rPr>
        <w:t xml:space="preserve">Az örökös által felvett hitelnél a keletkezés módja az </w:t>
      </w:r>
      <w:proofErr w:type="spellStart"/>
      <w:r w:rsidR="00592A68" w:rsidRPr="000C2023">
        <w:rPr>
          <w:rFonts w:cs="Arial"/>
        </w:rPr>
        <w:t>INSTR</w:t>
      </w:r>
      <w:proofErr w:type="spellEnd"/>
      <w:r w:rsidR="00592A68" w:rsidRPr="000C2023">
        <w:rPr>
          <w:rFonts w:cs="Arial"/>
        </w:rPr>
        <w:t xml:space="preserve"> táblában </w:t>
      </w:r>
      <w:r w:rsidR="00403BDD" w:rsidRPr="000C2023">
        <w:rPr>
          <w:rFonts w:cs="Arial"/>
        </w:rPr>
        <w:t>’</w:t>
      </w:r>
      <w:proofErr w:type="spellStart"/>
      <w:r w:rsidR="00613602" w:rsidRPr="000C2023">
        <w:rPr>
          <w:rFonts w:cs="Arial"/>
        </w:rPr>
        <w:t>HKIV_ELH</w:t>
      </w:r>
      <w:proofErr w:type="spellEnd"/>
      <w:r w:rsidR="00403BDD" w:rsidRPr="000C2023">
        <w:rPr>
          <w:rFonts w:cs="Arial"/>
        </w:rPr>
        <w:t>’</w:t>
      </w:r>
      <w:r w:rsidR="00592A68" w:rsidRPr="000C2023">
        <w:rPr>
          <w:rFonts w:cs="Arial"/>
        </w:rPr>
        <w:t xml:space="preserve">, a megszűnt hitelnél az </w:t>
      </w:r>
      <w:proofErr w:type="spellStart"/>
      <w:r w:rsidR="00592A68" w:rsidRPr="000C2023">
        <w:rPr>
          <w:rFonts w:cs="Arial"/>
        </w:rPr>
        <w:t>INSTM</w:t>
      </w:r>
      <w:proofErr w:type="spellEnd"/>
      <w:r w:rsidR="00592A68" w:rsidRPr="000C2023">
        <w:rPr>
          <w:rFonts w:cs="Arial"/>
        </w:rPr>
        <w:t xml:space="preserve"> táblában a megszűnés módja egyéb megszűnés</w:t>
      </w:r>
      <w:r w:rsidR="00687C78" w:rsidRPr="000C2023">
        <w:rPr>
          <w:rFonts w:cs="Arial"/>
        </w:rPr>
        <w:t xml:space="preserve"> (’</w:t>
      </w:r>
      <w:proofErr w:type="spellStart"/>
      <w:r w:rsidR="00687C78" w:rsidRPr="000C2023">
        <w:rPr>
          <w:rFonts w:cs="Arial"/>
        </w:rPr>
        <w:t>EGYEBM</w:t>
      </w:r>
      <w:proofErr w:type="spellEnd"/>
      <w:r w:rsidR="00687C78" w:rsidRPr="000C2023">
        <w:rPr>
          <w:rFonts w:cs="Arial"/>
        </w:rPr>
        <w:t>’)</w:t>
      </w:r>
      <w:r w:rsidR="00592A68" w:rsidRPr="000C2023">
        <w:rPr>
          <w:rFonts w:cs="Arial"/>
        </w:rPr>
        <w:t xml:space="preserve"> lesz.</w:t>
      </w:r>
    </w:p>
    <w:p w14:paraId="58C4CAF7" w14:textId="7304CE56" w:rsidR="006E2A46" w:rsidRPr="000C2023" w:rsidRDefault="006E2A46" w:rsidP="00C14714">
      <w:pPr>
        <w:rPr>
          <w:rFonts w:cs="Arial"/>
        </w:rPr>
      </w:pPr>
      <w:r w:rsidRPr="000C2023">
        <w:rPr>
          <w:rFonts w:cs="Arial"/>
        </w:rPr>
        <w:t xml:space="preserve">Amennyiben elhalálozás miatt a Nemzeti Vagyonkezelő Zrt. lép be ügyfélként, csak abban az esetben kell felvenni ügyfélnek és megváltoztatni az </w:t>
      </w:r>
      <w:proofErr w:type="spellStart"/>
      <w:r w:rsidRPr="000C2023">
        <w:rPr>
          <w:rFonts w:cs="Arial"/>
        </w:rPr>
        <w:t>INST_UGYF</w:t>
      </w:r>
      <w:proofErr w:type="spellEnd"/>
      <w:r w:rsidRPr="000C2023">
        <w:rPr>
          <w:rFonts w:cs="Arial"/>
        </w:rPr>
        <w:t xml:space="preserve"> táblában az adóst, ha az aggregált táblákban is megtörténik az átsorolás lakosság szektorról államháztartás szektorra. Amennyiben nem, akkor az elhalálozott ügyfél jelentendő a továbbiakban is ’</w:t>
      </w:r>
      <w:proofErr w:type="spellStart"/>
      <w:r w:rsidRPr="000C2023">
        <w:rPr>
          <w:rFonts w:cs="Arial"/>
        </w:rPr>
        <w:t>TERM_H</w:t>
      </w:r>
      <w:proofErr w:type="spellEnd"/>
      <w:r w:rsidRPr="000C2023">
        <w:rPr>
          <w:rFonts w:cs="Arial"/>
        </w:rPr>
        <w:t>’ ügyféljelleggel.</w:t>
      </w:r>
      <w:r w:rsidR="006A4031" w:rsidRPr="000C2023">
        <w:rPr>
          <w:rFonts w:cs="Arial"/>
        </w:rPr>
        <w:t xml:space="preserve"> Amennyiben megváltozik az adós személye és kikerül ezáltal a lakossági szektorból, akkor a lakossági jellegű instrumentum típusok is módosítandók (pl. ’</w:t>
      </w:r>
      <w:proofErr w:type="spellStart"/>
      <w:r w:rsidR="006A4031" w:rsidRPr="000C2023">
        <w:rPr>
          <w:rFonts w:cs="Arial"/>
        </w:rPr>
        <w:t>LAKAS_HIT</w:t>
      </w:r>
      <w:proofErr w:type="spellEnd"/>
      <w:r w:rsidR="006A4031" w:rsidRPr="000C2023">
        <w:rPr>
          <w:rFonts w:cs="Arial"/>
        </w:rPr>
        <w:t>’ -&gt; ’</w:t>
      </w:r>
      <w:proofErr w:type="spellStart"/>
      <w:r w:rsidR="006A4031" w:rsidRPr="000C2023">
        <w:rPr>
          <w:rFonts w:cs="Arial"/>
        </w:rPr>
        <w:t>ING_HIT</w:t>
      </w:r>
      <w:proofErr w:type="spellEnd"/>
      <w:r w:rsidR="006A4031" w:rsidRPr="000C2023">
        <w:rPr>
          <w:rFonts w:cs="Arial"/>
        </w:rPr>
        <w:t>’).</w:t>
      </w:r>
    </w:p>
    <w:p w14:paraId="0787FE75" w14:textId="77777777" w:rsidR="00DC0D0D" w:rsidRPr="000C2023" w:rsidRDefault="00DC0D0D" w:rsidP="00C14714">
      <w:pPr>
        <w:rPr>
          <w:rFonts w:cs="Arial"/>
        </w:rPr>
      </w:pPr>
    </w:p>
    <w:p w14:paraId="6DABC4F7" w14:textId="579056A4" w:rsidR="00A5302C" w:rsidRPr="000C2023" w:rsidRDefault="00A5302C" w:rsidP="00C14714">
      <w:pPr>
        <w:pStyle w:val="Cmsor3"/>
        <w:jc w:val="both"/>
        <w:rPr>
          <w:b/>
          <w:szCs w:val="22"/>
        </w:rPr>
      </w:pPr>
      <w:bookmarkStart w:id="205" w:name="_Toc106619764"/>
      <w:bookmarkStart w:id="206" w:name="_Toc149904410"/>
      <w:r w:rsidRPr="000C2023">
        <w:rPr>
          <w:b/>
          <w:szCs w:val="22"/>
        </w:rPr>
        <w:t>Rulírozó hitelek</w:t>
      </w:r>
      <w:r w:rsidR="003C6A1E">
        <w:rPr>
          <w:b/>
          <w:szCs w:val="22"/>
        </w:rPr>
        <w:t xml:space="preserve"> és hitelkártya követelések</w:t>
      </w:r>
      <w:bookmarkEnd w:id="205"/>
      <w:bookmarkEnd w:id="206"/>
    </w:p>
    <w:p w14:paraId="34786F1F" w14:textId="77777777" w:rsidR="00D86DB7" w:rsidRPr="000C2023" w:rsidRDefault="00D86DB7" w:rsidP="00C14714">
      <w:pPr>
        <w:pStyle w:val="Listaszerbekezds"/>
        <w:numPr>
          <w:ilvl w:val="0"/>
          <w:numId w:val="0"/>
        </w:numPr>
        <w:contextualSpacing w:val="0"/>
        <w:rPr>
          <w:rFonts w:cs="Arial"/>
          <w:color w:val="000000"/>
        </w:rPr>
      </w:pPr>
      <w:r w:rsidRPr="000C2023">
        <w:rPr>
          <w:rFonts w:cs="Arial"/>
          <w:color w:val="000000"/>
        </w:rPr>
        <w:t xml:space="preserve">A rulírozó hiteleket meg kell bontani aszerint, hogy azok </w:t>
      </w:r>
      <w:proofErr w:type="spellStart"/>
      <w:r w:rsidRPr="000C2023">
        <w:rPr>
          <w:rFonts w:cs="Arial"/>
          <w:color w:val="000000"/>
        </w:rPr>
        <w:t>statisztikailag</w:t>
      </w:r>
      <w:proofErr w:type="spellEnd"/>
      <w:r w:rsidRPr="000C2023">
        <w:rPr>
          <w:rFonts w:cs="Arial"/>
          <w:color w:val="000000"/>
        </w:rPr>
        <w:t xml:space="preserve"> Folyószámla hitelnek vagy Egyéb hitelnek minősülnek.</w:t>
      </w:r>
    </w:p>
    <w:p w14:paraId="0B4BBA21" w14:textId="77777777" w:rsidR="00D86DB7" w:rsidRPr="000C2023" w:rsidRDefault="00D86DB7" w:rsidP="00C14714">
      <w:pPr>
        <w:keepNext/>
        <w:rPr>
          <w:rFonts w:cs="Arial"/>
          <w:color w:val="000000"/>
        </w:rPr>
      </w:pPr>
      <w:r w:rsidRPr="000C2023">
        <w:rPr>
          <w:rFonts w:cs="Arial"/>
          <w:color w:val="000000"/>
        </w:rPr>
        <w:t xml:space="preserve">Rulírozó hitel (folyószámlahitel)-ként kell kimutatni minden olyan </w:t>
      </w:r>
      <w:proofErr w:type="spellStart"/>
      <w:r w:rsidRPr="000C2023">
        <w:rPr>
          <w:rFonts w:cs="Arial"/>
          <w:color w:val="000000"/>
        </w:rPr>
        <w:t>újratöltődő</w:t>
      </w:r>
      <w:proofErr w:type="spellEnd"/>
      <w:r w:rsidRPr="000C2023">
        <w:rPr>
          <w:rFonts w:cs="Arial"/>
          <w:color w:val="000000"/>
        </w:rPr>
        <w:t xml:space="preserve"> hitelkövetelést, amely az alábbi tulajdonságok </w:t>
      </w:r>
      <w:r w:rsidRPr="000C2023">
        <w:rPr>
          <w:rFonts w:cs="Arial"/>
          <w:color w:val="000000"/>
          <w:u w:val="single"/>
        </w:rPr>
        <w:t>mindegyikével</w:t>
      </w:r>
      <w:r w:rsidRPr="000C2023">
        <w:rPr>
          <w:rFonts w:cs="Arial"/>
          <w:color w:val="000000"/>
        </w:rPr>
        <w:t xml:space="preserve"> rendelkezik:</w:t>
      </w:r>
    </w:p>
    <w:p w14:paraId="73302A80" w14:textId="77777777" w:rsidR="00D86DB7" w:rsidRPr="000C2023" w:rsidRDefault="00D86DB7" w:rsidP="00C14714">
      <w:pPr>
        <w:pStyle w:val="Listaszerbekezds"/>
        <w:numPr>
          <w:ilvl w:val="0"/>
          <w:numId w:val="21"/>
        </w:numPr>
        <w:spacing w:after="0"/>
        <w:ind w:left="361" w:hanging="219"/>
        <w:contextualSpacing w:val="0"/>
        <w:rPr>
          <w:rFonts w:cs="Arial"/>
        </w:rPr>
      </w:pPr>
      <w:r w:rsidRPr="000C2023">
        <w:rPr>
          <w:rFonts w:cs="Arial"/>
          <w:color w:val="000000"/>
        </w:rPr>
        <w:t xml:space="preserve">a hitelfelvevő egy előre jóváhagyott összeghatárig használhat vagy </w:t>
      </w:r>
      <w:r w:rsidRPr="000C2023">
        <w:rPr>
          <w:rFonts w:cs="Arial"/>
        </w:rPr>
        <w:t>vehet fel pénzt,</w:t>
      </w:r>
    </w:p>
    <w:p w14:paraId="19DB5847" w14:textId="77777777" w:rsidR="00D86DB7" w:rsidRPr="000C2023" w:rsidRDefault="00D86DB7" w:rsidP="00C14714">
      <w:pPr>
        <w:pStyle w:val="Listaszerbekezds"/>
        <w:numPr>
          <w:ilvl w:val="0"/>
          <w:numId w:val="21"/>
        </w:numPr>
        <w:spacing w:after="0"/>
        <w:ind w:left="361" w:hanging="219"/>
        <w:contextualSpacing w:val="0"/>
        <w:rPr>
          <w:rFonts w:cs="Arial"/>
        </w:rPr>
      </w:pPr>
      <w:r w:rsidRPr="000C2023">
        <w:rPr>
          <w:rFonts w:cs="Arial"/>
        </w:rPr>
        <w:t>a hitelfelvevő vagy nem köteles előzetesen értesíteni a hitelintézetet a lehívásról, vagy az értesítés kizárólag tájékoztatásra szolgál, a hitelt folyósító pénzügyi intézmény nem tagadhatja meg az igénybevételt,</w:t>
      </w:r>
    </w:p>
    <w:p w14:paraId="0ED6654D" w14:textId="77777777" w:rsidR="00D86DB7" w:rsidRPr="000C2023" w:rsidRDefault="00D86DB7" w:rsidP="00C14714">
      <w:pPr>
        <w:pStyle w:val="Listaszerbekezds"/>
        <w:numPr>
          <w:ilvl w:val="0"/>
          <w:numId w:val="21"/>
        </w:numPr>
        <w:spacing w:after="0"/>
        <w:ind w:left="361" w:hanging="219"/>
        <w:contextualSpacing w:val="0"/>
        <w:rPr>
          <w:rFonts w:cs="Arial"/>
          <w:color w:val="000000"/>
        </w:rPr>
      </w:pPr>
      <w:r w:rsidRPr="000C2023">
        <w:rPr>
          <w:rFonts w:cs="Arial"/>
          <w:color w:val="000000"/>
        </w:rPr>
        <w:t xml:space="preserve">a rendelkezésre álló hitel összege a pénzfelvétel és pénzvisszafizetés következtében nőhet vagy csökkenhet, </w:t>
      </w:r>
    </w:p>
    <w:p w14:paraId="51F8F5B7" w14:textId="77777777" w:rsidR="00D86DB7" w:rsidRPr="000C2023" w:rsidRDefault="00D86DB7" w:rsidP="00C14714">
      <w:pPr>
        <w:pStyle w:val="Listaszerbekezds"/>
        <w:numPr>
          <w:ilvl w:val="0"/>
          <w:numId w:val="21"/>
        </w:numPr>
        <w:spacing w:after="0"/>
        <w:ind w:left="361" w:hanging="219"/>
        <w:contextualSpacing w:val="0"/>
        <w:rPr>
          <w:rFonts w:cs="Arial"/>
          <w:color w:val="000000"/>
        </w:rPr>
      </w:pPr>
      <w:r w:rsidRPr="000C2023">
        <w:rPr>
          <w:rFonts w:cs="Arial"/>
          <w:color w:val="000000"/>
        </w:rPr>
        <w:t>a hitel többször igénybe vehető és</w:t>
      </w:r>
    </w:p>
    <w:p w14:paraId="56F756E7" w14:textId="77777777" w:rsidR="00D86DB7" w:rsidRPr="000C2023" w:rsidRDefault="00D86DB7" w:rsidP="00C14714">
      <w:pPr>
        <w:pStyle w:val="Listaszerbekezds"/>
        <w:numPr>
          <w:ilvl w:val="0"/>
          <w:numId w:val="21"/>
        </w:numPr>
        <w:spacing w:after="0"/>
        <w:ind w:left="361" w:hanging="219"/>
        <w:contextualSpacing w:val="0"/>
        <w:rPr>
          <w:rFonts w:cs="Arial"/>
          <w:color w:val="000000"/>
        </w:rPr>
      </w:pPr>
      <w:r w:rsidRPr="000C2023">
        <w:rPr>
          <w:rFonts w:cs="Arial"/>
          <w:color w:val="000000"/>
        </w:rPr>
        <w:t>nincs rendszeres pénz-visszafizetési kötelezettség.</w:t>
      </w:r>
    </w:p>
    <w:p w14:paraId="69CDCB8F" w14:textId="77777777" w:rsidR="00D86DB7" w:rsidRPr="000C2023" w:rsidRDefault="00D86DB7" w:rsidP="00C14714">
      <w:pPr>
        <w:pStyle w:val="Listaszerbekezds"/>
        <w:numPr>
          <w:ilvl w:val="0"/>
          <w:numId w:val="0"/>
        </w:numPr>
        <w:spacing w:after="0"/>
        <w:ind w:left="1069"/>
        <w:contextualSpacing w:val="0"/>
        <w:rPr>
          <w:rFonts w:cs="Arial"/>
          <w:color w:val="000000"/>
        </w:rPr>
      </w:pPr>
    </w:p>
    <w:p w14:paraId="17071F84" w14:textId="6447FB0D" w:rsidR="00D86DB7" w:rsidRPr="000C2023" w:rsidRDefault="00D86DB7" w:rsidP="00C14714">
      <w:pPr>
        <w:pStyle w:val="Default"/>
        <w:spacing w:after="240" w:line="276" w:lineRule="auto"/>
        <w:jc w:val="both"/>
        <w:rPr>
          <w:rFonts w:asciiTheme="minorHAnsi" w:hAnsiTheme="minorHAnsi" w:cs="Arial"/>
          <w:sz w:val="20"/>
          <w:szCs w:val="20"/>
        </w:rPr>
      </w:pPr>
      <w:r w:rsidRPr="000C2023">
        <w:rPr>
          <w:rFonts w:asciiTheme="minorHAnsi" w:hAnsiTheme="minorHAnsi" w:cs="Arial"/>
          <w:sz w:val="20"/>
          <w:szCs w:val="20"/>
        </w:rPr>
        <w:t xml:space="preserve">Minden olyan rulírozó hitel, </w:t>
      </w:r>
      <w:r w:rsidR="008F4886" w:rsidRPr="000C2023">
        <w:rPr>
          <w:rFonts w:asciiTheme="minorHAnsi" w:hAnsiTheme="minorHAnsi" w:cs="Arial"/>
          <w:sz w:val="20"/>
          <w:szCs w:val="20"/>
        </w:rPr>
        <w:t>a</w:t>
      </w:r>
      <w:r w:rsidRPr="000C2023">
        <w:rPr>
          <w:rFonts w:asciiTheme="minorHAnsi" w:hAnsiTheme="minorHAnsi" w:cs="Arial"/>
          <w:sz w:val="20"/>
          <w:szCs w:val="20"/>
        </w:rPr>
        <w:t xml:space="preserve">mely </w:t>
      </w:r>
      <w:r w:rsidR="008F4886" w:rsidRPr="000C2023">
        <w:rPr>
          <w:rFonts w:asciiTheme="minorHAnsi" w:hAnsiTheme="minorHAnsi" w:cs="Arial"/>
          <w:sz w:val="20"/>
          <w:szCs w:val="20"/>
        </w:rPr>
        <w:t>esetén a hitelt folyósító pénzügyi intézmény megtagadhatja az igénybevételt</w:t>
      </w:r>
      <w:r w:rsidRPr="000C2023">
        <w:rPr>
          <w:rFonts w:asciiTheme="minorHAnsi" w:hAnsiTheme="minorHAnsi" w:cs="Arial"/>
          <w:sz w:val="20"/>
          <w:szCs w:val="20"/>
        </w:rPr>
        <w:t>, Rulírozó hitel (egyéb hitel) instrumentumként mutatandó ki.</w:t>
      </w:r>
    </w:p>
    <w:p w14:paraId="49B24919" w14:textId="77777777" w:rsidR="00D86DB7" w:rsidRPr="000C2023" w:rsidRDefault="00D86DB7" w:rsidP="00C14714">
      <w:pPr>
        <w:spacing w:after="0"/>
        <w:rPr>
          <w:rFonts w:eastAsia="Times New Roman" w:cs="Arial"/>
          <w:color w:val="000000" w:themeColor="text1"/>
        </w:rPr>
      </w:pPr>
      <w:r w:rsidRPr="000C2023">
        <w:rPr>
          <w:rFonts w:cs="Arial"/>
        </w:rPr>
        <w:t xml:space="preserve">Tranzakciós adatokat rulírozó folyószámlahitelek és hitelkártya követelések esetén nem kell jelenteni. Amennyiben </w:t>
      </w:r>
      <w:r w:rsidRPr="000C2023">
        <w:rPr>
          <w:rFonts w:eastAsia="Times New Roman" w:cs="Arial"/>
          <w:color w:val="000000" w:themeColor="text1"/>
        </w:rPr>
        <w:t xml:space="preserve">problémássá válnak ezen instrumentumok (ha a hitel késedelmes/default-os/ nemteljesítő – a három kategória közül a legkorábbi dátum szerint), a </w:t>
      </w:r>
      <w:proofErr w:type="spellStart"/>
      <w:r w:rsidRPr="000C2023">
        <w:rPr>
          <w:rFonts w:eastAsia="Times New Roman" w:cs="Arial"/>
          <w:color w:val="000000" w:themeColor="text1"/>
        </w:rPr>
        <w:t>TORL</w:t>
      </w:r>
      <w:proofErr w:type="spellEnd"/>
      <w:r w:rsidRPr="000C2023">
        <w:rPr>
          <w:rFonts w:eastAsia="Times New Roman" w:cs="Arial"/>
          <w:color w:val="000000" w:themeColor="text1"/>
        </w:rPr>
        <w:t xml:space="preserve"> kódú táblában jelenteni kell a megtérülés jellegű törlesztéseket ezen instrumentumok vonatkozásában is, illetve a késedelem jelentendő a </w:t>
      </w:r>
      <w:proofErr w:type="spellStart"/>
      <w:r w:rsidRPr="000C2023">
        <w:rPr>
          <w:rFonts w:eastAsia="Times New Roman" w:cs="Arial"/>
          <w:color w:val="000000" w:themeColor="text1"/>
        </w:rPr>
        <w:t>KESD</w:t>
      </w:r>
      <w:proofErr w:type="spellEnd"/>
      <w:r w:rsidRPr="000C2023">
        <w:rPr>
          <w:rFonts w:eastAsia="Times New Roman" w:cs="Arial"/>
          <w:color w:val="000000" w:themeColor="text1"/>
        </w:rPr>
        <w:t xml:space="preserve"> táblában. </w:t>
      </w:r>
    </w:p>
    <w:p w14:paraId="57AB19B9" w14:textId="77777777" w:rsidR="00D86DB7" w:rsidRPr="000C2023" w:rsidRDefault="00D86DB7" w:rsidP="00C14714">
      <w:pPr>
        <w:spacing w:after="0"/>
        <w:rPr>
          <w:rFonts w:cs="Arial"/>
        </w:rPr>
      </w:pPr>
    </w:p>
    <w:p w14:paraId="5A06BFA6" w14:textId="77777777" w:rsidR="00D86DB7" w:rsidRPr="000C2023" w:rsidRDefault="00D86DB7" w:rsidP="00C14714">
      <w:pPr>
        <w:pStyle w:val="Listaszerbekezds"/>
        <w:numPr>
          <w:ilvl w:val="0"/>
          <w:numId w:val="0"/>
        </w:numPr>
        <w:contextualSpacing w:val="0"/>
        <w:rPr>
          <w:rFonts w:cs="Arial"/>
        </w:rPr>
      </w:pPr>
      <w:r w:rsidRPr="000C2023">
        <w:rPr>
          <w:rFonts w:cs="Arial"/>
        </w:rPr>
        <w:t>Rulírozó folyószámlahitelek és hitelkártya követelések esetén a kamatadatok jelentős része nem töltendő (ld. INSTR kamatokra vonatkozó leírása).</w:t>
      </w:r>
    </w:p>
    <w:p w14:paraId="036F78D3" w14:textId="17ACA8CC" w:rsidR="003C6A1E" w:rsidRDefault="003C6A1E" w:rsidP="00C14714">
      <w:pPr>
        <w:autoSpaceDE w:val="0"/>
        <w:autoSpaceDN w:val="0"/>
        <w:spacing w:before="40" w:after="40"/>
        <w:rPr>
          <w:rFonts w:asciiTheme="minorHAnsi" w:hAnsiTheme="minorHAnsi" w:cstheme="minorHAnsi"/>
          <w:color w:val="000000"/>
        </w:rPr>
      </w:pPr>
      <w:r>
        <w:rPr>
          <w:rFonts w:asciiTheme="minorHAnsi" w:hAnsiTheme="minorHAnsi" w:cstheme="minorHAnsi"/>
        </w:rPr>
        <w:t xml:space="preserve">A </w:t>
      </w:r>
      <w:r>
        <w:t>’Kamatmentes periódust biztosító hitelkártya követelés'</w:t>
      </w:r>
      <w:r w:rsidRPr="00C32852">
        <w:rPr>
          <w:rFonts w:asciiTheme="minorHAnsi" w:hAnsiTheme="minorHAnsi" w:cstheme="minorHAnsi"/>
          <w:b/>
        </w:rPr>
        <w:t xml:space="preserve"> (’</w:t>
      </w:r>
      <w:proofErr w:type="spellStart"/>
      <w:r w:rsidRPr="00C32852">
        <w:rPr>
          <w:rFonts w:asciiTheme="minorHAnsi" w:hAnsiTheme="minorHAnsi" w:cstheme="minorHAnsi"/>
          <w:b/>
        </w:rPr>
        <w:t>HITKAR_KOV</w:t>
      </w:r>
      <w:proofErr w:type="spellEnd"/>
      <w:r w:rsidRPr="00C32852">
        <w:rPr>
          <w:rFonts w:asciiTheme="minorHAnsi" w:hAnsiTheme="minorHAnsi" w:cstheme="minorHAnsi"/>
          <w:b/>
        </w:rPr>
        <w:t xml:space="preserve">’) </w:t>
      </w:r>
      <w:r w:rsidRPr="00C32852">
        <w:rPr>
          <w:rFonts w:asciiTheme="minorHAnsi" w:hAnsiTheme="minorHAnsi" w:cstheme="minorHAnsi"/>
        </w:rPr>
        <w:t>instrumentum típuson kell kimutatni a kamatmentes periódust biztosító kártyahiteleket, valamint a Széchenyi kártyahitelek állományát is. A kamatmentes periódust nem biztosító hiteleket, ahol a kártya csak a hitelhez való hozzáférést biztosítja, a lakossági partnerek esetén az egyéb fogyasztási hitelek (’</w:t>
      </w:r>
      <w:proofErr w:type="spellStart"/>
      <w:r w:rsidRPr="00C32852">
        <w:rPr>
          <w:rFonts w:asciiTheme="minorHAnsi" w:hAnsiTheme="minorHAnsi" w:cstheme="minorHAnsi"/>
        </w:rPr>
        <w:t>EGYEB_FHIT</w:t>
      </w:r>
      <w:proofErr w:type="spellEnd"/>
      <w:r w:rsidRPr="00C32852">
        <w:rPr>
          <w:rFonts w:asciiTheme="minorHAnsi" w:hAnsiTheme="minorHAnsi" w:cstheme="minorHAnsi"/>
        </w:rPr>
        <w:t>’) között, míg nem lakossági partnerekkel szemben az Egyéb hitelek (’</w:t>
      </w:r>
      <w:proofErr w:type="spellStart"/>
      <w:r w:rsidRPr="00C32852">
        <w:rPr>
          <w:rFonts w:asciiTheme="minorHAnsi" w:hAnsiTheme="minorHAnsi" w:cstheme="minorHAnsi"/>
        </w:rPr>
        <w:t>EGYEB_HIT</w:t>
      </w:r>
      <w:proofErr w:type="spellEnd"/>
      <w:r w:rsidRPr="00C32852">
        <w:rPr>
          <w:rFonts w:asciiTheme="minorHAnsi" w:hAnsiTheme="minorHAnsi" w:cstheme="minorHAnsi"/>
        </w:rPr>
        <w:t>’) között, a szerződésben rögzített lejáratnak megfelelően kell kimutatni.</w:t>
      </w:r>
      <w:r w:rsidRPr="00C32852">
        <w:rPr>
          <w:rFonts w:asciiTheme="minorHAnsi" w:hAnsiTheme="minorHAnsi" w:cstheme="minorHAnsi"/>
          <w:color w:val="000000"/>
        </w:rPr>
        <w:t xml:space="preserve">  </w:t>
      </w:r>
    </w:p>
    <w:p w14:paraId="01151E1D" w14:textId="77777777" w:rsidR="00EE2516" w:rsidRPr="00C32852" w:rsidRDefault="00EE2516" w:rsidP="00C14714">
      <w:pPr>
        <w:autoSpaceDE w:val="0"/>
        <w:autoSpaceDN w:val="0"/>
        <w:spacing w:before="40" w:after="40"/>
        <w:rPr>
          <w:rFonts w:asciiTheme="minorHAnsi" w:hAnsiTheme="minorHAnsi" w:cstheme="minorHAnsi"/>
        </w:rPr>
      </w:pPr>
    </w:p>
    <w:p w14:paraId="1E96F0DF" w14:textId="0C7E7A56" w:rsidR="00FE00E9" w:rsidRPr="000C2023" w:rsidRDefault="00FE00E9" w:rsidP="00C14714">
      <w:pPr>
        <w:pStyle w:val="Cmsor3"/>
        <w:jc w:val="both"/>
        <w:rPr>
          <w:b/>
          <w:szCs w:val="22"/>
        </w:rPr>
      </w:pPr>
      <w:bookmarkStart w:id="207" w:name="_Toc106619765"/>
      <w:bookmarkStart w:id="208" w:name="_Toc149904411"/>
      <w:r w:rsidRPr="000C2023">
        <w:rPr>
          <w:b/>
          <w:szCs w:val="22"/>
        </w:rPr>
        <w:t>Tilos mezők az adatmodellben</w:t>
      </w:r>
      <w:bookmarkEnd w:id="207"/>
      <w:bookmarkEnd w:id="208"/>
    </w:p>
    <w:p w14:paraId="663270D5" w14:textId="77777777" w:rsidR="00081E6D" w:rsidRPr="000C2023" w:rsidRDefault="00081E6D" w:rsidP="00C14714">
      <w:r w:rsidRPr="000C2023">
        <w:t>A küldendő táblákból a tilos mezők sem hiányozhatnak, a szerkezetnek tartalmaznia kell ezeket a mezőket is üres értékkel.</w:t>
      </w:r>
    </w:p>
    <w:p w14:paraId="1A08FF2F" w14:textId="77777777" w:rsidR="00081E6D" w:rsidRPr="000C2023" w:rsidRDefault="00081E6D" w:rsidP="00C14714">
      <w:pPr>
        <w:ind w:left="720" w:hanging="360"/>
      </w:pPr>
    </w:p>
    <w:p w14:paraId="47D48458" w14:textId="5B62ADB0" w:rsidR="004015A0" w:rsidRPr="000C2023" w:rsidRDefault="004015A0" w:rsidP="00C14714">
      <w:pPr>
        <w:pStyle w:val="Cmsor3"/>
        <w:jc w:val="both"/>
        <w:rPr>
          <w:b/>
        </w:rPr>
      </w:pPr>
      <w:bookmarkStart w:id="209" w:name="_Toc106619766"/>
      <w:bookmarkStart w:id="210" w:name="_Toc149904412"/>
      <w:r w:rsidRPr="000C2023">
        <w:rPr>
          <w:b/>
        </w:rPr>
        <w:t>Magáncsőd jelentésének módja</w:t>
      </w:r>
      <w:bookmarkEnd w:id="209"/>
      <w:bookmarkEnd w:id="210"/>
    </w:p>
    <w:p w14:paraId="604C9614" w14:textId="3C88CEB1" w:rsidR="004015A0" w:rsidRPr="000C2023" w:rsidRDefault="004015A0" w:rsidP="00C14714">
      <w:r w:rsidRPr="000C2023">
        <w:t>A magáncsőddel érintett szerződéseket változatlan hiteltípuson, a csődegyezségben foglaltak szerint változtatott eredeti és hátralévő lejáraton kell szerepeltetni a jelentésekben. A magáncsőd ténye nem keletkeztet hitelkiváltás eseményt, azonban egyedileg vizsgálandó, hogy a vonatkozó MNB rendeletben foglaltak szerint átstrukturáltnak</w:t>
      </w:r>
      <w:r w:rsidRPr="000C2023">
        <w:rPr>
          <w:color w:val="FF0000"/>
        </w:rPr>
        <w:t xml:space="preserve"> </w:t>
      </w:r>
      <w:r w:rsidRPr="000C2023">
        <w:t>minősülnek-e, ugyanígy a nemteljesítés megállapítása is egyedileg kell történjen</w:t>
      </w:r>
      <w:r w:rsidR="00BB1742" w:rsidRPr="000C2023">
        <w:t>,</w:t>
      </w:r>
      <w:r w:rsidRPr="000C2023">
        <w:t xml:space="preserve"> a vonatkozó előírásoknak</w:t>
      </w:r>
      <w:r w:rsidR="00BB1742" w:rsidRPr="000C2023">
        <w:t xml:space="preserve"> megfelelően.</w:t>
      </w:r>
    </w:p>
    <w:p w14:paraId="676E2D99" w14:textId="0E0235FE" w:rsidR="000A3FC9" w:rsidRDefault="000A3FC9" w:rsidP="00C14714">
      <w:r w:rsidRPr="000C2023">
        <w:t xml:space="preserve">Amennyiben a magáncsőddel érintett szerződés esetén technikailag új szerződés keletkezne, a régi szerződés lezárásához kapcsolódó </w:t>
      </w:r>
      <w:r w:rsidR="00A958A1" w:rsidRPr="000C2023">
        <w:t xml:space="preserve">törlesztést és az új szerződés keletkezéséhez kapcsolódó folyósítást technikai jelzővel kell </w:t>
      </w:r>
      <w:r w:rsidR="006B7024" w:rsidRPr="000C2023">
        <w:t>ellátni.</w:t>
      </w:r>
    </w:p>
    <w:p w14:paraId="05DE1889" w14:textId="0783A7C7" w:rsidR="007009F1" w:rsidRDefault="007009F1" w:rsidP="00C14714"/>
    <w:p w14:paraId="60C824EE" w14:textId="03674616" w:rsidR="007009F1" w:rsidRDefault="007009F1" w:rsidP="00C14714">
      <w:pPr>
        <w:pStyle w:val="Cmsor3"/>
        <w:jc w:val="both"/>
        <w:rPr>
          <w:b/>
        </w:rPr>
      </w:pPr>
      <w:bookmarkStart w:id="211" w:name="_Toc149904413"/>
      <w:r w:rsidRPr="00312C37">
        <w:rPr>
          <w:b/>
        </w:rPr>
        <w:t>Cash-</w:t>
      </w:r>
      <w:proofErr w:type="spellStart"/>
      <w:r w:rsidRPr="00312C37">
        <w:rPr>
          <w:b/>
        </w:rPr>
        <w:t>pool</w:t>
      </w:r>
      <w:proofErr w:type="spellEnd"/>
      <w:r w:rsidRPr="00312C37">
        <w:rPr>
          <w:b/>
        </w:rPr>
        <w:t xml:space="preserve"> konstrukciók jelentésének módja</w:t>
      </w:r>
      <w:bookmarkEnd w:id="211"/>
    </w:p>
    <w:p w14:paraId="0199D672" w14:textId="513F1A00" w:rsidR="007009F1" w:rsidRDefault="007009F1" w:rsidP="00C14714">
      <w:pPr>
        <w:spacing w:after="0"/>
        <w:rPr>
          <w:rFonts w:asciiTheme="minorHAnsi" w:hAnsiTheme="minorHAnsi" w:cstheme="minorHAnsi"/>
        </w:rPr>
      </w:pPr>
      <w:r>
        <w:rPr>
          <w:rFonts w:asciiTheme="minorHAnsi" w:hAnsiTheme="minorHAnsi" w:cstheme="minorHAnsi"/>
        </w:rPr>
        <w:t>2023. márciusi vonatkozási időtől kezdődően új mezők kerültek beépítésre az adatmodellbe a cash-</w:t>
      </w:r>
      <w:proofErr w:type="spellStart"/>
      <w:r>
        <w:rPr>
          <w:rFonts w:asciiTheme="minorHAnsi" w:hAnsiTheme="minorHAnsi" w:cstheme="minorHAnsi"/>
        </w:rPr>
        <w:t>pool</w:t>
      </w:r>
      <w:proofErr w:type="spellEnd"/>
      <w:r>
        <w:rPr>
          <w:rFonts w:asciiTheme="minorHAnsi" w:hAnsiTheme="minorHAnsi" w:cstheme="minorHAnsi"/>
        </w:rPr>
        <w:t xml:space="preserve"> konstrukciók részletesebb megfigyelése érdekében a teljes állomány tekintetében élő instrumentumok esetén </w:t>
      </w:r>
      <w:r w:rsidR="00351ECC">
        <w:rPr>
          <w:rFonts w:asciiTheme="minorHAnsi" w:hAnsiTheme="minorHAnsi" w:cstheme="minorHAnsi"/>
        </w:rPr>
        <w:t>minden</w:t>
      </w:r>
      <w:r w:rsidR="00BC1108">
        <w:rPr>
          <w:rFonts w:asciiTheme="minorHAnsi" w:hAnsiTheme="minorHAnsi" w:cstheme="minorHAnsi"/>
        </w:rPr>
        <w:t xml:space="preserve"> pénzügyi vállalkozás esetén</w:t>
      </w:r>
      <w:r>
        <w:rPr>
          <w:rFonts w:asciiTheme="minorHAnsi" w:hAnsiTheme="minorHAnsi" w:cstheme="minorHAnsi"/>
        </w:rPr>
        <w:t>. Ennek megfelelően a jelentésre vonatkozó előírások a következők:</w:t>
      </w:r>
    </w:p>
    <w:p w14:paraId="05C481F3" w14:textId="6C3DED68" w:rsidR="007009F1" w:rsidRPr="008A2B94" w:rsidRDefault="007009F1" w:rsidP="00EE2516">
      <w:pPr>
        <w:pStyle w:val="Listaszerbekezds"/>
        <w:numPr>
          <w:ilvl w:val="0"/>
          <w:numId w:val="66"/>
        </w:numPr>
        <w:autoSpaceDE w:val="0"/>
        <w:autoSpaceDN w:val="0"/>
        <w:spacing w:after="0"/>
        <w:ind w:left="426"/>
        <w:rPr>
          <w:rFonts w:asciiTheme="minorHAnsi" w:hAnsiTheme="minorHAnsi" w:cstheme="minorHAnsi"/>
        </w:rPr>
      </w:pPr>
      <w:r w:rsidRPr="008A2B94">
        <w:rPr>
          <w:rFonts w:asciiTheme="minorHAnsi" w:hAnsiTheme="minorHAnsi" w:cstheme="minorHAnsi"/>
        </w:rPr>
        <w:t xml:space="preserve">az </w:t>
      </w:r>
      <w:proofErr w:type="spellStart"/>
      <w:r w:rsidR="00ED658C" w:rsidRPr="008A2B94">
        <w:rPr>
          <w:rFonts w:asciiTheme="minorHAnsi" w:hAnsiTheme="minorHAnsi" w:cstheme="minorHAnsi"/>
        </w:rPr>
        <w:t>INSTK</w:t>
      </w:r>
      <w:proofErr w:type="spellEnd"/>
      <w:r w:rsidR="00ED658C" w:rsidRPr="008A2B94">
        <w:rPr>
          <w:rFonts w:asciiTheme="minorHAnsi" w:hAnsiTheme="minorHAnsi" w:cstheme="minorHAnsi"/>
        </w:rPr>
        <w:t xml:space="preserve"> és az </w:t>
      </w:r>
      <w:proofErr w:type="spellStart"/>
      <w:r w:rsidRPr="008A2B94">
        <w:rPr>
          <w:rFonts w:asciiTheme="minorHAnsi" w:hAnsiTheme="minorHAnsi" w:cstheme="minorHAnsi"/>
        </w:rPr>
        <w:t>INSTR</w:t>
      </w:r>
      <w:proofErr w:type="spellEnd"/>
      <w:r w:rsidRPr="008A2B94">
        <w:rPr>
          <w:rFonts w:asciiTheme="minorHAnsi" w:hAnsiTheme="minorHAnsi" w:cstheme="minorHAnsi"/>
        </w:rPr>
        <w:t xml:space="preserve"> táblákban jelölendő az, hogy „Az instrumentum cash-</w:t>
      </w:r>
      <w:proofErr w:type="spellStart"/>
      <w:r w:rsidRPr="008A2B94">
        <w:rPr>
          <w:rFonts w:asciiTheme="minorHAnsi" w:hAnsiTheme="minorHAnsi" w:cstheme="minorHAnsi"/>
        </w:rPr>
        <w:t>pool</w:t>
      </w:r>
      <w:proofErr w:type="spellEnd"/>
      <w:r w:rsidRPr="008A2B94">
        <w:rPr>
          <w:rFonts w:asciiTheme="minorHAnsi" w:hAnsiTheme="minorHAnsi" w:cstheme="minorHAnsi"/>
        </w:rPr>
        <w:t xml:space="preserve"> konstrukció részét képezi-e?”, amennyiben az adósok/adóstársak között vállalati vagy önálló vállalkozó ügyfél szerepel. </w:t>
      </w:r>
    </w:p>
    <w:p w14:paraId="5EB9F309" w14:textId="14CD6972" w:rsidR="007009F1" w:rsidRPr="008A2B94" w:rsidRDefault="007009F1" w:rsidP="0000696D">
      <w:pPr>
        <w:pStyle w:val="Listaszerbekezds"/>
        <w:numPr>
          <w:ilvl w:val="0"/>
          <w:numId w:val="66"/>
        </w:numPr>
        <w:autoSpaceDE w:val="0"/>
        <w:autoSpaceDN w:val="0"/>
        <w:spacing w:after="0"/>
        <w:ind w:left="426"/>
        <w:rPr>
          <w:rFonts w:asciiTheme="minorHAnsi" w:hAnsiTheme="minorHAnsi" w:cstheme="minorHAnsi"/>
        </w:rPr>
      </w:pPr>
      <w:r w:rsidRPr="008A2B94">
        <w:rPr>
          <w:rFonts w:asciiTheme="minorHAnsi" w:hAnsiTheme="minorHAnsi" w:cstheme="minorHAnsi"/>
        </w:rPr>
        <w:t>besorolandó a cash-</w:t>
      </w:r>
      <w:proofErr w:type="spellStart"/>
      <w:r w:rsidRPr="008A2B94">
        <w:rPr>
          <w:rFonts w:asciiTheme="minorHAnsi" w:hAnsiTheme="minorHAnsi" w:cstheme="minorHAnsi"/>
        </w:rPr>
        <w:t>pool</w:t>
      </w:r>
      <w:proofErr w:type="spellEnd"/>
      <w:r w:rsidRPr="008A2B94">
        <w:rPr>
          <w:rFonts w:asciiTheme="minorHAnsi" w:hAnsiTheme="minorHAnsi" w:cstheme="minorHAnsi"/>
        </w:rPr>
        <w:t xml:space="preserve"> konstrukció a megfelelő típusba („Cash-</w:t>
      </w:r>
      <w:proofErr w:type="spellStart"/>
      <w:r w:rsidRPr="008A2B94">
        <w:rPr>
          <w:rFonts w:asciiTheme="minorHAnsi" w:hAnsiTheme="minorHAnsi" w:cstheme="minorHAnsi"/>
        </w:rPr>
        <w:t>pool</w:t>
      </w:r>
      <w:proofErr w:type="spellEnd"/>
      <w:r w:rsidRPr="008A2B94">
        <w:rPr>
          <w:rFonts w:asciiTheme="minorHAnsi" w:hAnsiTheme="minorHAnsi" w:cstheme="minorHAnsi"/>
        </w:rPr>
        <w:t xml:space="preserve"> konstrukció típusa”) a következők szerint:</w:t>
      </w:r>
    </w:p>
    <w:p w14:paraId="2840C644" w14:textId="41E92346" w:rsidR="007009F1" w:rsidRPr="008A2B94" w:rsidRDefault="007009F1" w:rsidP="0000696D">
      <w:pPr>
        <w:pStyle w:val="Listaszerbekezds"/>
        <w:numPr>
          <w:ilvl w:val="0"/>
          <w:numId w:val="67"/>
        </w:numPr>
        <w:spacing w:after="0"/>
        <w:ind w:left="851"/>
        <w:rPr>
          <w:rFonts w:asciiTheme="minorHAnsi" w:eastAsia="Times New Roman" w:hAnsiTheme="minorHAnsi" w:cstheme="minorHAnsi"/>
          <w:lang w:eastAsia="en-US"/>
        </w:rPr>
      </w:pPr>
      <w:proofErr w:type="spellStart"/>
      <w:r w:rsidRPr="008A2B94">
        <w:rPr>
          <w:rFonts w:asciiTheme="minorHAnsi" w:eastAsia="Times New Roman" w:hAnsiTheme="minorHAnsi" w:cstheme="minorHAnsi"/>
          <w:i/>
          <w:lang w:eastAsia="en-US"/>
        </w:rPr>
        <w:t>Single</w:t>
      </w:r>
      <w:proofErr w:type="spellEnd"/>
      <w:r w:rsidRPr="008A2B94">
        <w:rPr>
          <w:rFonts w:asciiTheme="minorHAnsi" w:eastAsia="Times New Roman" w:hAnsiTheme="minorHAnsi" w:cstheme="minorHAnsi"/>
          <w:i/>
          <w:lang w:eastAsia="en-US"/>
        </w:rPr>
        <w:t xml:space="preserve"> account cash-</w:t>
      </w:r>
      <w:proofErr w:type="spellStart"/>
      <w:r w:rsidRPr="008A2B94">
        <w:rPr>
          <w:rFonts w:asciiTheme="minorHAnsi" w:eastAsia="Times New Roman" w:hAnsiTheme="minorHAnsi" w:cstheme="minorHAnsi"/>
          <w:i/>
          <w:lang w:eastAsia="en-US"/>
        </w:rPr>
        <w:t>pooling</w:t>
      </w:r>
      <w:proofErr w:type="spellEnd"/>
      <w:r w:rsidRPr="008A2B94">
        <w:rPr>
          <w:rFonts w:asciiTheme="minorHAnsi" w:eastAsia="Times New Roman" w:hAnsiTheme="minorHAnsi" w:cstheme="minorHAnsi"/>
          <w:i/>
          <w:lang w:eastAsia="en-US"/>
        </w:rPr>
        <w:t>:</w:t>
      </w:r>
      <w:r w:rsidRPr="008A2B94">
        <w:rPr>
          <w:rFonts w:asciiTheme="minorHAnsi" w:eastAsia="Times New Roman" w:hAnsiTheme="minorHAnsi" w:cstheme="minorHAnsi"/>
          <w:lang w:eastAsia="en-US"/>
        </w:rPr>
        <w:t xml:space="preserve"> ekkor </w:t>
      </w:r>
      <w:r w:rsidRPr="008A2B94">
        <w:rPr>
          <w:rFonts w:asciiTheme="minorHAnsi" w:hAnsiTheme="minorHAnsi" w:cstheme="minorHAnsi"/>
        </w:rPr>
        <w:t xml:space="preserve">csak a </w:t>
      </w:r>
      <w:proofErr w:type="spellStart"/>
      <w:r w:rsidRPr="008A2B94">
        <w:rPr>
          <w:rFonts w:asciiTheme="minorHAnsi" w:hAnsiTheme="minorHAnsi" w:cstheme="minorHAnsi"/>
        </w:rPr>
        <w:t>leader</w:t>
      </w:r>
      <w:proofErr w:type="spellEnd"/>
      <w:r w:rsidRPr="008A2B94">
        <w:rPr>
          <w:rFonts w:asciiTheme="minorHAnsi" w:hAnsiTheme="minorHAnsi" w:cstheme="minorHAnsi"/>
        </w:rPr>
        <w:t xml:space="preserve"> rendelkezik valódi bankszámlával, ő a</w:t>
      </w:r>
      <w:r w:rsidR="006250B3">
        <w:rPr>
          <w:rFonts w:asciiTheme="minorHAnsi" w:hAnsiTheme="minorHAnsi" w:cstheme="minorHAnsi"/>
        </w:rPr>
        <w:t xml:space="preserve">z adatszolgáltató </w:t>
      </w:r>
      <w:r w:rsidRPr="008A2B94">
        <w:rPr>
          <w:rFonts w:asciiTheme="minorHAnsi" w:hAnsiTheme="minorHAnsi" w:cstheme="minorHAnsi"/>
        </w:rPr>
        <w:t xml:space="preserve">jogilag valós partnere (a résztvevők nem), a tagoknak csak technikai számlájuk van, azonban a </w:t>
      </w:r>
      <w:proofErr w:type="spellStart"/>
      <w:r w:rsidRPr="008A2B94">
        <w:rPr>
          <w:rFonts w:asciiTheme="minorHAnsi" w:hAnsiTheme="minorHAnsi" w:cstheme="minorHAnsi"/>
        </w:rPr>
        <w:t>group</w:t>
      </w:r>
      <w:proofErr w:type="spellEnd"/>
      <w:r w:rsidRPr="008A2B94">
        <w:rPr>
          <w:rFonts w:asciiTheme="minorHAnsi" w:hAnsiTheme="minorHAnsi" w:cstheme="minorHAnsi"/>
        </w:rPr>
        <w:t xml:space="preserve"> teljes egyenlege mindig a </w:t>
      </w:r>
      <w:proofErr w:type="spellStart"/>
      <w:r w:rsidRPr="008A2B94">
        <w:rPr>
          <w:rFonts w:asciiTheme="minorHAnsi" w:hAnsiTheme="minorHAnsi" w:cstheme="minorHAnsi"/>
        </w:rPr>
        <w:t>leader</w:t>
      </w:r>
      <w:proofErr w:type="spellEnd"/>
      <w:r w:rsidRPr="008A2B94">
        <w:rPr>
          <w:rFonts w:asciiTheme="minorHAnsi" w:hAnsiTheme="minorHAnsi" w:cstheme="minorHAnsi"/>
        </w:rPr>
        <w:t xml:space="preserve"> számláján kerül kimutatásra. Ekkor csak a </w:t>
      </w:r>
      <w:proofErr w:type="spellStart"/>
      <w:r w:rsidRPr="008A2B94">
        <w:rPr>
          <w:rFonts w:asciiTheme="minorHAnsi" w:hAnsiTheme="minorHAnsi" w:cstheme="minorHAnsi"/>
        </w:rPr>
        <w:t>leader</w:t>
      </w:r>
      <w:proofErr w:type="spellEnd"/>
      <w:r w:rsidRPr="008A2B94">
        <w:rPr>
          <w:rFonts w:asciiTheme="minorHAnsi" w:hAnsiTheme="minorHAnsi" w:cstheme="minorHAnsi"/>
        </w:rPr>
        <w:t xml:space="preserve"> jelentendő partnerként és az a számla instrumentumként a folyószámlahitelekre vonatkozó általános szabályok szerint, amely a </w:t>
      </w:r>
      <w:proofErr w:type="spellStart"/>
      <w:r w:rsidRPr="008A2B94">
        <w:rPr>
          <w:rFonts w:asciiTheme="minorHAnsi" w:hAnsiTheme="minorHAnsi" w:cstheme="minorHAnsi"/>
        </w:rPr>
        <w:t>leaderhez</w:t>
      </w:r>
      <w:proofErr w:type="spellEnd"/>
      <w:r w:rsidRPr="008A2B94">
        <w:rPr>
          <w:rFonts w:asciiTheme="minorHAnsi" w:hAnsiTheme="minorHAnsi" w:cstheme="minorHAnsi"/>
        </w:rPr>
        <w:t xml:space="preserve"> tartozik és a teljes </w:t>
      </w:r>
      <w:proofErr w:type="spellStart"/>
      <w:r w:rsidRPr="008A2B94">
        <w:rPr>
          <w:rFonts w:asciiTheme="minorHAnsi" w:hAnsiTheme="minorHAnsi" w:cstheme="minorHAnsi"/>
        </w:rPr>
        <w:t>group</w:t>
      </w:r>
      <w:proofErr w:type="spellEnd"/>
      <w:r w:rsidRPr="008A2B94">
        <w:rPr>
          <w:rFonts w:asciiTheme="minorHAnsi" w:hAnsiTheme="minorHAnsi" w:cstheme="minorHAnsi"/>
        </w:rPr>
        <w:t xml:space="preserve"> egyenlegét tartalmazza. </w:t>
      </w:r>
    </w:p>
    <w:p w14:paraId="5802EC54" w14:textId="77777777" w:rsidR="007009F1" w:rsidRPr="008A2B94" w:rsidRDefault="007009F1" w:rsidP="0000696D">
      <w:pPr>
        <w:pStyle w:val="Listaszerbekezds"/>
        <w:numPr>
          <w:ilvl w:val="0"/>
          <w:numId w:val="67"/>
        </w:numPr>
        <w:spacing w:after="0"/>
        <w:ind w:left="851"/>
        <w:rPr>
          <w:rFonts w:asciiTheme="minorHAnsi" w:eastAsia="Times New Roman" w:hAnsiTheme="minorHAnsi" w:cstheme="minorHAnsi"/>
          <w:lang w:eastAsia="en-US"/>
        </w:rPr>
      </w:pPr>
      <w:proofErr w:type="spellStart"/>
      <w:r w:rsidRPr="008A2B94">
        <w:rPr>
          <w:rFonts w:asciiTheme="minorHAnsi" w:hAnsiTheme="minorHAnsi" w:cstheme="minorHAnsi"/>
          <w:i/>
        </w:rPr>
        <w:t>Physical</w:t>
      </w:r>
      <w:proofErr w:type="spellEnd"/>
      <w:r w:rsidRPr="008A2B94">
        <w:rPr>
          <w:rFonts w:asciiTheme="minorHAnsi" w:hAnsiTheme="minorHAnsi" w:cstheme="minorHAnsi"/>
          <w:i/>
        </w:rPr>
        <w:t xml:space="preserve"> cash-</w:t>
      </w:r>
      <w:proofErr w:type="spellStart"/>
      <w:r w:rsidRPr="008A2B94">
        <w:rPr>
          <w:rFonts w:asciiTheme="minorHAnsi" w:hAnsiTheme="minorHAnsi" w:cstheme="minorHAnsi"/>
          <w:i/>
        </w:rPr>
        <w:t>pooling</w:t>
      </w:r>
      <w:proofErr w:type="spellEnd"/>
      <w:r w:rsidRPr="008A2B94">
        <w:rPr>
          <w:rFonts w:asciiTheme="minorHAnsi" w:hAnsiTheme="minorHAnsi" w:cstheme="minorHAnsi"/>
          <w:i/>
        </w:rPr>
        <w:t>:</w:t>
      </w:r>
      <w:r w:rsidRPr="008A2B94">
        <w:rPr>
          <w:rFonts w:asciiTheme="minorHAnsi" w:hAnsiTheme="minorHAnsi" w:cstheme="minorHAnsi"/>
        </w:rPr>
        <w:t xml:space="preserve"> mind a </w:t>
      </w:r>
      <w:proofErr w:type="spellStart"/>
      <w:r w:rsidRPr="008A2B94">
        <w:rPr>
          <w:rFonts w:asciiTheme="minorHAnsi" w:hAnsiTheme="minorHAnsi" w:cstheme="minorHAnsi"/>
        </w:rPr>
        <w:t>leader</w:t>
      </w:r>
      <w:proofErr w:type="spellEnd"/>
      <w:r w:rsidRPr="008A2B94">
        <w:rPr>
          <w:rFonts w:asciiTheme="minorHAnsi" w:hAnsiTheme="minorHAnsi" w:cstheme="minorHAnsi"/>
        </w:rPr>
        <w:t>, mind a résztvevők rendelkeznek bankszámlával, ők jogilag mind valós partnerei a banknak. A betétszámlák pozitív egyenlegét lehívhatják a tagok, emellett van egy szerződésszintű keret, ami szabadon lehívható. Ekkor m</w:t>
      </w:r>
      <w:r w:rsidRPr="008A2B94">
        <w:rPr>
          <w:rFonts w:asciiTheme="minorHAnsi" w:eastAsia="Times New Roman" w:hAnsiTheme="minorHAnsi" w:cstheme="minorHAnsi"/>
          <w:lang w:eastAsia="en-US"/>
        </w:rPr>
        <w:t xml:space="preserve">ind a </w:t>
      </w:r>
      <w:proofErr w:type="spellStart"/>
      <w:r w:rsidRPr="008A2B94">
        <w:rPr>
          <w:rFonts w:asciiTheme="minorHAnsi" w:eastAsia="Times New Roman" w:hAnsiTheme="minorHAnsi" w:cstheme="minorHAnsi"/>
          <w:lang w:eastAsia="en-US"/>
        </w:rPr>
        <w:t>leader</w:t>
      </w:r>
      <w:proofErr w:type="spellEnd"/>
      <w:r w:rsidRPr="008A2B94">
        <w:rPr>
          <w:rFonts w:asciiTheme="minorHAnsi" w:eastAsia="Times New Roman" w:hAnsiTheme="minorHAnsi" w:cstheme="minorHAnsi"/>
          <w:lang w:eastAsia="en-US"/>
        </w:rPr>
        <w:t xml:space="preserve">, mind a résztvevők lejelentésre kell kerüljenek az </w:t>
      </w:r>
      <w:proofErr w:type="spellStart"/>
      <w:r w:rsidRPr="008A2B94">
        <w:rPr>
          <w:rFonts w:asciiTheme="minorHAnsi" w:eastAsia="Times New Roman" w:hAnsiTheme="minorHAnsi" w:cstheme="minorHAnsi"/>
          <w:lang w:eastAsia="en-US"/>
        </w:rPr>
        <w:t>UGYFBV</w:t>
      </w:r>
      <w:proofErr w:type="spellEnd"/>
      <w:r w:rsidRPr="008A2B94">
        <w:rPr>
          <w:rFonts w:asciiTheme="minorHAnsi" w:eastAsia="Times New Roman" w:hAnsiTheme="minorHAnsi" w:cstheme="minorHAnsi"/>
          <w:lang w:eastAsia="en-US"/>
        </w:rPr>
        <w:t xml:space="preserve">/KV </w:t>
      </w:r>
      <w:proofErr w:type="spellStart"/>
      <w:r w:rsidRPr="008A2B94">
        <w:rPr>
          <w:rFonts w:asciiTheme="minorHAnsi" w:eastAsia="Times New Roman" w:hAnsiTheme="minorHAnsi" w:cstheme="minorHAnsi"/>
          <w:lang w:eastAsia="en-US"/>
        </w:rPr>
        <w:t>táblá</w:t>
      </w:r>
      <w:proofErr w:type="spellEnd"/>
      <w:r w:rsidRPr="008A2B94">
        <w:rPr>
          <w:rFonts w:asciiTheme="minorHAnsi" w:eastAsia="Times New Roman" w:hAnsiTheme="minorHAnsi" w:cstheme="minorHAnsi"/>
          <w:lang w:eastAsia="en-US"/>
        </w:rPr>
        <w:t>(k)</w:t>
      </w:r>
      <w:proofErr w:type="spellStart"/>
      <w:r w:rsidRPr="008A2B94">
        <w:rPr>
          <w:rFonts w:asciiTheme="minorHAnsi" w:eastAsia="Times New Roman" w:hAnsiTheme="minorHAnsi" w:cstheme="minorHAnsi"/>
          <w:lang w:eastAsia="en-US"/>
        </w:rPr>
        <w:t>ban</w:t>
      </w:r>
      <w:proofErr w:type="spellEnd"/>
      <w:r w:rsidRPr="008A2B94">
        <w:rPr>
          <w:rFonts w:asciiTheme="minorHAnsi" w:eastAsia="Times New Roman" w:hAnsiTheme="minorHAnsi" w:cstheme="minorHAnsi"/>
          <w:lang w:eastAsia="en-US"/>
        </w:rPr>
        <w:t>, Egy cash-</w:t>
      </w:r>
      <w:proofErr w:type="spellStart"/>
      <w:r w:rsidRPr="008A2B94">
        <w:rPr>
          <w:rFonts w:asciiTheme="minorHAnsi" w:eastAsia="Times New Roman" w:hAnsiTheme="minorHAnsi" w:cstheme="minorHAnsi"/>
          <w:lang w:eastAsia="en-US"/>
        </w:rPr>
        <w:t>pool</w:t>
      </w:r>
      <w:proofErr w:type="spellEnd"/>
      <w:r w:rsidRPr="008A2B94">
        <w:rPr>
          <w:rFonts w:asciiTheme="minorHAnsi" w:eastAsia="Times New Roman" w:hAnsiTheme="minorHAnsi" w:cstheme="minorHAnsi"/>
          <w:lang w:eastAsia="en-US"/>
        </w:rPr>
        <w:t xml:space="preserve"> szerződést egy instrumentumként kell kezelni, ahol a keret jelentésre kell kerüljön az </w:t>
      </w:r>
      <w:proofErr w:type="spellStart"/>
      <w:r w:rsidRPr="008A2B94">
        <w:rPr>
          <w:rFonts w:asciiTheme="minorHAnsi" w:eastAsia="Times New Roman" w:hAnsiTheme="minorHAnsi" w:cstheme="minorHAnsi"/>
          <w:lang w:eastAsia="en-US"/>
        </w:rPr>
        <w:t>INSTK</w:t>
      </w:r>
      <w:proofErr w:type="spellEnd"/>
      <w:r w:rsidRPr="008A2B94">
        <w:rPr>
          <w:rFonts w:asciiTheme="minorHAnsi" w:eastAsia="Times New Roman" w:hAnsiTheme="minorHAnsi" w:cstheme="minorHAnsi"/>
          <w:lang w:eastAsia="en-US"/>
        </w:rPr>
        <w:t xml:space="preserve"> táblában, az </w:t>
      </w:r>
      <w:proofErr w:type="spellStart"/>
      <w:r w:rsidRPr="008A2B94">
        <w:rPr>
          <w:rFonts w:asciiTheme="minorHAnsi" w:eastAsia="Times New Roman" w:hAnsiTheme="minorHAnsi" w:cstheme="minorHAnsi"/>
          <w:lang w:eastAsia="en-US"/>
        </w:rPr>
        <w:t>INST_UGYF</w:t>
      </w:r>
      <w:proofErr w:type="spellEnd"/>
      <w:r w:rsidRPr="008A2B94">
        <w:rPr>
          <w:rFonts w:asciiTheme="minorHAnsi" w:eastAsia="Times New Roman" w:hAnsiTheme="minorHAnsi" w:cstheme="minorHAnsi"/>
          <w:lang w:eastAsia="en-US"/>
        </w:rPr>
        <w:t xml:space="preserve"> táblában a kerethez kell kötni a </w:t>
      </w:r>
      <w:proofErr w:type="spellStart"/>
      <w:r w:rsidRPr="008A2B94">
        <w:rPr>
          <w:rFonts w:asciiTheme="minorHAnsi" w:eastAsia="Times New Roman" w:hAnsiTheme="minorHAnsi" w:cstheme="minorHAnsi"/>
          <w:lang w:eastAsia="en-US"/>
        </w:rPr>
        <w:t>leadert</w:t>
      </w:r>
      <w:proofErr w:type="spellEnd"/>
      <w:r w:rsidRPr="008A2B94">
        <w:rPr>
          <w:rFonts w:asciiTheme="minorHAnsi" w:eastAsia="Times New Roman" w:hAnsiTheme="minorHAnsi" w:cstheme="minorHAnsi"/>
          <w:lang w:eastAsia="en-US"/>
        </w:rPr>
        <w:t xml:space="preserve">, az </w:t>
      </w:r>
      <w:proofErr w:type="spellStart"/>
      <w:r w:rsidRPr="008A2B94">
        <w:rPr>
          <w:rFonts w:asciiTheme="minorHAnsi" w:eastAsia="Times New Roman" w:hAnsiTheme="minorHAnsi" w:cstheme="minorHAnsi"/>
          <w:lang w:eastAsia="en-US"/>
        </w:rPr>
        <w:t>INST_FED</w:t>
      </w:r>
      <w:proofErr w:type="spellEnd"/>
      <w:r w:rsidRPr="008A2B94">
        <w:rPr>
          <w:rFonts w:asciiTheme="minorHAnsi" w:eastAsia="Times New Roman" w:hAnsiTheme="minorHAnsi" w:cstheme="minorHAnsi"/>
          <w:lang w:eastAsia="en-US"/>
        </w:rPr>
        <w:t xml:space="preserve"> táblában szintén a kerethez kell kötni a fedezetet, </w:t>
      </w:r>
    </w:p>
    <w:p w14:paraId="03313341" w14:textId="77777777" w:rsidR="007009F1" w:rsidRPr="00312C37" w:rsidRDefault="007009F1" w:rsidP="0000696D">
      <w:pPr>
        <w:pStyle w:val="Listaszerbekezds"/>
        <w:numPr>
          <w:ilvl w:val="0"/>
          <w:numId w:val="0"/>
        </w:numPr>
        <w:spacing w:after="0"/>
        <w:ind w:left="851"/>
        <w:rPr>
          <w:rFonts w:asciiTheme="minorHAnsi" w:eastAsia="Times New Roman" w:hAnsiTheme="minorHAnsi" w:cstheme="minorHAnsi"/>
          <w:lang w:eastAsia="en-US"/>
        </w:rPr>
      </w:pPr>
      <w:r w:rsidRPr="00312C37">
        <w:rPr>
          <w:rFonts w:asciiTheme="minorHAnsi" w:eastAsia="Times New Roman" w:hAnsiTheme="minorHAnsi" w:cstheme="minorHAnsi"/>
          <w:lang w:eastAsia="en-US"/>
        </w:rPr>
        <w:t xml:space="preserve">Az INSTR táblában akkor kell megnyitni az instrumentumot, amikor a résztvevők vagy a </w:t>
      </w:r>
      <w:proofErr w:type="spellStart"/>
      <w:r w:rsidRPr="00312C37">
        <w:rPr>
          <w:rFonts w:asciiTheme="minorHAnsi" w:eastAsia="Times New Roman" w:hAnsiTheme="minorHAnsi" w:cstheme="minorHAnsi"/>
          <w:lang w:eastAsia="en-US"/>
        </w:rPr>
        <w:t>leader</w:t>
      </w:r>
      <w:proofErr w:type="spellEnd"/>
      <w:r w:rsidRPr="00312C37">
        <w:rPr>
          <w:rFonts w:asciiTheme="minorHAnsi" w:eastAsia="Times New Roman" w:hAnsiTheme="minorHAnsi" w:cstheme="minorHAnsi"/>
          <w:lang w:eastAsia="en-US"/>
        </w:rPr>
        <w:t xml:space="preserve"> lehívást indít, minden résztvevőnek és a </w:t>
      </w:r>
      <w:proofErr w:type="spellStart"/>
      <w:r w:rsidRPr="00312C37">
        <w:rPr>
          <w:rFonts w:asciiTheme="minorHAnsi" w:eastAsia="Times New Roman" w:hAnsiTheme="minorHAnsi" w:cstheme="minorHAnsi"/>
          <w:lang w:eastAsia="en-US"/>
        </w:rPr>
        <w:t>leadernek</w:t>
      </w:r>
      <w:proofErr w:type="spellEnd"/>
      <w:r w:rsidRPr="00312C37">
        <w:rPr>
          <w:rFonts w:asciiTheme="minorHAnsi" w:eastAsia="Times New Roman" w:hAnsiTheme="minorHAnsi" w:cstheme="minorHAnsi"/>
          <w:lang w:eastAsia="en-US"/>
        </w:rPr>
        <w:t xml:space="preserve"> lehet saját instrumentuma, ha </w:t>
      </w:r>
      <w:proofErr w:type="spellStart"/>
      <w:r w:rsidRPr="00312C37">
        <w:rPr>
          <w:rFonts w:asciiTheme="minorHAnsi" w:eastAsia="Times New Roman" w:hAnsiTheme="minorHAnsi" w:cstheme="minorHAnsi"/>
          <w:lang w:eastAsia="en-US"/>
        </w:rPr>
        <w:t>multicurrency</w:t>
      </w:r>
      <w:proofErr w:type="spellEnd"/>
      <w:r w:rsidRPr="00312C37">
        <w:rPr>
          <w:rFonts w:asciiTheme="minorHAnsi" w:eastAsia="Times New Roman" w:hAnsiTheme="minorHAnsi" w:cstheme="minorHAnsi"/>
          <w:lang w:eastAsia="en-US"/>
        </w:rPr>
        <w:t xml:space="preserve"> a lehetőség, akkor akár több is. Az egyes instrumentumokhoz az </w:t>
      </w:r>
      <w:proofErr w:type="spellStart"/>
      <w:r w:rsidRPr="00312C37">
        <w:rPr>
          <w:rFonts w:asciiTheme="minorHAnsi" w:eastAsia="Times New Roman" w:hAnsiTheme="minorHAnsi" w:cstheme="minorHAnsi"/>
          <w:lang w:eastAsia="en-US"/>
        </w:rPr>
        <w:t>INST_UGYF</w:t>
      </w:r>
      <w:proofErr w:type="spellEnd"/>
      <w:r w:rsidRPr="00312C37">
        <w:rPr>
          <w:rFonts w:asciiTheme="minorHAnsi" w:eastAsia="Times New Roman" w:hAnsiTheme="minorHAnsi" w:cstheme="minorHAnsi"/>
          <w:lang w:eastAsia="en-US"/>
        </w:rPr>
        <w:t xml:space="preserve"> táblán keresztül azt a résztvevőt kell kötni (vagy a </w:t>
      </w:r>
      <w:proofErr w:type="spellStart"/>
      <w:r w:rsidRPr="00312C37">
        <w:rPr>
          <w:rFonts w:asciiTheme="minorHAnsi" w:eastAsia="Times New Roman" w:hAnsiTheme="minorHAnsi" w:cstheme="minorHAnsi"/>
          <w:lang w:eastAsia="en-US"/>
        </w:rPr>
        <w:t>leadert</w:t>
      </w:r>
      <w:proofErr w:type="spellEnd"/>
      <w:r w:rsidRPr="00312C37">
        <w:rPr>
          <w:rFonts w:asciiTheme="minorHAnsi" w:eastAsia="Times New Roman" w:hAnsiTheme="minorHAnsi" w:cstheme="minorHAnsi"/>
          <w:lang w:eastAsia="en-US"/>
        </w:rPr>
        <w:t>), akivel szemben az időszak végén ténylegesen fennáll a követelés. Amennyiben 0 az állomány hónap végén, a folyószámlahitelek sajátosságainak megfelelően nem kell kivezetni az adott instrumentumot, az instrumentum összege mindig a fennálló tőke összegével fog megegyezni, azaz szabadon változhat, az INSTR táblában nem jelenik meg le nem hívott keret.</w:t>
      </w:r>
    </w:p>
    <w:p w14:paraId="398D8938" w14:textId="77777777" w:rsidR="00B62A17" w:rsidRPr="00B62A17" w:rsidRDefault="007009F1" w:rsidP="0000696D">
      <w:pPr>
        <w:pStyle w:val="Listaszerbekezds"/>
        <w:numPr>
          <w:ilvl w:val="0"/>
          <w:numId w:val="67"/>
        </w:numPr>
        <w:spacing w:after="0"/>
        <w:ind w:left="851"/>
        <w:rPr>
          <w:rFonts w:asciiTheme="minorHAnsi" w:hAnsiTheme="minorHAnsi" w:cstheme="minorHAnsi"/>
        </w:rPr>
      </w:pPr>
      <w:r w:rsidRPr="00312C37">
        <w:rPr>
          <w:rFonts w:asciiTheme="minorHAnsi" w:eastAsia="Times New Roman" w:hAnsiTheme="minorHAnsi" w:cstheme="minorHAnsi"/>
          <w:lang w:eastAsia="en-US"/>
        </w:rPr>
        <w:t xml:space="preserve">A le nem hívott keret az </w:t>
      </w:r>
      <w:proofErr w:type="spellStart"/>
      <w:r w:rsidRPr="00312C37">
        <w:rPr>
          <w:rFonts w:asciiTheme="minorHAnsi" w:eastAsia="Times New Roman" w:hAnsiTheme="minorHAnsi" w:cstheme="minorHAnsi"/>
          <w:lang w:eastAsia="en-US"/>
        </w:rPr>
        <w:t>INSTK</w:t>
      </w:r>
      <w:proofErr w:type="spellEnd"/>
      <w:r w:rsidRPr="00312C37">
        <w:rPr>
          <w:rFonts w:asciiTheme="minorHAnsi" w:eastAsia="Times New Roman" w:hAnsiTheme="minorHAnsi" w:cstheme="minorHAnsi"/>
          <w:lang w:eastAsia="en-US"/>
        </w:rPr>
        <w:t xml:space="preserve"> táblában jelenik meg, a le nem hívott keret a felügyeleti táblákkal </w:t>
      </w:r>
      <w:proofErr w:type="gramStart"/>
      <w:r w:rsidRPr="00312C37">
        <w:rPr>
          <w:rFonts w:asciiTheme="minorHAnsi" w:eastAsia="Times New Roman" w:hAnsiTheme="minorHAnsi" w:cstheme="minorHAnsi"/>
          <w:lang w:eastAsia="en-US"/>
        </w:rPr>
        <w:t>konzisztensen  tartalmazza</w:t>
      </w:r>
      <w:proofErr w:type="gramEnd"/>
      <w:r w:rsidR="006250B3">
        <w:rPr>
          <w:rFonts w:asciiTheme="minorHAnsi" w:eastAsia="Times New Roman" w:hAnsiTheme="minorHAnsi" w:cstheme="minorHAnsi"/>
          <w:lang w:eastAsia="en-US"/>
        </w:rPr>
        <w:t xml:space="preserve"> vagy sem</w:t>
      </w:r>
      <w:r w:rsidRPr="00312C37">
        <w:rPr>
          <w:rFonts w:asciiTheme="minorHAnsi" w:eastAsia="Times New Roman" w:hAnsiTheme="minorHAnsi" w:cstheme="minorHAnsi"/>
          <w:lang w:eastAsia="en-US"/>
        </w:rPr>
        <w:t xml:space="preserve"> az egyes résztvevők esetleges pozitív betétszámla egyenlegét</w:t>
      </w:r>
      <w:r w:rsidR="006250B3">
        <w:rPr>
          <w:rFonts w:asciiTheme="minorHAnsi" w:eastAsia="Times New Roman" w:hAnsiTheme="minorHAnsi" w:cstheme="minorHAnsi"/>
          <w:lang w:eastAsia="en-US"/>
        </w:rPr>
        <w:t>.</w:t>
      </w:r>
      <w:r w:rsidRPr="00312C37">
        <w:rPr>
          <w:rFonts w:asciiTheme="minorHAnsi" w:eastAsia="Times New Roman" w:hAnsiTheme="minorHAnsi" w:cstheme="minorHAnsi"/>
          <w:lang w:eastAsia="en-US"/>
        </w:rPr>
        <w:t xml:space="preserve"> Az </w:t>
      </w:r>
      <w:proofErr w:type="spellStart"/>
      <w:r w:rsidRPr="00312C37">
        <w:rPr>
          <w:rFonts w:asciiTheme="minorHAnsi" w:eastAsia="Times New Roman" w:hAnsiTheme="minorHAnsi" w:cstheme="minorHAnsi"/>
          <w:lang w:eastAsia="en-US"/>
        </w:rPr>
        <w:t>INSTK</w:t>
      </w:r>
      <w:proofErr w:type="spellEnd"/>
      <w:r w:rsidRPr="00312C37">
        <w:rPr>
          <w:rFonts w:asciiTheme="minorHAnsi" w:eastAsia="Times New Roman" w:hAnsiTheme="minorHAnsi" w:cstheme="minorHAnsi"/>
          <w:lang w:eastAsia="en-US"/>
        </w:rPr>
        <w:t xml:space="preserve"> táblában a keret összege a szerződéses keretösszeggel egyezzen meg.</w:t>
      </w:r>
      <w:r w:rsidR="00191961">
        <w:rPr>
          <w:rFonts w:asciiTheme="minorHAnsi" w:eastAsia="Times New Roman" w:hAnsiTheme="minorHAnsi" w:cstheme="minorHAnsi"/>
          <w:lang w:eastAsia="en-US"/>
        </w:rPr>
        <w:t xml:space="preserve"> </w:t>
      </w:r>
      <w:r w:rsidR="00191961" w:rsidRPr="00EC2520">
        <w:rPr>
          <w:color w:val="000000" w:themeColor="text1"/>
        </w:rPr>
        <w:t>Azon cash-</w:t>
      </w:r>
      <w:proofErr w:type="spellStart"/>
      <w:r w:rsidR="00191961" w:rsidRPr="00EC2520">
        <w:rPr>
          <w:color w:val="000000" w:themeColor="text1"/>
        </w:rPr>
        <w:t>pool</w:t>
      </w:r>
      <w:proofErr w:type="spellEnd"/>
      <w:r w:rsidR="00191961" w:rsidRPr="00EC2520">
        <w:rPr>
          <w:color w:val="000000" w:themeColor="text1"/>
        </w:rPr>
        <w:t xml:space="preserve"> konstrukciók, amelyek esetén mind a </w:t>
      </w:r>
      <w:proofErr w:type="spellStart"/>
      <w:r w:rsidR="00191961" w:rsidRPr="00EC2520">
        <w:rPr>
          <w:color w:val="000000" w:themeColor="text1"/>
        </w:rPr>
        <w:t>leader</w:t>
      </w:r>
      <w:proofErr w:type="spellEnd"/>
      <w:r w:rsidR="00191961" w:rsidRPr="00EC2520">
        <w:rPr>
          <w:color w:val="000000" w:themeColor="text1"/>
        </w:rPr>
        <w:t xml:space="preserve">, mind a tagok rendelkeznek bankszámlával, jogilag valós ügyfelei banknak, de a konstrukció nem felel meg a </w:t>
      </w:r>
      <w:proofErr w:type="spellStart"/>
      <w:r w:rsidR="00191961" w:rsidRPr="00EC2520">
        <w:rPr>
          <w:color w:val="000000" w:themeColor="text1"/>
        </w:rPr>
        <w:t>notional</w:t>
      </w:r>
      <w:proofErr w:type="spellEnd"/>
      <w:r w:rsidR="00191961" w:rsidRPr="00EC2520">
        <w:rPr>
          <w:color w:val="000000" w:themeColor="text1"/>
        </w:rPr>
        <w:t xml:space="preserve"> cash-</w:t>
      </w:r>
      <w:proofErr w:type="spellStart"/>
      <w:r w:rsidR="00191961" w:rsidRPr="00EC2520">
        <w:rPr>
          <w:color w:val="000000" w:themeColor="text1"/>
        </w:rPr>
        <w:t>pool</w:t>
      </w:r>
      <w:proofErr w:type="spellEnd"/>
      <w:r w:rsidR="00191961" w:rsidRPr="00EC2520">
        <w:rPr>
          <w:color w:val="000000" w:themeColor="text1"/>
        </w:rPr>
        <w:t xml:space="preserve"> definíciójának, szintén </w:t>
      </w:r>
      <w:proofErr w:type="spellStart"/>
      <w:r w:rsidR="00191961" w:rsidRPr="00EC2520">
        <w:rPr>
          <w:color w:val="000000" w:themeColor="text1"/>
        </w:rPr>
        <w:t>physical</w:t>
      </w:r>
      <w:proofErr w:type="spellEnd"/>
      <w:r w:rsidR="00191961" w:rsidRPr="00EC2520">
        <w:rPr>
          <w:color w:val="000000" w:themeColor="text1"/>
        </w:rPr>
        <w:t xml:space="preserve"> cash-</w:t>
      </w:r>
      <w:proofErr w:type="spellStart"/>
      <w:r w:rsidR="00191961" w:rsidRPr="00EC2520">
        <w:rPr>
          <w:color w:val="000000" w:themeColor="text1"/>
        </w:rPr>
        <w:t>poolként</w:t>
      </w:r>
      <w:proofErr w:type="spellEnd"/>
      <w:r w:rsidR="00191961" w:rsidRPr="00EC2520">
        <w:rPr>
          <w:color w:val="000000" w:themeColor="text1"/>
        </w:rPr>
        <w:t xml:space="preserve"> </w:t>
      </w:r>
      <w:r w:rsidR="00191961" w:rsidRPr="00B62A17">
        <w:rPr>
          <w:rFonts w:asciiTheme="minorHAnsi" w:hAnsiTheme="minorHAnsi" w:cstheme="minorHAnsi"/>
        </w:rPr>
        <w:t>jelentendők.</w:t>
      </w:r>
    </w:p>
    <w:p w14:paraId="2752F65C" w14:textId="27402AE6" w:rsidR="007009F1" w:rsidRPr="00312C37" w:rsidRDefault="007009F1" w:rsidP="0000696D">
      <w:pPr>
        <w:pStyle w:val="Listaszerbekezds"/>
        <w:numPr>
          <w:ilvl w:val="0"/>
          <w:numId w:val="67"/>
        </w:numPr>
        <w:spacing w:after="0"/>
        <w:ind w:left="851"/>
        <w:rPr>
          <w:rFonts w:asciiTheme="minorHAnsi" w:hAnsiTheme="minorHAnsi" w:cstheme="minorHAnsi"/>
        </w:rPr>
      </w:pPr>
      <w:proofErr w:type="spellStart"/>
      <w:r w:rsidRPr="00B62A17">
        <w:rPr>
          <w:rFonts w:asciiTheme="minorHAnsi" w:hAnsiTheme="minorHAnsi" w:cstheme="minorHAnsi"/>
          <w:i/>
          <w:iCs/>
        </w:rPr>
        <w:t>Notional</w:t>
      </w:r>
      <w:proofErr w:type="spellEnd"/>
      <w:r w:rsidRPr="00B62A17">
        <w:rPr>
          <w:rFonts w:asciiTheme="minorHAnsi" w:hAnsiTheme="minorHAnsi" w:cstheme="minorHAnsi"/>
          <w:i/>
          <w:iCs/>
        </w:rPr>
        <w:t xml:space="preserve"> </w:t>
      </w:r>
      <w:proofErr w:type="spellStart"/>
      <w:r w:rsidRPr="00B62A17">
        <w:rPr>
          <w:rFonts w:asciiTheme="minorHAnsi" w:hAnsiTheme="minorHAnsi" w:cstheme="minorHAnsi"/>
          <w:i/>
          <w:iCs/>
        </w:rPr>
        <w:t>amount</w:t>
      </w:r>
      <w:proofErr w:type="spellEnd"/>
      <w:r w:rsidRPr="00B62A17">
        <w:rPr>
          <w:rFonts w:asciiTheme="minorHAnsi" w:hAnsiTheme="minorHAnsi" w:cstheme="minorHAnsi"/>
          <w:i/>
          <w:iCs/>
        </w:rPr>
        <w:t xml:space="preserve"> cash-</w:t>
      </w:r>
      <w:proofErr w:type="spellStart"/>
      <w:r w:rsidRPr="00B62A17">
        <w:rPr>
          <w:rFonts w:asciiTheme="minorHAnsi" w:hAnsiTheme="minorHAnsi" w:cstheme="minorHAnsi"/>
          <w:i/>
          <w:iCs/>
        </w:rPr>
        <w:t>pooling</w:t>
      </w:r>
      <w:proofErr w:type="spellEnd"/>
      <w:r w:rsidRPr="00B62A17">
        <w:rPr>
          <w:rFonts w:asciiTheme="minorHAnsi" w:hAnsiTheme="minorHAnsi" w:cstheme="minorHAnsi"/>
          <w:i/>
          <w:iCs/>
        </w:rPr>
        <w:t>:</w:t>
      </w:r>
      <w:r w:rsidRPr="008A2B94">
        <w:rPr>
          <w:rFonts w:asciiTheme="minorHAnsi" w:hAnsiTheme="minorHAnsi" w:cstheme="minorHAnsi"/>
        </w:rPr>
        <w:t xml:space="preserve"> </w:t>
      </w:r>
      <w:r w:rsidR="00191961" w:rsidRPr="00B62A17">
        <w:rPr>
          <w:rFonts w:asciiTheme="minorHAnsi" w:hAnsiTheme="minorHAnsi" w:cstheme="minorHAnsi"/>
        </w:rPr>
        <w:t xml:space="preserve">olyan virtuális számla-összevezetés, ahol az összevezetés résztvevői külön-külön is rendelkeznek a hitelintézetnél vezetett fizetési számlával, a csoport által fizetendő/a csoport részére járó kamatot a csoportban részt vevő valamennyi számla „virtuális” (összesen) nettó pozíciója alapján számítja ki a hitelintézet, valamint a csoport tagjai - a számlák közötti átutalás nélkül - más tagok </w:t>
      </w:r>
      <w:proofErr w:type="spellStart"/>
      <w:r w:rsidR="00191961" w:rsidRPr="00B62A17">
        <w:rPr>
          <w:rFonts w:asciiTheme="minorHAnsi" w:hAnsiTheme="minorHAnsi" w:cstheme="minorHAnsi"/>
        </w:rPr>
        <w:t>betétei</w:t>
      </w:r>
      <w:proofErr w:type="spellEnd"/>
      <w:r w:rsidR="00191961" w:rsidRPr="00B62A17">
        <w:rPr>
          <w:rFonts w:asciiTheme="minorHAnsi" w:hAnsiTheme="minorHAnsi" w:cstheme="minorHAnsi"/>
        </w:rPr>
        <w:t xml:space="preserve"> terhére folyószámlahitelt</w:t>
      </w:r>
      <w:r w:rsidR="00191961" w:rsidRPr="00EC2520">
        <w:rPr>
          <w:rFonts w:eastAsia="Times New Roman"/>
          <w:color w:val="000000" w:themeColor="text1"/>
        </w:rPr>
        <w:t xml:space="preserve"> vehetnek igénybe. </w:t>
      </w:r>
      <w:r w:rsidR="00191961" w:rsidRPr="00BD6A8C">
        <w:rPr>
          <w:rFonts w:asciiTheme="minorHAnsi" w:hAnsiTheme="minorHAnsi"/>
          <w:color w:val="000000" w:themeColor="text1"/>
        </w:rPr>
        <w:t xml:space="preserve"> Ez a típusú cash-</w:t>
      </w:r>
      <w:proofErr w:type="spellStart"/>
      <w:r w:rsidR="00191961" w:rsidRPr="00BD6A8C">
        <w:rPr>
          <w:rFonts w:asciiTheme="minorHAnsi" w:hAnsiTheme="minorHAnsi"/>
          <w:color w:val="000000" w:themeColor="text1"/>
        </w:rPr>
        <w:t>pooling</w:t>
      </w:r>
      <w:proofErr w:type="spellEnd"/>
      <w:r w:rsidR="00191961" w:rsidRPr="00BD6A8C">
        <w:rPr>
          <w:rFonts w:asciiTheme="minorHAnsi" w:hAnsiTheme="minorHAnsi"/>
          <w:color w:val="000000" w:themeColor="text1"/>
        </w:rPr>
        <w:t xml:space="preserve"> a </w:t>
      </w:r>
      <w:proofErr w:type="spellStart"/>
      <w:r w:rsidR="00191961" w:rsidRPr="00BD6A8C">
        <w:rPr>
          <w:rFonts w:asciiTheme="minorHAnsi" w:hAnsiTheme="minorHAnsi"/>
          <w:color w:val="000000" w:themeColor="text1"/>
        </w:rPr>
        <w:t>physical</w:t>
      </w:r>
      <w:proofErr w:type="spellEnd"/>
      <w:r w:rsidR="00191961" w:rsidRPr="00BD6A8C">
        <w:rPr>
          <w:rFonts w:asciiTheme="minorHAnsi" w:hAnsiTheme="minorHAnsi"/>
          <w:color w:val="000000" w:themeColor="text1"/>
        </w:rPr>
        <w:t xml:space="preserve"> cash-</w:t>
      </w:r>
      <w:proofErr w:type="spellStart"/>
      <w:r w:rsidR="00191961" w:rsidRPr="00BD6A8C">
        <w:rPr>
          <w:rFonts w:asciiTheme="minorHAnsi" w:hAnsiTheme="minorHAnsi"/>
          <w:color w:val="000000" w:themeColor="text1"/>
        </w:rPr>
        <w:t>pooling</w:t>
      </w:r>
      <w:proofErr w:type="spellEnd"/>
      <w:r w:rsidR="00191961" w:rsidRPr="00BD6A8C">
        <w:rPr>
          <w:rFonts w:asciiTheme="minorHAnsi" w:hAnsiTheme="minorHAnsi"/>
          <w:color w:val="000000" w:themeColor="text1"/>
        </w:rPr>
        <w:t xml:space="preserve"> konstrukcióval azonos módon jelentendő, azaz nem kell jelenteni a technikai főszámlát</w:t>
      </w:r>
      <w:r w:rsidR="00191961" w:rsidRPr="006C72EB">
        <w:rPr>
          <w:rFonts w:asciiTheme="minorHAnsi" w:hAnsiTheme="minorHAnsi" w:cstheme="minorHAnsi"/>
        </w:rPr>
        <w:t>.</w:t>
      </w:r>
    </w:p>
    <w:p w14:paraId="1EAD889B" w14:textId="19F4D873" w:rsidR="007009F1" w:rsidRDefault="007009F1" w:rsidP="0000696D">
      <w:pPr>
        <w:pStyle w:val="Listaszerbekezds"/>
        <w:numPr>
          <w:ilvl w:val="0"/>
          <w:numId w:val="66"/>
        </w:numPr>
        <w:autoSpaceDE w:val="0"/>
        <w:autoSpaceDN w:val="0"/>
        <w:spacing w:after="0"/>
        <w:ind w:left="426"/>
        <w:rPr>
          <w:rFonts w:asciiTheme="minorHAnsi" w:hAnsiTheme="minorHAnsi" w:cstheme="minorHAnsi"/>
        </w:rPr>
      </w:pPr>
      <w:r>
        <w:rPr>
          <w:rFonts w:asciiTheme="minorHAnsi" w:hAnsiTheme="minorHAnsi" w:cstheme="minorHAnsi"/>
        </w:rPr>
        <w:t xml:space="preserve">az </w:t>
      </w:r>
      <w:proofErr w:type="spellStart"/>
      <w:r>
        <w:rPr>
          <w:rFonts w:asciiTheme="minorHAnsi" w:hAnsiTheme="minorHAnsi" w:cstheme="minorHAnsi"/>
        </w:rPr>
        <w:t>INST_UGYF</w:t>
      </w:r>
      <w:proofErr w:type="spellEnd"/>
      <w:r>
        <w:rPr>
          <w:rFonts w:asciiTheme="minorHAnsi" w:hAnsiTheme="minorHAnsi" w:cstheme="minorHAnsi"/>
        </w:rPr>
        <w:t xml:space="preserve"> táblában jelentendő az az információ, hogy az adott adós/adóstárs a cash-</w:t>
      </w:r>
      <w:proofErr w:type="spellStart"/>
      <w:r>
        <w:rPr>
          <w:rFonts w:asciiTheme="minorHAnsi" w:hAnsiTheme="minorHAnsi" w:cstheme="minorHAnsi"/>
        </w:rPr>
        <w:t>pool</w:t>
      </w:r>
      <w:proofErr w:type="spellEnd"/>
      <w:r>
        <w:rPr>
          <w:rFonts w:asciiTheme="minorHAnsi" w:hAnsiTheme="minorHAnsi" w:cstheme="minorHAnsi"/>
        </w:rPr>
        <w:t xml:space="preserve"> konstrukcióban milyen szerepkört tölt be (vezető/tag). </w:t>
      </w:r>
    </w:p>
    <w:p w14:paraId="61206202" w14:textId="5ACB6D51" w:rsidR="00DD20B0" w:rsidRDefault="00DD20B0" w:rsidP="00C14714">
      <w:pPr>
        <w:autoSpaceDE w:val="0"/>
        <w:autoSpaceDN w:val="0"/>
        <w:spacing w:after="0"/>
        <w:rPr>
          <w:rFonts w:asciiTheme="minorHAnsi" w:hAnsiTheme="minorHAnsi" w:cstheme="minorHAnsi"/>
        </w:rPr>
      </w:pPr>
    </w:p>
    <w:p w14:paraId="672FD84A" w14:textId="77777777" w:rsidR="00127EA5" w:rsidRDefault="00127EA5" w:rsidP="00C14714">
      <w:pPr>
        <w:spacing w:after="0"/>
        <w:rPr>
          <w:rFonts w:asciiTheme="minorHAnsi" w:hAnsiTheme="minorHAnsi" w:cstheme="minorHAnsi"/>
        </w:rPr>
      </w:pPr>
    </w:p>
    <w:p w14:paraId="19ABFC5A" w14:textId="45625C98" w:rsidR="00127EA5" w:rsidRPr="006C72EB" w:rsidRDefault="00127EA5" w:rsidP="00C14714">
      <w:pPr>
        <w:pStyle w:val="Cmsor3"/>
        <w:jc w:val="both"/>
        <w:rPr>
          <w:rFonts w:asciiTheme="minorHAnsi" w:hAnsiTheme="minorHAnsi" w:cstheme="minorHAnsi"/>
          <w:b/>
          <w:szCs w:val="20"/>
        </w:rPr>
      </w:pPr>
      <w:bookmarkStart w:id="212" w:name="_Toc149904414"/>
      <w:r>
        <w:rPr>
          <w:rFonts w:asciiTheme="minorHAnsi" w:hAnsiTheme="minorHAnsi" w:cstheme="minorHAnsi"/>
          <w:b/>
          <w:szCs w:val="20"/>
        </w:rPr>
        <w:t>Projekthitelek jelentési módja</w:t>
      </w:r>
      <w:bookmarkEnd w:id="212"/>
    </w:p>
    <w:p w14:paraId="75FCBFEA"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A projekthitelek speciális típusú ügyletekhez kapcsolódnak, ahol a nyújtott hitel fedezetét elsődlegesen a finanszírozott projekt bevételei adják. Általában ingatlanfejlesztésekhez, hosszú távú infrastruktúra fejlesztésekhez, egyéb közszolgáltatásokhoz kapcsolódóan nyújtanak a hitelintézetek projekthitelt (nagyobb ügyletek esetében sokszor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formájában) jellemzően ún. </w:t>
      </w:r>
      <w:proofErr w:type="spellStart"/>
      <w:r w:rsidRPr="006C72EB">
        <w:rPr>
          <w:rFonts w:asciiTheme="minorHAnsi" w:hAnsiTheme="minorHAnsi" w:cstheme="minorHAnsi"/>
        </w:rPr>
        <w:t>SPV-knek</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special</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purpose</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vehicle</w:t>
      </w:r>
      <w:proofErr w:type="spellEnd"/>
      <w:r w:rsidRPr="006C72EB">
        <w:rPr>
          <w:rFonts w:asciiTheme="minorHAnsi" w:hAnsiTheme="minorHAnsi" w:cstheme="minorHAnsi"/>
        </w:rPr>
        <w:t xml:space="preserve">”), amely cégeket kifejezetten adott projekt megvalósítása céljából hoznak létre, és más – a projekt kivitelezésén, üzemeltetésén túli – tevékenységet nem végezhetnek. A projekt-ügyletekhez kapcsolódó finanszírozási struktúra az adott ügylet specialitásait figyelembe véve kerül kialakításra, ezért többféle konstrukció is jellemzi a projekthiteleket. </w:t>
      </w:r>
    </w:p>
    <w:p w14:paraId="7C5B6F30"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A projekteknek két életciklusát különböztetjük meg:</w:t>
      </w:r>
    </w:p>
    <w:p w14:paraId="5AC575F4" w14:textId="77777777" w:rsidR="00127EA5" w:rsidRPr="006C72EB" w:rsidRDefault="00127EA5" w:rsidP="00C14714">
      <w:pPr>
        <w:pStyle w:val="Listaszerbekezds"/>
        <w:numPr>
          <w:ilvl w:val="0"/>
          <w:numId w:val="21"/>
        </w:numPr>
        <w:rPr>
          <w:rFonts w:asciiTheme="minorHAnsi" w:hAnsiTheme="minorHAnsi" w:cstheme="minorHAnsi"/>
        </w:rPr>
      </w:pPr>
      <w:r w:rsidRPr="006C72EB">
        <w:rPr>
          <w:rFonts w:asciiTheme="minorHAnsi" w:hAnsiTheme="minorHAnsi" w:cstheme="minorHAnsi"/>
        </w:rPr>
        <w:t xml:space="preserve">kivitelezési szakasz (rövid lejáratú forrásból általában): általában több részletben lehívható hitelkeret áll rendelkezésre a projekt megvalósítására, így a havi jelentésekben a fennálló tőke összege folyamatosan nő, a még rendelkezésre álló hitelkeret összege pedig folyamatosan csökken adott hónapban folyósított összeggel. </w:t>
      </w:r>
    </w:p>
    <w:p w14:paraId="644AF2AC" w14:textId="77777777" w:rsidR="00127EA5" w:rsidRPr="006C72EB" w:rsidRDefault="00127EA5" w:rsidP="00C14714">
      <w:pPr>
        <w:pStyle w:val="Listaszerbekezds"/>
        <w:numPr>
          <w:ilvl w:val="0"/>
          <w:numId w:val="21"/>
        </w:numPr>
        <w:rPr>
          <w:rFonts w:asciiTheme="minorHAnsi" w:hAnsiTheme="minorHAnsi" w:cstheme="minorHAnsi"/>
        </w:rPr>
      </w:pPr>
      <w:r w:rsidRPr="006C72EB">
        <w:rPr>
          <w:rFonts w:asciiTheme="minorHAnsi" w:hAnsiTheme="minorHAnsi" w:cstheme="minorHAnsi"/>
        </w:rPr>
        <w:t>visszafizetési fázis (törlesztés, vagy refinanszírozás hosszú lejáratú hitellel)</w:t>
      </w:r>
    </w:p>
    <w:p w14:paraId="2A4C92F1"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A „szerződéskötés megkötésének </w:t>
      </w:r>
      <w:proofErr w:type="gramStart"/>
      <w:r w:rsidRPr="006C72EB">
        <w:rPr>
          <w:rFonts w:asciiTheme="minorHAnsi" w:hAnsiTheme="minorHAnsi" w:cstheme="minorHAnsi"/>
        </w:rPr>
        <w:t>időpontja”,</w:t>
      </w:r>
      <w:proofErr w:type="gramEnd"/>
      <w:r w:rsidRPr="006C72EB">
        <w:rPr>
          <w:rFonts w:asciiTheme="minorHAnsi" w:hAnsiTheme="minorHAnsi" w:cstheme="minorHAnsi"/>
        </w:rPr>
        <w:t xml:space="preserve"> és az „elszámolás napja" (</w:t>
      </w:r>
      <w:proofErr w:type="spellStart"/>
      <w:r w:rsidRPr="006C72EB">
        <w:rPr>
          <w:rFonts w:asciiTheme="minorHAnsi" w:hAnsiTheme="minorHAnsi" w:cstheme="minorHAnsi"/>
        </w:rPr>
        <w:t>settlement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date</w:t>
      </w:r>
      <w:proofErr w:type="spellEnd"/>
      <w:r w:rsidRPr="006C72EB">
        <w:rPr>
          <w:rFonts w:asciiTheme="minorHAnsi" w:hAnsiTheme="minorHAnsi" w:cstheme="minorHAnsi"/>
        </w:rPr>
        <w:t xml:space="preserve">) általában eltérő, ugyanis a hitelkeret igénybevételéhez sokszor több folyósítási feltétel is kapcsolódik (pl. bizonyos szintű készültség elérése, kivitelezési szerződés aláírása, zéró riport, jelzálog bejegyzés… </w:t>
      </w:r>
      <w:proofErr w:type="spellStart"/>
      <w:r w:rsidRPr="006C72EB">
        <w:rPr>
          <w:rFonts w:asciiTheme="minorHAnsi" w:hAnsiTheme="minorHAnsi" w:cstheme="minorHAnsi"/>
        </w:rPr>
        <w:t>stb</w:t>
      </w:r>
      <w:proofErr w:type="spellEnd"/>
      <w:r w:rsidRPr="006C72EB">
        <w:rPr>
          <w:rFonts w:asciiTheme="minorHAnsi" w:hAnsiTheme="minorHAnsi" w:cstheme="minorHAnsi"/>
        </w:rPr>
        <w:t xml:space="preserve">), emiatt a két dátum jellemzően elválik egymástól.  </w:t>
      </w:r>
    </w:p>
    <w:p w14:paraId="56ADF4F3"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Projekthitelekkel kapcsolatos </w:t>
      </w:r>
      <w:r w:rsidRPr="006C72EB">
        <w:rPr>
          <w:rFonts w:asciiTheme="minorHAnsi" w:hAnsiTheme="minorHAnsi" w:cstheme="minorHAnsi"/>
          <w:i/>
        </w:rPr>
        <w:t>általános</w:t>
      </w:r>
      <w:r w:rsidRPr="006C72EB">
        <w:rPr>
          <w:rFonts w:asciiTheme="minorHAnsi" w:hAnsiTheme="minorHAnsi" w:cstheme="minorHAnsi"/>
        </w:rPr>
        <w:t xml:space="preserve"> (nem projekthiteleknél is értelmezett) mezők jelentése:</w:t>
      </w:r>
    </w:p>
    <w:tbl>
      <w:tblPr>
        <w:tblStyle w:val="tblzat-oldallces"/>
        <w:tblW w:w="0" w:type="auto"/>
        <w:tblLook w:val="04A0" w:firstRow="1" w:lastRow="0" w:firstColumn="1" w:lastColumn="0" w:noHBand="0" w:noVBand="1"/>
      </w:tblPr>
      <w:tblGrid>
        <w:gridCol w:w="3256"/>
        <w:gridCol w:w="6258"/>
      </w:tblGrid>
      <w:tr w:rsidR="00127EA5" w:rsidRPr="006C72EB" w14:paraId="2A9960E5" w14:textId="77777777" w:rsidTr="00CE37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6A9B0077"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megfigyelési egység</w:t>
            </w:r>
          </w:p>
        </w:tc>
        <w:tc>
          <w:tcPr>
            <w:tcW w:w="6258" w:type="dxa"/>
          </w:tcPr>
          <w:p w14:paraId="576DCE8A" w14:textId="77777777" w:rsidR="00127EA5" w:rsidRPr="006C72EB" w:rsidRDefault="00127EA5" w:rsidP="00C14714">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adott projekttel kapcsolatos teljes hitelkeret jelentendő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w:t>
            </w:r>
            <w:proofErr w:type="spellStart"/>
            <w:r w:rsidRPr="006C72EB">
              <w:rPr>
                <w:rFonts w:asciiTheme="minorHAnsi" w:hAnsiTheme="minorHAnsi" w:cstheme="minorHAnsi"/>
              </w:rPr>
              <w:t>INSTR</w:t>
            </w:r>
            <w:proofErr w:type="spellEnd"/>
            <w:r w:rsidRPr="006C72EB">
              <w:rPr>
                <w:rFonts w:asciiTheme="minorHAnsi" w:hAnsiTheme="minorHAnsi" w:cstheme="minorHAnsi"/>
              </w:rPr>
              <w:t xml:space="preserve"> táblában pedig a projekthez kapcsolódó egyes hitelek</w:t>
            </w:r>
          </w:p>
        </w:tc>
      </w:tr>
      <w:tr w:rsidR="00127EA5" w:rsidRPr="006C72EB" w14:paraId="1D71D16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59270615"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ügyfél</w:t>
            </w:r>
          </w:p>
        </w:tc>
        <w:tc>
          <w:tcPr>
            <w:tcW w:w="6258" w:type="dxa"/>
          </w:tcPr>
          <w:p w14:paraId="49214C1D"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6C72EB">
              <w:rPr>
                <w:rFonts w:asciiTheme="minorHAnsi" w:hAnsiTheme="minorHAnsi" w:cstheme="minorHAnsi"/>
              </w:rPr>
              <w:t>SPV</w:t>
            </w:r>
            <w:proofErr w:type="spellEnd"/>
            <w:r w:rsidRPr="006C72EB">
              <w:rPr>
                <w:rFonts w:asciiTheme="minorHAnsi" w:hAnsiTheme="minorHAnsi" w:cstheme="minorHAnsi"/>
              </w:rPr>
              <w:t xml:space="preserve"> vagy </w:t>
            </w:r>
            <w:proofErr w:type="spellStart"/>
            <w:r w:rsidRPr="006C72EB">
              <w:rPr>
                <w:rFonts w:asciiTheme="minorHAnsi" w:hAnsiTheme="minorHAnsi" w:cstheme="minorHAnsi"/>
              </w:rPr>
              <w:t>SPV</w:t>
            </w:r>
            <w:proofErr w:type="spellEnd"/>
            <w:r w:rsidRPr="006C72EB">
              <w:rPr>
                <w:rFonts w:asciiTheme="minorHAnsi" w:hAnsiTheme="minorHAnsi" w:cstheme="minorHAnsi"/>
              </w:rPr>
              <w:t>-k speciális projektcég(</w:t>
            </w:r>
            <w:proofErr w:type="spellStart"/>
            <w:r w:rsidRPr="006C72EB">
              <w:rPr>
                <w:rFonts w:asciiTheme="minorHAnsi" w:hAnsiTheme="minorHAnsi" w:cstheme="minorHAnsi"/>
              </w:rPr>
              <w:t>ek</w:t>
            </w:r>
            <w:proofErr w:type="spellEnd"/>
            <w:r w:rsidRPr="006C72EB">
              <w:rPr>
                <w:rFonts w:asciiTheme="minorHAnsi" w:hAnsiTheme="minorHAnsi" w:cstheme="minorHAnsi"/>
              </w:rPr>
              <w:t>) vagy olyan külföldi / belföldi vállalkozás, amely projekt tevékenységet folytat</w:t>
            </w:r>
          </w:p>
        </w:tc>
      </w:tr>
      <w:tr w:rsidR="00127EA5" w:rsidRPr="006C72EB" w14:paraId="6FADCB95"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327A0560"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fedezet</w:t>
            </w:r>
          </w:p>
        </w:tc>
        <w:tc>
          <w:tcPr>
            <w:tcW w:w="6258" w:type="dxa"/>
          </w:tcPr>
          <w:p w14:paraId="0E2D01E1"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általában a projekt tárgyát képező ingatlan, egyéb biztosítékok legtöbbször keret jelleggel (üzletrész zálogjog, bevétel / biztosítás engedményezés, készfizető kezesség…)</w:t>
            </w:r>
          </w:p>
        </w:tc>
      </w:tr>
      <w:tr w:rsidR="00127EA5" w:rsidRPr="006C72EB" w14:paraId="087FCCBE"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6BCFE683"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INSTR táblában jelentendő (csak azok az attribútumok kerülnek kiemelésre, aminek tekintetében a kitöltés speciális):</w:t>
            </w:r>
          </w:p>
        </w:tc>
        <w:tc>
          <w:tcPr>
            <w:tcW w:w="6258" w:type="dxa"/>
          </w:tcPr>
          <w:p w14:paraId="21CB1F63"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adott projekthez kapcsolódó, a szerződésben külön rögzített hitelkeretek</w:t>
            </w:r>
          </w:p>
        </w:tc>
      </w:tr>
      <w:tr w:rsidR="00127EA5" w:rsidRPr="006C72EB" w14:paraId="32B8C29F"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29DE5C35"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52842629" w14:textId="019359BD"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új szerződéssel / átstrukturálással </w:t>
            </w:r>
          </w:p>
        </w:tc>
      </w:tr>
      <w:tr w:rsidR="00127EA5" w:rsidRPr="006C72EB" w14:paraId="0571D00D"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50F0B6D"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instrumentum indulásának időpontja</w:t>
            </w:r>
          </w:p>
        </w:tc>
        <w:tc>
          <w:tcPr>
            <w:tcW w:w="6258" w:type="dxa"/>
          </w:tcPr>
          <w:p w14:paraId="5D36413E"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projekthitel-szerződés aláírásának időpontja</w:t>
            </w:r>
          </w:p>
        </w:tc>
      </w:tr>
      <w:tr w:rsidR="00127EA5" w:rsidRPr="006C72EB" w14:paraId="128B123D"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A47451B"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instrumentum lejáratának időpontja</w:t>
            </w:r>
          </w:p>
        </w:tc>
        <w:tc>
          <w:tcPr>
            <w:tcW w:w="6258" w:type="dxa"/>
          </w:tcPr>
          <w:p w14:paraId="1B331A77"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projekthitel szerződésben rögzített adott kerethez kapcsolódó lejárat dátuma </w:t>
            </w:r>
          </w:p>
        </w:tc>
      </w:tr>
      <w:tr w:rsidR="00127EA5" w:rsidRPr="006C72EB" w14:paraId="718AE8E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C475AD0"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5873E7A7"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a dátum, amikor a projekthitel szerződésben rögzített összes folyósítási feltétel teljesül. Amennyiben még van teljesítendő folyósítási feltétel, úgy ebben a mezőben nem kell értéket megadni, üresen lehet hagyni. </w:t>
            </w:r>
          </w:p>
        </w:tc>
      </w:tr>
      <w:tr w:rsidR="00127EA5" w:rsidRPr="006C72EB" w14:paraId="5DE7547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914D933"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2FDD753C"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hitelszerződés szerinti eredeti lejárat</w:t>
            </w:r>
          </w:p>
        </w:tc>
      </w:tr>
      <w:tr w:rsidR="00127EA5" w:rsidRPr="006C72EB" w14:paraId="198E241C"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0E9F3E22"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0E1F51FB" w14:textId="77777777" w:rsidR="00127EA5" w:rsidRPr="006C72EB" w:rsidRDefault="00127EA5" w:rsidP="00C14714">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igen</w:t>
            </w:r>
            <w:r w:rsidRPr="006C72EB">
              <w:rPr>
                <w:rFonts w:asciiTheme="minorHAnsi" w:hAnsiTheme="minorHAnsi" w:cstheme="minorHAnsi"/>
              </w:rPr>
              <w:t xml:space="preserve"> (</w:t>
            </w:r>
            <w:proofErr w:type="gramStart"/>
            <w:r w:rsidRPr="006C72EB">
              <w:rPr>
                <w:rFonts w:asciiTheme="minorHAnsi" w:hAnsiTheme="minorHAnsi" w:cstheme="minorHAnsi"/>
              </w:rPr>
              <w:t>pl.</w:t>
            </w:r>
            <w:proofErr w:type="gramEnd"/>
            <w:r w:rsidRPr="006C72EB">
              <w:rPr>
                <w:rFonts w:asciiTheme="minorHAnsi" w:hAnsiTheme="minorHAnsi" w:cstheme="minorHAnsi"/>
              </w:rPr>
              <w:t xml:space="preserve"> ha teljes készfizető kezesség van a teljes projekthitel mögött, vagy ha „limited-</w:t>
            </w:r>
            <w:proofErr w:type="spellStart"/>
            <w:r w:rsidRPr="006C72EB">
              <w:rPr>
                <w:rFonts w:asciiTheme="minorHAnsi" w:hAnsiTheme="minorHAnsi" w:cstheme="minorHAnsi"/>
              </w:rPr>
              <w:t>recourse</w:t>
            </w:r>
            <w:proofErr w:type="spellEnd"/>
            <w:r w:rsidRPr="006C72EB">
              <w:rPr>
                <w:rFonts w:asciiTheme="minorHAnsi" w:hAnsiTheme="minorHAnsi" w:cstheme="minorHAnsi"/>
              </w:rPr>
              <w:t>” az ügylet)</w:t>
            </w:r>
          </w:p>
          <w:p w14:paraId="6298C36D" w14:textId="77777777" w:rsidR="00127EA5" w:rsidRPr="006C72EB" w:rsidRDefault="00127EA5" w:rsidP="00C14714">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nem</w:t>
            </w:r>
            <w:r w:rsidRPr="006C72EB">
              <w:rPr>
                <w:rFonts w:asciiTheme="minorHAnsi" w:hAnsiTheme="minorHAnsi" w:cstheme="minorHAnsi"/>
              </w:rPr>
              <w:t xml:space="preserve"> (alap esetben ez jelölendő, ha a projekt bevételein túl nincs más megtérülési forrás)</w:t>
            </w:r>
          </w:p>
        </w:tc>
      </w:tr>
      <w:tr w:rsidR="00127EA5" w:rsidRPr="006C72EB" w14:paraId="7356EC28"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D0C1525"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53941783"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egyéb cél </w:t>
            </w:r>
          </w:p>
        </w:tc>
      </w:tr>
      <w:tr w:rsidR="00127EA5" w:rsidRPr="006C72EB" w14:paraId="0F82368E"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68AEA620"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ingatlanfinanszírozás jellege</w:t>
            </w:r>
          </w:p>
        </w:tc>
        <w:tc>
          <w:tcPr>
            <w:tcW w:w="6258" w:type="dxa"/>
          </w:tcPr>
          <w:p w14:paraId="0F281389"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amennyiben ingatlanfinanszírozásról van szó, úgy a projekt céljával összhangban töltendő</w:t>
            </w:r>
          </w:p>
        </w:tc>
      </w:tr>
      <w:tr w:rsidR="00127EA5" w:rsidRPr="006C72EB" w14:paraId="7A2F05C7"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11739984"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finanszírozott ingatlan főtípusa / altípusa</w:t>
            </w:r>
          </w:p>
        </w:tc>
        <w:tc>
          <w:tcPr>
            <w:tcW w:w="6258" w:type="dxa"/>
          </w:tcPr>
          <w:p w14:paraId="1AD50BB6"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 céljával összhangban töltendő kódlista alapján</w:t>
            </w:r>
          </w:p>
        </w:tc>
      </w:tr>
      <w:tr w:rsidR="00127EA5" w:rsidRPr="006C72EB" w14:paraId="3513BA13"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8FD9A20" w14:textId="77777777" w:rsidR="00127EA5" w:rsidRPr="006C72EB" w:rsidRDefault="00127EA5" w:rsidP="00C14714">
            <w:pPr>
              <w:pStyle w:val="Listaszerbekezds"/>
              <w:numPr>
                <w:ilvl w:val="0"/>
                <w:numId w:val="17"/>
              </w:numPr>
              <w:rPr>
                <w:rFonts w:asciiTheme="minorHAnsi" w:hAnsiTheme="minorHAnsi" w:cstheme="minorHAnsi"/>
              </w:rPr>
            </w:pPr>
            <w:r w:rsidRPr="006C72EB">
              <w:rPr>
                <w:rFonts w:asciiTheme="minorHAnsi" w:hAnsiTheme="minorHAnsi" w:cstheme="minorHAnsi"/>
              </w:rPr>
              <w:t>hitelkonstrukció</w:t>
            </w:r>
          </w:p>
        </w:tc>
        <w:tc>
          <w:tcPr>
            <w:tcW w:w="6258" w:type="dxa"/>
          </w:tcPr>
          <w:p w14:paraId="340EC120"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Támogatott - Egyéb támogatott hitelkonstrukciók / Nem támogatott és nem </w:t>
            </w:r>
            <w:proofErr w:type="spellStart"/>
            <w:r w:rsidRPr="006C72EB">
              <w:rPr>
                <w:rFonts w:asciiTheme="minorHAnsi" w:hAnsiTheme="minorHAnsi" w:cstheme="minorHAnsi"/>
              </w:rPr>
              <w:t>NHP</w:t>
            </w:r>
            <w:proofErr w:type="spellEnd"/>
            <w:r w:rsidRPr="006C72EB">
              <w:rPr>
                <w:rFonts w:asciiTheme="minorHAnsi" w:hAnsiTheme="minorHAnsi" w:cstheme="minorHAnsi"/>
              </w:rPr>
              <w:t xml:space="preserve"> hitel</w:t>
            </w:r>
          </w:p>
        </w:tc>
      </w:tr>
    </w:tbl>
    <w:p w14:paraId="26E8E77F" w14:textId="77777777" w:rsidR="00127EA5" w:rsidRDefault="00127EA5" w:rsidP="00C14714">
      <w:pPr>
        <w:rPr>
          <w:rFonts w:asciiTheme="minorHAnsi" w:hAnsiTheme="minorHAnsi" w:cstheme="minorHAnsi"/>
        </w:rPr>
      </w:pPr>
    </w:p>
    <w:p w14:paraId="3A9B1BA7" w14:textId="4895E1F9" w:rsidR="00127EA5" w:rsidRPr="006C72EB" w:rsidRDefault="00127EA5" w:rsidP="00C14714">
      <w:pPr>
        <w:rPr>
          <w:rFonts w:asciiTheme="minorHAnsi" w:hAnsiTheme="minorHAnsi" w:cstheme="minorHAnsi"/>
        </w:rPr>
      </w:pPr>
      <w:r w:rsidRPr="006C72EB">
        <w:rPr>
          <w:rFonts w:asciiTheme="minorHAnsi" w:hAnsiTheme="minorHAnsi" w:cstheme="minorHAnsi"/>
        </w:rPr>
        <w:t>Az INSTR táblában szereplő</w:t>
      </w:r>
      <w:proofErr w:type="gramStart"/>
      <w:r w:rsidRPr="006C72EB">
        <w:rPr>
          <w:rFonts w:asciiTheme="minorHAnsi" w:hAnsiTheme="minorHAnsi" w:cstheme="minorHAnsi"/>
        </w:rPr>
        <w:t>, ”Az</w:t>
      </w:r>
      <w:proofErr w:type="gramEnd"/>
      <w:r w:rsidRPr="006C72EB">
        <w:rPr>
          <w:rFonts w:asciiTheme="minorHAnsi" w:hAnsiTheme="minorHAnsi" w:cstheme="minorHAnsi"/>
        </w:rPr>
        <w:t xml:space="preserve"> instrumentum projekthitel-e?” mezőt az alábbi kódértékekkel kell tölteni minden nem természetes személy adós esetében:</w:t>
      </w:r>
    </w:p>
    <w:p w14:paraId="6B80A491" w14:textId="77777777" w:rsidR="00127EA5" w:rsidRPr="006C72EB" w:rsidRDefault="00127EA5" w:rsidP="00C14714">
      <w:pPr>
        <w:pStyle w:val="Listaszerbekezds"/>
        <w:numPr>
          <w:ilvl w:val="0"/>
          <w:numId w:val="2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IGEN_EGYVKETTO</w:t>
      </w:r>
      <w:proofErr w:type="spellEnd"/>
      <w:r w:rsidRPr="006C72EB">
        <w:rPr>
          <w:rFonts w:asciiTheme="minorHAnsi" w:eastAsia="Times New Roman" w:hAnsiTheme="minorHAnsi" w:cstheme="minorHAnsi"/>
        </w:rPr>
        <w:t xml:space="preserve">: Igen, 1 vagy 2 </w:t>
      </w:r>
      <w:proofErr w:type="spellStart"/>
      <w:r w:rsidRPr="006C72EB">
        <w:rPr>
          <w:rFonts w:asciiTheme="minorHAnsi" w:eastAsia="Times New Roman" w:hAnsiTheme="minorHAnsi" w:cstheme="minorHAnsi"/>
        </w:rPr>
        <w:t>CRR</w:t>
      </w:r>
      <w:proofErr w:type="spellEnd"/>
      <w:r w:rsidRPr="006C72EB">
        <w:rPr>
          <w:rFonts w:asciiTheme="minorHAnsi" w:eastAsia="Times New Roman" w:hAnsiTheme="minorHAnsi" w:cstheme="minorHAnsi"/>
        </w:rPr>
        <w:t xml:space="preserve"> feltétel teljesül</w:t>
      </w:r>
      <w:r w:rsidRPr="00312C37">
        <w:rPr>
          <w:rFonts w:asciiTheme="minorHAnsi" w:eastAsia="Times New Roman" w:hAnsiTheme="minorHAnsi" w:cstheme="minorHAnsi"/>
        </w:rPr>
        <w:t>, belső szabályzat alapján projekthitel</w:t>
      </w:r>
    </w:p>
    <w:p w14:paraId="413632C8" w14:textId="77777777" w:rsidR="00127EA5" w:rsidRPr="006C72EB" w:rsidRDefault="00127EA5" w:rsidP="00C14714">
      <w:pPr>
        <w:pStyle w:val="Listaszerbekezds"/>
        <w:numPr>
          <w:ilvl w:val="0"/>
          <w:numId w:val="2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IGEN_MINDHAROM</w:t>
      </w:r>
      <w:proofErr w:type="spellEnd"/>
      <w:r w:rsidRPr="006C72EB">
        <w:rPr>
          <w:rFonts w:asciiTheme="minorHAnsi" w:eastAsia="Times New Roman" w:hAnsiTheme="minorHAnsi" w:cstheme="minorHAnsi"/>
        </w:rPr>
        <w:t xml:space="preserve">: Igen, mindhárom </w:t>
      </w:r>
      <w:proofErr w:type="spellStart"/>
      <w:r w:rsidRPr="006C72EB">
        <w:rPr>
          <w:rFonts w:asciiTheme="minorHAnsi" w:eastAsia="Times New Roman" w:hAnsiTheme="minorHAnsi" w:cstheme="minorHAnsi"/>
        </w:rPr>
        <w:t>CRR</w:t>
      </w:r>
      <w:proofErr w:type="spellEnd"/>
      <w:r w:rsidRPr="006C72EB">
        <w:rPr>
          <w:rFonts w:asciiTheme="minorHAnsi" w:eastAsia="Times New Roman" w:hAnsiTheme="minorHAnsi" w:cstheme="minorHAnsi"/>
        </w:rPr>
        <w:t xml:space="preserve"> feltétel teljesül</w:t>
      </w:r>
    </w:p>
    <w:p w14:paraId="5746EFE8" w14:textId="77777777" w:rsidR="00127EA5" w:rsidRPr="00CE726B" w:rsidRDefault="00127EA5" w:rsidP="00C14714">
      <w:pPr>
        <w:pStyle w:val="Listaszerbekezds"/>
        <w:numPr>
          <w:ilvl w:val="0"/>
          <w:numId w:val="2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IGEN_BELSO</w:t>
      </w:r>
      <w:proofErr w:type="spellEnd"/>
      <w:r w:rsidRPr="006C72EB">
        <w:rPr>
          <w:rFonts w:asciiTheme="minorHAnsi" w:eastAsia="Times New Roman" w:hAnsiTheme="minorHAnsi" w:cstheme="minorHAnsi"/>
        </w:rPr>
        <w:t xml:space="preserve">: Igen, egyik </w:t>
      </w:r>
      <w:proofErr w:type="spellStart"/>
      <w:r w:rsidRPr="006C72EB">
        <w:rPr>
          <w:rFonts w:asciiTheme="minorHAnsi" w:eastAsia="Times New Roman" w:hAnsiTheme="minorHAnsi" w:cstheme="minorHAnsi"/>
        </w:rPr>
        <w:t>CRR</w:t>
      </w:r>
      <w:proofErr w:type="spellEnd"/>
      <w:r w:rsidRPr="006C72EB">
        <w:rPr>
          <w:rFonts w:asciiTheme="minorHAnsi" w:eastAsia="Times New Roman" w:hAnsiTheme="minorHAnsi" w:cstheme="minorHAnsi"/>
        </w:rPr>
        <w:t xml:space="preserve"> feltétel sem teljesül, de egyéb ok (saját belső minősítés) miatt projekthitelnek </w:t>
      </w:r>
      <w:r w:rsidRPr="00CE726B">
        <w:rPr>
          <w:rFonts w:asciiTheme="minorHAnsi" w:eastAsia="Times New Roman" w:hAnsiTheme="minorHAnsi" w:cstheme="minorHAnsi"/>
        </w:rPr>
        <w:t>tekintendő</w:t>
      </w:r>
    </w:p>
    <w:p w14:paraId="576E7B89" w14:textId="77777777" w:rsidR="00127EA5" w:rsidRPr="00312C37" w:rsidRDefault="00127EA5" w:rsidP="00C14714">
      <w:pPr>
        <w:pStyle w:val="Listaszerbekezds"/>
        <w:numPr>
          <w:ilvl w:val="0"/>
          <w:numId w:val="29"/>
        </w:numPr>
        <w:spacing w:after="0"/>
        <w:rPr>
          <w:rFonts w:asciiTheme="minorHAnsi" w:eastAsia="Times New Roman" w:hAnsiTheme="minorHAnsi" w:cstheme="minorHAnsi"/>
        </w:rPr>
      </w:pPr>
      <w:proofErr w:type="spellStart"/>
      <w:r w:rsidRPr="00312C37">
        <w:rPr>
          <w:rFonts w:asciiTheme="minorHAnsi" w:eastAsia="Times New Roman" w:hAnsiTheme="minorHAnsi" w:cstheme="minorHAnsi"/>
        </w:rPr>
        <w:t>IGEN_EGYVKETTO_NPR_B</w:t>
      </w:r>
      <w:proofErr w:type="spellEnd"/>
      <w:r w:rsidRPr="00312C37">
        <w:rPr>
          <w:rFonts w:asciiTheme="minorHAnsi" w:eastAsia="Times New Roman" w:hAnsiTheme="minorHAnsi" w:cstheme="minorHAnsi"/>
        </w:rPr>
        <w:t xml:space="preserve">: Igen, 1 vagy 2 </w:t>
      </w:r>
      <w:proofErr w:type="spellStart"/>
      <w:r w:rsidRPr="00312C37">
        <w:rPr>
          <w:rFonts w:asciiTheme="minorHAnsi" w:eastAsia="Times New Roman" w:hAnsiTheme="minorHAnsi" w:cstheme="minorHAnsi"/>
        </w:rPr>
        <w:t>CRR</w:t>
      </w:r>
      <w:proofErr w:type="spellEnd"/>
      <w:r w:rsidRPr="00312C37">
        <w:rPr>
          <w:rFonts w:asciiTheme="minorHAnsi" w:eastAsia="Times New Roman" w:hAnsiTheme="minorHAnsi" w:cstheme="minorHAnsi"/>
        </w:rPr>
        <w:t xml:space="preserve"> feltétel teljesül, de belső szabályzat alapján nem projekthitel</w:t>
      </w:r>
    </w:p>
    <w:p w14:paraId="448611F5" w14:textId="77777777" w:rsidR="00127EA5" w:rsidRPr="00CE726B" w:rsidRDefault="00127EA5" w:rsidP="00C14714">
      <w:pPr>
        <w:pStyle w:val="Listaszerbekezds"/>
        <w:numPr>
          <w:ilvl w:val="0"/>
          <w:numId w:val="29"/>
        </w:numPr>
        <w:spacing w:after="0"/>
        <w:rPr>
          <w:rFonts w:asciiTheme="minorHAnsi" w:eastAsia="Times New Roman" w:hAnsiTheme="minorHAnsi" w:cstheme="minorHAnsi"/>
        </w:rPr>
      </w:pPr>
      <w:proofErr w:type="spellStart"/>
      <w:r w:rsidRPr="00CE726B">
        <w:rPr>
          <w:rFonts w:asciiTheme="minorHAnsi" w:eastAsia="Times New Roman" w:hAnsiTheme="minorHAnsi" w:cstheme="minorHAnsi"/>
        </w:rPr>
        <w:t>NEM_PROJEKTH</w:t>
      </w:r>
      <w:proofErr w:type="spellEnd"/>
      <w:r w:rsidRPr="00CE726B">
        <w:rPr>
          <w:rFonts w:asciiTheme="minorHAnsi" w:eastAsia="Times New Roman" w:hAnsiTheme="minorHAnsi" w:cstheme="minorHAnsi"/>
        </w:rPr>
        <w:t>: nem projekthitel</w:t>
      </w:r>
    </w:p>
    <w:p w14:paraId="25B7124C" w14:textId="77777777" w:rsidR="00127EA5" w:rsidRPr="006C72EB" w:rsidRDefault="00127EA5" w:rsidP="00C14714">
      <w:pPr>
        <w:autoSpaceDE w:val="0"/>
        <w:autoSpaceDN w:val="0"/>
        <w:spacing w:after="0"/>
        <w:rPr>
          <w:rFonts w:asciiTheme="minorHAnsi" w:hAnsiTheme="minorHAnsi" w:cstheme="minorHAnsi"/>
        </w:rPr>
      </w:pPr>
    </w:p>
    <w:p w14:paraId="7B45C6B2" w14:textId="77777777" w:rsidR="00127EA5" w:rsidRPr="006C72EB" w:rsidRDefault="00127EA5" w:rsidP="00C14714">
      <w:pPr>
        <w:rPr>
          <w:rFonts w:asciiTheme="minorHAnsi" w:eastAsia="Times New Roman" w:hAnsiTheme="minorHAnsi" w:cstheme="minorHAnsi"/>
          <w:color w:val="000000"/>
        </w:rPr>
      </w:pPr>
      <w:r w:rsidRPr="006C72EB">
        <w:rPr>
          <w:rFonts w:asciiTheme="minorHAnsi" w:hAnsiTheme="minorHAnsi" w:cstheme="minorHAnsi"/>
        </w:rPr>
        <w:t xml:space="preserve">A projekthitelekre vonatkozó további speciális attribútumok abban az esetben jelentendők, ha a 10/2017 (VIII.8.)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ajánlásban is hivatkozott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147 cikk 8/a-c pontjaiban szereplő három feltétel közül bármelyik teljesül és az ügyfél vállalati ügyfél vagy egyéni vállalkozó. Természetes személy ügyfelek esetén a mezők nem töltendők. A projekthitelre vonatkozó speciális mezők akkor is töltendők, ha a fenti három feltétel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w:t>
      </w:r>
      <w:r w:rsidRPr="006C72EB">
        <w:rPr>
          <w:rFonts w:asciiTheme="minorHAnsi" w:eastAsia="Times New Roman" w:hAnsiTheme="minorHAnsi" w:cstheme="minorHAnsi"/>
          <w:color w:val="000000"/>
        </w:rPr>
        <w:t xml:space="preserve">147(8) (a)-c)) közül egyik sem teljesül, azonban az adatszolgáltató a belső rendszereiben projekthitelként tartja nyilván a hitelt. </w:t>
      </w:r>
    </w:p>
    <w:p w14:paraId="3EE499BE" w14:textId="1EB983CE" w:rsidR="00127EA5" w:rsidRPr="006C72EB" w:rsidRDefault="00127EA5" w:rsidP="00C14714">
      <w:pPr>
        <w:rPr>
          <w:rFonts w:asciiTheme="minorHAnsi" w:eastAsia="Times New Roman" w:hAnsiTheme="minorHAnsi" w:cstheme="minorHAnsi"/>
          <w:color w:val="000000"/>
        </w:rPr>
      </w:pPr>
      <w:r w:rsidRPr="006C72EB">
        <w:rPr>
          <w:rFonts w:asciiTheme="minorHAnsi" w:eastAsia="Times New Roman" w:hAnsiTheme="minorHAnsi" w:cstheme="minorHAnsi"/>
          <w:color w:val="000000"/>
        </w:rPr>
        <w:t>A projekthitelekre vonatkozó speciális attribútumok</w:t>
      </w:r>
      <w:r w:rsidR="00810EDC">
        <w:rPr>
          <w:rFonts w:asciiTheme="minorHAnsi" w:eastAsia="Times New Roman" w:hAnsiTheme="minorHAnsi" w:cstheme="minorHAnsi"/>
          <w:color w:val="000000"/>
        </w:rPr>
        <w:t xml:space="preserve"> - amelyek</w:t>
      </w:r>
      <w:r w:rsidRPr="006C72EB">
        <w:rPr>
          <w:rFonts w:asciiTheme="minorHAnsi" w:eastAsia="Times New Roman" w:hAnsiTheme="minorHAnsi" w:cstheme="minorHAnsi"/>
          <w:color w:val="000000"/>
        </w:rPr>
        <w:t xml:space="preserve"> </w:t>
      </w:r>
      <w:proofErr w:type="spellStart"/>
      <w:r w:rsidR="00810EDC">
        <w:rPr>
          <w:rFonts w:asciiTheme="minorHAnsi" w:hAnsiTheme="minorHAnsi" w:cstheme="minorHAnsi"/>
        </w:rPr>
        <w:t>LIZ</w:t>
      </w:r>
      <w:proofErr w:type="spellEnd"/>
      <w:r w:rsidR="00810EDC">
        <w:rPr>
          <w:rFonts w:asciiTheme="minorHAnsi" w:hAnsiTheme="minorHAnsi" w:cstheme="minorHAnsi"/>
        </w:rPr>
        <w:t xml:space="preserve"> vagy </w:t>
      </w:r>
      <w:proofErr w:type="spellStart"/>
      <w:r w:rsidR="00810EDC">
        <w:rPr>
          <w:rFonts w:asciiTheme="minorHAnsi" w:hAnsiTheme="minorHAnsi" w:cstheme="minorHAnsi"/>
        </w:rPr>
        <w:t>HNY</w:t>
      </w:r>
      <w:proofErr w:type="spellEnd"/>
      <w:r w:rsidR="00810EDC">
        <w:rPr>
          <w:rFonts w:asciiTheme="minorHAnsi" w:hAnsiTheme="minorHAnsi" w:cstheme="minorHAnsi"/>
        </w:rPr>
        <w:t xml:space="preserve"> tevékenységet folytató, </w:t>
      </w:r>
      <w:proofErr w:type="spellStart"/>
      <w:r w:rsidR="000C6D81">
        <w:rPr>
          <w:rFonts w:asciiTheme="minorHAnsi" w:hAnsiTheme="minorHAnsi" w:cs="Arial"/>
        </w:rPr>
        <w:t>PVOV</w:t>
      </w:r>
      <w:proofErr w:type="spellEnd"/>
      <w:r w:rsidR="000C6D81" w:rsidRPr="00303B39" w:rsidDel="000C6D81">
        <w:rPr>
          <w:rFonts w:asciiTheme="minorHAnsi" w:hAnsiTheme="minorHAnsi" w:cstheme="minorHAnsi"/>
        </w:rPr>
        <w:t xml:space="preserve"> </w:t>
      </w:r>
      <w:r w:rsidR="00810EDC" w:rsidRPr="00303B39">
        <w:rPr>
          <w:rFonts w:asciiTheme="minorHAnsi" w:hAnsiTheme="minorHAnsi" w:cstheme="minorHAnsi"/>
        </w:rPr>
        <w:t>esetén jelentendők 2023.</w:t>
      </w:r>
      <w:r w:rsidR="00810EDC" w:rsidRPr="00312C37">
        <w:rPr>
          <w:rFonts w:asciiTheme="minorHAnsi" w:hAnsiTheme="minorHAnsi" w:cstheme="minorHAnsi"/>
        </w:rPr>
        <w:t xml:space="preserve"> I. negyedév</w:t>
      </w:r>
      <w:r w:rsidR="00810EDC" w:rsidRPr="00303B39">
        <w:rPr>
          <w:rFonts w:asciiTheme="minorHAnsi" w:hAnsiTheme="minorHAnsi" w:cstheme="minorHAnsi"/>
        </w:rPr>
        <w:t xml:space="preserve"> vonatkozási időtől kezdődően</w:t>
      </w:r>
      <w:r w:rsidR="00810EDC">
        <w:rPr>
          <w:rFonts w:asciiTheme="minorHAnsi" w:hAnsiTheme="minorHAnsi" w:cstheme="minorHAnsi"/>
        </w:rPr>
        <w:t xml:space="preserve"> - </w:t>
      </w:r>
      <w:r w:rsidRPr="006C72EB">
        <w:rPr>
          <w:rFonts w:asciiTheme="minorHAnsi" w:eastAsia="Times New Roman" w:hAnsiTheme="minorHAnsi" w:cstheme="minorHAnsi"/>
          <w:color w:val="000000"/>
        </w:rPr>
        <w:t xml:space="preserve">a következők: </w:t>
      </w:r>
    </w:p>
    <w:p w14:paraId="62EAEA42" w14:textId="77777777" w:rsidR="00127EA5" w:rsidRPr="006C72EB" w:rsidRDefault="00127EA5" w:rsidP="00C14714">
      <w:pPr>
        <w:pStyle w:val="Listaszerbekezds"/>
        <w:rPr>
          <w:rFonts w:asciiTheme="minorHAnsi" w:hAnsiTheme="minorHAnsi" w:cstheme="minorHAnsi"/>
        </w:rPr>
      </w:pPr>
      <w:r w:rsidRPr="006C72EB">
        <w:rPr>
          <w:rFonts w:asciiTheme="minorHAnsi" w:hAnsiTheme="minorHAnsi" w:cstheme="minorHAnsi"/>
        </w:rPr>
        <w:t>Projektcéggel szembeni kitettség</w:t>
      </w:r>
    </w:p>
    <w:p w14:paraId="6929D6D1" w14:textId="77777777" w:rsidR="00127EA5" w:rsidRPr="006C72EB" w:rsidRDefault="00127EA5" w:rsidP="00C14714">
      <w:pPr>
        <w:pStyle w:val="Listaszerbekezds"/>
        <w:rPr>
          <w:rFonts w:asciiTheme="minorHAnsi" w:hAnsiTheme="minorHAnsi" w:cstheme="minorHAnsi"/>
        </w:rPr>
      </w:pPr>
      <w:r w:rsidRPr="006C72EB">
        <w:rPr>
          <w:rFonts w:asciiTheme="minorHAnsi" w:hAnsiTheme="minorHAnsi" w:cstheme="minorHAnsi"/>
        </w:rPr>
        <w:t>Rendelkezés a finanszírozott eszköz és általa termelt jövedelmek felett</w:t>
      </w:r>
    </w:p>
    <w:p w14:paraId="0522FEE6" w14:textId="348D0A45" w:rsidR="00127EA5" w:rsidRDefault="00127EA5" w:rsidP="00C14714">
      <w:pPr>
        <w:pStyle w:val="Listaszerbekezds"/>
        <w:rPr>
          <w:rFonts w:asciiTheme="minorHAnsi" w:hAnsiTheme="minorHAnsi" w:cstheme="minorHAnsi"/>
        </w:rPr>
      </w:pPr>
      <w:r w:rsidRPr="006C72EB">
        <w:rPr>
          <w:rFonts w:asciiTheme="minorHAnsi" w:hAnsiTheme="minorHAnsi" w:cstheme="minorHAnsi"/>
        </w:rPr>
        <w:t>Visszafizetés fő forrása az eszköz által termelt jövedelem?</w:t>
      </w:r>
    </w:p>
    <w:p w14:paraId="2C7C6794" w14:textId="77777777" w:rsidR="004404A0" w:rsidRPr="006C72EB" w:rsidRDefault="004404A0" w:rsidP="004404A0">
      <w:pPr>
        <w:pStyle w:val="Listaszerbekezds"/>
        <w:rPr>
          <w:rFonts w:asciiTheme="minorHAnsi" w:hAnsiTheme="minorHAnsi" w:cstheme="minorHAnsi"/>
        </w:rPr>
      </w:pPr>
      <w:r w:rsidRPr="006C72EB">
        <w:rPr>
          <w:rFonts w:asciiTheme="minorHAnsi" w:hAnsiTheme="minorHAnsi" w:cstheme="minorHAnsi"/>
        </w:rPr>
        <w:t>Projekthitel célja</w:t>
      </w:r>
    </w:p>
    <w:p w14:paraId="3B9E698A" w14:textId="77777777" w:rsidR="004404A0" w:rsidRPr="006C72EB" w:rsidRDefault="004404A0" w:rsidP="004404A0">
      <w:pPr>
        <w:pStyle w:val="Listaszerbekezds"/>
        <w:rPr>
          <w:rFonts w:asciiTheme="minorHAnsi" w:hAnsiTheme="minorHAnsi" w:cstheme="minorHAnsi"/>
        </w:rPr>
      </w:pPr>
      <w:r w:rsidRPr="006C72EB">
        <w:rPr>
          <w:rFonts w:asciiTheme="minorHAnsi" w:hAnsiTheme="minorHAnsi" w:cstheme="minorHAnsi"/>
        </w:rPr>
        <w:t>Projekt megnevezése</w:t>
      </w:r>
    </w:p>
    <w:p w14:paraId="4743A5A1" w14:textId="77777777" w:rsidR="004404A0" w:rsidRPr="006C72EB" w:rsidRDefault="004404A0" w:rsidP="004404A0">
      <w:pPr>
        <w:pStyle w:val="Listaszerbekezds"/>
        <w:rPr>
          <w:rFonts w:asciiTheme="minorHAnsi" w:hAnsiTheme="minorHAnsi" w:cstheme="minorHAnsi"/>
        </w:rPr>
      </w:pPr>
      <w:r w:rsidRPr="006C72EB">
        <w:rPr>
          <w:rFonts w:asciiTheme="minorHAnsi" w:hAnsiTheme="minorHAnsi" w:cstheme="minorHAnsi"/>
        </w:rPr>
        <w:t>Projekt megvalósulásának várható időpontja</w:t>
      </w:r>
    </w:p>
    <w:p w14:paraId="0935EACE" w14:textId="348F47BD" w:rsidR="004404A0" w:rsidRDefault="004404A0" w:rsidP="004404A0">
      <w:pPr>
        <w:pStyle w:val="Listaszerbekezds"/>
        <w:rPr>
          <w:rFonts w:asciiTheme="minorHAnsi" w:hAnsiTheme="minorHAnsi" w:cstheme="minorHAnsi"/>
        </w:rPr>
      </w:pPr>
      <w:r w:rsidRPr="006C72EB">
        <w:rPr>
          <w:rFonts w:asciiTheme="minorHAnsi" w:hAnsiTheme="minorHAnsi" w:cstheme="minorHAnsi"/>
        </w:rPr>
        <w:t>Projekt helye (országkód)</w:t>
      </w:r>
    </w:p>
    <w:p w14:paraId="77BFDFD2" w14:textId="23733C91" w:rsidR="00906CEE" w:rsidRDefault="00906CEE" w:rsidP="00906CEE">
      <w:pPr>
        <w:pStyle w:val="Listaszerbekezds"/>
        <w:rPr>
          <w:rFonts w:asciiTheme="minorHAnsi" w:hAnsiTheme="minorHAnsi" w:cstheme="minorHAnsi"/>
        </w:rPr>
      </w:pPr>
      <w:r w:rsidRPr="006C72EB">
        <w:rPr>
          <w:rFonts w:asciiTheme="minorHAnsi" w:hAnsiTheme="minorHAnsi" w:cstheme="minorHAnsi"/>
        </w:rPr>
        <w:t xml:space="preserve">A hitelcél megvalósult-e? </w:t>
      </w:r>
    </w:p>
    <w:p w14:paraId="16E75AF9" w14:textId="0F964088" w:rsidR="00C0603E" w:rsidRDefault="00C0603E" w:rsidP="00906CEE">
      <w:pPr>
        <w:pStyle w:val="Listaszerbekezds"/>
        <w:rPr>
          <w:rFonts w:asciiTheme="minorHAnsi" w:hAnsiTheme="minorHAnsi" w:cstheme="minorHAnsi"/>
        </w:rPr>
      </w:pPr>
      <w:bookmarkStart w:id="213" w:name="_Hlk132795285"/>
      <w:r w:rsidRPr="00C0603E">
        <w:rPr>
          <w:rFonts w:asciiTheme="minorHAnsi" w:hAnsiTheme="minorHAnsi" w:cstheme="minorHAnsi"/>
        </w:rPr>
        <w:t>Projekttel kapcsolatos egyéb hitelintézeti mérlegen kívüli kötelezettségvállalás nyilvántartási értéke</w:t>
      </w:r>
    </w:p>
    <w:bookmarkEnd w:id="213"/>
    <w:p w14:paraId="123659E8" w14:textId="366A67B5" w:rsidR="00C0603E" w:rsidRPr="00070A5E" w:rsidRDefault="00C0603E" w:rsidP="00906CEE">
      <w:pPr>
        <w:pStyle w:val="Listaszerbekezds"/>
        <w:rPr>
          <w:rFonts w:asciiTheme="minorHAnsi" w:hAnsiTheme="minorHAnsi" w:cstheme="minorHAnsi"/>
        </w:rPr>
      </w:pPr>
      <w:r w:rsidRPr="00C0603E">
        <w:rPr>
          <w:rFonts w:asciiTheme="minorHAnsi" w:hAnsiTheme="minorHAnsi" w:cstheme="minorHAnsi"/>
        </w:rPr>
        <w:t>Projekttel kapcsolatos egyéb hitelintézeti mérlegen kívüli kötelezettségvállalás nyilvántartási értéke - devizanem</w:t>
      </w:r>
    </w:p>
    <w:p w14:paraId="233E6743" w14:textId="77777777" w:rsidR="004404A0" w:rsidRPr="006C72EB" w:rsidRDefault="004404A0" w:rsidP="004404A0">
      <w:pPr>
        <w:pStyle w:val="Listaszerbekezds"/>
        <w:rPr>
          <w:rFonts w:asciiTheme="minorHAnsi" w:hAnsiTheme="minorHAnsi" w:cstheme="minorHAnsi"/>
        </w:rPr>
      </w:pPr>
      <w:r w:rsidRPr="006C72EB">
        <w:rPr>
          <w:rFonts w:asciiTheme="minorHAnsi" w:hAnsiTheme="minorHAnsi" w:cstheme="minorHAnsi"/>
        </w:rPr>
        <w:t>Cashflow-t termelő konstrukció</w:t>
      </w:r>
    </w:p>
    <w:p w14:paraId="21CFB6CF" w14:textId="77777777" w:rsidR="004404A0" w:rsidRPr="006C72EB" w:rsidRDefault="004404A0" w:rsidP="00070A5E">
      <w:pPr>
        <w:pStyle w:val="Listaszerbekezds"/>
        <w:numPr>
          <w:ilvl w:val="0"/>
          <w:numId w:val="0"/>
        </w:numPr>
        <w:ind w:left="720"/>
        <w:rPr>
          <w:rFonts w:asciiTheme="minorHAnsi" w:hAnsiTheme="minorHAnsi" w:cstheme="minorHAnsi"/>
        </w:rPr>
      </w:pPr>
    </w:p>
    <w:p w14:paraId="2FC84063" w14:textId="51B1EC46" w:rsidR="00191961" w:rsidRDefault="00191961" w:rsidP="00191961">
      <w:pPr>
        <w:rPr>
          <w:rFonts w:asciiTheme="minorHAnsi" w:hAnsiTheme="minorHAnsi" w:cstheme="minorHAnsi"/>
        </w:rPr>
      </w:pPr>
      <w:r w:rsidRPr="008C7C4D">
        <w:rPr>
          <w:rFonts w:asciiTheme="minorHAnsi" w:hAnsiTheme="minorHAnsi" w:cstheme="minorHAnsi"/>
        </w:rPr>
        <w:t xml:space="preserve">A </w:t>
      </w:r>
      <w:r w:rsidRPr="008C7C4D">
        <w:t>nem közvetlenül a projekt hitelcélhoz kapcsolódó, de az ügyfél jellegére tekintettel projekthitelnek minősülő általános célú hiteleket</w:t>
      </w:r>
      <w:r w:rsidRPr="008C7C4D">
        <w:rPr>
          <w:rFonts w:asciiTheme="minorHAnsi" w:hAnsiTheme="minorHAnsi" w:cstheme="minorHAnsi"/>
        </w:rPr>
        <w:t xml:space="preserve"> (pl. folyószámlahitel) projekthitelként kell kimutatni. Első lépésben – amennyiben több kapcsolódó projekthitel is szerepel a nyilvántartásban – a beszámolási időszak végén meg kell határozni a szerződéses összeg alapján a legnagyobb összegű projekthitelt és annak jellemzőit </w:t>
      </w:r>
      <w:r w:rsidR="00B0666E">
        <w:rPr>
          <w:rFonts w:asciiTheme="minorHAnsi" w:hAnsiTheme="minorHAnsi" w:cstheme="minorHAnsi"/>
        </w:rPr>
        <w:t>(leíró mezőiben jelentett adatokat)</w:t>
      </w:r>
      <w:r w:rsidR="00B0666E" w:rsidRPr="008C7C4D">
        <w:rPr>
          <w:rFonts w:asciiTheme="minorHAnsi" w:hAnsiTheme="minorHAnsi" w:cstheme="minorHAnsi"/>
        </w:rPr>
        <w:t xml:space="preserve"> </w:t>
      </w:r>
      <w:r w:rsidRPr="008C7C4D">
        <w:rPr>
          <w:rFonts w:asciiTheme="minorHAnsi" w:hAnsiTheme="minorHAnsi" w:cstheme="minorHAnsi"/>
        </w:rPr>
        <w:t>„örökítve” jelentendő a kapcsolódó hitel is. Tehát „</w:t>
      </w:r>
      <w:r w:rsidR="00017D9E" w:rsidRPr="00017D9E">
        <w:rPr>
          <w:rFonts w:asciiTheme="minorHAnsi" w:hAnsiTheme="minorHAnsi" w:cstheme="minorHAnsi"/>
        </w:rPr>
        <w:t>Az instrumentum p</w:t>
      </w:r>
      <w:r w:rsidRPr="008C7C4D">
        <w:rPr>
          <w:rFonts w:asciiTheme="minorHAnsi" w:hAnsiTheme="minorHAnsi" w:cstheme="minorHAnsi"/>
        </w:rPr>
        <w:t>rojekthitel-e</w:t>
      </w:r>
      <w:r w:rsidR="00017D9E">
        <w:rPr>
          <w:rFonts w:asciiTheme="minorHAnsi" w:hAnsiTheme="minorHAnsi" w:cstheme="minorHAnsi"/>
        </w:rPr>
        <w:t>?</w:t>
      </w:r>
      <w:r w:rsidRPr="008C7C4D">
        <w:rPr>
          <w:rFonts w:asciiTheme="minorHAnsi" w:hAnsiTheme="minorHAnsi" w:cstheme="minorHAnsi"/>
        </w:rPr>
        <w:t>” mezőben is azt a kódértéket kell alkalmazni, amely egyezik a legnagyobb szerződéses összegű projekthitel adatával, azaz például, ha ’</w:t>
      </w:r>
      <w:proofErr w:type="spellStart"/>
      <w:r w:rsidRPr="008C7C4D">
        <w:rPr>
          <w:rFonts w:asciiTheme="minorHAnsi" w:hAnsiTheme="minorHAnsi" w:cstheme="minorHAnsi"/>
        </w:rPr>
        <w:t>IGEN_MINDHAROM</w:t>
      </w:r>
      <w:proofErr w:type="spellEnd"/>
      <w:r w:rsidRPr="008C7C4D">
        <w:rPr>
          <w:rFonts w:asciiTheme="minorHAnsi" w:hAnsiTheme="minorHAnsi" w:cstheme="minorHAnsi"/>
        </w:rPr>
        <w:t xml:space="preserve">’ kódérték szerepel a projekthitelnél, a hozzá kapcsolódó (azonos ügyféllel szemben fennálló) folyószámlahitelnél is ez a kódérték jelentendő.  </w:t>
      </w:r>
    </w:p>
    <w:p w14:paraId="206801B3" w14:textId="56FBCC3F" w:rsidR="00191961" w:rsidRPr="006C72EB" w:rsidRDefault="00191961" w:rsidP="00191961">
      <w:r w:rsidRPr="006C72EB">
        <w:rPr>
          <w:rFonts w:asciiTheme="minorHAnsi" w:hAnsiTheme="minorHAnsi" w:cstheme="minorHAnsi"/>
        </w:rPr>
        <w:t xml:space="preserve">A </w:t>
      </w:r>
      <w:r w:rsidRPr="006C72EB">
        <w:rPr>
          <w:rFonts w:asciiTheme="minorHAnsi" w:hAnsiTheme="minorHAnsi" w:cstheme="minorHAnsi"/>
          <w:b/>
          <w:bCs/>
        </w:rPr>
        <w:t xml:space="preserve">„Projekttel kapcsolatos egyéb hitelintézeti </w:t>
      </w:r>
      <w:r w:rsidRPr="006C72EB">
        <w:rPr>
          <w:rFonts w:asciiTheme="minorHAnsi" w:hAnsiTheme="minorHAnsi" w:cstheme="minorHAnsi"/>
          <w:b/>
          <w:bCs/>
          <w:i/>
          <w:iCs/>
        </w:rPr>
        <w:t>mérlegen kívüli</w:t>
      </w:r>
      <w:r w:rsidRPr="006C72EB">
        <w:rPr>
          <w:rFonts w:asciiTheme="minorHAnsi" w:hAnsiTheme="minorHAnsi" w:cstheme="minorHAnsi"/>
          <w:b/>
          <w:bCs/>
        </w:rPr>
        <w:t xml:space="preserve"> kötelezettségvállalás nyilvántartási értéke”</w:t>
      </w:r>
      <w:r w:rsidRPr="006C72EB">
        <w:rPr>
          <w:rFonts w:asciiTheme="minorHAnsi" w:hAnsiTheme="minorHAnsi" w:cstheme="minorHAnsi"/>
        </w:rPr>
        <w:t xml:space="preserve"> mező</w:t>
      </w:r>
      <w:r>
        <w:rPr>
          <w:rFonts w:asciiTheme="minorHAnsi" w:hAnsiTheme="minorHAnsi" w:cstheme="minorHAnsi"/>
        </w:rPr>
        <w:t>ben</w:t>
      </w:r>
      <w:r w:rsidRPr="006C72EB">
        <w:rPr>
          <w:rFonts w:asciiTheme="minorHAnsi" w:hAnsiTheme="minorHAnsi" w:cstheme="minorHAnsi"/>
        </w:rPr>
        <w:t xml:space="preserve"> a projekthez kapcsolódó mérlegen kívüli tételek (pl. </w:t>
      </w:r>
      <w:r w:rsidRPr="006C72EB">
        <w:t xml:space="preserve">a mérlegen kívüli kötelezettségvállalások közül a projekthitelhez kapcsolódó garanciák, kezességvállalások, lejegyzett kötvények </w:t>
      </w:r>
      <w:proofErr w:type="spellStart"/>
      <w:r w:rsidRPr="006C72EB">
        <w:t>stb</w:t>
      </w:r>
      <w:proofErr w:type="spellEnd"/>
      <w:r w:rsidRPr="006C72EB">
        <w:t>) értéke jelentendő. Amennyiben például adott projekthitel adósának az adatszolgáltató garanciát is nyújtott, akkor a „Projekthitel célja” mező kódértékei szerinti bontást szem előtt tartva a megfelelő célú proje</w:t>
      </w:r>
      <w:r>
        <w:t>k</w:t>
      </w:r>
      <w:r w:rsidRPr="006C72EB">
        <w:t xml:space="preserve">thitelhez kell azt kapcsolni, amennyiben a mérlegen kívüli tétel több projekthitelhez is tartozik, akkor a legnagyobb </w:t>
      </w:r>
      <w:r>
        <w:t xml:space="preserve">szerződéses </w:t>
      </w:r>
      <w:r w:rsidRPr="006C72EB">
        <w:t>összegű projektcélú kihelyezés szerint kell azt besorolni. A mezőben le nem hívott hitelkeret nem jelenthető</w:t>
      </w:r>
      <w:r>
        <w:t>.</w:t>
      </w:r>
      <w:r w:rsidRPr="006C72EB">
        <w:t xml:space="preserve"> </w:t>
      </w:r>
    </w:p>
    <w:p w14:paraId="402C855F" w14:textId="6FE52BDB" w:rsidR="00CB1B73" w:rsidRPr="006C72EB" w:rsidRDefault="00CB1B73" w:rsidP="00C14714">
      <w:pPr>
        <w:rPr>
          <w:lang w:eastAsia="en-US"/>
        </w:rPr>
      </w:pPr>
      <w:r w:rsidRPr="006C72EB">
        <w:rPr>
          <w:lang w:eastAsia="en-US"/>
        </w:rPr>
        <w:t>Projekthitelek refinanszírozása esetén, amennyiben kizárólag a finanszírozó személyében történik változás, de a hitel eredeti célja nem módosul, azaz változatlanul projektfinanszírozásnak minősül (pl. ingatlanfejlesztés), a „Projekthitel célja” mező értéke nem változik, azt az eredeti hitelcél szerint kell besorolni, azaz az instrumentum a HITREG-ben nem az ’</w:t>
      </w:r>
      <w:proofErr w:type="spellStart"/>
      <w:r w:rsidRPr="006C72EB">
        <w:rPr>
          <w:lang w:eastAsia="en-US"/>
        </w:rPr>
        <w:t>EGYEB_C</w:t>
      </w:r>
      <w:proofErr w:type="spellEnd"/>
      <w:r w:rsidRPr="006C72EB">
        <w:rPr>
          <w:lang w:eastAsia="en-US"/>
        </w:rPr>
        <w:t>’ kódértékkel jelentendő. Hasonló módon kell eljárni abban az esetben is, amennyiben a refinanszírozás az eredeti finanszírozó intézmény által történik, és az új projektfinanszírozási szerződésben az eredeti projekt cél nem változik, az változatlanul fennáll.</w:t>
      </w:r>
    </w:p>
    <w:p w14:paraId="3892727B" w14:textId="7F0B57B9" w:rsidR="00127EA5" w:rsidRPr="00BD6A8C" w:rsidRDefault="00127EA5" w:rsidP="00C14714">
      <w:r w:rsidRPr="006C72EB">
        <w:t xml:space="preserve">Azokat a nemteljesítővé, felmondottá, illetve </w:t>
      </w:r>
      <w:proofErr w:type="spellStart"/>
      <w:r w:rsidRPr="006C72EB">
        <w:t>work</w:t>
      </w:r>
      <w:proofErr w:type="spellEnd"/>
      <w:r w:rsidRPr="006C72EB">
        <w:t>-out fázisba került projektfinanszírozási hiteleket, amelyek az eredeti definíciónak már nem felelnek meg, a jelentésben - annak kivezetéséig - változatlanul projektfinanszírozási hitelként kell feltüntetni.</w:t>
      </w:r>
    </w:p>
    <w:p w14:paraId="620C28A3" w14:textId="44A14C1B" w:rsidR="00CC3402" w:rsidRDefault="005755B0" w:rsidP="00C14714">
      <w:pPr>
        <w:autoSpaceDE w:val="0"/>
        <w:autoSpaceDN w:val="0"/>
        <w:spacing w:after="0"/>
        <w:rPr>
          <w:rFonts w:asciiTheme="minorHAnsi" w:hAnsiTheme="minorHAnsi" w:cstheme="minorHAnsi"/>
        </w:rPr>
      </w:pPr>
      <w:r w:rsidRPr="00303B39">
        <w:rPr>
          <w:rFonts w:asciiTheme="minorHAnsi" w:hAnsiTheme="minorHAnsi" w:cstheme="minorHAnsi"/>
        </w:rPr>
        <w:t xml:space="preserve">A projekthitelekre vonatkozó mezők </w:t>
      </w:r>
      <w:proofErr w:type="spellStart"/>
      <w:r w:rsidR="00D13ED5">
        <w:rPr>
          <w:rFonts w:asciiTheme="minorHAnsi" w:hAnsiTheme="minorHAnsi" w:cstheme="minorHAnsi"/>
        </w:rPr>
        <w:t>LIZ</w:t>
      </w:r>
      <w:proofErr w:type="spellEnd"/>
      <w:r w:rsidR="00D13ED5">
        <w:rPr>
          <w:rFonts w:asciiTheme="minorHAnsi" w:hAnsiTheme="minorHAnsi" w:cstheme="minorHAnsi"/>
        </w:rPr>
        <w:t xml:space="preserve"> vagy </w:t>
      </w:r>
      <w:proofErr w:type="spellStart"/>
      <w:r w:rsidR="00D13ED5">
        <w:rPr>
          <w:rFonts w:asciiTheme="minorHAnsi" w:hAnsiTheme="minorHAnsi" w:cstheme="minorHAnsi"/>
        </w:rPr>
        <w:t>HNY</w:t>
      </w:r>
      <w:proofErr w:type="spellEnd"/>
      <w:r w:rsidR="00D13ED5">
        <w:rPr>
          <w:rFonts w:asciiTheme="minorHAnsi" w:hAnsiTheme="minorHAnsi" w:cstheme="minorHAnsi"/>
        </w:rPr>
        <w:t xml:space="preserve"> tevékenységet folytató, </w:t>
      </w:r>
      <w:proofErr w:type="spellStart"/>
      <w:r w:rsidR="000C6D81">
        <w:rPr>
          <w:rFonts w:asciiTheme="minorHAnsi" w:hAnsiTheme="minorHAnsi" w:cs="Arial"/>
        </w:rPr>
        <w:t>PVOV</w:t>
      </w:r>
      <w:proofErr w:type="spellEnd"/>
      <w:r w:rsidR="000C6D81" w:rsidRPr="00303B39" w:rsidDel="000C6D81">
        <w:rPr>
          <w:rFonts w:asciiTheme="minorHAnsi" w:hAnsiTheme="minorHAnsi" w:cstheme="minorHAnsi"/>
        </w:rPr>
        <w:t xml:space="preserve"> </w:t>
      </w:r>
      <w:r w:rsidRPr="00303B39">
        <w:rPr>
          <w:rFonts w:asciiTheme="minorHAnsi" w:hAnsiTheme="minorHAnsi" w:cstheme="minorHAnsi"/>
        </w:rPr>
        <w:t>esetén jelentendők 2023.</w:t>
      </w:r>
      <w:r w:rsidR="00303B39" w:rsidRPr="00312C37">
        <w:rPr>
          <w:rFonts w:asciiTheme="minorHAnsi" w:hAnsiTheme="minorHAnsi" w:cstheme="minorHAnsi"/>
        </w:rPr>
        <w:t xml:space="preserve"> I. negyedév</w:t>
      </w:r>
      <w:r w:rsidRPr="00303B39">
        <w:rPr>
          <w:rFonts w:asciiTheme="minorHAnsi" w:hAnsiTheme="minorHAnsi" w:cstheme="minorHAnsi"/>
        </w:rPr>
        <w:t xml:space="preserve"> vonatkozási időtől kezdődően</w:t>
      </w:r>
      <w:r w:rsidR="00CC3402">
        <w:rPr>
          <w:rFonts w:asciiTheme="minorHAnsi" w:hAnsiTheme="minorHAnsi" w:cstheme="minorHAnsi"/>
        </w:rPr>
        <w:t xml:space="preserve"> </w:t>
      </w:r>
      <w:r w:rsidR="00CC3402" w:rsidRPr="00312C37">
        <w:rPr>
          <w:rFonts w:asciiTheme="minorHAnsi" w:hAnsiTheme="minorHAnsi" w:cstheme="minorHAnsi"/>
        </w:rPr>
        <w:t>vállalati ügyfelek vagy önálló vállalkozó ügyfelek esetén</w:t>
      </w:r>
      <w:r w:rsidRPr="00303B39">
        <w:rPr>
          <w:rFonts w:asciiTheme="minorHAnsi" w:hAnsiTheme="minorHAnsi" w:cstheme="minorHAnsi"/>
        </w:rPr>
        <w:t xml:space="preserve">. </w:t>
      </w:r>
      <w:r w:rsidR="00CC3402">
        <w:rPr>
          <w:rFonts w:asciiTheme="minorHAnsi" w:hAnsiTheme="minorHAnsi" w:cstheme="minorHAnsi"/>
        </w:rPr>
        <w:t>A következő 3 mező minden esetben töltendő:</w:t>
      </w:r>
    </w:p>
    <w:p w14:paraId="5DB91201" w14:textId="77777777" w:rsidR="00CC3402" w:rsidRPr="006C72EB" w:rsidRDefault="00CC3402" w:rsidP="00C14714">
      <w:pPr>
        <w:pStyle w:val="Listaszerbekezds"/>
        <w:rPr>
          <w:rFonts w:asciiTheme="minorHAnsi" w:hAnsiTheme="minorHAnsi" w:cstheme="minorHAnsi"/>
        </w:rPr>
      </w:pPr>
      <w:r w:rsidRPr="006C72EB">
        <w:rPr>
          <w:rFonts w:asciiTheme="minorHAnsi" w:hAnsiTheme="minorHAnsi" w:cstheme="minorHAnsi"/>
        </w:rPr>
        <w:t>Projektcéggel szembeni kitettség</w:t>
      </w:r>
    </w:p>
    <w:p w14:paraId="1FF48C74" w14:textId="77777777" w:rsidR="00CC3402" w:rsidRPr="006C72EB" w:rsidRDefault="00CC3402" w:rsidP="00C14714">
      <w:pPr>
        <w:pStyle w:val="Listaszerbekezds"/>
        <w:rPr>
          <w:rFonts w:asciiTheme="minorHAnsi" w:hAnsiTheme="minorHAnsi" w:cstheme="minorHAnsi"/>
        </w:rPr>
      </w:pPr>
      <w:r w:rsidRPr="006C72EB">
        <w:rPr>
          <w:rFonts w:asciiTheme="minorHAnsi" w:hAnsiTheme="minorHAnsi" w:cstheme="minorHAnsi"/>
        </w:rPr>
        <w:t>Rendelkezés a finanszírozott eszköz és általa termelt jövedelmek felett</w:t>
      </w:r>
    </w:p>
    <w:p w14:paraId="03BCFAB0" w14:textId="77777777" w:rsidR="00CC3402" w:rsidRPr="006C72EB" w:rsidRDefault="00CC3402" w:rsidP="00C14714">
      <w:pPr>
        <w:pStyle w:val="Listaszerbekezds"/>
        <w:rPr>
          <w:rFonts w:asciiTheme="minorHAnsi" w:hAnsiTheme="minorHAnsi" w:cstheme="minorHAnsi"/>
        </w:rPr>
      </w:pPr>
      <w:r w:rsidRPr="006C72EB">
        <w:rPr>
          <w:rFonts w:asciiTheme="minorHAnsi" w:hAnsiTheme="minorHAnsi" w:cstheme="minorHAnsi"/>
        </w:rPr>
        <w:t>Visszafizetés fő forrása az eszköz által termelt jövedelem?</w:t>
      </w:r>
    </w:p>
    <w:p w14:paraId="0171A42C" w14:textId="77777777" w:rsidR="00C80835" w:rsidRDefault="005755B0" w:rsidP="00C14714">
      <w:pPr>
        <w:autoSpaceDE w:val="0"/>
        <w:autoSpaceDN w:val="0"/>
        <w:spacing w:after="0"/>
        <w:rPr>
          <w:rFonts w:asciiTheme="minorHAnsi" w:hAnsiTheme="minorHAnsi" w:cstheme="minorHAnsi"/>
        </w:rPr>
      </w:pPr>
      <w:r w:rsidRPr="00303B39">
        <w:rPr>
          <w:rFonts w:asciiTheme="minorHAnsi" w:hAnsiTheme="minorHAnsi" w:cstheme="minorHAnsi"/>
        </w:rPr>
        <w:t xml:space="preserve">Amennyiben egy </w:t>
      </w:r>
      <w:proofErr w:type="gramStart"/>
      <w:r w:rsidRPr="00303B39">
        <w:rPr>
          <w:rFonts w:asciiTheme="minorHAnsi" w:hAnsiTheme="minorHAnsi" w:cstheme="minorHAnsi"/>
        </w:rPr>
        <w:t>instrumentumnál</w:t>
      </w:r>
      <w:r w:rsidR="00303B39" w:rsidRPr="00312C37">
        <w:rPr>
          <w:rFonts w:asciiTheme="minorHAnsi" w:hAnsiTheme="minorHAnsi" w:cstheme="minorHAnsi"/>
        </w:rPr>
        <w:t xml:space="preserve"> </w:t>
      </w:r>
      <w:r w:rsidRPr="00303B39">
        <w:rPr>
          <w:rFonts w:asciiTheme="minorHAnsi" w:hAnsiTheme="minorHAnsi" w:cstheme="minorHAnsi"/>
        </w:rPr>
        <w:t>”Az</w:t>
      </w:r>
      <w:proofErr w:type="gramEnd"/>
      <w:r w:rsidRPr="00303B39">
        <w:rPr>
          <w:rFonts w:asciiTheme="minorHAnsi" w:hAnsiTheme="minorHAnsi" w:cstheme="minorHAnsi"/>
        </w:rPr>
        <w:t xml:space="preserve"> instrumentum projekthitel-e?” mezőben ’</w:t>
      </w:r>
      <w:proofErr w:type="spellStart"/>
      <w:r w:rsidRPr="00303B39">
        <w:rPr>
          <w:rFonts w:asciiTheme="minorHAnsi" w:hAnsiTheme="minorHAnsi" w:cstheme="minorHAnsi"/>
        </w:rPr>
        <w:t>NEM_PRO</w:t>
      </w:r>
      <w:r w:rsidR="00303B39" w:rsidRPr="00312C37">
        <w:rPr>
          <w:rFonts w:asciiTheme="minorHAnsi" w:hAnsiTheme="minorHAnsi" w:cstheme="minorHAnsi"/>
        </w:rPr>
        <w:t>J</w:t>
      </w:r>
      <w:r w:rsidRPr="00303B39">
        <w:rPr>
          <w:rFonts w:asciiTheme="minorHAnsi" w:hAnsiTheme="minorHAnsi" w:cstheme="minorHAnsi"/>
        </w:rPr>
        <w:t>EKTH</w:t>
      </w:r>
      <w:proofErr w:type="spellEnd"/>
      <w:r w:rsidRPr="00303B39">
        <w:rPr>
          <w:rFonts w:asciiTheme="minorHAnsi" w:hAnsiTheme="minorHAnsi" w:cstheme="minorHAnsi"/>
        </w:rPr>
        <w:t xml:space="preserve">’ </w:t>
      </w:r>
      <w:r w:rsidR="00775232">
        <w:rPr>
          <w:rFonts w:asciiTheme="minorHAnsi" w:hAnsiTheme="minorHAnsi" w:cstheme="minorHAnsi"/>
        </w:rPr>
        <w:t>vagy ’</w:t>
      </w:r>
      <w:proofErr w:type="spellStart"/>
      <w:r w:rsidR="00775232" w:rsidRPr="00775232">
        <w:rPr>
          <w:rFonts w:asciiTheme="minorHAnsi" w:hAnsiTheme="minorHAnsi" w:cstheme="minorHAnsi"/>
        </w:rPr>
        <w:t>IGEN_EGYVKETTO_NPR_B</w:t>
      </w:r>
      <w:proofErr w:type="spellEnd"/>
      <w:r w:rsidR="00775232">
        <w:rPr>
          <w:rFonts w:asciiTheme="minorHAnsi" w:hAnsiTheme="minorHAnsi" w:cstheme="minorHAnsi"/>
        </w:rPr>
        <w:t xml:space="preserve">’ kód </w:t>
      </w:r>
      <w:r w:rsidRPr="00303B39">
        <w:rPr>
          <w:rFonts w:asciiTheme="minorHAnsi" w:hAnsiTheme="minorHAnsi" w:cstheme="minorHAnsi"/>
        </w:rPr>
        <w:t>kerül jelentésre, a további projekthiteles mezők üresen hagyandók.</w:t>
      </w:r>
    </w:p>
    <w:p w14:paraId="2DD26B86" w14:textId="77777777" w:rsidR="00C80835" w:rsidRDefault="00C80835" w:rsidP="00C14714">
      <w:pPr>
        <w:autoSpaceDE w:val="0"/>
        <w:autoSpaceDN w:val="0"/>
        <w:spacing w:after="0"/>
        <w:rPr>
          <w:rFonts w:asciiTheme="minorHAnsi" w:hAnsiTheme="minorHAnsi" w:cstheme="minorHAnsi"/>
        </w:rPr>
      </w:pPr>
    </w:p>
    <w:p w14:paraId="0A538361" w14:textId="746918BD" w:rsidR="00C80835" w:rsidRDefault="00C80835" w:rsidP="00C14714">
      <w:r w:rsidRPr="00312C37">
        <w:t xml:space="preserve">Amennyiben egy projekthitelnek minősülő hitelszerződés keretében egyidejűleg több hitelcélt rögzítenek az adott projekthez kapcsolódóan (ingatlan, </w:t>
      </w:r>
      <w:proofErr w:type="gramStart"/>
      <w:r w:rsidRPr="00312C37">
        <w:t>technológia,</w:t>
      </w:r>
      <w:proofErr w:type="gramEnd"/>
      <w:r w:rsidRPr="00312C37">
        <w:t xml:space="preserve"> stb.), akkor az ügylet tekintetében a szerződésben foglalt hitelcélok közül a költségvetésből a legmagasabb összegű hitelcél jelentendő a ’Projekthitel célja’ mezőben.</w:t>
      </w:r>
    </w:p>
    <w:p w14:paraId="65B2C680" w14:textId="57652A9A" w:rsidR="00FC14E1" w:rsidRPr="00EB53F8" w:rsidRDefault="00107900" w:rsidP="00FC14E1">
      <w:pPr>
        <w:rPr>
          <w:rFonts w:asciiTheme="minorHAnsi" w:hAnsiTheme="minorHAnsi" w:cstheme="minorHAnsi"/>
        </w:rPr>
      </w:pPr>
      <w:r w:rsidRPr="00526EF2">
        <w:t xml:space="preserve">Amennyiben a projektfinanszírozási hitel jelenleg még cash-flow-t nem termel, azaz még csak a </w:t>
      </w:r>
      <w:proofErr w:type="spellStart"/>
      <w:r w:rsidRPr="00526EF2">
        <w:t>CRR</w:t>
      </w:r>
      <w:proofErr w:type="spellEnd"/>
      <w:r w:rsidRPr="00526EF2">
        <w:t xml:space="preserve"> 147. cikk (8) bekezdés a) és b) pontját teljesíti, de a projekt zárásával (pl. az épület elkészültét és üzembehelyezését követően) a c) feltételnek is megfelel,</w:t>
      </w:r>
      <w:r>
        <w:t xml:space="preserve"> a „</w:t>
      </w:r>
      <w:r w:rsidRPr="00EB53F8">
        <w:rPr>
          <w:rFonts w:asciiTheme="minorHAnsi" w:hAnsiTheme="minorHAnsi" w:cstheme="minorHAnsi"/>
        </w:rPr>
        <w:t>Visszafizetés fő forrása az eszköz által termelt jövedelem?” mezőben „I” érték</w:t>
      </w:r>
      <w:proofErr w:type="gramStart"/>
      <w:r w:rsidRPr="00EB53F8">
        <w:rPr>
          <w:rFonts w:asciiTheme="minorHAnsi" w:hAnsiTheme="minorHAnsi" w:cstheme="minorHAnsi"/>
        </w:rPr>
        <w:t>, ”Az</w:t>
      </w:r>
      <w:proofErr w:type="gramEnd"/>
      <w:r w:rsidRPr="00EB53F8">
        <w:rPr>
          <w:rFonts w:asciiTheme="minorHAnsi" w:hAnsiTheme="minorHAnsi" w:cstheme="minorHAnsi"/>
        </w:rPr>
        <w:t xml:space="preserve"> instrumentum projekthitel-e?” mezőben ’</w:t>
      </w:r>
      <w:proofErr w:type="spellStart"/>
      <w:r w:rsidRPr="00EB53F8">
        <w:rPr>
          <w:rFonts w:asciiTheme="minorHAnsi" w:hAnsiTheme="minorHAnsi" w:cstheme="minorHAnsi"/>
        </w:rPr>
        <w:t>IGEN_MINDHAROM</w:t>
      </w:r>
      <w:proofErr w:type="spellEnd"/>
      <w:r w:rsidRPr="00EB53F8">
        <w:rPr>
          <w:rFonts w:asciiTheme="minorHAnsi" w:hAnsiTheme="minorHAnsi" w:cstheme="minorHAnsi"/>
        </w:rPr>
        <w:t xml:space="preserve">’ kódérték jelentendő. </w:t>
      </w:r>
      <w:bookmarkStart w:id="214" w:name="_Hlk132795511"/>
      <w:r w:rsidR="00FC14E1" w:rsidRPr="00EB53F8">
        <w:rPr>
          <w:rFonts w:asciiTheme="minorHAnsi" w:hAnsiTheme="minorHAnsi" w:cstheme="minorHAnsi"/>
        </w:rPr>
        <w:t>A „Cashflow-t termelő konstrukció”</w:t>
      </w:r>
      <w:r w:rsidR="00FC14E1">
        <w:rPr>
          <w:rFonts w:asciiTheme="minorHAnsi" w:hAnsiTheme="minorHAnsi" w:cstheme="minorHAnsi"/>
        </w:rPr>
        <w:t xml:space="preserve"> mezőben jelentendő az az információ, hogy jelenleg a beruházás még nem termel jövedelmet. </w:t>
      </w:r>
      <w:bookmarkEnd w:id="214"/>
    </w:p>
    <w:p w14:paraId="4D82A427" w14:textId="77777777" w:rsidR="00FC14E1" w:rsidRDefault="00FC14E1" w:rsidP="00C14714">
      <w:pPr>
        <w:rPr>
          <w:rFonts w:asciiTheme="minorHAnsi" w:hAnsiTheme="minorHAnsi" w:cstheme="minorHAnsi"/>
        </w:rPr>
      </w:pPr>
    </w:p>
    <w:p w14:paraId="76022C7A" w14:textId="77777777" w:rsidR="004404A0" w:rsidRPr="008C7C4D" w:rsidRDefault="004404A0" w:rsidP="004404A0">
      <w:pPr>
        <w:rPr>
          <w:rFonts w:asciiTheme="minorHAnsi" w:hAnsiTheme="minorHAnsi" w:cstheme="minorHAnsi"/>
        </w:rPr>
      </w:pPr>
      <w:r w:rsidRPr="008C7C4D">
        <w:rPr>
          <w:rFonts w:asciiTheme="minorHAnsi" w:hAnsiTheme="minorHAnsi" w:cstheme="minorHAnsi"/>
        </w:rPr>
        <w:t xml:space="preserve">Projekthez kapcsolódó telekvásárlás esetén a „Projekthitel célja” mező szerinti besorolást a projekt időbeli ütemezése határozza meg az alábbiak szerint: </w:t>
      </w:r>
    </w:p>
    <w:p w14:paraId="4C714486" w14:textId="3B9F0C7A" w:rsidR="004404A0" w:rsidRPr="008C7C4D" w:rsidRDefault="004404A0" w:rsidP="004404A0">
      <w:pPr>
        <w:pStyle w:val="Listaszerbekezds"/>
        <w:numPr>
          <w:ilvl w:val="0"/>
          <w:numId w:val="17"/>
        </w:numPr>
        <w:rPr>
          <w:rFonts w:asciiTheme="minorHAnsi" w:hAnsiTheme="minorHAnsi" w:cstheme="minorHAnsi"/>
        </w:rPr>
      </w:pPr>
      <w:r w:rsidRPr="008C7C4D">
        <w:rPr>
          <w:rFonts w:asciiTheme="minorHAnsi" w:hAnsiTheme="minorHAnsi" w:cstheme="minorHAnsi"/>
        </w:rPr>
        <w:t>a kapcsolódó fejlesztési célú projektfinanszírozás nélküli telekingatlan vásárlási hitelt ’</w:t>
      </w:r>
      <w:proofErr w:type="spellStart"/>
      <w:r w:rsidRPr="008C7C4D">
        <w:rPr>
          <w:rFonts w:asciiTheme="minorHAnsi" w:hAnsiTheme="minorHAnsi" w:cstheme="minorHAnsi"/>
        </w:rPr>
        <w:t>TELEK_VAS</w:t>
      </w:r>
      <w:proofErr w:type="spellEnd"/>
      <w:r w:rsidRPr="008C7C4D">
        <w:rPr>
          <w:rFonts w:asciiTheme="minorHAnsi" w:hAnsiTheme="minorHAnsi" w:cstheme="minorHAnsi"/>
        </w:rPr>
        <w:t xml:space="preserve">’ projekthitel céllal kell jelenteni a HITREG-ben. </w:t>
      </w:r>
    </w:p>
    <w:p w14:paraId="305E9A6E" w14:textId="77777777" w:rsidR="004404A0" w:rsidRPr="008C7C4D" w:rsidRDefault="004404A0" w:rsidP="004404A0">
      <w:pPr>
        <w:pStyle w:val="Listaszerbekezds"/>
        <w:numPr>
          <w:ilvl w:val="0"/>
          <w:numId w:val="17"/>
        </w:numPr>
        <w:rPr>
          <w:rFonts w:asciiTheme="minorHAnsi" w:hAnsiTheme="minorHAnsi" w:cstheme="minorHAnsi"/>
        </w:rPr>
      </w:pPr>
      <w:r w:rsidRPr="008C7C4D">
        <w:rPr>
          <w:rFonts w:asciiTheme="minorHAnsi" w:hAnsiTheme="minorHAnsi" w:cstheme="minorHAnsi"/>
        </w:rPr>
        <w:t>amennyiben a kapcsolódó (közvetlen) projekt célú finanszírozási szerződés időben később hatályosan létrejön (pl. irodaház építésére), akkor a kezdeti telekingatlan besorolás is felülvizsgálatra kell kerüljön és módosítani kell a projekthitel célját oly módon, hogy a fejlesztési célú és a telekvásárlási finanszírozás összegét a hitelcélok közül a projekt költségvetéséből a legnagyobb összegű hitelcél szerinti kategóriába kell besorolni. A költségvetésen belüli arányok számítása során azonban a telek értékét nem kell figyelembe venni, azaz például, ha a telek vásárlására fordított hitel összege magasabb, mint a felépítményre (például irodaház építésére) fordított hitelösszeg, a projekt ügylet finanszírozott teljes összege maga a felépítmény (és/vagy egyéb hitelcél) jellege kell irányadó legyen. Szükséges tehát a korábban a ’</w:t>
      </w:r>
      <w:proofErr w:type="spellStart"/>
      <w:r w:rsidRPr="008C7C4D">
        <w:rPr>
          <w:rFonts w:asciiTheme="minorHAnsi" w:hAnsiTheme="minorHAnsi" w:cstheme="minorHAnsi"/>
        </w:rPr>
        <w:t>TELEK_VAS</w:t>
      </w:r>
      <w:proofErr w:type="spellEnd"/>
      <w:r w:rsidRPr="008C7C4D">
        <w:rPr>
          <w:rFonts w:asciiTheme="minorHAnsi" w:hAnsiTheme="minorHAnsi" w:cstheme="minorHAnsi"/>
        </w:rPr>
        <w:t xml:space="preserve">’ céllal jelentett hitel átkódolása az előbbiek szerint. </w:t>
      </w:r>
    </w:p>
    <w:p w14:paraId="385727F5" w14:textId="77777777" w:rsidR="004404A0" w:rsidRPr="008C7C4D" w:rsidRDefault="004404A0" w:rsidP="004404A0">
      <w:pPr>
        <w:pStyle w:val="Listaszerbekezds"/>
        <w:numPr>
          <w:ilvl w:val="0"/>
          <w:numId w:val="17"/>
        </w:numPr>
        <w:rPr>
          <w:rFonts w:asciiTheme="minorHAnsi" w:hAnsiTheme="minorHAnsi" w:cstheme="minorHAnsi"/>
        </w:rPr>
      </w:pPr>
      <w:r>
        <w:rPr>
          <w:rFonts w:asciiTheme="minorHAnsi" w:hAnsiTheme="minorHAnsi" w:cstheme="minorHAnsi"/>
        </w:rPr>
        <w:t>h</w:t>
      </w:r>
      <w:r w:rsidRPr="008C7C4D">
        <w:rPr>
          <w:rFonts w:asciiTheme="minorHAnsi" w:hAnsiTheme="minorHAnsi" w:cstheme="minorHAnsi"/>
        </w:rPr>
        <w:t>a a fejlesztési célú és telekvásárlási célú finanszírozás egyidejűleg jön létre, akkor a besorolást a második esetben leírt szempontok alapján kell elvégezni.</w:t>
      </w:r>
    </w:p>
    <w:p w14:paraId="02A4AC1D" w14:textId="6022F6CD" w:rsidR="004404A0" w:rsidRPr="00AE27AF" w:rsidRDefault="004404A0" w:rsidP="004404A0">
      <w:pPr>
        <w:rPr>
          <w:rFonts w:asciiTheme="minorHAnsi" w:hAnsiTheme="minorHAnsi" w:cstheme="minorHAnsi"/>
        </w:rPr>
      </w:pPr>
      <w:r>
        <w:rPr>
          <w:rFonts w:asciiTheme="minorHAnsi" w:hAnsiTheme="minorHAnsi" w:cstheme="minorHAnsi"/>
        </w:rPr>
        <w:t>2023. első negyedévi vonatkozási időtől kezdődően új kódérték kerül beépítésre a „Projekthitel célja” mezőhöz tartozó kódlistába. Ezzel az új ’</w:t>
      </w:r>
      <w:proofErr w:type="spellStart"/>
      <w:r>
        <w:rPr>
          <w:rFonts w:asciiTheme="minorHAnsi" w:hAnsiTheme="minorHAnsi" w:cstheme="minorHAnsi"/>
        </w:rPr>
        <w:t>RESZF</w:t>
      </w:r>
      <w:proofErr w:type="spellEnd"/>
      <w:r>
        <w:rPr>
          <w:rFonts w:asciiTheme="minorHAnsi" w:hAnsiTheme="minorHAnsi" w:cstheme="minorHAnsi"/>
        </w:rPr>
        <w:t>’ kódértékkel jelentendő a projekthitel célja a teljes projekthitel állomány tekintetében, amennyiben részesedésvásárlás történik (ideértve többek</w:t>
      </w:r>
      <w:r w:rsidR="00FC14E1">
        <w:rPr>
          <w:rFonts w:asciiTheme="minorHAnsi" w:hAnsiTheme="minorHAnsi" w:cstheme="minorHAnsi"/>
        </w:rPr>
        <w:t xml:space="preserve"> </w:t>
      </w:r>
      <w:r>
        <w:rPr>
          <w:rFonts w:asciiTheme="minorHAnsi" w:hAnsiTheme="minorHAnsi" w:cstheme="minorHAnsi"/>
        </w:rPr>
        <w:t>köz</w:t>
      </w:r>
      <w:r w:rsidR="00FC14E1">
        <w:rPr>
          <w:rFonts w:asciiTheme="minorHAnsi" w:hAnsiTheme="minorHAnsi" w:cstheme="minorHAnsi"/>
        </w:rPr>
        <w:t>ö</w:t>
      </w:r>
      <w:r>
        <w:rPr>
          <w:rFonts w:asciiTheme="minorHAnsi" w:hAnsiTheme="minorHAnsi" w:cstheme="minorHAnsi"/>
        </w:rPr>
        <w:t>t</w:t>
      </w:r>
      <w:r w:rsidR="00FC14E1">
        <w:rPr>
          <w:rFonts w:asciiTheme="minorHAnsi" w:hAnsiTheme="minorHAnsi" w:cstheme="minorHAnsi"/>
        </w:rPr>
        <w:t>t</w:t>
      </w:r>
      <w:r>
        <w:rPr>
          <w:rFonts w:asciiTheme="minorHAnsi" w:hAnsiTheme="minorHAnsi" w:cstheme="minorHAnsi"/>
        </w:rPr>
        <w:t xml:space="preserve"> az akvizíciót, befektetési jegy, részvénycsomag vásárlást) vagy egyidejűleg több hitelcél esetén a legnagyobb szerződéses összegű hitelcél a részesedésvásárlás. Csak azon hitelek esetén alkalmazandó a ’</w:t>
      </w:r>
      <w:proofErr w:type="spellStart"/>
      <w:r>
        <w:rPr>
          <w:rFonts w:asciiTheme="minorHAnsi" w:hAnsiTheme="minorHAnsi" w:cstheme="minorHAnsi"/>
        </w:rPr>
        <w:t>RESZF</w:t>
      </w:r>
      <w:proofErr w:type="spellEnd"/>
      <w:r>
        <w:rPr>
          <w:rFonts w:asciiTheme="minorHAnsi" w:hAnsiTheme="minorHAnsi" w:cstheme="minorHAnsi"/>
        </w:rPr>
        <w:t>’ kódérték, amelyek korábban ’</w:t>
      </w:r>
      <w:proofErr w:type="spellStart"/>
      <w:r>
        <w:rPr>
          <w:rFonts w:asciiTheme="minorHAnsi" w:hAnsiTheme="minorHAnsi" w:cstheme="minorHAnsi"/>
        </w:rPr>
        <w:t>EGYEB_C</w:t>
      </w:r>
      <w:proofErr w:type="spellEnd"/>
      <w:r>
        <w:rPr>
          <w:rFonts w:asciiTheme="minorHAnsi" w:hAnsiTheme="minorHAnsi" w:cstheme="minorHAnsi"/>
        </w:rPr>
        <w:t xml:space="preserve">’ kódértéken szerepeltek, azaz a korábban dedikált projektcélon szerepeltetett (pl. ingatlanvásárlás), részesedésvásárláson keresztül megvalósuló hitelek a továbbiakban is azon a dedikált célon kell, hogy szerepeljenek. </w:t>
      </w:r>
      <w:r w:rsidR="00017D9E">
        <w:rPr>
          <w:rFonts w:asciiTheme="minorHAnsi" w:hAnsiTheme="minorHAnsi" w:cstheme="minorHAnsi"/>
        </w:rPr>
        <w:t>Ez előremenőlegesen is elvárás, azaz amennyiben egy újonnan szerződött projekthitel esetén megadható dedikált cél (azaz nem tisztán akvizíció a projekthitel célja), akkor a dedikált cél jelentendő. Ebből következően az összes részesedésvásárlási formában megvalósuló projekthitel a „Speciális kitettség” mezőben szűrhető ’</w:t>
      </w:r>
      <w:proofErr w:type="spellStart"/>
      <w:r w:rsidR="00017D9E">
        <w:rPr>
          <w:rFonts w:asciiTheme="minorHAnsi" w:hAnsiTheme="minorHAnsi" w:cstheme="minorHAnsi"/>
        </w:rPr>
        <w:t>RESZF</w:t>
      </w:r>
      <w:proofErr w:type="spellEnd"/>
      <w:r w:rsidR="00017D9E">
        <w:rPr>
          <w:rFonts w:asciiTheme="minorHAnsi" w:hAnsiTheme="minorHAnsi" w:cstheme="minorHAnsi"/>
        </w:rPr>
        <w:t>’ kódértékkel, melyek esetén a „Projekthitel célja” mezőben ’</w:t>
      </w:r>
      <w:proofErr w:type="spellStart"/>
      <w:r w:rsidR="00017D9E">
        <w:rPr>
          <w:rFonts w:asciiTheme="minorHAnsi" w:hAnsiTheme="minorHAnsi" w:cstheme="minorHAnsi"/>
        </w:rPr>
        <w:t>RESZF</w:t>
      </w:r>
      <w:proofErr w:type="spellEnd"/>
      <w:r w:rsidR="00017D9E">
        <w:rPr>
          <w:rFonts w:asciiTheme="minorHAnsi" w:hAnsiTheme="minorHAnsi" w:cstheme="minorHAnsi"/>
        </w:rPr>
        <w:t>’ vagy más dedikált projektcél jelentendő, azaz ’</w:t>
      </w:r>
      <w:proofErr w:type="spellStart"/>
      <w:r w:rsidR="00017D9E">
        <w:rPr>
          <w:rFonts w:asciiTheme="minorHAnsi" w:hAnsiTheme="minorHAnsi" w:cstheme="minorHAnsi"/>
        </w:rPr>
        <w:t>EGYEB_C</w:t>
      </w:r>
      <w:proofErr w:type="spellEnd"/>
      <w:r w:rsidR="00017D9E">
        <w:rPr>
          <w:rFonts w:asciiTheme="minorHAnsi" w:hAnsiTheme="minorHAnsi" w:cstheme="minorHAnsi"/>
        </w:rPr>
        <w:t>’ nem.</w:t>
      </w:r>
    </w:p>
    <w:p w14:paraId="64434ECE" w14:textId="2A540260" w:rsidR="009C1CEB" w:rsidRDefault="009C1CEB" w:rsidP="009C1CEB">
      <w:r>
        <w:t xml:space="preserve">Amennyiben egy ügyfelet (adóst) a pénzügyi vállalkozás a kihelyezéskor projektcégnek minősít, akkor azt a hitel teljes futamideje alatt projekttársaságnak kell tekinteni, tehát a besorolást nem módosítja az a tény, ha a projekt időközben jövedelemtermelő szakaszba fordult. Amennyiben a hitel futamideje alatt - a projektcég hitelének átvállalása mellett - a projektcég a már elkészült, jövedelemtermelő szakaszba fordult eszközt eladja/átadja egy üzemeltető cégnek, azaz új adós lép a korábbi helyébe, abban az esetben is mérlegelni szükséges, hogy a projekt finanszírozásba újonnan belépő üzemeltető (adós) a 10/2017. MNB ajánlás 4. </w:t>
      </w:r>
      <w:proofErr w:type="gramStart"/>
      <w:r>
        <w:t>a)-</w:t>
      </w:r>
      <w:proofErr w:type="gramEnd"/>
      <w:r>
        <w:t>b) pontja alapján nem minősül-e projektcégnek.  </w:t>
      </w:r>
    </w:p>
    <w:p w14:paraId="4AE7B54D" w14:textId="77777777" w:rsidR="00A34701" w:rsidRDefault="00A34701" w:rsidP="00A34701">
      <w:pPr>
        <w:rPr>
          <w:rFonts w:asciiTheme="minorHAnsi" w:hAnsiTheme="minorHAnsi" w:cstheme="minorHAnsi"/>
        </w:rPr>
      </w:pPr>
      <w:r>
        <w:t>A következő összefüggések értelmezettek a „</w:t>
      </w:r>
      <w:r w:rsidRPr="00AC4D9E">
        <w:rPr>
          <w:rFonts w:asciiTheme="minorHAnsi" w:hAnsiTheme="minorHAnsi" w:cstheme="minorHAnsi"/>
        </w:rPr>
        <w:t>Projekt megvalósulásának várható időpontja</w:t>
      </w:r>
      <w:r>
        <w:rPr>
          <w:rFonts w:asciiTheme="minorHAnsi" w:hAnsiTheme="minorHAnsi" w:cstheme="minorHAnsi"/>
        </w:rPr>
        <w:t>” és a „</w:t>
      </w:r>
      <w:r w:rsidRPr="00AC4D9E">
        <w:rPr>
          <w:rFonts w:asciiTheme="minorHAnsi" w:hAnsiTheme="minorHAnsi" w:cstheme="minorHAnsi"/>
        </w:rPr>
        <w:t>A hitelcél megvalósult-e?</w:t>
      </w:r>
      <w:r>
        <w:rPr>
          <w:rFonts w:asciiTheme="minorHAnsi" w:hAnsiTheme="minorHAnsi" w:cstheme="minorHAnsi"/>
        </w:rPr>
        <w:t xml:space="preserve">” </w:t>
      </w:r>
      <w:r w:rsidRPr="00AC4D9E">
        <w:rPr>
          <w:rFonts w:asciiTheme="minorHAnsi" w:hAnsiTheme="minorHAnsi" w:cstheme="minorHAnsi"/>
        </w:rPr>
        <w:t xml:space="preserve"> </w:t>
      </w:r>
      <w:r>
        <w:rPr>
          <w:rFonts w:asciiTheme="minorHAnsi" w:hAnsiTheme="minorHAnsi" w:cstheme="minorHAnsi"/>
        </w:rPr>
        <w:t>mezők között:</w:t>
      </w:r>
    </w:p>
    <w:p w14:paraId="362338E5" w14:textId="77777777" w:rsidR="00A34701" w:rsidRDefault="00A34701" w:rsidP="00A34701">
      <w:pPr>
        <w:pStyle w:val="Listaszerbekezds"/>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’I’, akkor </w:t>
      </w:r>
      <w:r>
        <w:t>a „</w:t>
      </w:r>
      <w:r w:rsidRPr="002254A8">
        <w:rPr>
          <w:rFonts w:asciiTheme="minorHAnsi" w:hAnsiTheme="minorHAnsi" w:cstheme="minorHAnsi"/>
        </w:rPr>
        <w:t>Projekt megvalósulásának várható időpontja</w:t>
      </w:r>
      <w:r>
        <w:rPr>
          <w:rFonts w:asciiTheme="minorHAnsi" w:hAnsiTheme="minorHAnsi" w:cstheme="minorHAnsi"/>
        </w:rPr>
        <w:t>” vagy üres vagy a projekt megvalósulásának tényleges, múltbeli időpontja, azaz jövőbeli dátum ebben az esetben nem adható meg a mezőben.</w:t>
      </w:r>
    </w:p>
    <w:p w14:paraId="004A6E94" w14:textId="6EEE87DF" w:rsidR="00A34701" w:rsidRDefault="00A34701" w:rsidP="00A34701">
      <w:pPr>
        <w:pStyle w:val="Listaszerbekezds"/>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’N’, akkor </w:t>
      </w:r>
      <w:r>
        <w:t>a „</w:t>
      </w:r>
      <w:r w:rsidRPr="002254A8">
        <w:rPr>
          <w:rFonts w:asciiTheme="minorHAnsi" w:hAnsiTheme="minorHAnsi" w:cstheme="minorHAnsi"/>
        </w:rPr>
        <w:t>Projekt megvalósulásának várható időpontja</w:t>
      </w:r>
      <w:r>
        <w:rPr>
          <w:rFonts w:asciiTheme="minorHAnsi" w:hAnsiTheme="minorHAnsi" w:cstheme="minorHAnsi"/>
        </w:rPr>
        <w:t>” nem hagyható üresen, nem lehet múltbeli időpont, jövőbeli dátum jelentendő a mezőben.</w:t>
      </w:r>
      <w:r w:rsidR="00291B1A">
        <w:rPr>
          <w:rFonts w:asciiTheme="minorHAnsi" w:hAnsiTheme="minorHAnsi" w:cstheme="minorHAnsi"/>
        </w:rPr>
        <w:t xml:space="preserve"> Amennyiben azonban a hitel bedőlt és a hitelcél nem fog megvalósulni a jövőben sem, akkor </w:t>
      </w:r>
      <w:r w:rsidR="00291B1A">
        <w:t>a „</w:t>
      </w:r>
      <w:r w:rsidR="00291B1A" w:rsidRPr="002254A8">
        <w:rPr>
          <w:rFonts w:asciiTheme="minorHAnsi" w:hAnsiTheme="minorHAnsi" w:cstheme="minorHAnsi"/>
        </w:rPr>
        <w:t>Projekt megvalósulásának várható időpontja</w:t>
      </w:r>
      <w:r w:rsidR="00291B1A">
        <w:rPr>
          <w:rFonts w:asciiTheme="minorHAnsi" w:hAnsiTheme="minorHAnsi" w:cstheme="minorHAnsi"/>
        </w:rPr>
        <w:t>” egy megfelelően távoli dátumként jelentendő (pl. 9999.12.31.).</w:t>
      </w:r>
    </w:p>
    <w:p w14:paraId="4280DEE2" w14:textId="77777777" w:rsidR="00A34701" w:rsidRPr="00AC4D9E" w:rsidRDefault="00A34701" w:rsidP="00A34701">
      <w:pPr>
        <w:rPr>
          <w:rFonts w:asciiTheme="minorHAnsi" w:hAnsiTheme="minorHAnsi" w:cstheme="minorHAnsi"/>
        </w:rPr>
      </w:pPr>
      <w:r>
        <w:rPr>
          <w:rFonts w:asciiTheme="minorHAnsi" w:hAnsiTheme="minorHAnsi" w:cstheme="minorHAnsi"/>
        </w:rPr>
        <w:t>Amennyiben a „Projekthitel célja” mezőben vásárlási cél kerül jelentésre, „</w:t>
      </w:r>
      <w:r w:rsidRPr="002254A8">
        <w:rPr>
          <w:rFonts w:asciiTheme="minorHAnsi" w:hAnsiTheme="minorHAnsi" w:cstheme="minorHAnsi"/>
        </w:rPr>
        <w:t>A hitelcél megvalósult-e?</w:t>
      </w:r>
      <w:r>
        <w:rPr>
          <w:rFonts w:asciiTheme="minorHAnsi" w:hAnsiTheme="minorHAnsi" w:cstheme="minorHAnsi"/>
        </w:rPr>
        <w:t>” mező értéke csak ’I’ lehet. Ez alól kivételt jelent az az eset, amikor az ügyfél fejlesztés alatt álló ingatlant vásárol, ahol a vásárlás értéke képviseli a nagyobb súlyt, ekkor elfogadható, ha a hitelcél még nem valósult meg.</w:t>
      </w:r>
    </w:p>
    <w:p w14:paraId="15EEE7BF" w14:textId="77777777" w:rsidR="00741657" w:rsidRDefault="00741657" w:rsidP="00C14714">
      <w:pPr>
        <w:rPr>
          <w:rFonts w:asciiTheme="minorHAnsi" w:hAnsiTheme="minorHAnsi" w:cstheme="minorHAnsi"/>
        </w:rPr>
      </w:pPr>
    </w:p>
    <w:p w14:paraId="451B9521" w14:textId="77777777" w:rsidR="00CB1B73" w:rsidRDefault="00CB1B73" w:rsidP="00C14714">
      <w:pPr>
        <w:pStyle w:val="Cmsor3"/>
        <w:jc w:val="both"/>
        <w:rPr>
          <w:b/>
          <w:bCs w:val="0"/>
        </w:rPr>
      </w:pPr>
      <w:bookmarkStart w:id="215" w:name="_Toc130912739"/>
      <w:bookmarkStart w:id="216" w:name="_Toc149904415"/>
      <w:r>
        <w:rPr>
          <w:b/>
          <w:bCs w:val="0"/>
        </w:rPr>
        <w:t>Babaváró hitelek jelentési módja</w:t>
      </w:r>
      <w:bookmarkEnd w:id="215"/>
      <w:bookmarkEnd w:id="216"/>
    </w:p>
    <w:p w14:paraId="4E34FEBC" w14:textId="77777777" w:rsidR="00CB1B73" w:rsidRPr="00AE27AF" w:rsidRDefault="00CB1B73" w:rsidP="00C14714">
      <w:pPr>
        <w:rPr>
          <w:bCs/>
        </w:rPr>
      </w:pPr>
    </w:p>
    <w:p w14:paraId="621D53C7" w14:textId="77777777" w:rsidR="00CB1B73" w:rsidRPr="006C72EB" w:rsidRDefault="00CB1B73" w:rsidP="00C14714">
      <w:pPr>
        <w:rPr>
          <w:rFonts w:asciiTheme="minorHAnsi" w:hAnsiTheme="minorHAnsi" w:cstheme="minorHAnsi"/>
        </w:rPr>
      </w:pPr>
      <w:r w:rsidRPr="006C72EB">
        <w:rPr>
          <w:rFonts w:asciiTheme="minorHAnsi" w:hAnsiTheme="minorHAnsi" w:cstheme="minorHAnsi"/>
        </w:rPr>
        <w:t>A babaváró hitel a követelés fennállásának teljes időszakában ezen az instrumentumon szerepeltetendő függetlenül attól, hogy a jogszabályi feltételeket milyen mértékben elégíti ki az ügyfél és ebből fakadóan milyen a hitel kamatozása. A babaváró hitelek céljának meg nem valósulása a kamatszint emelkedésből fog látszani, illetve abból, hogy a következő kamatfizetés mezőben egy – a lejáratnál korábbi – időpont kerül jelentésre.</w:t>
      </w:r>
    </w:p>
    <w:p w14:paraId="1A23DF33" w14:textId="62020F1D" w:rsidR="00CB1B73" w:rsidRPr="00AE27AF" w:rsidRDefault="00CB1B73" w:rsidP="00C14714">
      <w:pPr>
        <w:rPr>
          <w:bCs/>
        </w:rPr>
      </w:pPr>
      <w:r>
        <w:t>A „Tőketörlesztés gyakorisága” mezőben ’HAVI’ kódérték alkalmazandó, ezt nem kell megváltoztatni akkor sem, ha a tőkefizetés felfüggesztésre kerül a jogszabály által biztosított moratórium miatt („Moratórium típusa” mező értéke ’</w:t>
      </w:r>
      <w:proofErr w:type="spellStart"/>
      <w:r>
        <w:t>JOGI_EGYEB</w:t>
      </w:r>
      <w:proofErr w:type="spellEnd"/>
      <w:r>
        <w:t xml:space="preserve">’). Mivel azonban a „Következő tőkefizetés napja” az a nap, amikor a következő tőkerészlet fizetése előreláthatólag esedékes, nem kell, hogy fennálljon a konzisztencia ezen moratórium alatt lévő hiteleknél a „Tőketörlesztés gyakorisága” mezővel. A „Tőketörlesztés </w:t>
      </w:r>
      <w:r w:rsidR="00137FB5">
        <w:t>típusa</w:t>
      </w:r>
      <w:r>
        <w:t>” mezőben alapvetően az ’EGYENLETES’ kódérték jelentendő, de elfogadható mind az ’</w:t>
      </w:r>
      <w:proofErr w:type="spellStart"/>
      <w:r>
        <w:t>ANNUITAS</w:t>
      </w:r>
      <w:proofErr w:type="spellEnd"/>
      <w:r>
        <w:t>’, mind az ’</w:t>
      </w:r>
      <w:proofErr w:type="spellStart"/>
      <w:r>
        <w:t>EGYEB</w:t>
      </w:r>
      <w:proofErr w:type="spellEnd"/>
      <w:r>
        <w:t>’</w:t>
      </w:r>
      <w:r w:rsidR="007A175C">
        <w:t>.</w:t>
      </w:r>
      <w:r w:rsidR="007A175C" w:rsidRPr="001260EB">
        <w:t xml:space="preserve"> </w:t>
      </w:r>
      <w:r w:rsidR="007A175C">
        <w:t>A „Kamatfizetés gyakorisága” mezőben a támogatott szakaszban lévő babaváró hitelek esetén ’HAVI’ kódérték jelentendő.</w:t>
      </w:r>
    </w:p>
    <w:p w14:paraId="335C2916" w14:textId="68241236" w:rsidR="00E40C12" w:rsidRDefault="00CB1B73" w:rsidP="00C14714">
      <w:pPr>
        <w:rPr>
          <w:rFonts w:asciiTheme="minorHAnsi" w:hAnsiTheme="minorHAnsi" w:cstheme="minorHAnsi"/>
        </w:rPr>
      </w:pPr>
      <w:r>
        <w:rPr>
          <w:rFonts w:asciiTheme="minorHAnsi" w:hAnsiTheme="minorHAnsi" w:cstheme="minorHAnsi"/>
        </w:rPr>
        <w:t>B</w:t>
      </w:r>
      <w:r w:rsidRPr="00AE27AF">
        <w:rPr>
          <w:rFonts w:asciiTheme="minorHAnsi" w:hAnsiTheme="minorHAnsi" w:cstheme="minorHAnsi"/>
        </w:rPr>
        <w:t xml:space="preserve">abaváró hitelek esetén a támogatott szakaszban a </w:t>
      </w:r>
      <w:r>
        <w:rPr>
          <w:rFonts w:asciiTheme="minorHAnsi" w:hAnsiTheme="minorHAnsi" w:cstheme="minorHAnsi"/>
        </w:rPr>
        <w:t>„K</w:t>
      </w:r>
      <w:r w:rsidRPr="00AE27AF">
        <w:rPr>
          <w:rFonts w:asciiTheme="minorHAnsi" w:hAnsiTheme="minorHAnsi" w:cstheme="minorHAnsi"/>
        </w:rPr>
        <w:t>amatozás módja</w:t>
      </w:r>
      <w:r>
        <w:rPr>
          <w:rFonts w:asciiTheme="minorHAnsi" w:hAnsiTheme="minorHAnsi" w:cstheme="minorHAnsi"/>
        </w:rPr>
        <w:t>” mező értéke</w:t>
      </w:r>
      <w:r w:rsidRPr="00AE27AF">
        <w:rPr>
          <w:rFonts w:asciiTheme="minorHAnsi" w:hAnsiTheme="minorHAnsi" w:cstheme="minorHAnsi"/>
        </w:rPr>
        <w:t xml:space="preserve"> </w:t>
      </w:r>
      <w:r>
        <w:rPr>
          <w:rFonts w:asciiTheme="minorHAnsi" w:hAnsiTheme="minorHAnsi" w:cstheme="minorHAnsi"/>
        </w:rPr>
        <w:t>’</w:t>
      </w:r>
      <w:r w:rsidRPr="00AE27AF">
        <w:rPr>
          <w:rFonts w:asciiTheme="minorHAnsi" w:hAnsiTheme="minorHAnsi" w:cstheme="minorHAnsi"/>
        </w:rPr>
        <w:t>RF</w:t>
      </w:r>
      <w:r>
        <w:rPr>
          <w:rFonts w:asciiTheme="minorHAnsi" w:hAnsiTheme="minorHAnsi" w:cstheme="minorHAnsi"/>
        </w:rPr>
        <w:t>’, ’</w:t>
      </w:r>
      <w:proofErr w:type="spellStart"/>
      <w:r>
        <w:rPr>
          <w:rFonts w:asciiTheme="minorHAnsi" w:hAnsiTheme="minorHAnsi" w:cstheme="minorHAnsi"/>
        </w:rPr>
        <w:t>RV</w:t>
      </w:r>
      <w:proofErr w:type="spellEnd"/>
      <w:r>
        <w:rPr>
          <w:rFonts w:asciiTheme="minorHAnsi" w:hAnsiTheme="minorHAnsi" w:cstheme="minorHAnsi"/>
        </w:rPr>
        <w:t>’</w:t>
      </w:r>
      <w:r w:rsidRPr="00AE27AF">
        <w:rPr>
          <w:rFonts w:asciiTheme="minorHAnsi" w:hAnsiTheme="minorHAnsi" w:cstheme="minorHAnsi"/>
        </w:rPr>
        <w:t xml:space="preserve"> vagy </w:t>
      </w:r>
      <w:r>
        <w:rPr>
          <w:rFonts w:asciiTheme="minorHAnsi" w:hAnsiTheme="minorHAnsi" w:cstheme="minorHAnsi"/>
        </w:rPr>
        <w:t>’</w:t>
      </w:r>
      <w:r w:rsidRPr="00AE27AF">
        <w:rPr>
          <w:rFonts w:asciiTheme="minorHAnsi" w:hAnsiTheme="minorHAnsi" w:cstheme="minorHAnsi"/>
        </w:rPr>
        <w:t>RT</w:t>
      </w:r>
      <w:r>
        <w:rPr>
          <w:rFonts w:asciiTheme="minorHAnsi" w:hAnsiTheme="minorHAnsi" w:cstheme="minorHAnsi"/>
        </w:rPr>
        <w:t>’</w:t>
      </w:r>
      <w:r w:rsidRPr="00AE27AF">
        <w:rPr>
          <w:rFonts w:asciiTheme="minorHAnsi" w:hAnsiTheme="minorHAnsi" w:cstheme="minorHAnsi"/>
        </w:rPr>
        <w:t xml:space="preserve"> lehet, a </w:t>
      </w:r>
      <w:r>
        <w:rPr>
          <w:rFonts w:asciiTheme="minorHAnsi" w:hAnsiTheme="minorHAnsi" w:cstheme="minorHAnsi"/>
        </w:rPr>
        <w:t>„K</w:t>
      </w:r>
      <w:r w:rsidRPr="00AE27AF">
        <w:rPr>
          <w:rFonts w:asciiTheme="minorHAnsi" w:hAnsiTheme="minorHAnsi" w:cstheme="minorHAnsi"/>
        </w:rPr>
        <w:t>amatperiódus hossza</w:t>
      </w:r>
      <w:r>
        <w:rPr>
          <w:rFonts w:asciiTheme="minorHAnsi" w:hAnsiTheme="minorHAnsi" w:cstheme="minorHAnsi"/>
        </w:rPr>
        <w:t>”</w:t>
      </w:r>
      <w:r w:rsidRPr="00AE27AF">
        <w:rPr>
          <w:rFonts w:asciiTheme="minorHAnsi" w:hAnsiTheme="minorHAnsi" w:cstheme="minorHAnsi"/>
        </w:rPr>
        <w:t xml:space="preserve"> </w:t>
      </w:r>
      <w:r w:rsidR="00E40C12" w:rsidRPr="005F56DD">
        <w:rPr>
          <w:rFonts w:asciiTheme="minorHAnsi" w:hAnsiTheme="minorHAnsi" w:cstheme="minorHAnsi"/>
          <w:color w:val="000000" w:themeColor="text1"/>
        </w:rPr>
        <w:t xml:space="preserve">2023.12.31-ig történő szerződéskötés esetén </w:t>
      </w:r>
      <w:r w:rsidRPr="00AE27AF">
        <w:rPr>
          <w:rFonts w:asciiTheme="minorHAnsi" w:hAnsiTheme="minorHAnsi" w:cstheme="minorHAnsi"/>
        </w:rPr>
        <w:t xml:space="preserve">5 év, a </w:t>
      </w:r>
      <w:r>
        <w:rPr>
          <w:rFonts w:asciiTheme="minorHAnsi" w:hAnsiTheme="minorHAnsi" w:cstheme="minorHAnsi"/>
        </w:rPr>
        <w:t>„R</w:t>
      </w:r>
      <w:r w:rsidRPr="00AE27AF">
        <w:rPr>
          <w:rFonts w:asciiTheme="minorHAnsi" w:hAnsiTheme="minorHAnsi" w:cstheme="minorHAnsi"/>
        </w:rPr>
        <w:t>eferencia kamat megnevezése</w:t>
      </w:r>
      <w:r>
        <w:rPr>
          <w:rFonts w:asciiTheme="minorHAnsi" w:hAnsiTheme="minorHAnsi" w:cstheme="minorHAnsi"/>
        </w:rPr>
        <w:t>”</w:t>
      </w:r>
      <w:r w:rsidRPr="00AE27AF">
        <w:rPr>
          <w:rFonts w:asciiTheme="minorHAnsi" w:hAnsiTheme="minorHAnsi" w:cstheme="minorHAnsi"/>
        </w:rPr>
        <w:t xml:space="preserve"> ’</w:t>
      </w:r>
      <w:proofErr w:type="spellStart"/>
      <w:r w:rsidRPr="00AE27AF">
        <w:rPr>
          <w:rFonts w:asciiTheme="minorHAnsi" w:hAnsiTheme="minorHAnsi" w:cstheme="minorHAnsi"/>
        </w:rPr>
        <w:t>AKK</w:t>
      </w:r>
      <w:proofErr w:type="spellEnd"/>
      <w:r w:rsidRPr="00AE27AF">
        <w:rPr>
          <w:rFonts w:asciiTheme="minorHAnsi" w:hAnsiTheme="minorHAnsi" w:cstheme="minorHAnsi"/>
        </w:rPr>
        <w:t>’</w:t>
      </w:r>
      <w:r>
        <w:rPr>
          <w:rFonts w:asciiTheme="minorHAnsi" w:hAnsiTheme="minorHAnsi" w:cstheme="minorHAnsi"/>
        </w:rPr>
        <w:t xml:space="preserve">. </w:t>
      </w:r>
    </w:p>
    <w:p w14:paraId="2188557C"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 xml:space="preserve">A „Kamatperiódus hossza” mezőnek 2024.01.01-től történő szerződéskötés esetén a következő jogszabályi előírást kell tükröznie: </w:t>
      </w:r>
    </w:p>
    <w:p w14:paraId="06444506"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„A 2024. január 1. napját követően megkötött kölcsönszerződések esetében a kölcsön kamata a kamattámogatás időszaka alatt</w:t>
      </w:r>
    </w:p>
    <w:p w14:paraId="0418BBE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a) első alkalommal a kölcsönszerződés megkötésének napját követő egy év elteltével, a kölcsönszerződésben megjelölt fordulónapon,</w:t>
      </w:r>
    </w:p>
    <w:p w14:paraId="43ECE2F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b) második alkalommal az a) pont szerinti időpontot követő egy év elteltével, a kölcsönszerződésben megjelölt fordulónapon,</w:t>
      </w:r>
    </w:p>
    <w:p w14:paraId="71CBB5A1"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c) harmadik alkalommal a b) pont szerinti időpontot követő öt év elteltével, a kölcsönszerződésben megjelölt fordulónapon, majd ezt követően ötévente</w:t>
      </w:r>
    </w:p>
    <w:p w14:paraId="2F03DF8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változtatható meg.”</w:t>
      </w:r>
    </w:p>
    <w:p w14:paraId="6D365C33" w14:textId="503DF3B9" w:rsidR="00CB1B73" w:rsidRDefault="00CB1B73" w:rsidP="00C14714">
      <w:pPr>
        <w:rPr>
          <w:rFonts w:asciiTheme="minorHAnsi" w:hAnsiTheme="minorHAnsi" w:cstheme="minorHAnsi"/>
        </w:rPr>
      </w:pPr>
      <w:r>
        <w:rPr>
          <w:rFonts w:asciiTheme="minorHAnsi" w:hAnsiTheme="minorHAnsi" w:cstheme="minorHAnsi"/>
        </w:rPr>
        <w:t xml:space="preserve">Nem támogatott szakaszban alapvetően nem változnak </w:t>
      </w:r>
      <w:r w:rsidR="00E40C12">
        <w:rPr>
          <w:rFonts w:asciiTheme="minorHAnsi" w:hAnsiTheme="minorHAnsi" w:cstheme="minorHAnsi"/>
        </w:rPr>
        <w:t xml:space="preserve">a kamatozásra vonatkozó </w:t>
      </w:r>
      <w:r>
        <w:rPr>
          <w:rFonts w:asciiTheme="minorHAnsi" w:hAnsiTheme="minorHAnsi" w:cstheme="minorHAnsi"/>
        </w:rPr>
        <w:t>attribútumok. Nem teljesítő hitelek esetén a kamatozás módja ’</w:t>
      </w:r>
      <w:proofErr w:type="spellStart"/>
      <w:r>
        <w:rPr>
          <w:rFonts w:asciiTheme="minorHAnsi" w:hAnsiTheme="minorHAnsi" w:cstheme="minorHAnsi"/>
        </w:rPr>
        <w:t>NK</w:t>
      </w:r>
      <w:proofErr w:type="spellEnd"/>
      <w:r>
        <w:rPr>
          <w:rFonts w:asciiTheme="minorHAnsi" w:hAnsiTheme="minorHAnsi" w:cstheme="minorHAnsi"/>
        </w:rPr>
        <w:t>’-</w:t>
      </w:r>
      <w:proofErr w:type="spellStart"/>
      <w:r>
        <w:rPr>
          <w:rFonts w:asciiTheme="minorHAnsi" w:hAnsiTheme="minorHAnsi" w:cstheme="minorHAnsi"/>
        </w:rPr>
        <w:t>ra</w:t>
      </w:r>
      <w:proofErr w:type="spellEnd"/>
      <w:r>
        <w:rPr>
          <w:rFonts w:asciiTheme="minorHAnsi" w:hAnsiTheme="minorHAnsi" w:cstheme="minorHAnsi"/>
        </w:rPr>
        <w:t xml:space="preserve"> változik (ebben az esetben a kamatperiódus hossza és a referenciakamat megnevezése nem jelentendő). A kamatváltoztatási mutató és a kamatfelár-változtatási mutató nem töltendő babaváró hitelek esetén. </w:t>
      </w:r>
    </w:p>
    <w:p w14:paraId="597C04F7" w14:textId="2DED4C39" w:rsidR="00CB1B73" w:rsidRDefault="00CB1B73" w:rsidP="00C14714">
      <w:pPr>
        <w:rPr>
          <w:rFonts w:asciiTheme="minorHAnsi" w:hAnsiTheme="minorHAnsi" w:cstheme="minorHAnsi"/>
        </w:rPr>
      </w:pPr>
      <w:r>
        <w:rPr>
          <w:rFonts w:asciiTheme="minorHAnsi" w:hAnsiTheme="minorHAnsi" w:cstheme="minorHAnsi"/>
        </w:rPr>
        <w:t xml:space="preserve">A </w:t>
      </w:r>
      <w:r w:rsidRPr="006C72EB">
        <w:rPr>
          <w:rFonts w:asciiTheme="minorHAnsi" w:hAnsiTheme="minorHAnsi" w:cstheme="minorHAnsi"/>
        </w:rPr>
        <w:t>„Következő kamatfizetés napja” mezőben babaváró hitelek esetén a szerződés lejárati napja jelentendő, amennyiben támogatott szakaszban van a hitel. Ha megszűnik a támogatás (mert megh</w:t>
      </w:r>
      <w:r w:rsidR="005C0281">
        <w:rPr>
          <w:rFonts w:asciiTheme="minorHAnsi" w:hAnsiTheme="minorHAnsi" w:cstheme="minorHAnsi"/>
        </w:rPr>
        <w:t>i</w:t>
      </w:r>
      <w:r w:rsidRPr="006C72EB">
        <w:rPr>
          <w:rFonts w:asciiTheme="minorHAnsi" w:hAnsiTheme="minorHAnsi" w:cstheme="minorHAnsi"/>
        </w:rPr>
        <w:t>úsult a hitel célja) és kamatozóvá válik a hitel, a tényleges következő kamatfizetés napja jelentendő.</w:t>
      </w:r>
      <w:r>
        <w:rPr>
          <w:rFonts w:asciiTheme="minorHAnsi" w:hAnsiTheme="minorHAnsi" w:cstheme="minorHAnsi"/>
        </w:rPr>
        <w:t xml:space="preserve"> </w:t>
      </w:r>
      <w:r w:rsidR="007A175C">
        <w:rPr>
          <w:rFonts w:asciiTheme="minorHAnsi" w:hAnsiTheme="minorHAnsi" w:cstheme="minorHAnsi"/>
        </w:rPr>
        <w:t xml:space="preserve">A „Kamatfizetés gyakorisága” mezőben támogatott szakaszban is ’HAVI’ kódérték jelentendő, így nem fog fennállni a konzisztencia a „Kamatfizetés gyakorisága” és a </w:t>
      </w:r>
      <w:r w:rsidR="007A175C" w:rsidRPr="006C72EB">
        <w:rPr>
          <w:rFonts w:asciiTheme="minorHAnsi" w:hAnsiTheme="minorHAnsi" w:cstheme="minorHAnsi"/>
        </w:rPr>
        <w:t>„Következő kamatfizetés napja”</w:t>
      </w:r>
      <w:r w:rsidR="007A175C">
        <w:rPr>
          <w:rFonts w:asciiTheme="minorHAnsi" w:hAnsiTheme="minorHAnsi" w:cstheme="minorHAnsi"/>
        </w:rPr>
        <w:t xml:space="preserve"> mezőben jelentett adatok között.</w:t>
      </w:r>
    </w:p>
    <w:p w14:paraId="05D75C10" w14:textId="77777777" w:rsidR="00CB1B73" w:rsidRDefault="00CB1B73" w:rsidP="00C14714">
      <w:pPr>
        <w:rPr>
          <w:rFonts w:asciiTheme="minorHAnsi" w:hAnsiTheme="minorHAnsi" w:cstheme="minorHAnsi"/>
        </w:rPr>
      </w:pPr>
      <w:r w:rsidRPr="006C72EB">
        <w:rPr>
          <w:rFonts w:asciiTheme="minorHAnsi" w:hAnsiTheme="minorHAnsi" w:cstheme="minorHAnsi"/>
        </w:rPr>
        <w:t xml:space="preserve">A babaváró hitelek esetén a jogszabály alapján járó törlesztési moratóriumot „csak kamat” periódusként </w:t>
      </w:r>
      <w:r>
        <w:rPr>
          <w:rFonts w:asciiTheme="minorHAnsi" w:hAnsiTheme="minorHAnsi" w:cstheme="minorHAnsi"/>
        </w:rPr>
        <w:t xml:space="preserve">(azaz ’I’ értékkel) </w:t>
      </w:r>
      <w:r w:rsidRPr="006C72EB">
        <w:rPr>
          <w:rFonts w:asciiTheme="minorHAnsi" w:hAnsiTheme="minorHAnsi" w:cstheme="minorHAnsi"/>
        </w:rPr>
        <w:t>kell jelenteni</w:t>
      </w:r>
      <w:r>
        <w:rPr>
          <w:rFonts w:asciiTheme="minorHAnsi" w:hAnsiTheme="minorHAnsi" w:cstheme="minorHAnsi"/>
        </w:rPr>
        <w:t xml:space="preserve"> az „Ügyfél csak kamatot törleszt-e?” mezőben.</w:t>
      </w:r>
    </w:p>
    <w:p w14:paraId="31F38D9B" w14:textId="77777777" w:rsidR="00CB1B73" w:rsidRDefault="00CB1B73" w:rsidP="00C14714">
      <w:pPr>
        <w:rPr>
          <w:rFonts w:asciiTheme="minorHAnsi" w:hAnsiTheme="minorHAnsi" w:cstheme="minorHAnsi"/>
        </w:rPr>
      </w:pPr>
      <w:r>
        <w:rPr>
          <w:rFonts w:asciiTheme="minorHAnsi" w:hAnsiTheme="minorHAnsi" w:cstheme="minorHAnsi"/>
        </w:rPr>
        <w:t xml:space="preserve">A babaváró hitelekhez kapcsolódó állami kezességvállalás a </w:t>
      </w:r>
      <w:proofErr w:type="spellStart"/>
      <w:r>
        <w:rPr>
          <w:rFonts w:asciiTheme="minorHAnsi" w:hAnsiTheme="minorHAnsi" w:cstheme="minorHAnsi"/>
        </w:rPr>
        <w:t>FEDE</w:t>
      </w:r>
      <w:proofErr w:type="spellEnd"/>
      <w:r>
        <w:rPr>
          <w:rFonts w:asciiTheme="minorHAnsi" w:hAnsiTheme="minorHAnsi" w:cstheme="minorHAnsi"/>
        </w:rPr>
        <w:t xml:space="preserve"> táblában a „Fedezet típusa” mezőben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678C4B33" w14:textId="77777777" w:rsidR="00CB1B73" w:rsidRDefault="00CB1B73" w:rsidP="00C14714">
      <w:pPr>
        <w:rPr>
          <w:rFonts w:asciiTheme="minorHAnsi" w:hAnsiTheme="minorHAnsi" w:cstheme="minorHAnsi"/>
        </w:rPr>
      </w:pPr>
      <w:r>
        <w:rPr>
          <w:rFonts w:asciiTheme="minorHAnsi" w:hAnsiTheme="minorHAnsi" w:cstheme="minorHAnsi"/>
        </w:rPr>
        <w:t>Amennyiben felfüggesztésre kerül a tőkefizetés a jogszabály által adott feltételek fennállása esetén (pl. várandósság), a „Moratórium típusa” mezőben ’</w:t>
      </w:r>
      <w:proofErr w:type="spellStart"/>
      <w:r>
        <w:rPr>
          <w:rFonts w:asciiTheme="minorHAnsi" w:hAnsiTheme="minorHAnsi" w:cstheme="minorHAnsi"/>
        </w:rPr>
        <w:t>JOGI_EGYEB</w:t>
      </w:r>
      <w:proofErr w:type="spellEnd"/>
      <w:r>
        <w:rPr>
          <w:rFonts w:asciiTheme="minorHAnsi" w:hAnsiTheme="minorHAnsi" w:cstheme="minorHAnsi"/>
        </w:rPr>
        <w:t>’, a „Moratórium tárgya” mezőben ’</w:t>
      </w:r>
      <w:proofErr w:type="spellStart"/>
      <w:r>
        <w:rPr>
          <w:rFonts w:asciiTheme="minorHAnsi" w:hAnsiTheme="minorHAnsi" w:cstheme="minorHAnsi"/>
        </w:rPr>
        <w:t>TOKE</w:t>
      </w:r>
      <w:proofErr w:type="spellEnd"/>
      <w:r>
        <w:rPr>
          <w:rFonts w:asciiTheme="minorHAnsi" w:hAnsiTheme="minorHAnsi" w:cstheme="minorHAnsi"/>
        </w:rPr>
        <w:t xml:space="preserve">’ jelentendő. </w:t>
      </w:r>
    </w:p>
    <w:p w14:paraId="0C2DBFD8" w14:textId="77777777" w:rsidR="00CB1B73" w:rsidRDefault="00CB1B73" w:rsidP="00C14714">
      <w:pPr>
        <w:rPr>
          <w:rFonts w:asciiTheme="minorHAnsi" w:hAnsiTheme="minorHAnsi" w:cstheme="minorHAnsi"/>
        </w:rPr>
      </w:pPr>
      <w:r w:rsidRPr="006C72EB">
        <w:rPr>
          <w:rFonts w:asciiTheme="minorHAnsi" w:hAnsiTheme="minorHAnsi" w:cstheme="minorHAnsi"/>
        </w:rPr>
        <w:t>Babaváró hitelek esetén a hitel egy részének vagy teljes egészének jogszabályi feltételek fennállása esetén történő elengedését 2021. novemberi vonatkozási időig ’ELENGED’, 2021. december vonatkozási időtől kezdődően ’</w:t>
      </w:r>
      <w:proofErr w:type="spellStart"/>
      <w:r w:rsidRPr="006C72EB">
        <w:rPr>
          <w:rFonts w:asciiTheme="minorHAnsi" w:hAnsiTheme="minorHAnsi" w:cstheme="minorHAnsi"/>
        </w:rPr>
        <w:t>ELENG_TAM</w:t>
      </w:r>
      <w:proofErr w:type="spellEnd"/>
      <w:r w:rsidRPr="006C72EB">
        <w:rPr>
          <w:rFonts w:asciiTheme="minorHAnsi" w:hAnsiTheme="minorHAnsi" w:cstheme="minorHAnsi"/>
        </w:rPr>
        <w:t>’ törlesztési forrás kóddal kell jelenteni</w:t>
      </w:r>
      <w:r>
        <w:rPr>
          <w:rFonts w:asciiTheme="minorHAnsi" w:hAnsiTheme="minorHAnsi" w:cstheme="minorHAnsi"/>
        </w:rPr>
        <w:t xml:space="preserve"> a </w:t>
      </w:r>
      <w:proofErr w:type="spellStart"/>
      <w:r>
        <w:rPr>
          <w:rFonts w:asciiTheme="minorHAnsi" w:hAnsiTheme="minorHAnsi" w:cstheme="minorHAnsi"/>
        </w:rPr>
        <w:t>TORL</w:t>
      </w:r>
      <w:proofErr w:type="spellEnd"/>
      <w:r>
        <w:rPr>
          <w:rFonts w:asciiTheme="minorHAnsi" w:hAnsiTheme="minorHAnsi" w:cstheme="minorHAnsi"/>
        </w:rPr>
        <w:t xml:space="preserve"> táblában.</w:t>
      </w:r>
    </w:p>
    <w:p w14:paraId="7A8CFABB" w14:textId="77777777" w:rsidR="0065520A" w:rsidRDefault="0065520A" w:rsidP="00C14714">
      <w:pPr>
        <w:rPr>
          <w:rFonts w:asciiTheme="minorHAnsi" w:hAnsiTheme="minorHAnsi" w:cstheme="minorHAnsi"/>
        </w:rPr>
      </w:pPr>
    </w:p>
    <w:p w14:paraId="7C5EB2E6" w14:textId="77777777" w:rsidR="00805B20" w:rsidRDefault="00805B20" w:rsidP="0065520A">
      <w:pPr>
        <w:pStyle w:val="Cmsor2"/>
        <w:keepNext/>
        <w:jc w:val="both"/>
        <w:rPr>
          <w:sz w:val="22"/>
          <w:szCs w:val="22"/>
        </w:rPr>
      </w:pPr>
      <w:bookmarkStart w:id="217" w:name="_Toc137118051"/>
      <w:bookmarkStart w:id="218" w:name="_Toc149904416"/>
      <w:r w:rsidRPr="0065520A">
        <w:rPr>
          <w:sz w:val="22"/>
          <w:szCs w:val="22"/>
        </w:rPr>
        <w:t>A Taxonómia – ügyfél táblára vonatkozó kitöltési előírások (</w:t>
      </w:r>
      <w:proofErr w:type="spellStart"/>
      <w:r w:rsidRPr="0065520A">
        <w:rPr>
          <w:sz w:val="22"/>
          <w:szCs w:val="22"/>
        </w:rPr>
        <w:t>TAX_UGYF</w:t>
      </w:r>
      <w:proofErr w:type="spellEnd"/>
      <w:r w:rsidRPr="0065520A">
        <w:rPr>
          <w:sz w:val="22"/>
          <w:szCs w:val="22"/>
        </w:rPr>
        <w:t>)</w:t>
      </w:r>
      <w:bookmarkEnd w:id="217"/>
      <w:bookmarkEnd w:id="218"/>
    </w:p>
    <w:p w14:paraId="36895178" w14:textId="77777777" w:rsidR="0065520A" w:rsidRPr="0065520A" w:rsidRDefault="0065520A" w:rsidP="0065520A"/>
    <w:p w14:paraId="58022906" w14:textId="77777777" w:rsidR="00805B20" w:rsidRDefault="00805B20" w:rsidP="00805B20">
      <w:pPr>
        <w:spacing w:after="0"/>
        <w:rPr>
          <w:rFonts w:asciiTheme="minorHAnsi" w:eastAsia="Times New Roman" w:hAnsiTheme="minorHAnsi" w:cstheme="minorHAnsi"/>
        </w:rPr>
      </w:pPr>
      <w:r>
        <w:rPr>
          <w:rFonts w:asciiTheme="minorHAnsi" w:eastAsia="Times New Roman" w:hAnsiTheme="minorHAnsi" w:cstheme="minorHAnsi"/>
        </w:rPr>
        <w:t>A</w:t>
      </w:r>
      <w:r w:rsidRPr="009A6362">
        <w:rPr>
          <w:rFonts w:asciiTheme="minorHAnsi" w:eastAsia="Times New Roman" w:hAnsiTheme="minorHAnsi" w:cstheme="minorHAnsi"/>
        </w:rPr>
        <w:t xml:space="preserve"> HITREG adatmodell kiegészül egy új, </w:t>
      </w:r>
      <w:proofErr w:type="spellStart"/>
      <w:r>
        <w:rPr>
          <w:rFonts w:asciiTheme="minorHAnsi" w:eastAsia="Times New Roman" w:hAnsiTheme="minorHAnsi" w:cstheme="minorHAnsi"/>
        </w:rPr>
        <w:t>TAX_</w:t>
      </w:r>
      <w:r w:rsidRPr="009A6362">
        <w:rPr>
          <w:rFonts w:asciiTheme="minorHAnsi" w:eastAsia="Times New Roman" w:hAnsiTheme="minorHAnsi" w:cstheme="minorHAnsi"/>
        </w:rPr>
        <w:t>UGYF</w:t>
      </w:r>
      <w:proofErr w:type="spellEnd"/>
      <w:r w:rsidRPr="009A6362">
        <w:rPr>
          <w:rFonts w:asciiTheme="minorHAnsi" w:eastAsia="Times New Roman" w:hAnsiTheme="minorHAnsi" w:cstheme="minorHAnsi"/>
        </w:rPr>
        <w:t xml:space="preserve"> kódú táblával.</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európai szabályozás első alkalommal 2022. 12. 31-ei vonatkozási idővel várja el </w:t>
      </w:r>
      <w:r>
        <w:rPr>
          <w:rFonts w:asciiTheme="minorHAnsi" w:eastAsia="Times New Roman" w:hAnsiTheme="minorHAnsi" w:cstheme="minorHAnsi"/>
        </w:rPr>
        <w:t>az</w:t>
      </w:r>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NFRD</w:t>
      </w:r>
      <w:proofErr w:type="spellEnd"/>
      <w:r>
        <w:rPr>
          <w:rStyle w:val="Lbjegyzet-hivatkozs"/>
          <w:rFonts w:asciiTheme="minorHAnsi" w:eastAsia="Times New Roman" w:hAnsiTheme="minorHAnsi" w:cstheme="minorHAnsi"/>
        </w:rPr>
        <w:footnoteReference w:id="6"/>
      </w:r>
      <w:r w:rsidRPr="009A6362">
        <w:rPr>
          <w:rFonts w:asciiTheme="minorHAnsi" w:eastAsia="Times New Roman" w:hAnsiTheme="minorHAnsi" w:cstheme="minorHAnsi"/>
        </w:rPr>
        <w:t xml:space="preserve"> (Non-Financial </w:t>
      </w:r>
      <w:proofErr w:type="spellStart"/>
      <w:r w:rsidRPr="009A6362">
        <w:rPr>
          <w:rFonts w:asciiTheme="minorHAnsi" w:eastAsia="Times New Roman" w:hAnsiTheme="minorHAnsi" w:cstheme="minorHAnsi"/>
        </w:rPr>
        <w:t>Reporting</w:t>
      </w:r>
      <w:proofErr w:type="spellEnd"/>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Directive</w:t>
      </w:r>
      <w:proofErr w:type="spellEnd"/>
      <w:r w:rsidRPr="009A6362">
        <w:rPr>
          <w:rFonts w:asciiTheme="minorHAnsi" w:eastAsia="Times New Roman" w:hAnsiTheme="minorHAnsi" w:cstheme="minorHAnsi"/>
        </w:rPr>
        <w:t xml:space="preserve">) alá eső intézményektől, hogy tegyék közzé azon kitettségeik értékét, amelyek </w:t>
      </w:r>
      <w:r w:rsidRPr="00A77FE2">
        <w:rPr>
          <w:rFonts w:asciiTheme="minorHAnsi" w:eastAsia="Times New Roman" w:hAnsiTheme="minorHAnsi" w:cstheme="minorHAnsi"/>
        </w:rPr>
        <w:t xml:space="preserve">az </w:t>
      </w:r>
      <w:r>
        <w:rPr>
          <w:rFonts w:asciiTheme="minorHAnsi" w:eastAsia="Times New Roman" w:hAnsiTheme="minorHAnsi" w:cstheme="minorHAnsi"/>
        </w:rPr>
        <w:t xml:space="preserve">európai parlament és tanács </w:t>
      </w:r>
      <w:r w:rsidRPr="00DC316B">
        <w:rPr>
          <w:rFonts w:asciiTheme="minorHAnsi" w:eastAsia="Times New Roman" w:hAnsiTheme="minorHAnsi" w:cstheme="minorHAnsi"/>
        </w:rPr>
        <w:t xml:space="preserve">2020/852 </w:t>
      </w:r>
      <w:r>
        <w:rPr>
          <w:rFonts w:asciiTheme="minorHAnsi" w:eastAsia="Times New Roman" w:hAnsiTheme="minorHAnsi" w:cstheme="minorHAnsi"/>
        </w:rPr>
        <w:t xml:space="preserve">rendelete </w:t>
      </w:r>
      <w:r w:rsidRPr="00DC316B">
        <w:rPr>
          <w:rFonts w:asciiTheme="minorHAnsi" w:eastAsia="Times New Roman" w:hAnsiTheme="minorHAnsi" w:cstheme="minorHAnsi"/>
        </w:rPr>
        <w:t>(2020. június 18.)</w:t>
      </w:r>
      <w:r>
        <w:rPr>
          <w:rFonts w:asciiTheme="minorHAnsi" w:eastAsia="Times New Roman" w:hAnsiTheme="minorHAnsi" w:cstheme="minorHAnsi"/>
        </w:rPr>
        <w:t xml:space="preserve"> </w:t>
      </w:r>
      <w:r w:rsidRPr="00DC316B">
        <w:rPr>
          <w:rFonts w:asciiTheme="minorHAnsi" w:eastAsia="Times New Roman" w:hAnsiTheme="minorHAnsi" w:cstheme="minorHAnsi"/>
        </w:rPr>
        <w:t>a fenntartható befektetések előmozdítását célzó keret létrehozásáról, valamint az (EU) 2019/2088</w:t>
      </w:r>
      <w:r>
        <w:rPr>
          <w:rFonts w:asciiTheme="minorHAnsi" w:eastAsia="Times New Roman" w:hAnsiTheme="minorHAnsi" w:cstheme="minorHAnsi"/>
        </w:rPr>
        <w:t xml:space="preserve"> </w:t>
      </w:r>
      <w:r w:rsidRPr="00DC316B">
        <w:rPr>
          <w:rFonts w:asciiTheme="minorHAnsi" w:eastAsia="Times New Roman" w:hAnsiTheme="minorHAnsi" w:cstheme="minorHAnsi"/>
        </w:rPr>
        <w:t>rendelet módosításáról</w:t>
      </w:r>
      <w:r>
        <w:rPr>
          <w:rFonts w:asciiTheme="minorHAnsi" w:eastAsia="Times New Roman" w:hAnsiTheme="minorHAnsi" w:cstheme="minorHAnsi"/>
        </w:rPr>
        <w:t xml:space="preserve"> szóló </w:t>
      </w:r>
      <w:r w:rsidRPr="00A77FE2">
        <w:rPr>
          <w:rFonts w:asciiTheme="minorHAnsi" w:eastAsia="Times New Roman" w:hAnsiTheme="minorHAnsi" w:cstheme="minorHAnsi"/>
        </w:rPr>
        <w:t>rendelet</w:t>
      </w:r>
      <w:r>
        <w:rPr>
          <w:rFonts w:asciiTheme="minorHAnsi" w:eastAsia="Times New Roman" w:hAnsiTheme="minorHAnsi" w:cstheme="minorHAnsi"/>
        </w:rPr>
        <w:t>hez</w:t>
      </w:r>
      <w:r w:rsidRPr="00A77FE2">
        <w:rPr>
          <w:rFonts w:asciiTheme="minorHAnsi" w:eastAsia="Times New Roman" w:hAnsiTheme="minorHAnsi" w:cstheme="minorHAnsi"/>
        </w:rPr>
        <w:t xml:space="preserve"> </w:t>
      </w:r>
      <w:r>
        <w:rPr>
          <w:rFonts w:asciiTheme="minorHAnsi" w:eastAsia="Times New Roman" w:hAnsiTheme="minorHAnsi" w:cstheme="minorHAnsi"/>
        </w:rPr>
        <w:t>(</w:t>
      </w:r>
      <w:r w:rsidRPr="009A6362">
        <w:rPr>
          <w:rFonts w:asciiTheme="minorHAnsi" w:eastAsia="Times New Roman" w:hAnsiTheme="minorHAnsi" w:cstheme="minorHAnsi"/>
        </w:rPr>
        <w:t xml:space="preserve">a </w:t>
      </w:r>
      <w:r>
        <w:rPr>
          <w:rFonts w:asciiTheme="minorHAnsi" w:eastAsia="Times New Roman" w:hAnsiTheme="minorHAnsi" w:cstheme="minorHAnsi"/>
        </w:rPr>
        <w:t xml:space="preserve">továbbiakban: </w:t>
      </w:r>
      <w:r w:rsidRPr="009A6362">
        <w:rPr>
          <w:rFonts w:asciiTheme="minorHAnsi" w:eastAsia="Times New Roman" w:hAnsiTheme="minorHAnsi" w:cstheme="minorHAnsi"/>
        </w:rPr>
        <w:t>Taxonómia Rendelet</w:t>
      </w:r>
      <w:r>
        <w:rPr>
          <w:rFonts w:asciiTheme="minorHAnsi" w:eastAsia="Times New Roman" w:hAnsiTheme="minorHAnsi" w:cstheme="minorHAnsi"/>
        </w:rPr>
        <w:t xml:space="preserve">) </w:t>
      </w:r>
      <w:r w:rsidRPr="009A6362">
        <w:rPr>
          <w:rFonts w:asciiTheme="minorHAnsi" w:eastAsia="Times New Roman" w:hAnsiTheme="minorHAnsi" w:cstheme="minorHAnsi"/>
        </w:rPr>
        <w:t>igazíthatók.</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adat előállításához a hitelintézeteknek szükséges nyomon követniük, hogy az </w:t>
      </w:r>
      <w:proofErr w:type="spellStart"/>
      <w:r w:rsidRPr="009A6362">
        <w:rPr>
          <w:rFonts w:asciiTheme="minorHAnsi" w:eastAsia="Times New Roman" w:hAnsiTheme="minorHAnsi" w:cstheme="minorHAnsi"/>
        </w:rPr>
        <w:t>NFRD</w:t>
      </w:r>
      <w:proofErr w:type="spellEnd"/>
      <w:r w:rsidRPr="009A6362">
        <w:rPr>
          <w:rFonts w:asciiTheme="minorHAnsi" w:eastAsia="Times New Roman" w:hAnsiTheme="minorHAnsi" w:cstheme="minorHAnsi"/>
        </w:rPr>
        <w:t xml:space="preserve"> alá eső partnereik árbevétel és </w:t>
      </w:r>
      <w:proofErr w:type="spellStart"/>
      <w:r w:rsidRPr="009A6362">
        <w:rPr>
          <w:rFonts w:asciiTheme="minorHAnsi" w:eastAsia="Times New Roman" w:hAnsiTheme="minorHAnsi" w:cstheme="minorHAnsi"/>
        </w:rPr>
        <w:t>CAPEX</w:t>
      </w:r>
      <w:proofErr w:type="spellEnd"/>
      <w:r w:rsidRPr="009A6362">
        <w:rPr>
          <w:rFonts w:asciiTheme="minorHAnsi" w:eastAsia="Times New Roman" w:hAnsiTheme="minorHAnsi" w:cstheme="minorHAnsi"/>
        </w:rPr>
        <w:t xml:space="preserve"> (Capital </w:t>
      </w:r>
      <w:proofErr w:type="spellStart"/>
      <w:r w:rsidRPr="009A6362">
        <w:rPr>
          <w:rFonts w:asciiTheme="minorHAnsi" w:eastAsia="Times New Roman" w:hAnsiTheme="minorHAnsi" w:cstheme="minorHAnsi"/>
        </w:rPr>
        <w:t>Expenditure</w:t>
      </w:r>
      <w:proofErr w:type="spellEnd"/>
      <w:r w:rsidRPr="009A6362">
        <w:rPr>
          <w:rFonts w:asciiTheme="minorHAnsi" w:eastAsia="Times New Roman" w:hAnsiTheme="minorHAnsi" w:cstheme="minorHAnsi"/>
        </w:rPr>
        <w:t xml:space="preserve"> - Tőkebefektetés) arányosan mennyire igazodnak a Taxonómia Rendeletben leírtakhoz. </w:t>
      </w:r>
    </w:p>
    <w:p w14:paraId="65ECB49A" w14:textId="77777777" w:rsidR="00805B20" w:rsidRDefault="00805B20" w:rsidP="00805B20">
      <w:pPr>
        <w:spacing w:after="0"/>
        <w:rPr>
          <w:rFonts w:asciiTheme="minorHAnsi" w:eastAsia="Times New Roman" w:hAnsiTheme="minorHAnsi" w:cstheme="minorHAnsi"/>
        </w:rPr>
      </w:pPr>
    </w:p>
    <w:p w14:paraId="44D96797" w14:textId="1E3C69F3" w:rsidR="00805B20" w:rsidRDefault="00805B20" w:rsidP="00805B20">
      <w:pPr>
        <w:spacing w:after="0"/>
        <w:rPr>
          <w:rFonts w:asciiTheme="minorHAnsi" w:eastAsia="Times New Roman" w:hAnsiTheme="minorHAnsi" w:cstheme="minorHAnsi"/>
        </w:rPr>
      </w:pPr>
      <w:r>
        <w:rPr>
          <w:rFonts w:asciiTheme="minorHAnsi" w:eastAsia="Times New Roman" w:hAnsiTheme="minorHAnsi" w:cstheme="minorHAnsi"/>
        </w:rPr>
        <w:t xml:space="preserve">A </w:t>
      </w:r>
      <w:proofErr w:type="spellStart"/>
      <w:r>
        <w:rPr>
          <w:rFonts w:asciiTheme="minorHAnsi" w:eastAsia="Times New Roman" w:hAnsiTheme="minorHAnsi" w:cstheme="minorHAnsi"/>
        </w:rPr>
        <w:t>TAX_UGYF</w:t>
      </w:r>
      <w:proofErr w:type="spellEnd"/>
      <w:r>
        <w:rPr>
          <w:rFonts w:asciiTheme="minorHAnsi" w:eastAsia="Times New Roman" w:hAnsiTheme="minorHAnsi" w:cstheme="minorHAnsi"/>
        </w:rPr>
        <w:t xml:space="preserve"> </w:t>
      </w:r>
      <w:r w:rsidRPr="00A77FE2">
        <w:rPr>
          <w:rFonts w:asciiTheme="minorHAnsi" w:eastAsia="Times New Roman" w:hAnsiTheme="minorHAnsi" w:cstheme="minorHAnsi"/>
        </w:rPr>
        <w:t xml:space="preserve">tábla abban az esetben töltendő, ha az </w:t>
      </w:r>
      <w:proofErr w:type="spellStart"/>
      <w:r w:rsidRPr="00A77FE2">
        <w:rPr>
          <w:rFonts w:asciiTheme="minorHAnsi" w:eastAsia="Times New Roman" w:hAnsiTheme="minorHAnsi" w:cstheme="minorHAnsi"/>
        </w:rPr>
        <w:t>UGYFBV</w:t>
      </w:r>
      <w:proofErr w:type="spellEnd"/>
      <w:r w:rsidRPr="00A77FE2">
        <w:rPr>
          <w:rFonts w:asciiTheme="minorHAnsi" w:eastAsia="Times New Roman" w:hAnsiTheme="minorHAnsi" w:cstheme="minorHAnsi"/>
        </w:rPr>
        <w:t>/</w:t>
      </w:r>
      <w:proofErr w:type="spellStart"/>
      <w:r w:rsidRPr="00A77FE2">
        <w:rPr>
          <w:rFonts w:asciiTheme="minorHAnsi" w:eastAsia="Times New Roman" w:hAnsiTheme="minorHAnsi" w:cstheme="minorHAnsi"/>
        </w:rPr>
        <w:t>UFGYFKV</w:t>
      </w:r>
      <w:proofErr w:type="spellEnd"/>
      <w:r w:rsidRPr="00A77FE2">
        <w:rPr>
          <w:rFonts w:asciiTheme="minorHAnsi" w:eastAsia="Times New Roman" w:hAnsiTheme="minorHAnsi" w:cstheme="minorHAnsi"/>
        </w:rPr>
        <w:t xml:space="preserve"> táblákban a ’</w:t>
      </w:r>
      <w:proofErr w:type="spellStart"/>
      <w:r w:rsidRPr="00A77FE2">
        <w:rPr>
          <w:rFonts w:asciiTheme="minorHAnsi" w:eastAsia="Times New Roman" w:hAnsiTheme="minorHAnsi" w:cstheme="minorHAnsi"/>
        </w:rPr>
        <w:t>CSRD_KOD</w:t>
      </w:r>
      <w:proofErr w:type="spellEnd"/>
      <w:r w:rsidRPr="00A77FE2">
        <w:rPr>
          <w:rFonts w:asciiTheme="minorHAnsi" w:eastAsia="Times New Roman" w:hAnsiTheme="minorHAnsi" w:cstheme="minorHAnsi"/>
        </w:rPr>
        <w:t>’ mező értéke ’I’</w:t>
      </w:r>
      <w:r w:rsidR="004311C5">
        <w:rPr>
          <w:rFonts w:asciiTheme="minorHAnsi" w:eastAsia="Times New Roman" w:hAnsiTheme="minorHAnsi" w:cstheme="minorHAnsi"/>
        </w:rPr>
        <w:t xml:space="preserve"> (mivel </w:t>
      </w:r>
      <w:proofErr w:type="spellStart"/>
      <w:r w:rsidR="004311C5">
        <w:rPr>
          <w:rFonts w:asciiTheme="minorHAnsi" w:eastAsia="Times New Roman" w:hAnsiTheme="minorHAnsi" w:cstheme="minorHAnsi"/>
        </w:rPr>
        <w:t>FF</w:t>
      </w:r>
      <w:proofErr w:type="spellEnd"/>
      <w:r w:rsidR="004311C5">
        <w:rPr>
          <w:rFonts w:asciiTheme="minorHAnsi" w:eastAsia="Times New Roman" w:hAnsiTheme="minorHAnsi" w:cstheme="minorHAnsi"/>
        </w:rPr>
        <w:t xml:space="preserve"> tevékenység esetén a ’</w:t>
      </w:r>
      <w:proofErr w:type="spellStart"/>
      <w:r w:rsidR="004311C5">
        <w:rPr>
          <w:rFonts w:asciiTheme="minorHAnsi" w:eastAsia="Times New Roman" w:hAnsiTheme="minorHAnsi" w:cstheme="minorHAnsi"/>
        </w:rPr>
        <w:t>CSRD_KOD</w:t>
      </w:r>
      <w:proofErr w:type="spellEnd"/>
      <w:r w:rsidR="004311C5">
        <w:rPr>
          <w:rFonts w:asciiTheme="minorHAnsi" w:eastAsia="Times New Roman" w:hAnsiTheme="minorHAnsi" w:cstheme="minorHAnsi"/>
        </w:rPr>
        <w:t xml:space="preserve">’ mező minden esetben ’N’ értékkel szerepeltetendő, a </w:t>
      </w:r>
      <w:proofErr w:type="spellStart"/>
      <w:r w:rsidR="004311C5">
        <w:rPr>
          <w:rFonts w:asciiTheme="minorHAnsi" w:eastAsia="Times New Roman" w:hAnsiTheme="minorHAnsi" w:cstheme="minorHAnsi"/>
        </w:rPr>
        <w:t>TAX_UGYF</w:t>
      </w:r>
      <w:proofErr w:type="spellEnd"/>
      <w:r w:rsidR="004311C5">
        <w:rPr>
          <w:rFonts w:asciiTheme="minorHAnsi" w:eastAsia="Times New Roman" w:hAnsiTheme="minorHAnsi" w:cstheme="minorHAnsi"/>
        </w:rPr>
        <w:t xml:space="preserve"> tábla nem töltendő)</w:t>
      </w:r>
      <w:r w:rsidRPr="00A77FE2">
        <w:rPr>
          <w:rFonts w:asciiTheme="minorHAnsi" w:eastAsia="Times New Roman" w:hAnsiTheme="minorHAnsi" w:cstheme="minorHAnsi"/>
        </w:rPr>
        <w:t>.</w:t>
      </w:r>
    </w:p>
    <w:p w14:paraId="25FF61FA" w14:textId="77777777" w:rsidR="008C1BC1" w:rsidRPr="000C2023" w:rsidRDefault="00805B20" w:rsidP="008C1BC1">
      <w:pPr>
        <w:autoSpaceDE w:val="0"/>
        <w:autoSpaceDN w:val="0"/>
        <w:spacing w:after="0"/>
        <w:rPr>
          <w:rFonts w:asciiTheme="minorHAnsi" w:hAnsiTheme="minorHAnsi" w:cstheme="minorHAnsi"/>
        </w:rPr>
      </w:pPr>
      <w:r w:rsidRPr="00A77FE2">
        <w:rPr>
          <w:rFonts w:asciiTheme="minorHAnsi" w:eastAsia="Times New Roman" w:hAnsiTheme="minorHAnsi" w:cstheme="minorHAnsi"/>
        </w:rPr>
        <w:t>A</w:t>
      </w:r>
      <w:r>
        <w:rPr>
          <w:rFonts w:asciiTheme="minorHAnsi" w:eastAsia="Times New Roman" w:hAnsiTheme="minorHAnsi" w:cstheme="minorHAnsi"/>
        </w:rPr>
        <w:t xml:space="preserve"> </w:t>
      </w:r>
      <w:proofErr w:type="spellStart"/>
      <w:r>
        <w:rPr>
          <w:rFonts w:asciiTheme="minorHAnsi" w:eastAsia="Times New Roman" w:hAnsiTheme="minorHAnsi" w:cstheme="minorHAnsi"/>
        </w:rPr>
        <w:t>TAX_UGYF</w:t>
      </w:r>
      <w:proofErr w:type="spellEnd"/>
      <w:r w:rsidRPr="00A77FE2">
        <w:rPr>
          <w:rFonts w:asciiTheme="minorHAnsi" w:eastAsia="Times New Roman" w:hAnsiTheme="minorHAnsi" w:cstheme="minorHAnsi"/>
        </w:rPr>
        <w:t xml:space="preserve"> tábl</w:t>
      </w:r>
      <w:r>
        <w:rPr>
          <w:rFonts w:asciiTheme="minorHAnsi" w:eastAsia="Times New Roman" w:hAnsiTheme="minorHAnsi" w:cstheme="minorHAnsi"/>
        </w:rPr>
        <w:t>ában a fenti feltételeknek megfelelő,</w:t>
      </w:r>
      <w:r w:rsidRPr="00A77FE2">
        <w:rPr>
          <w:rFonts w:asciiTheme="minorHAnsi" w:eastAsia="Times New Roman" w:hAnsiTheme="minorHAnsi" w:cstheme="minorHAnsi"/>
        </w:rPr>
        <w:t xml:space="preserve"> 2023.12.01. után indult hitelek</w:t>
      </w:r>
      <w:r>
        <w:rPr>
          <w:rFonts w:asciiTheme="minorHAnsi" w:eastAsia="Times New Roman" w:hAnsiTheme="minorHAnsi" w:cstheme="minorHAnsi"/>
        </w:rPr>
        <w:t xml:space="preserve"> adósainak árbevétel és beruházás ráfordítás adatait szükséges </w:t>
      </w:r>
      <w:r w:rsidRPr="00A77FE2">
        <w:rPr>
          <w:rFonts w:asciiTheme="minorHAnsi" w:eastAsia="Times New Roman" w:hAnsiTheme="minorHAnsi" w:cstheme="minorHAnsi"/>
        </w:rPr>
        <w:t>jelenten</w:t>
      </w:r>
      <w:r>
        <w:rPr>
          <w:rFonts w:asciiTheme="minorHAnsi" w:eastAsia="Times New Roman" w:hAnsiTheme="minorHAnsi" w:cstheme="minorHAnsi"/>
        </w:rPr>
        <w:t>i</w:t>
      </w:r>
      <w:r w:rsidRPr="00A77FE2">
        <w:rPr>
          <w:rFonts w:asciiTheme="minorHAnsi" w:eastAsia="Times New Roman" w:hAnsiTheme="minorHAnsi" w:cstheme="minorHAnsi"/>
        </w:rPr>
        <w:t>.</w:t>
      </w:r>
      <w:r w:rsidR="008C1BC1">
        <w:rPr>
          <w:rFonts w:asciiTheme="minorHAnsi" w:eastAsia="Times New Roman" w:hAnsiTheme="minorHAnsi" w:cstheme="minorHAnsi"/>
        </w:rPr>
        <w:t xml:space="preserve"> </w:t>
      </w:r>
      <w:r w:rsidR="008C1BC1">
        <w:rPr>
          <w:rFonts w:asciiTheme="minorHAnsi" w:hAnsiTheme="minorHAnsi" w:cstheme="minorHAnsi"/>
        </w:rPr>
        <w:t>Amennyiben rendelkezésre áll az információ, hogy adott vállalkozás „</w:t>
      </w:r>
      <w:r w:rsidR="008C1BC1" w:rsidRPr="00F3207B">
        <w:rPr>
          <w:rFonts w:asciiTheme="minorHAnsi" w:hAnsiTheme="minorHAnsi" w:cstheme="minorHAnsi"/>
        </w:rPr>
        <w:t>Nem pénzügyi kimutatás közzétételére kötelezett vállalkozás-e?”</w:t>
      </w:r>
      <w:r w:rsidR="008C1BC1">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adatai, kifejezetten csak ebben az esetben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0 értékekkel jelentendő.</w:t>
      </w:r>
    </w:p>
    <w:p w14:paraId="7B557791" w14:textId="77777777" w:rsidR="00805B20" w:rsidRDefault="00805B20" w:rsidP="00C14714">
      <w:pPr>
        <w:rPr>
          <w:rFonts w:asciiTheme="minorHAnsi" w:hAnsiTheme="minorHAnsi" w:cstheme="minorHAnsi"/>
        </w:rPr>
      </w:pPr>
    </w:p>
    <w:p w14:paraId="10853897" w14:textId="5F885C3C" w:rsidR="00805B20" w:rsidRDefault="00805B20" w:rsidP="00C14714">
      <w:pPr>
        <w:rPr>
          <w:rFonts w:asciiTheme="minorHAnsi" w:hAnsiTheme="minorHAnsi" w:cstheme="minorHAnsi"/>
        </w:rPr>
      </w:pPr>
      <w:r>
        <w:rPr>
          <w:rFonts w:asciiTheme="minorHAnsi" w:hAnsiTheme="minorHAnsi" w:cstheme="minorHAnsi"/>
        </w:rPr>
        <w:t xml:space="preserve">A táblát – az adatmodell többi, taxonómiára vonatkozó mezőjével konzisztensen – összevont felügyelet alá tartozó, </w:t>
      </w:r>
      <w:proofErr w:type="spellStart"/>
      <w:r>
        <w:rPr>
          <w:rFonts w:asciiTheme="minorHAnsi" w:hAnsiTheme="minorHAnsi" w:cstheme="minorHAnsi"/>
        </w:rPr>
        <w:t>HNY</w:t>
      </w:r>
      <w:proofErr w:type="spellEnd"/>
      <w:r>
        <w:rPr>
          <w:rFonts w:asciiTheme="minorHAnsi" w:hAnsiTheme="minorHAnsi" w:cstheme="minorHAnsi"/>
        </w:rPr>
        <w:t xml:space="preserve">, </w:t>
      </w:r>
      <w:proofErr w:type="spellStart"/>
      <w:r>
        <w:rPr>
          <w:rFonts w:asciiTheme="minorHAnsi" w:hAnsiTheme="minorHAnsi" w:cstheme="minorHAnsi"/>
        </w:rPr>
        <w:t>LIZ</w:t>
      </w:r>
      <w:proofErr w:type="spellEnd"/>
      <w:r>
        <w:rPr>
          <w:rFonts w:asciiTheme="minorHAnsi" w:hAnsiTheme="minorHAnsi" w:cstheme="minorHAnsi"/>
        </w:rPr>
        <w:t xml:space="preserve"> vagy </w:t>
      </w:r>
      <w:proofErr w:type="spellStart"/>
      <w:r>
        <w:rPr>
          <w:rFonts w:asciiTheme="minorHAnsi" w:hAnsiTheme="minorHAnsi" w:cstheme="minorHAnsi"/>
        </w:rPr>
        <w:t>KK</w:t>
      </w:r>
      <w:proofErr w:type="spellEnd"/>
      <w:r>
        <w:rPr>
          <w:rFonts w:asciiTheme="minorHAnsi" w:hAnsiTheme="minorHAnsi" w:cstheme="minorHAnsi"/>
        </w:rPr>
        <w:t xml:space="preserve"> tevékenységet folytató pénzügyi vállalkozásoknak szükséges jelenteniük.</w:t>
      </w:r>
    </w:p>
    <w:p w14:paraId="6BD5B74A" w14:textId="77777777" w:rsidR="008C1BC1" w:rsidRDefault="008C1BC1" w:rsidP="00C14714">
      <w:pPr>
        <w:rPr>
          <w:rFonts w:asciiTheme="minorHAnsi" w:hAnsiTheme="minorHAnsi" w:cstheme="minorHAnsi"/>
        </w:rPr>
      </w:pPr>
    </w:p>
    <w:p w14:paraId="05EB172D" w14:textId="77777777" w:rsidR="00CB1B73" w:rsidRPr="006C72EB" w:rsidRDefault="00CB1B73" w:rsidP="00C14714">
      <w:pPr>
        <w:rPr>
          <w:rFonts w:asciiTheme="minorHAnsi" w:hAnsiTheme="minorHAnsi" w:cstheme="minorHAnsi"/>
        </w:rPr>
      </w:pPr>
    </w:p>
    <w:p w14:paraId="492DA39A" w14:textId="61A26390" w:rsidR="00DD20B0" w:rsidRPr="00312C37" w:rsidRDefault="00DD20B0" w:rsidP="00C14714">
      <w:pPr>
        <w:autoSpaceDE w:val="0"/>
        <w:autoSpaceDN w:val="0"/>
        <w:spacing w:after="0"/>
      </w:pPr>
      <w:r>
        <w:rPr>
          <w:rFonts w:asciiTheme="minorHAnsi" w:hAnsiTheme="minorHAnsi" w:cstheme="minorHAnsi"/>
        </w:rPr>
        <w:br w:type="page"/>
      </w:r>
    </w:p>
    <w:p w14:paraId="5E9C9624" w14:textId="16751A99" w:rsidR="00DD20B0" w:rsidRPr="00DD20B0" w:rsidRDefault="00DD20B0" w:rsidP="00C14714">
      <w:pPr>
        <w:pStyle w:val="Cmsor2"/>
        <w:numPr>
          <w:ilvl w:val="0"/>
          <w:numId w:val="70"/>
        </w:numPr>
        <w:jc w:val="both"/>
      </w:pPr>
      <w:bookmarkStart w:id="219" w:name="_Toc149904417"/>
      <w:r w:rsidRPr="000A44C0">
        <w:t>számú melléklet - k</w:t>
      </w:r>
      <w:r w:rsidRPr="00DD20B0">
        <w:t>izárólag az összevont felügyelet alá tartozó pénzügyi vállalkozások által jelentendő mezők listája</w:t>
      </w:r>
      <w:bookmarkEnd w:id="219"/>
    </w:p>
    <w:p w14:paraId="77383985" w14:textId="77777777" w:rsidR="007F335A" w:rsidRDefault="007F335A" w:rsidP="00C14714"/>
    <w:tbl>
      <w:tblPr>
        <w:tblW w:w="9634" w:type="dxa"/>
        <w:tblCellMar>
          <w:left w:w="70" w:type="dxa"/>
          <w:right w:w="70" w:type="dxa"/>
        </w:tblCellMar>
        <w:tblLook w:val="04A0" w:firstRow="1" w:lastRow="0" w:firstColumn="1" w:lastColumn="0" w:noHBand="0" w:noVBand="1"/>
      </w:tblPr>
      <w:tblGrid>
        <w:gridCol w:w="1053"/>
        <w:gridCol w:w="670"/>
        <w:gridCol w:w="2343"/>
        <w:gridCol w:w="5568"/>
      </w:tblGrid>
      <w:tr w:rsidR="00C66A84" w:rsidRPr="00C66A84" w14:paraId="5B54CE2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33A9BFAB"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TÁBLANÉV</w:t>
            </w:r>
          </w:p>
        </w:tc>
        <w:tc>
          <w:tcPr>
            <w:tcW w:w="670"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122AC00A"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SORSZÁM</w:t>
            </w:r>
          </w:p>
        </w:tc>
        <w:tc>
          <w:tcPr>
            <w:tcW w:w="2343"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0D160CF6"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MEZŐKÓD</w:t>
            </w:r>
          </w:p>
        </w:tc>
        <w:tc>
          <w:tcPr>
            <w:tcW w:w="5568"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21FBFE3A"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MEZŐNÉV</w:t>
            </w:r>
          </w:p>
        </w:tc>
      </w:tr>
      <w:tr w:rsidR="00C66A84" w:rsidRPr="00C66A84" w14:paraId="64E2CD2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4F11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524AD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EC0A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17B4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w:t>
            </w:r>
          </w:p>
        </w:tc>
      </w:tr>
      <w:tr w:rsidR="00C66A84" w:rsidRPr="00C66A84" w14:paraId="31EF91F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5F94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9395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A888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400C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 - devizanem</w:t>
            </w:r>
          </w:p>
        </w:tc>
      </w:tr>
      <w:tr w:rsidR="00C66A84" w:rsidRPr="00C66A84" w14:paraId="6D3E692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BE798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92BF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8D9E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D5DA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instrumentum projekthitel-e?</w:t>
            </w:r>
          </w:p>
        </w:tc>
      </w:tr>
      <w:tr w:rsidR="00C66A84" w:rsidRPr="00C66A84" w14:paraId="516029E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5480F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54DF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EBDCD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ERTEKV_ERT_KOD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3BFC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értékvesztése értékelésének módja</w:t>
            </w:r>
          </w:p>
        </w:tc>
      </w:tr>
      <w:tr w:rsidR="00C66A84" w:rsidRPr="00C66A84" w14:paraId="250B487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548A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0390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8BB2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ERTEKV_TIP_KOD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0997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értékvesztésének típusa</w:t>
            </w:r>
          </w:p>
        </w:tc>
      </w:tr>
      <w:tr w:rsidR="00C66A84" w:rsidRPr="00C66A84" w14:paraId="548E91D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7AA7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44C2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A971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PR_HITELCEL_KOD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2164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Projekthitel célja</w:t>
            </w:r>
          </w:p>
        </w:tc>
      </w:tr>
      <w:tr w:rsidR="00C66A84" w:rsidRPr="00C66A84" w14:paraId="24FBABC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DC75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50D1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476C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TOKETORL_KOD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DDCC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Tőketörlesztés típusa</w:t>
            </w:r>
          </w:p>
        </w:tc>
      </w:tr>
      <w:tr w:rsidR="00C66A84" w:rsidRPr="00C66A84" w14:paraId="7FC53E0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9402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E78E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1D96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D9B2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instrumentum projekthitel-e?</w:t>
            </w:r>
          </w:p>
        </w:tc>
      </w:tr>
      <w:tr w:rsidR="00C66A84" w:rsidRPr="00C66A84" w14:paraId="6260515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A0BE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D789F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3A10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PR_KITETT_KOD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5E93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Projektcéggel szembeni kitettség</w:t>
            </w:r>
          </w:p>
        </w:tc>
      </w:tr>
      <w:tr w:rsidR="00C66A84" w:rsidRPr="00C66A84" w14:paraId="177E339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E8F6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0B08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1B8E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PR_RENDELK_KOD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08D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Rendelkezés a finanszírozott eszköz és általa termelt jövedelmek felett</w:t>
            </w:r>
          </w:p>
        </w:tc>
      </w:tr>
      <w:tr w:rsidR="00C66A84" w:rsidRPr="00C66A84" w14:paraId="2E9B802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DBB4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5D4E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57A6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PR_VISSZAFIZ_FORR_KOD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5D57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Visszafizetés fő forrása az eszköz által termelt jövedelem?</w:t>
            </w:r>
          </w:p>
        </w:tc>
      </w:tr>
      <w:tr w:rsidR="00C66A84" w:rsidRPr="00C66A84" w14:paraId="768A09B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092B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A417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D4B4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PR_HITELCEL_KOD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E3B6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Projekthitel célja</w:t>
            </w:r>
          </w:p>
        </w:tc>
      </w:tr>
      <w:tr w:rsidR="00C66A84" w:rsidRPr="00C66A84" w14:paraId="2A8A699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3211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3891E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2D12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PR_NEV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5F2E9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 megnevezése</w:t>
            </w:r>
          </w:p>
        </w:tc>
      </w:tr>
      <w:tr w:rsidR="00C66A84" w:rsidRPr="00C66A84" w14:paraId="559A576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265F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E2B2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9D45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PR_MEGVALOS_NAP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3629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 megvalósulásának várható időpontja</w:t>
            </w:r>
          </w:p>
        </w:tc>
      </w:tr>
      <w:tr w:rsidR="00C66A84" w:rsidRPr="00C66A84" w14:paraId="3AB4708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70F3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0595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F878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F906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 helye (országkód)</w:t>
            </w:r>
          </w:p>
        </w:tc>
      </w:tr>
      <w:tr w:rsidR="00C66A84" w:rsidRPr="00C66A84" w14:paraId="0AAE2D5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DB71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5FB9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0E07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PR_MEGVALOSULT_KOD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EFEB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hitelcél megvalósult-e? </w:t>
            </w:r>
          </w:p>
        </w:tc>
      </w:tr>
      <w:tr w:rsidR="00C66A84" w:rsidRPr="00C66A84" w14:paraId="0738AF8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D1B7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E2C5E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EC81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PR_KAPCS_KITETT_ERTEK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F1BC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Projekttel kapcsolatos egyéb hitelintézeti mérlegen kívüli kötelezettségvállalás nyilvántartási értéke</w:t>
            </w:r>
          </w:p>
        </w:tc>
      </w:tr>
      <w:tr w:rsidR="00C66A84" w:rsidRPr="00C66A84" w14:paraId="31C7D2D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3986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A7BA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5FC5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PR_KAPCS_KITETT_DEV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FEBDE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Projekttel kapcsolatos egyéb hitelintézeti mérlegen kívüli kötelezettségvállalás nyilvántartási értéke - devizanem</w:t>
            </w:r>
          </w:p>
        </w:tc>
      </w:tr>
      <w:tr w:rsidR="00C66A84" w:rsidRPr="00C66A84" w14:paraId="58BDC94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00AB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830C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4066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PR_CASHFLOW_KOD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67B8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Cashflow-t termelő konstrukció</w:t>
            </w:r>
          </w:p>
        </w:tc>
      </w:tr>
      <w:tr w:rsidR="00C66A84" w:rsidRPr="00C66A84" w14:paraId="4343167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F7D7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CFB7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72D9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AKT_KITETT_ERTEK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DBAC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Aktuális (mérlegen belüli) kitettségérték </w:t>
            </w:r>
          </w:p>
        </w:tc>
      </w:tr>
      <w:tr w:rsidR="00C66A84" w:rsidRPr="00C66A84" w14:paraId="460C10D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2D46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5C9F6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C470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AKT_KITETT_DEV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CAC5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Aktuális (mérlegen belüli) kitettségérték - devizanem</w:t>
            </w:r>
          </w:p>
        </w:tc>
      </w:tr>
      <w:tr w:rsidR="00C66A84" w:rsidRPr="00C66A84" w14:paraId="009D8F6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EF11E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E7FD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A57E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VARH_VESZT_KITETT_ERTEK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B371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kitettségérték</w:t>
            </w:r>
          </w:p>
        </w:tc>
      </w:tr>
      <w:tr w:rsidR="00C66A84" w:rsidRPr="00C66A84" w14:paraId="1505A8B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41E3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58FB9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9286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VARH_VESZT_KITETT_DEV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FA8A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kitettségérték - devizanem</w:t>
            </w:r>
          </w:p>
        </w:tc>
      </w:tr>
      <w:tr w:rsidR="00C66A84" w:rsidRPr="00C66A84" w14:paraId="08FF43F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2762F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C13F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7B99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77FD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w:t>
            </w:r>
          </w:p>
        </w:tc>
      </w:tr>
      <w:tr w:rsidR="00C66A84" w:rsidRPr="00C66A84" w14:paraId="43422DE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F997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0888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1C83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MERL_KIV_CT_DEV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B539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 - devizanem</w:t>
            </w:r>
          </w:p>
        </w:tc>
      </w:tr>
      <w:tr w:rsidR="00C66A84" w:rsidRPr="00C66A84" w14:paraId="389F744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8E32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5EDA8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36AC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FELH_KAMAT_OSSZEG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525F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Felhalmozott kamat</w:t>
            </w:r>
          </w:p>
        </w:tc>
      </w:tr>
      <w:tr w:rsidR="00C66A84" w:rsidRPr="00C66A84" w14:paraId="20BA6B6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D0DC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57AE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8EF4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FELH_KAMAT_DEV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1085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Felhalmozott kamat - devizanem</w:t>
            </w:r>
          </w:p>
        </w:tc>
      </w:tr>
      <w:tr w:rsidR="00C66A84" w:rsidRPr="00C66A84" w14:paraId="211902C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7B1F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338FF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625B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STAT_KAMAT_OSSZEG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2699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Tárgyidőszakra jutó (statisztikai) kamat</w:t>
            </w:r>
          </w:p>
        </w:tc>
      </w:tr>
      <w:tr w:rsidR="00C66A84" w:rsidRPr="00C66A84" w14:paraId="5BE03EC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D102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1329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E617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STAT_KAMAT_DEV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EA65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Tárgyidőszakra jutó (statisztikai) kamat - devizanem</w:t>
            </w:r>
          </w:p>
        </w:tc>
      </w:tr>
      <w:tr w:rsidR="00C66A84" w:rsidRPr="00C66A84" w14:paraId="74CFF8E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55D1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029E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506E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SZERZ_KAMATLAB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74A7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Induló ügyleti kamat = szerződéses kamatláb</w:t>
            </w:r>
          </w:p>
        </w:tc>
      </w:tr>
      <w:tr w:rsidR="00C66A84" w:rsidRPr="00C66A84" w14:paraId="7936FBE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C17D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CA62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EB50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EVESITETT_KAMATLAB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2BFD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Évesített kamatláb - új szerződésekre vonatkozó</w:t>
            </w:r>
          </w:p>
        </w:tc>
      </w:tr>
      <w:tr w:rsidR="00C66A84" w:rsidRPr="00C66A84" w14:paraId="5BE2B37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6A30A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9FE0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3B16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KAMATFIX_GYAK_ERTEK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8B7D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Kamatfixálás gyakorisága</w:t>
            </w:r>
          </w:p>
        </w:tc>
      </w:tr>
      <w:tr w:rsidR="00C66A84" w:rsidRPr="00C66A84" w14:paraId="096E8A6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C953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4E11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B996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KAMATLAB_MIN_SZAZLK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8D5C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Kamatláb alsó korlát</w:t>
            </w:r>
          </w:p>
        </w:tc>
      </w:tr>
      <w:tr w:rsidR="00C66A84" w:rsidRPr="00C66A84" w14:paraId="3811BC3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C0CAD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36FA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E4A5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KAMATLAB_MAX_SZAZLK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6665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Kamatláb felső korlát</w:t>
            </w:r>
          </w:p>
        </w:tc>
      </w:tr>
      <w:tr w:rsidR="00C66A84" w:rsidRPr="00C66A84" w14:paraId="0CC66C6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6DD62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C958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C0C78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KAMATVALT_MUT_NEV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2CF4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Kamatváltoztatási mutató</w:t>
            </w:r>
          </w:p>
        </w:tc>
      </w:tr>
      <w:tr w:rsidR="00C66A84" w:rsidRPr="00C66A84" w14:paraId="27385B3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85E5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803A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01D60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ALLOM_KAMATLAB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7D47C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Állományi évesített kamatláb %</w:t>
            </w:r>
          </w:p>
        </w:tc>
      </w:tr>
      <w:tr w:rsidR="00C66A84" w:rsidRPr="00C66A84" w14:paraId="68E29E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01B6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92B9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B326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CSAK_KAM_TORL_KOD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86EE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ügyfél csak kamatot törleszt-e? </w:t>
            </w:r>
          </w:p>
        </w:tc>
      </w:tr>
      <w:tr w:rsidR="00C66A84" w:rsidRPr="00C66A84" w14:paraId="6BB368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663B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C3B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5E83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CSAK_KAM_PER_VEG_NAP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A3D6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Csak kamatfizetési periódus vége</w:t>
            </w:r>
          </w:p>
        </w:tc>
      </w:tr>
      <w:tr w:rsidR="00C66A84" w:rsidRPr="00C66A84" w14:paraId="4EBF1D5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5F6F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F5DC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4DA08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KAMFELAR_VALT_KOD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3C02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Kamatfelár-változtatási mutató</w:t>
            </w:r>
          </w:p>
        </w:tc>
      </w:tr>
      <w:tr w:rsidR="00C66A84" w:rsidRPr="00C66A84" w14:paraId="484AA4A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55A8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F21F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8008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DEFAULT_KOD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8895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hitelintézetekre és befektetési vállalkozásokra vonatkozó </w:t>
            </w:r>
            <w:proofErr w:type="spellStart"/>
            <w:r w:rsidRPr="00C66A84">
              <w:rPr>
                <w:rFonts w:eastAsia="Times New Roman" w:cs="Calibri"/>
                <w:color w:val="000000"/>
              </w:rPr>
              <w:t>prudenciális</w:t>
            </w:r>
            <w:proofErr w:type="spellEnd"/>
            <w:r w:rsidRPr="00C66A84">
              <w:rPr>
                <w:rFonts w:eastAsia="Times New Roman" w:cs="Calibri"/>
                <w:color w:val="000000"/>
              </w:rPr>
              <w:t xml:space="preserve"> követelményekről és a 648/2012/EU rendelet módosításáról szóló 2013. június 26-i 575/2013/EU rendelet (a továbbiakban: </w:t>
            </w:r>
            <w:proofErr w:type="spellStart"/>
            <w:r w:rsidRPr="00C66A84">
              <w:rPr>
                <w:rFonts w:eastAsia="Times New Roman" w:cs="Calibri"/>
                <w:color w:val="000000"/>
              </w:rPr>
              <w:t>CRR</w:t>
            </w:r>
            <w:proofErr w:type="spellEnd"/>
            <w:r w:rsidRPr="00C66A84">
              <w:rPr>
                <w:rFonts w:eastAsia="Times New Roman" w:cs="Calibri"/>
                <w:color w:val="000000"/>
              </w:rPr>
              <w:t>) szerinti nemteljesítő státusz (</w:t>
            </w:r>
            <w:proofErr w:type="spellStart"/>
            <w:r w:rsidRPr="00C66A84">
              <w:rPr>
                <w:rFonts w:eastAsia="Times New Roman" w:cs="Calibri"/>
                <w:color w:val="000000"/>
              </w:rPr>
              <w:t>default</w:t>
            </w:r>
            <w:proofErr w:type="spellEnd"/>
            <w:r w:rsidRPr="00C66A84">
              <w:rPr>
                <w:rFonts w:eastAsia="Times New Roman" w:cs="Calibri"/>
                <w:color w:val="000000"/>
              </w:rPr>
              <w:t xml:space="preserve"> státusz) </w:t>
            </w:r>
            <w:proofErr w:type="spellStart"/>
            <w:r w:rsidRPr="00C66A84">
              <w:rPr>
                <w:rFonts w:eastAsia="Times New Roman" w:cs="Calibri"/>
                <w:color w:val="000000"/>
              </w:rPr>
              <w:t>Default</w:t>
            </w:r>
            <w:proofErr w:type="spellEnd"/>
            <w:r w:rsidRPr="00C66A84">
              <w:rPr>
                <w:rFonts w:eastAsia="Times New Roman" w:cs="Calibri"/>
                <w:color w:val="000000"/>
              </w:rPr>
              <w:t xml:space="preserve"> </w:t>
            </w:r>
            <w:proofErr w:type="spellStart"/>
            <w:r w:rsidRPr="00C66A84">
              <w:rPr>
                <w:rFonts w:eastAsia="Times New Roman" w:cs="Calibri"/>
                <w:color w:val="000000"/>
              </w:rPr>
              <w:t>st</w:t>
            </w:r>
            <w:proofErr w:type="spellEnd"/>
          </w:p>
        </w:tc>
      </w:tr>
      <w:tr w:rsidR="00C66A84" w:rsidRPr="00C66A84" w14:paraId="2F96BF8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B7BC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8445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3206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DEFAULT_STAT_VALT_NAP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F55A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CRR</w:t>
            </w:r>
            <w:proofErr w:type="spellEnd"/>
            <w:r w:rsidRPr="00C66A84">
              <w:rPr>
                <w:rFonts w:eastAsia="Times New Roman" w:cs="Calibri"/>
                <w:color w:val="000000"/>
              </w:rPr>
              <w:t xml:space="preserve"> szerinti nemteljesítő (</w:t>
            </w:r>
            <w:proofErr w:type="spellStart"/>
            <w:r w:rsidRPr="00C66A84">
              <w:rPr>
                <w:rFonts w:eastAsia="Times New Roman" w:cs="Calibri"/>
                <w:color w:val="000000"/>
              </w:rPr>
              <w:t>default</w:t>
            </w:r>
            <w:proofErr w:type="spellEnd"/>
            <w:r w:rsidRPr="00C66A84">
              <w:rPr>
                <w:rFonts w:eastAsia="Times New Roman" w:cs="Calibri"/>
                <w:color w:val="000000"/>
              </w:rPr>
              <w:t>) státusz változásának időpontja</w:t>
            </w:r>
          </w:p>
        </w:tc>
      </w:tr>
      <w:tr w:rsidR="00C66A84" w:rsidRPr="00C66A84" w14:paraId="27A74EE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DF37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2AF4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A28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DEFAULT_OK_KOD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68CE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CRR</w:t>
            </w:r>
            <w:proofErr w:type="spellEnd"/>
            <w:r w:rsidRPr="00C66A84">
              <w:rPr>
                <w:rFonts w:eastAsia="Times New Roman" w:cs="Calibri"/>
                <w:color w:val="000000"/>
              </w:rPr>
              <w:t xml:space="preserve"> szerinti nemteljesítés (</w:t>
            </w:r>
            <w:proofErr w:type="spellStart"/>
            <w:r w:rsidRPr="00C66A84">
              <w:rPr>
                <w:rFonts w:eastAsia="Times New Roman" w:cs="Calibri"/>
                <w:color w:val="000000"/>
              </w:rPr>
              <w:t>default</w:t>
            </w:r>
            <w:proofErr w:type="spellEnd"/>
            <w:r w:rsidRPr="00C66A84">
              <w:rPr>
                <w:rFonts w:eastAsia="Times New Roman" w:cs="Calibri"/>
                <w:color w:val="000000"/>
              </w:rPr>
              <w:t>) jelzője</w:t>
            </w:r>
          </w:p>
        </w:tc>
      </w:tr>
      <w:tr w:rsidR="00C66A84" w:rsidRPr="00C66A84" w14:paraId="6B0C324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BED5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CACC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DDC8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EFF_KLAB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A33A9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Effektív kamatláb</w:t>
            </w:r>
          </w:p>
        </w:tc>
      </w:tr>
      <w:tr w:rsidR="00C66A84" w:rsidRPr="00C66A84" w14:paraId="4829850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F1FC8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190F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46B3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KERET_ERTEKV_ERT_KOD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1078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értékvesztése értékelésének módja</w:t>
            </w:r>
          </w:p>
        </w:tc>
      </w:tr>
      <w:tr w:rsidR="00C66A84" w:rsidRPr="00C66A84" w14:paraId="4EADED8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13AF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08D1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0B5F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KERET_ERTEKV_TIP_KOD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0C68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értékvesztésének típusa</w:t>
            </w:r>
          </w:p>
        </w:tc>
      </w:tr>
      <w:tr w:rsidR="00C66A84" w:rsidRPr="00C66A84" w14:paraId="5E15636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F54B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22BE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A151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TAX_IGAZODAS_KOD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78A6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Taxonómiához igazodó vagy igazítható kitettség-e?</w:t>
            </w:r>
          </w:p>
        </w:tc>
      </w:tr>
      <w:tr w:rsidR="00C66A84" w:rsidRPr="00C66A84" w14:paraId="28DF47E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2C23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20F2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7CFE9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TAX_CEL_KOD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017D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Taxonómia szerinti cél megnevezése</w:t>
            </w:r>
          </w:p>
        </w:tc>
      </w:tr>
      <w:tr w:rsidR="00C66A84" w:rsidRPr="00C66A84" w14:paraId="115C6D5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7517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D6AE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AA82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TAX_JELL_KOD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205F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Taxonómiához igazodó kitettség jellege</w:t>
            </w:r>
          </w:p>
        </w:tc>
      </w:tr>
      <w:tr w:rsidR="00C66A84" w:rsidRPr="00C66A84" w14:paraId="05B6F1B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B5F7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9852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A558B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FHTV_KAMATOZAS_KOD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87B8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Kamatozás módja a fogyasztónak nyújtott hitelről szóló 2009. évi CLXII. törvény szerint</w:t>
            </w:r>
          </w:p>
        </w:tc>
      </w:tr>
      <w:tr w:rsidR="00C66A84" w:rsidRPr="00C66A84" w14:paraId="59772CD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3918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2F40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7D64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TAX_IGAZODAS_SZAZLK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35A2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környezeti célkitűzéshez igazodó kitettség igazodási aránya</w:t>
            </w:r>
          </w:p>
        </w:tc>
      </w:tr>
      <w:tr w:rsidR="00C66A84" w:rsidRPr="00C66A84" w14:paraId="0B50701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FF17C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1176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C5F0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INSTK_AZON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7673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Instrumentum (speciális keret) szervezeti azonosító</w:t>
            </w:r>
          </w:p>
        </w:tc>
      </w:tr>
      <w:tr w:rsidR="00C66A84" w:rsidRPr="00C66A84" w14:paraId="1FDBFE1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A0A6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D497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90BD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INSTR_AZON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8F3C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Instrumentum (nem speciális keret és nem keret) szervezeti azonosító</w:t>
            </w:r>
          </w:p>
        </w:tc>
      </w:tr>
      <w:tr w:rsidR="00C66A84" w:rsidRPr="00C66A84" w14:paraId="385D233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097E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0F61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E143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RATING_TOOL</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A7AF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Minősítő modell (ügyfélminősítési </w:t>
            </w:r>
            <w:proofErr w:type="spellStart"/>
            <w:r w:rsidRPr="00C66A84">
              <w:rPr>
                <w:rFonts w:eastAsia="Times New Roman" w:cs="Calibri"/>
                <w:color w:val="000000"/>
              </w:rPr>
              <w:t>tool</w:t>
            </w:r>
            <w:proofErr w:type="spellEnd"/>
            <w:r w:rsidRPr="00C66A84">
              <w:rPr>
                <w:rFonts w:eastAsia="Times New Roman" w:cs="Calibri"/>
                <w:color w:val="000000"/>
              </w:rPr>
              <w:t>) megnevezése</w:t>
            </w:r>
          </w:p>
        </w:tc>
      </w:tr>
      <w:tr w:rsidR="00C66A84" w:rsidRPr="00C66A84" w14:paraId="57E922E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DA12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BD4F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50CD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KER_KONYV_KOD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ABED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Prudenciális</w:t>
            </w:r>
            <w:proofErr w:type="spellEnd"/>
            <w:r w:rsidRPr="00C66A84">
              <w:rPr>
                <w:rFonts w:eastAsia="Times New Roman" w:cs="Calibri"/>
                <w:color w:val="000000"/>
              </w:rPr>
              <w:t xml:space="preserve"> portfólió (kereskedési könyvben szerepel-e?)</w:t>
            </w:r>
          </w:p>
        </w:tc>
      </w:tr>
      <w:tr w:rsidR="00C66A84" w:rsidRPr="00C66A84" w14:paraId="10910BB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D43C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ECC5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105C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RISK_SZEGMENS</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7B9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kockázati </w:t>
            </w:r>
            <w:proofErr w:type="spellStart"/>
            <w:r w:rsidRPr="00C66A84">
              <w:rPr>
                <w:rFonts w:eastAsia="Times New Roman" w:cs="Calibri"/>
                <w:color w:val="000000"/>
              </w:rPr>
              <w:t>risk</w:t>
            </w:r>
            <w:proofErr w:type="spellEnd"/>
            <w:r w:rsidRPr="00C66A84">
              <w:rPr>
                <w:rFonts w:eastAsia="Times New Roman" w:cs="Calibri"/>
                <w:color w:val="000000"/>
              </w:rPr>
              <w:t xml:space="preserve"> szegmens</w:t>
            </w:r>
          </w:p>
        </w:tc>
      </w:tr>
      <w:tr w:rsidR="00C66A84" w:rsidRPr="00C66A84" w14:paraId="06E79BF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A653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98F4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A554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KOCK_SULY_SZAZLK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697B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Kockázati súly (</w:t>
            </w:r>
            <w:proofErr w:type="spellStart"/>
            <w:r w:rsidRPr="00C66A84">
              <w:rPr>
                <w:rFonts w:eastAsia="Times New Roman" w:cs="Calibri"/>
                <w:color w:val="000000"/>
              </w:rPr>
              <w:t>RWA</w:t>
            </w:r>
            <w:proofErr w:type="spellEnd"/>
            <w:r w:rsidRPr="00C66A84">
              <w:rPr>
                <w:rFonts w:eastAsia="Times New Roman" w:cs="Calibri"/>
                <w:color w:val="000000"/>
              </w:rPr>
              <w:t>-hoz)</w:t>
            </w:r>
          </w:p>
        </w:tc>
      </w:tr>
      <w:tr w:rsidR="00C66A84" w:rsidRPr="00C66A84" w14:paraId="4800AFB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7A4C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585F4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BCE4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LGD_SZAZLK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356F6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Nemteljesítéskori veszteségráta (</w:t>
            </w:r>
            <w:proofErr w:type="spellStart"/>
            <w:r w:rsidRPr="00C66A84">
              <w:rPr>
                <w:rFonts w:eastAsia="Times New Roman" w:cs="Calibri"/>
                <w:color w:val="000000"/>
              </w:rPr>
              <w:t>LGD</w:t>
            </w:r>
            <w:proofErr w:type="spellEnd"/>
            <w:r w:rsidRPr="00C66A84">
              <w:rPr>
                <w:rFonts w:eastAsia="Times New Roman" w:cs="Calibri"/>
                <w:color w:val="000000"/>
              </w:rPr>
              <w:t>)</w:t>
            </w:r>
          </w:p>
        </w:tc>
      </w:tr>
      <w:tr w:rsidR="00C66A84" w:rsidRPr="00C66A84" w14:paraId="4F04D22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1063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397CC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4824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CCF_SZAZLK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5FF0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Hitelegyenértékesítési tényező (</w:t>
            </w:r>
            <w:proofErr w:type="spellStart"/>
            <w:r w:rsidRPr="00C66A84">
              <w:rPr>
                <w:rFonts w:eastAsia="Times New Roman" w:cs="Calibri"/>
                <w:color w:val="000000"/>
              </w:rPr>
              <w:t>CCF</w:t>
            </w:r>
            <w:proofErr w:type="spellEnd"/>
            <w:r w:rsidRPr="00C66A84">
              <w:rPr>
                <w:rFonts w:eastAsia="Times New Roman" w:cs="Calibri"/>
                <w:color w:val="000000"/>
              </w:rPr>
              <w:t>)</w:t>
            </w:r>
          </w:p>
        </w:tc>
      </w:tr>
      <w:tr w:rsidR="00C66A84" w:rsidRPr="00C66A84" w14:paraId="604F1A7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0227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76E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97AC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6F48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Nemteljesítési valószínűség (</w:t>
            </w:r>
            <w:proofErr w:type="spellStart"/>
            <w:r w:rsidRPr="00C66A84">
              <w:rPr>
                <w:rFonts w:eastAsia="Times New Roman" w:cs="Calibri"/>
                <w:color w:val="000000"/>
              </w:rPr>
              <w:t>PD</w:t>
            </w:r>
            <w:proofErr w:type="spellEnd"/>
            <w:r w:rsidRPr="00C66A84">
              <w:rPr>
                <w:rFonts w:eastAsia="Times New Roman" w:cs="Calibri"/>
                <w:color w:val="000000"/>
              </w:rPr>
              <w:t>)</w:t>
            </w:r>
          </w:p>
        </w:tc>
      </w:tr>
      <w:tr w:rsidR="00C66A84" w:rsidRPr="00C66A84" w14:paraId="4217960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7D92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3237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41B5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PILLI_TOKE_ERTEK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AB32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tőkekövetelmény</w:t>
            </w:r>
          </w:p>
        </w:tc>
      </w:tr>
      <w:tr w:rsidR="00C66A84" w:rsidRPr="00C66A84" w14:paraId="27FFA68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2EFC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61E8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D19F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PILLII_TOKE_ERTEK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9460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II. tőkekövetelmény</w:t>
            </w:r>
          </w:p>
        </w:tc>
      </w:tr>
      <w:tr w:rsidR="00C66A84" w:rsidRPr="00C66A84" w14:paraId="417FB4C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5315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1857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A9B1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PI_MODSZER_KOD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CD8A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módszertan</w:t>
            </w:r>
          </w:p>
        </w:tc>
      </w:tr>
      <w:tr w:rsidR="00C66A84" w:rsidRPr="00C66A84" w14:paraId="7BB84EC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77F7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239D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A1FB1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PI_TOKEFUGGV_KOD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AA99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tőkefüggvény</w:t>
            </w:r>
          </w:p>
        </w:tc>
      </w:tr>
      <w:tr w:rsidR="00C66A84" w:rsidRPr="00C66A84" w14:paraId="74384FC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33B7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CA11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CC1E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IRBM_ERTEK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8816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 - lejárat Pillér I. alatt</w:t>
            </w:r>
          </w:p>
        </w:tc>
      </w:tr>
      <w:tr w:rsidR="00C66A84" w:rsidRPr="00C66A84" w14:paraId="53E6018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5AB5D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F5D9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5305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PILLI_KITETT_ERTEK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C109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alatti végső kockázattal súlyozott kitettségérték forintban</w:t>
            </w:r>
          </w:p>
        </w:tc>
      </w:tr>
      <w:tr w:rsidR="00C66A84" w:rsidRPr="00C66A84" w14:paraId="77C75EE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524DB"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3C1B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5B99B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VARH_VESZT_OSSZEG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24F49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veszteség értéke forintban</w:t>
            </w:r>
          </w:p>
        </w:tc>
      </w:tr>
      <w:tr w:rsidR="00C66A84" w:rsidRPr="00C66A84" w14:paraId="52772EE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FAF7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C087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E27C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HIT_VESZT_LGD_SZAZLK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8057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nemteljesítéskori veszteségráta (</w:t>
            </w:r>
            <w:proofErr w:type="spellStart"/>
            <w:r w:rsidRPr="00C66A84">
              <w:rPr>
                <w:rFonts w:eastAsia="Times New Roman" w:cs="Calibri"/>
                <w:color w:val="000000"/>
              </w:rPr>
              <w:t>LGD</w:t>
            </w:r>
            <w:proofErr w:type="spellEnd"/>
            <w:r w:rsidRPr="00C66A84">
              <w:rPr>
                <w:rFonts w:eastAsia="Times New Roman" w:cs="Calibri"/>
                <w:color w:val="000000"/>
              </w:rPr>
              <w:t>)</w:t>
            </w:r>
          </w:p>
        </w:tc>
      </w:tr>
      <w:tr w:rsidR="00C66A84" w:rsidRPr="00C66A84" w14:paraId="254C5A5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E367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D67E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8B50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TENYL_CCF_SZAZLK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4D35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Tényleges hitelegyenértékesítési tényező (</w:t>
            </w:r>
            <w:proofErr w:type="spellStart"/>
            <w:r w:rsidRPr="00C66A84">
              <w:rPr>
                <w:rFonts w:eastAsia="Times New Roman" w:cs="Calibri"/>
                <w:color w:val="000000"/>
              </w:rPr>
              <w:t>CCF</w:t>
            </w:r>
            <w:proofErr w:type="spellEnd"/>
            <w:r w:rsidRPr="00C66A84">
              <w:rPr>
                <w:rFonts w:eastAsia="Times New Roman" w:cs="Calibri"/>
                <w:color w:val="000000"/>
              </w:rPr>
              <w:t>)</w:t>
            </w:r>
          </w:p>
        </w:tc>
      </w:tr>
      <w:tr w:rsidR="00C66A84" w:rsidRPr="00C66A84" w14:paraId="0432788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29C1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BDC9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9DDB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HIT_VESZT_PD_SZAZLK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BF8B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nemteljesítési valószínűség (</w:t>
            </w:r>
            <w:proofErr w:type="spellStart"/>
            <w:r w:rsidRPr="00C66A84">
              <w:rPr>
                <w:rFonts w:eastAsia="Times New Roman" w:cs="Calibri"/>
                <w:color w:val="000000"/>
              </w:rPr>
              <w:t>PD</w:t>
            </w:r>
            <w:proofErr w:type="spellEnd"/>
            <w:r w:rsidRPr="00C66A84">
              <w:rPr>
                <w:rFonts w:eastAsia="Times New Roman" w:cs="Calibri"/>
                <w:color w:val="000000"/>
              </w:rPr>
              <w:t>)</w:t>
            </w:r>
          </w:p>
        </w:tc>
      </w:tr>
      <w:tr w:rsidR="00C66A84" w:rsidRPr="00C66A84" w14:paraId="050D97F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59A7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4C55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468B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ISK_VEGZ_KOD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1E57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Iskolai végzettség</w:t>
            </w:r>
          </w:p>
        </w:tc>
      </w:tr>
      <w:tr w:rsidR="00C66A84" w:rsidRPr="00C66A84" w14:paraId="4F9F43D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AE6D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6D4B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A7D9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CSALADI_ALL_KOD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1DED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családi állapota</w:t>
            </w:r>
          </w:p>
        </w:tc>
      </w:tr>
      <w:tr w:rsidR="00C66A84" w:rsidRPr="00C66A84" w14:paraId="1CA7EA5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FA3F2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FEDE</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4E5C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ECDE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HET_E_NAP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D872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Hiteles energetikai tanúsítvány kelte – eredeti</w:t>
            </w:r>
          </w:p>
        </w:tc>
      </w:tr>
      <w:tr w:rsidR="00C66A84" w:rsidRPr="00C66A84" w14:paraId="4D227FE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6FF5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FEDE</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0DF19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F8F60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OSSZ_ENERGETIKAI_JELL_E</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461A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Összesített energetikai jellemző (kWh/m2) – eredeti</w:t>
            </w:r>
          </w:p>
        </w:tc>
      </w:tr>
      <w:tr w:rsidR="00C66A84" w:rsidRPr="00C66A84" w14:paraId="60D8FDF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2C5D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FEDE</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DD1E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984B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HET_E_KOD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57AE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Energetikai besorolás kódja – eredeti</w:t>
            </w:r>
          </w:p>
        </w:tc>
      </w:tr>
      <w:tr w:rsidR="00C66A84" w:rsidRPr="00C66A84" w14:paraId="1911132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46F0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FEDA</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37D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519D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HET_AKT_NAP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E341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Hiteles energetikai tanúsítvány kelte – aktuális</w:t>
            </w:r>
          </w:p>
        </w:tc>
      </w:tr>
      <w:tr w:rsidR="00C66A84" w:rsidRPr="00C66A84" w14:paraId="6AA8EF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17720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FEDA</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DD08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6ADE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OSSZ_ENERGETIKAI_JELL_AKT</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A5A5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Összesített energetikai jellemző (kWh/m2) – aktuális</w:t>
            </w:r>
          </w:p>
        </w:tc>
      </w:tr>
      <w:tr w:rsidR="00C66A84" w:rsidRPr="00C66A84" w14:paraId="1AB3E56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7ED6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FEDA</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BC29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5E96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HET_AKT_KOD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83C0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Energetikai besorolás kódja – aktuális</w:t>
            </w:r>
          </w:p>
        </w:tc>
      </w:tr>
      <w:tr w:rsidR="00C66A84" w:rsidRPr="00C66A84" w14:paraId="48CE855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4B33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INST_FED</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BA55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3A19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MEGELOZ_SAJAT_TEHER_ERTEK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EB60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Megelőző saját </w:t>
            </w:r>
            <w:proofErr w:type="spellStart"/>
            <w:r w:rsidRPr="00C66A84">
              <w:rPr>
                <w:rFonts w:eastAsia="Times New Roman" w:cs="Calibri"/>
                <w:color w:val="000000"/>
              </w:rPr>
              <w:t>terhek</w:t>
            </w:r>
            <w:proofErr w:type="spellEnd"/>
            <w:r w:rsidRPr="00C66A84">
              <w:rPr>
                <w:rFonts w:eastAsia="Times New Roman" w:cs="Calibri"/>
                <w:color w:val="000000"/>
              </w:rPr>
              <w:t xml:space="preserve"> értéke</w:t>
            </w:r>
          </w:p>
        </w:tc>
      </w:tr>
      <w:tr w:rsidR="00C66A84" w:rsidRPr="00C66A84" w14:paraId="3C54C6B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D397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INST_FED</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13C5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436A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MEGELOZ_SAJAT_TEHER_DEV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1CA8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Megelőző saját </w:t>
            </w:r>
            <w:proofErr w:type="spellStart"/>
            <w:r w:rsidRPr="00C66A84">
              <w:rPr>
                <w:rFonts w:eastAsia="Times New Roman" w:cs="Calibri"/>
                <w:color w:val="000000"/>
              </w:rPr>
              <w:t>terhek</w:t>
            </w:r>
            <w:proofErr w:type="spellEnd"/>
            <w:r w:rsidRPr="00C66A84">
              <w:rPr>
                <w:rFonts w:eastAsia="Times New Roman" w:cs="Calibri"/>
                <w:color w:val="000000"/>
              </w:rPr>
              <w:t xml:space="preserve"> értéke – devizanem</w:t>
            </w:r>
          </w:p>
        </w:tc>
      </w:tr>
      <w:tr w:rsidR="00C66A84" w:rsidRPr="00C66A84" w14:paraId="3FEA5EE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80A2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INST_FED</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9A84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94AD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EV_FIGY_VETT_FED_KOD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7EF0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fedezet az értékvesztésképzés során figyelembevételre kerül-e?</w:t>
            </w:r>
          </w:p>
        </w:tc>
      </w:tr>
      <w:tr w:rsidR="00C66A84" w:rsidRPr="00C66A84" w14:paraId="49E3E10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7789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A2D4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87A6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D7BD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ügyfél az adatszolgáltatónál nyilvántartott ügyfélcsoporthoz tartozik-e? </w:t>
            </w:r>
          </w:p>
        </w:tc>
      </w:tr>
      <w:tr w:rsidR="00C66A84" w:rsidRPr="00C66A84" w14:paraId="50BB609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3DD80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4C39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FF27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56FB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azonosító </w:t>
            </w:r>
          </w:p>
        </w:tc>
      </w:tr>
      <w:tr w:rsidR="00C66A84" w:rsidRPr="00C66A84" w14:paraId="50F945E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5B25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8590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C20B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F9E5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5F652F0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2C2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96C0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0E65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13CC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75C20FC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C9003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B444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75E5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BF85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6F98C71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E4E3D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4B98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EE38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CCB8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760BB48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9CCE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D6081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13C3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FC5F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41186D3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18B62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077E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4467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0E90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C66A84" w:rsidRPr="00C66A84" w14:paraId="4D11A36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1946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6A4E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042C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F7E0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C66A84" w:rsidRPr="00C66A84" w14:paraId="765D5E8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7C69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9A26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95C8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FAFE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C66A84" w:rsidRPr="00C66A84" w14:paraId="24B4082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015BC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BCF2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B77CA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649A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718BC0E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A95F0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FD62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86A7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A3E1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118C6DB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5517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3F8F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32B2F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846A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4A76DFB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9933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0A1D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E2D5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E5A3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4BEC641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2630D"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EBA3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9ED2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BB49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54490D5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7BE2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6160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74E0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838D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adós/adóstárs ügyfélnek az adott intézménynél volt-e korábban 30 napon túli késedelemben lévő hitele?</w:t>
            </w:r>
          </w:p>
        </w:tc>
      </w:tr>
      <w:tr w:rsidR="00C66A84" w:rsidRPr="00C66A84" w14:paraId="3C8291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15A8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A04E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AA8C9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CSRD_KOD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0A76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 pénzügyi kimutatás közzétételére köteles vállalkozás-e?</w:t>
            </w:r>
          </w:p>
        </w:tc>
      </w:tr>
      <w:tr w:rsidR="00C66A84" w:rsidRPr="00C66A84" w14:paraId="56D4CC6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39BE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7FDFC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7C0D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6E984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C66A84" w:rsidRPr="00C66A84" w14:paraId="0536879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2B23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B81D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09567"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0862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C66A84" w:rsidRPr="00C66A84" w14:paraId="5DDA85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FD73E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3D43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0E20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CDCA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446777E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F4A5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4E1A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16D8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4A8A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1A4CFF4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05D5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AC7A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AFA3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EA71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03E6979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A7CF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8193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7B5F5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6689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660E947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11FB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3A965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A709F4"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5E13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67067DD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3432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3C41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5DA61"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A78E2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C66A84" w:rsidRPr="00C66A84" w14:paraId="670E4B8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64FC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FB21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F7E0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71FD4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C66A84" w:rsidRPr="00C66A84" w14:paraId="5C9154D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3955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4FFA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0635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0BB6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C66A84" w:rsidRPr="00C66A84" w14:paraId="1C8B4D1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0F62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0108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70D7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D7DA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7772CE4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811E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4133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1798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FD60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5A6A84A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FECF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330C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302B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CA1D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065DFD6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6F2387"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2C25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75F3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BF33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2DCC331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F981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0A4FE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7DE1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008A7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2FAFCBE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201D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D0C7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4F58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BCE8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C66A84" w:rsidRPr="00C66A84" w14:paraId="45F8384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2DCD6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DF7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F32E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CSRD_KOD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1604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 pénzügyi kimutatás közzétételére köteles vállalkozás-e?</w:t>
            </w:r>
          </w:p>
        </w:tc>
      </w:tr>
      <w:tr w:rsidR="00C66A84" w:rsidRPr="00C66A84" w14:paraId="4FDB3CF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3A82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UGYFM</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6A80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8CF7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MIN_AKT_NAP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ACCB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Utolsó ügyfélminősítés dátuma</w:t>
            </w:r>
          </w:p>
        </w:tc>
      </w:tr>
      <w:tr w:rsidR="00C66A84" w:rsidRPr="00C66A84" w14:paraId="1672003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F0FC6"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UGYFM</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CE74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2AD6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UGYFELMIN_AKT</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1F00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Ügyfélminősítés kategória</w:t>
            </w:r>
          </w:p>
        </w:tc>
      </w:tr>
      <w:tr w:rsidR="00C66A84" w:rsidRPr="00C66A84" w14:paraId="4FC9496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EA58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20A2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D7F7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MEGF_SZERV_AZON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C0FD7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Megfigyelt szervezet azonosító</w:t>
            </w:r>
          </w:p>
        </w:tc>
      </w:tr>
      <w:tr w:rsidR="00C66A84" w:rsidRPr="00C66A84" w14:paraId="6181751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2AA1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4503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55D3E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BVALL_AZON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F05E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Belföldi vállalkozás törzsszáma</w:t>
            </w:r>
          </w:p>
        </w:tc>
      </w:tr>
      <w:tr w:rsidR="00C66A84" w:rsidRPr="00C66A84" w14:paraId="230D24A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599A5"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421D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1FE5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KVALL_AZON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7C21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Vállalkozás külföldi azonosító</w:t>
            </w:r>
          </w:p>
        </w:tc>
      </w:tr>
      <w:tr w:rsidR="00C66A84" w:rsidRPr="00C66A84" w14:paraId="1969AF0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3D4AA"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247D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BB56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AB_CCM_IGAZODO_SZAZLK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6BF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 mérséklése - taxonómiához igazodó tevékenységek árbevétele</w:t>
            </w:r>
          </w:p>
        </w:tc>
      </w:tr>
      <w:tr w:rsidR="00C66A84" w:rsidRPr="00C66A84" w14:paraId="17AC51F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BB61F"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6874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145C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AB_CCA_IGAZODO_SZAZLK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DBA2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éghajlatváltozáshoz való alkalmazkodás - taxonómiához igazodó tevékenységek árbevétele </w:t>
            </w:r>
          </w:p>
        </w:tc>
      </w:tr>
      <w:tr w:rsidR="00C66A84" w:rsidRPr="00C66A84" w14:paraId="3F770AC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1A07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4C08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9EA3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AB_BIODIV_IGAZODO_SZAZLK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AC8D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biológiai sokféleség és az ökoszisztémák védelme és helyreállítása - taxonómiához igazodó tevékenységek árbevétele </w:t>
            </w:r>
          </w:p>
        </w:tc>
      </w:tr>
      <w:tr w:rsidR="00C66A84" w:rsidRPr="00C66A84" w14:paraId="2A4DC6C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4B8F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8218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A734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AB_KORFORG_IGAZODO_SZAZLK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48E8E"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igazodó tevékenységek árbevétele </w:t>
            </w:r>
          </w:p>
        </w:tc>
      </w:tr>
      <w:tr w:rsidR="00C66A84" w:rsidRPr="00C66A84" w14:paraId="6CFC64B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FE7C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AD60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2324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AB_SZENNY_IGAZODO_SZAZLK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06055"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  taxonómiához igazodó tevékenységek árbevétele </w:t>
            </w:r>
          </w:p>
        </w:tc>
      </w:tr>
      <w:tr w:rsidR="00C66A84" w:rsidRPr="00C66A84" w14:paraId="3A0EE43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1618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855B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DDC46"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AB_TENGER_IGAZODO_SZAZLK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82E2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vízi és tengeri erőforrások fenntartható használata és védelme</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árbevétele </w:t>
            </w:r>
          </w:p>
        </w:tc>
      </w:tr>
      <w:tr w:rsidR="00C66A84" w:rsidRPr="00C66A84" w14:paraId="2AB6FE6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55A9E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631AC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6BEFA"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AB_CCM_IGHATO_SZAZLK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9344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 mérséklése - taxonómiához igazítható tevékenységek árbevétele </w:t>
            </w:r>
          </w:p>
        </w:tc>
      </w:tr>
      <w:tr w:rsidR="00C66A84" w:rsidRPr="00C66A84" w14:paraId="220E47E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B80C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727D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DFE74C"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AB_CCA_IGHATO_SZAZLK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9556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éghajlatváltozáshoz való alkalmazkodás -taxonómiához igazítható tevékenységek árbevétele </w:t>
            </w:r>
          </w:p>
        </w:tc>
      </w:tr>
      <w:tr w:rsidR="00C66A84" w:rsidRPr="00C66A84" w14:paraId="448D0B0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A447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50416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9AF30"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AB_BIODIV_IGHATO_SZAZLK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F282B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biológiai sokféleség és az ökoszisztémák védelme és helyreállítása - taxonómiához igazítható tevékenységek árbevétele </w:t>
            </w:r>
          </w:p>
        </w:tc>
      </w:tr>
      <w:tr w:rsidR="00C66A84" w:rsidRPr="00C66A84" w14:paraId="18FB76D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E0601"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9401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D53C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AB_KORFORG_IGHATO_SZAZLK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4D34F"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igazítható tevékenységek árbevétele </w:t>
            </w:r>
          </w:p>
        </w:tc>
      </w:tr>
      <w:tr w:rsidR="00C66A84" w:rsidRPr="00C66A84" w14:paraId="5D2DE6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BA4D3"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EF06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91FF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AB_SZENNY_IGHATO_SZAZLK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B5BCF"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  taxonómiához igazítható tevékenységek árbevétele </w:t>
            </w:r>
          </w:p>
        </w:tc>
      </w:tr>
      <w:tr w:rsidR="00C66A84" w:rsidRPr="00C66A84" w14:paraId="0F57C0E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9B4A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339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46CE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AB_TENGER_IGHATO_SZAZLK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303D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vízi és tengeri erőforrások fenntartható használata és védelme - taxonómiához igazítható tevékenységek árbevétele </w:t>
            </w:r>
          </w:p>
        </w:tc>
      </w:tr>
      <w:tr w:rsidR="00C66A84" w:rsidRPr="00C66A84" w14:paraId="63B49B6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01750"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B37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F738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CAPX_CCM_IGAZODO_SZAZLK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03A9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 mérséklése - taxonómiához igazodó tevékenységek beruházási ráfordítása</w:t>
            </w:r>
          </w:p>
        </w:tc>
      </w:tr>
      <w:tr w:rsidR="00C66A84" w:rsidRPr="00C66A84" w14:paraId="7CB8167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9C0F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D8CA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A3F0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CAPX_CCA_IGAZODO_SZAZLK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0F79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éghajlatváltozáshoz való alkalmazkodás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beruházási ráfordítása</w:t>
            </w:r>
          </w:p>
        </w:tc>
      </w:tr>
      <w:tr w:rsidR="00C66A84" w:rsidRPr="00C66A84" w14:paraId="045C128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33B5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4907C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BF81E"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CAPX_BIODIV_IGAZODO_SZAZLK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A71C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biológiai sokféleség és az ökoszisztémák védelme és helyreállítása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beruházási ráfordítása</w:t>
            </w:r>
          </w:p>
        </w:tc>
      </w:tr>
      <w:tr w:rsidR="00C66A84" w:rsidRPr="00C66A84" w14:paraId="1DE51CD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3F64B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87A2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22B2B"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CAPX_KORFORG_IGAZODO_SZAZLK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EC8AA"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igazodó tevékenységek beruházási ráfordítása</w:t>
            </w:r>
          </w:p>
        </w:tc>
      </w:tr>
      <w:tr w:rsidR="00C66A84" w:rsidRPr="00C66A84" w14:paraId="0DBDB20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134D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A4B47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BC7B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CAPX_SZENNY_IGAZODO_SZAZLK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8AD50"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 taxonómiához igazodó tevékenységek beruházási ráfordítása</w:t>
            </w:r>
          </w:p>
        </w:tc>
      </w:tr>
      <w:tr w:rsidR="00C66A84" w:rsidRPr="00C66A84" w14:paraId="0456C3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27EF8"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DC92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BE8C9"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CAPX_TENGER_IGAZODO_SZAZLK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E699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vízi és tengeri erőforrások fenntartható használata és védelme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beruházási ráfordítása</w:t>
            </w:r>
          </w:p>
        </w:tc>
      </w:tr>
      <w:tr w:rsidR="00C66A84" w:rsidRPr="00C66A84" w14:paraId="38358C0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FCA14"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817F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C2922"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CAPX_CCM_IGHATO_SZAZLK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2E55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 mérséklése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igazítható tevékenységek beruházási ráfordítása</w:t>
            </w:r>
          </w:p>
        </w:tc>
      </w:tr>
      <w:tr w:rsidR="00C66A84" w:rsidRPr="00C66A84" w14:paraId="04CF231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9DCAE"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3EDE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9B585"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CAPX_CCA_IGHATO_SZAZLK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56E8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éghajlatváltozáshoz való alkalmazkodás - taxonómiához igazítható tevékenységek beruházási ráfordítása</w:t>
            </w:r>
          </w:p>
        </w:tc>
      </w:tr>
      <w:tr w:rsidR="00C66A84" w:rsidRPr="00C66A84" w14:paraId="1DAF76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2EE1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4F16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DB85D"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CAPX_BIODIV_IGHATO_SZAZLK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6874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biológiai sokféleség és az ökoszisztémák védelme és helyreállítása - taxonómiához igazítható tevékenységek beruházási ráfordítása</w:t>
            </w:r>
          </w:p>
        </w:tc>
      </w:tr>
      <w:tr w:rsidR="00C66A84" w:rsidRPr="00C66A84" w14:paraId="1FD29A8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AF9FC"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51C5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D806F"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CAPX_KORFORG_IGHATO_SZAZLK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51710"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igazítható tevékenységek beruházási ráfordítása</w:t>
            </w:r>
          </w:p>
        </w:tc>
      </w:tr>
      <w:tr w:rsidR="00C66A84" w:rsidRPr="00C66A84" w14:paraId="5EE3A9B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E0A99"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9713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91888"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CAPX_SZENNY_IGHATO_SZAZLK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EF32C" w14:textId="77777777" w:rsidR="00C66A84" w:rsidRPr="00C66A84" w:rsidRDefault="00C66A84" w:rsidP="00C66A84">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-taxonómiához igazítható tevékenységek beruházási ráfordítása</w:t>
            </w:r>
          </w:p>
        </w:tc>
      </w:tr>
      <w:tr w:rsidR="00C66A84" w:rsidRPr="00C66A84" w14:paraId="03A7F8F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1A272" w14:textId="77777777" w:rsidR="00C66A84" w:rsidRPr="00C66A84" w:rsidRDefault="00C66A84" w:rsidP="00C66A84">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F1E3A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666C3" w14:textId="77777777" w:rsidR="00C66A84" w:rsidRPr="00C66A84" w:rsidRDefault="00C66A84" w:rsidP="00C66A84">
            <w:pPr>
              <w:spacing w:after="0" w:line="240" w:lineRule="auto"/>
              <w:jc w:val="left"/>
              <w:rPr>
                <w:rFonts w:eastAsia="Times New Roman" w:cs="Calibri"/>
                <w:color w:val="000000"/>
              </w:rPr>
            </w:pPr>
            <w:proofErr w:type="spellStart"/>
            <w:r w:rsidRPr="00C66A84">
              <w:rPr>
                <w:rFonts w:eastAsia="Times New Roman" w:cs="Calibri"/>
                <w:color w:val="000000"/>
              </w:rPr>
              <w:t>CAPX_TENGER_IGHATO_SZAZLK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1279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vízi és tengeri erőforrások fenntartható használata és védelme -taxonómiához igazítható tevékenységek beruházási ráfordítása</w:t>
            </w:r>
          </w:p>
        </w:tc>
      </w:tr>
    </w:tbl>
    <w:p w14:paraId="7EECA851" w14:textId="31C3F411" w:rsidR="007F335A" w:rsidRPr="00AB5044" w:rsidRDefault="007F335A" w:rsidP="00C14714"/>
    <w:sectPr w:rsidR="007F335A" w:rsidRPr="00AB5044" w:rsidSect="00CD6E8D">
      <w:headerReference w:type="default" r:id="rId37"/>
      <w:footerReference w:type="default" r:id="rId38"/>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0E920" w14:textId="77777777" w:rsidR="0004486D" w:rsidRDefault="0004486D">
      <w:r>
        <w:separator/>
      </w:r>
    </w:p>
  </w:endnote>
  <w:endnote w:type="continuationSeparator" w:id="0">
    <w:p w14:paraId="31BD4A9A" w14:textId="77777777" w:rsidR="0004486D" w:rsidRDefault="0004486D">
      <w:r>
        <w:continuationSeparator/>
      </w:r>
    </w:p>
  </w:endnote>
  <w:endnote w:type="continuationNotice" w:id="1">
    <w:p w14:paraId="4D1D80EB" w14:textId="77777777" w:rsidR="0004486D" w:rsidRDefault="000448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2078F" w14:textId="77777777" w:rsidR="00217114" w:rsidRPr="00AC6950" w:rsidRDefault="00217114" w:rsidP="00AC6950">
    <w:pPr>
      <w:tabs>
        <w:tab w:val="left" w:pos="8460"/>
      </w:tabs>
      <w:rPr>
        <w:sz w:val="18"/>
        <w:szCs w:val="18"/>
      </w:rPr>
    </w:pPr>
    <w:r w:rsidRPr="00AC6950">
      <w:rPr>
        <w:sz w:val="18"/>
        <w:szCs w:val="18"/>
      </w:rPr>
      <w:tab/>
    </w:r>
    <w:r w:rsidRPr="00AC6950">
      <w:rPr>
        <w:sz w:val="18"/>
        <w:szCs w:val="18"/>
      </w:rPr>
      <w:fldChar w:fldCharType="begin"/>
    </w:r>
    <w:r w:rsidRPr="00AC6950">
      <w:rPr>
        <w:sz w:val="18"/>
        <w:szCs w:val="18"/>
      </w:rPr>
      <w:instrText xml:space="preserve"> PAGE </w:instrText>
    </w:r>
    <w:r w:rsidRPr="00AC6950">
      <w:rPr>
        <w:sz w:val="18"/>
        <w:szCs w:val="18"/>
      </w:rPr>
      <w:fldChar w:fldCharType="separate"/>
    </w:r>
    <w:r>
      <w:rPr>
        <w:noProof/>
        <w:sz w:val="18"/>
        <w:szCs w:val="18"/>
      </w:rPr>
      <w:t>2</w:t>
    </w:r>
    <w:r w:rsidRPr="00AC6950">
      <w:rPr>
        <w:sz w:val="18"/>
        <w:szCs w:val="18"/>
      </w:rPr>
      <w:fldChar w:fldCharType="end"/>
    </w:r>
    <w:r w:rsidRPr="00AC6950">
      <w:rPr>
        <w:sz w:val="18"/>
        <w:szCs w:val="18"/>
      </w:rPr>
      <w:t>/</w:t>
    </w:r>
    <w:r w:rsidRPr="00AC6950">
      <w:rPr>
        <w:sz w:val="18"/>
        <w:szCs w:val="18"/>
      </w:rPr>
      <w:fldChar w:fldCharType="begin"/>
    </w:r>
    <w:r w:rsidRPr="00AC6950">
      <w:rPr>
        <w:sz w:val="18"/>
        <w:szCs w:val="18"/>
      </w:rPr>
      <w:instrText xml:space="preserve"> NUMPAGES </w:instrText>
    </w:r>
    <w:r w:rsidRPr="00AC6950">
      <w:rPr>
        <w:sz w:val="18"/>
        <w:szCs w:val="18"/>
      </w:rPr>
      <w:fldChar w:fldCharType="separate"/>
    </w:r>
    <w:r>
      <w:rPr>
        <w:noProof/>
        <w:sz w:val="18"/>
        <w:szCs w:val="18"/>
      </w:rPr>
      <w:t>2</w:t>
    </w:r>
    <w:r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C568A" w14:textId="77777777" w:rsidR="0004486D" w:rsidRDefault="0004486D">
      <w:r>
        <w:separator/>
      </w:r>
    </w:p>
  </w:footnote>
  <w:footnote w:type="continuationSeparator" w:id="0">
    <w:p w14:paraId="597155E6" w14:textId="77777777" w:rsidR="0004486D" w:rsidRDefault="0004486D">
      <w:r>
        <w:continuationSeparator/>
      </w:r>
    </w:p>
  </w:footnote>
  <w:footnote w:type="continuationNotice" w:id="1">
    <w:p w14:paraId="56256F4A" w14:textId="77777777" w:rsidR="0004486D" w:rsidRDefault="0004486D">
      <w:pPr>
        <w:spacing w:after="0" w:line="240" w:lineRule="auto"/>
      </w:pPr>
    </w:p>
  </w:footnote>
  <w:footnote w:id="2">
    <w:p w14:paraId="35E87870" w14:textId="77777777" w:rsidR="00217114" w:rsidRDefault="00217114">
      <w:pPr>
        <w:pStyle w:val="Lbjegyzetszveg"/>
        <w:rPr>
          <w:szCs w:val="16"/>
        </w:rPr>
      </w:pPr>
      <w:r>
        <w:rPr>
          <w:rStyle w:val="Lbjegyzet-hivatkozs"/>
        </w:rPr>
        <w:footnoteRef/>
      </w:r>
      <w:r>
        <w:t xml:space="preserve"> a) </w:t>
      </w:r>
      <w:r w:rsidRPr="0023628E">
        <w:rPr>
          <w:szCs w:val="16"/>
        </w:rPr>
        <w:t>Gépjármű: olyan jármű, amelyet beépített erőgép hajt. A mezőgazdasági vontató, a lassú jármű, a segédmotoros kerékpár és a villamos azonban nem minősül gépjárműnek.</w:t>
      </w:r>
    </w:p>
    <w:p w14:paraId="664673CC" w14:textId="4A912635" w:rsidR="00217114" w:rsidRDefault="00217114">
      <w:pPr>
        <w:pStyle w:val="Lbjegyzetszveg"/>
      </w:pPr>
      <w:r w:rsidRPr="0023628E">
        <w:rPr>
          <w:szCs w:val="16"/>
        </w:rPr>
        <w:t xml:space="preserve"> b) Pótkocsi: olyan jármű, amely gépjárművel, mezőgazdasági vontatóval vagy lassú járművel történő vontatásra készült. A legfeljebb 750 kilogramm megengedett legnagyobb össztömegű pótkocsi: könnyű pótkocsi, az ennél nagyobb össztömegű pótkocsi: nehéz pótkocsi.</w:t>
      </w:r>
    </w:p>
  </w:footnote>
  <w:footnote w:id="3">
    <w:p w14:paraId="0A61B394" w14:textId="7CDFCC93" w:rsidR="00217114" w:rsidRDefault="00217114" w:rsidP="00330178">
      <w:pPr>
        <w:pStyle w:val="Lbjegyzetszveg"/>
      </w:pPr>
      <w:r>
        <w:rPr>
          <w:rStyle w:val="Lbjegyzet-hivatkozs"/>
        </w:rPr>
        <w:footnoteRef/>
      </w:r>
      <w:r>
        <w:t xml:space="preserve"> 39/2016. (X. 11.) MNB rendelet a nem teljesítő kitettségre és az átstrukturált követelésre vonatkozó prudenciális követelményekről.</w:t>
      </w:r>
    </w:p>
  </w:footnote>
  <w:footnote w:id="4">
    <w:p w14:paraId="7B4B39C9" w14:textId="1D9B64C9" w:rsidR="00217114" w:rsidRPr="00D85BA9" w:rsidRDefault="00217114">
      <w:pPr>
        <w:pStyle w:val="Lbjegyzetszveg"/>
        <w:rPr>
          <w:sz w:val="20"/>
        </w:rPr>
      </w:pPr>
      <w:r>
        <w:rPr>
          <w:rStyle w:val="Lbjegyzet-hivatkozs"/>
        </w:rPr>
        <w:footnoteRef/>
      </w:r>
      <w:r>
        <w:t xml:space="preserve"> </w:t>
      </w:r>
      <w:r w:rsidRPr="00D85BA9">
        <w:rPr>
          <w:rFonts w:cs="Calibri"/>
          <w:bCs/>
          <w:color w:val="000000"/>
          <w:sz w:val="20"/>
        </w:rPr>
        <w:t>A Magyar Nemzeti Bank 11/2018. (II. 27.) számú ajánlása a pénzügyi szervezetek ingatlanokkal összefüggő kockázatainak kezeléséről</w:t>
      </w:r>
    </w:p>
  </w:footnote>
  <w:footnote w:id="5">
    <w:p w14:paraId="04B24EAB" w14:textId="72ADB3F8" w:rsidR="00217114" w:rsidRDefault="00217114">
      <w:pPr>
        <w:pStyle w:val="Lbjegyzetszveg"/>
      </w:pPr>
      <w:r>
        <w:rPr>
          <w:rStyle w:val="Lbjegyzet-hivatkozs"/>
        </w:rPr>
        <w:footnoteRef/>
      </w:r>
      <w:r>
        <w:t xml:space="preserve"> A KHR-ben a faktoring ügyleteket egységesen a faktoring ügyféllel szemben fennálló követelésként kell nyilvántartani, így indokolt eltérés fog fennállni az ügyfelek tekintetében visszkereset nélküli faktoring ügyleteknél.</w:t>
      </w:r>
    </w:p>
  </w:footnote>
  <w:footnote w:id="6">
    <w:p w14:paraId="21D886E0" w14:textId="77777777" w:rsidR="00805B20" w:rsidRDefault="00805B20" w:rsidP="00805B20">
      <w:pPr>
        <w:pStyle w:val="Lbjegyzetszveg"/>
      </w:pPr>
      <w:r>
        <w:rPr>
          <w:rStyle w:val="Lbjegyzet-hivatkozs"/>
        </w:rPr>
        <w:footnoteRef/>
      </w:r>
      <w:r>
        <w:t xml:space="preserve"> </w:t>
      </w:r>
      <w:hyperlink r:id="rId1" w:history="1">
        <w:r w:rsidRPr="00391E9D">
          <w:rPr>
            <w:rStyle w:val="Hiperhivatkozs"/>
            <w:rFonts w:asciiTheme="majorHAnsi" w:hAnsiTheme="majorHAnsi" w:cstheme="minorHAnsi"/>
            <w:sz w:val="16"/>
            <w:szCs w:val="16"/>
            <w:vertAlign w:val="baseline"/>
          </w:rPr>
          <w:t>a 2013/34/EU irányelvnek a nem pénzügyi és a sokszínűséggel kapcsolatos információknak bizonyos nagyvállalkozások és vállalatcsoportok általi közzététele tekintetében történő módosításáról szóló 2014. október 22-i 2014/95/EU európai parlamenti és tanácsi irányelv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24B53" w14:textId="77777777" w:rsidR="00217114" w:rsidRPr="00AC6950" w:rsidRDefault="00217114"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83pt;height:142.5pt" o:bullet="t">
        <v:imagedata r:id="rId1" o:title="BISZ-arrow-right-gray"/>
      </v:shape>
    </w:pict>
  </w:numPicBullet>
  <w:abstractNum w:abstractNumId="0" w15:restartNumberingAfterBreak="0">
    <w:nsid w:val="00932809"/>
    <w:multiLevelType w:val="hybridMultilevel"/>
    <w:tmpl w:val="FFB0AC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1E71B2"/>
    <w:multiLevelType w:val="hybridMultilevel"/>
    <w:tmpl w:val="DC1E22D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5E83AE8"/>
    <w:multiLevelType w:val="hybridMultilevel"/>
    <w:tmpl w:val="2C44713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 w15:restartNumberingAfterBreak="0">
    <w:nsid w:val="0A4E0BD1"/>
    <w:multiLevelType w:val="hybridMultilevel"/>
    <w:tmpl w:val="93DE392C"/>
    <w:lvl w:ilvl="0" w:tplc="22706BF8">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A8A0C0C"/>
    <w:multiLevelType w:val="hybridMultilevel"/>
    <w:tmpl w:val="A202A334"/>
    <w:lvl w:ilvl="0" w:tplc="040E0017">
      <w:start w:val="1"/>
      <w:numFmt w:val="lowerLetter"/>
      <w:lvlText w:val="%1)"/>
      <w:lvlJc w:val="left"/>
      <w:pPr>
        <w:ind w:left="1069" w:hanging="360"/>
      </w:p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5" w15:restartNumberingAfterBreak="0">
    <w:nsid w:val="0D024126"/>
    <w:multiLevelType w:val="hybridMultilevel"/>
    <w:tmpl w:val="B456EB6E"/>
    <w:lvl w:ilvl="0" w:tplc="F7CE65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1510477"/>
    <w:multiLevelType w:val="hybridMultilevel"/>
    <w:tmpl w:val="E7508348"/>
    <w:lvl w:ilvl="0" w:tplc="1ABCE056">
      <w:start w:val="1"/>
      <w:numFmt w:val="decimal"/>
      <w:lvlText w:val="%1."/>
      <w:lvlJc w:val="left"/>
      <w:pPr>
        <w:ind w:left="791" w:hanging="360"/>
      </w:pPr>
      <w:rPr>
        <w:rFonts w:hint="default"/>
      </w:rPr>
    </w:lvl>
    <w:lvl w:ilvl="1" w:tplc="040E0019" w:tentative="1">
      <w:start w:val="1"/>
      <w:numFmt w:val="lowerLetter"/>
      <w:lvlText w:val="%2."/>
      <w:lvlJc w:val="left"/>
      <w:pPr>
        <w:ind w:left="1511" w:hanging="360"/>
      </w:pPr>
    </w:lvl>
    <w:lvl w:ilvl="2" w:tplc="040E001B" w:tentative="1">
      <w:start w:val="1"/>
      <w:numFmt w:val="lowerRoman"/>
      <w:lvlText w:val="%3."/>
      <w:lvlJc w:val="right"/>
      <w:pPr>
        <w:ind w:left="2231" w:hanging="180"/>
      </w:pPr>
    </w:lvl>
    <w:lvl w:ilvl="3" w:tplc="040E000F" w:tentative="1">
      <w:start w:val="1"/>
      <w:numFmt w:val="decimal"/>
      <w:lvlText w:val="%4."/>
      <w:lvlJc w:val="left"/>
      <w:pPr>
        <w:ind w:left="2951" w:hanging="360"/>
      </w:pPr>
    </w:lvl>
    <w:lvl w:ilvl="4" w:tplc="040E0019" w:tentative="1">
      <w:start w:val="1"/>
      <w:numFmt w:val="lowerLetter"/>
      <w:lvlText w:val="%5."/>
      <w:lvlJc w:val="left"/>
      <w:pPr>
        <w:ind w:left="3671" w:hanging="360"/>
      </w:pPr>
    </w:lvl>
    <w:lvl w:ilvl="5" w:tplc="040E001B" w:tentative="1">
      <w:start w:val="1"/>
      <w:numFmt w:val="lowerRoman"/>
      <w:lvlText w:val="%6."/>
      <w:lvlJc w:val="right"/>
      <w:pPr>
        <w:ind w:left="4391" w:hanging="180"/>
      </w:pPr>
    </w:lvl>
    <w:lvl w:ilvl="6" w:tplc="040E000F" w:tentative="1">
      <w:start w:val="1"/>
      <w:numFmt w:val="decimal"/>
      <w:lvlText w:val="%7."/>
      <w:lvlJc w:val="left"/>
      <w:pPr>
        <w:ind w:left="5111" w:hanging="360"/>
      </w:pPr>
    </w:lvl>
    <w:lvl w:ilvl="7" w:tplc="040E0019" w:tentative="1">
      <w:start w:val="1"/>
      <w:numFmt w:val="lowerLetter"/>
      <w:lvlText w:val="%8."/>
      <w:lvlJc w:val="left"/>
      <w:pPr>
        <w:ind w:left="5831" w:hanging="360"/>
      </w:pPr>
    </w:lvl>
    <w:lvl w:ilvl="8" w:tplc="040E001B" w:tentative="1">
      <w:start w:val="1"/>
      <w:numFmt w:val="lowerRoman"/>
      <w:lvlText w:val="%9."/>
      <w:lvlJc w:val="right"/>
      <w:pPr>
        <w:ind w:left="6551" w:hanging="180"/>
      </w:pPr>
    </w:lvl>
  </w:abstractNum>
  <w:abstractNum w:abstractNumId="9" w15:restartNumberingAfterBreak="0">
    <w:nsid w:val="12A443FC"/>
    <w:multiLevelType w:val="hybridMultilevel"/>
    <w:tmpl w:val="9FCAA8A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5592FD0"/>
    <w:multiLevelType w:val="hybridMultilevel"/>
    <w:tmpl w:val="28C46DEE"/>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2"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19A338FC"/>
    <w:multiLevelType w:val="hybridMultilevel"/>
    <w:tmpl w:val="9A680F0C"/>
    <w:lvl w:ilvl="0" w:tplc="34AC1E02">
      <w:numFmt w:val="bullet"/>
      <w:lvlText w:val="-"/>
      <w:lvlJc w:val="left"/>
      <w:pPr>
        <w:ind w:left="720" w:hanging="360"/>
      </w:pPr>
      <w:rPr>
        <w:rFonts w:ascii="Calibri" w:eastAsia="Calibri" w:hAnsi="Calibri" w:cs="Times New Roman" w:hint="default"/>
        <w:b/>
        <w:color w:val="0C2148" w:themeColor="text2"/>
        <w:sz w:val="24"/>
      </w:rPr>
    </w:lvl>
    <w:lvl w:ilvl="1" w:tplc="FFFFFFFF">
      <w:start w:val="1"/>
      <w:numFmt w:val="bullet"/>
      <w:lvlText w:val="o"/>
      <w:lvlJc w:val="left"/>
      <w:pPr>
        <w:ind w:left="1440" w:hanging="360"/>
      </w:pPr>
      <w:rPr>
        <w:rFonts w:ascii="Courier New" w:hAnsi="Courier New" w:hint="default"/>
        <w:b/>
        <w:color w:val="F6A800" w:themeColor="accent5"/>
        <w:sz w:val="24"/>
      </w:rPr>
    </w:lvl>
    <w:lvl w:ilvl="2" w:tplc="FFFFFFFF">
      <w:start w:val="1"/>
      <w:numFmt w:val="bullet"/>
      <w:lvlText w:val=""/>
      <w:lvlJc w:val="left"/>
      <w:pPr>
        <w:ind w:left="2160" w:hanging="360"/>
      </w:pPr>
      <w:rPr>
        <w:rFonts w:ascii="Wingdings" w:hAnsi="Wingdings" w:cstheme="minorHAnsi" w:hint="default"/>
        <w:b/>
        <w:color w:val="F6A800" w:themeColor="accent5"/>
        <w:sz w:val="24"/>
      </w:rPr>
    </w:lvl>
    <w:lvl w:ilvl="3" w:tplc="FFFFFFFF">
      <w:start w:val="1"/>
      <w:numFmt w:val="bullet"/>
      <w:lvlText w:val=""/>
      <w:lvlJc w:val="left"/>
      <w:pPr>
        <w:ind w:left="2880" w:hanging="360"/>
      </w:pPr>
      <w:rPr>
        <w:rFonts w:ascii="Symbol" w:hAnsi="Symbol" w:cstheme="minorHAnsi" w:hint="default"/>
        <w:b/>
        <w:color w:val="F6A800" w:themeColor="accent5"/>
        <w:sz w:val="24"/>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4" w15:restartNumberingAfterBreak="0">
    <w:nsid w:val="19D36577"/>
    <w:multiLevelType w:val="hybridMultilevel"/>
    <w:tmpl w:val="4914EA1C"/>
    <w:lvl w:ilvl="0" w:tplc="FA541E0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6" w15:restartNumberingAfterBreak="0">
    <w:nsid w:val="2245651D"/>
    <w:multiLevelType w:val="hybridMultilevel"/>
    <w:tmpl w:val="8A4AC59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7" w15:restartNumberingAfterBreak="0">
    <w:nsid w:val="28782B4F"/>
    <w:multiLevelType w:val="hybridMultilevel"/>
    <w:tmpl w:val="F9CCB9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9" w15:restartNumberingAfterBreak="0">
    <w:nsid w:val="2C282363"/>
    <w:multiLevelType w:val="hybridMultilevel"/>
    <w:tmpl w:val="2574597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0" w15:restartNumberingAfterBreak="0">
    <w:nsid w:val="2D3632F2"/>
    <w:multiLevelType w:val="hybridMultilevel"/>
    <w:tmpl w:val="B2889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2" w15:restartNumberingAfterBreak="0">
    <w:nsid w:val="2E79192F"/>
    <w:multiLevelType w:val="hybridMultilevel"/>
    <w:tmpl w:val="41AA79DC"/>
    <w:lvl w:ilvl="0" w:tplc="25AEF60E">
      <w:start w:val="15"/>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3" w15:restartNumberingAfterBreak="0">
    <w:nsid w:val="2F17306B"/>
    <w:multiLevelType w:val="hybridMultilevel"/>
    <w:tmpl w:val="756071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368B3481"/>
    <w:multiLevelType w:val="hybridMultilevel"/>
    <w:tmpl w:val="1076D43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5" w15:restartNumberingAfterBreak="0">
    <w:nsid w:val="393B4FFD"/>
    <w:multiLevelType w:val="hybridMultilevel"/>
    <w:tmpl w:val="1242F588"/>
    <w:lvl w:ilvl="0" w:tplc="040E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39720423"/>
    <w:multiLevelType w:val="hybridMultilevel"/>
    <w:tmpl w:val="B2C834C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3B032F47"/>
    <w:multiLevelType w:val="hybridMultilevel"/>
    <w:tmpl w:val="C32AD562"/>
    <w:lvl w:ilvl="0" w:tplc="00063872">
      <w:numFmt w:val="bullet"/>
      <w:lvlText w:val="-"/>
      <w:lvlJc w:val="left"/>
      <w:pPr>
        <w:ind w:left="720" w:hanging="360"/>
      </w:pPr>
      <w:rPr>
        <w:rFonts w:ascii="Calibri" w:eastAsiaTheme="minorHAnsi" w:hAnsi="Calibri"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3CC757A1"/>
    <w:multiLevelType w:val="hybridMultilevel"/>
    <w:tmpl w:val="8196D366"/>
    <w:lvl w:ilvl="0" w:tplc="8D940636">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9" w15:restartNumberingAfterBreak="0">
    <w:nsid w:val="3E284975"/>
    <w:multiLevelType w:val="hybridMultilevel"/>
    <w:tmpl w:val="B8D44608"/>
    <w:lvl w:ilvl="0" w:tplc="88D4B49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3E9647ED"/>
    <w:multiLevelType w:val="hybridMultilevel"/>
    <w:tmpl w:val="B15228A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3F112C6C"/>
    <w:multiLevelType w:val="hybridMultilevel"/>
    <w:tmpl w:val="EC401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3FF606A4"/>
    <w:multiLevelType w:val="hybridMultilevel"/>
    <w:tmpl w:val="09A08B9C"/>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41396F81"/>
    <w:multiLevelType w:val="hybridMultilevel"/>
    <w:tmpl w:val="A7E21AAA"/>
    <w:lvl w:ilvl="0" w:tplc="AB0690FC">
      <w:numFmt w:val="bullet"/>
      <w:lvlText w:val="-"/>
      <w:lvlJc w:val="left"/>
      <w:pPr>
        <w:ind w:left="1800" w:hanging="360"/>
      </w:pPr>
      <w:rPr>
        <w:rFonts w:ascii="Calibri" w:eastAsiaTheme="minorHAnsi" w:hAnsi="Calibri" w:cs="Calibri" w:hint="default"/>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34" w15:restartNumberingAfterBreak="0">
    <w:nsid w:val="41440BA5"/>
    <w:multiLevelType w:val="hybridMultilevel"/>
    <w:tmpl w:val="989C20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41511297"/>
    <w:multiLevelType w:val="hybridMultilevel"/>
    <w:tmpl w:val="4B101E9C"/>
    <w:lvl w:ilvl="0" w:tplc="35E4EFEE">
      <w:start w:val="15"/>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6"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7" w15:restartNumberingAfterBreak="0">
    <w:nsid w:val="41FE6A84"/>
    <w:multiLevelType w:val="hybridMultilevel"/>
    <w:tmpl w:val="92764C08"/>
    <w:lvl w:ilvl="0" w:tplc="8EEEDF00">
      <w:start w:val="11"/>
      <w:numFmt w:val="bullet"/>
      <w:lvlText w:val="-"/>
      <w:lvlJc w:val="left"/>
      <w:pPr>
        <w:ind w:left="786" w:hanging="360"/>
      </w:pPr>
      <w:rPr>
        <w:rFonts w:ascii="Calibri" w:eastAsia="Calibri" w:hAnsi="Calibri" w:cs="Times New Roman"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38" w15:restartNumberingAfterBreak="0">
    <w:nsid w:val="44B51DBB"/>
    <w:multiLevelType w:val="multilevel"/>
    <w:tmpl w:val="8ECA7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7B530A6"/>
    <w:multiLevelType w:val="hybridMultilevel"/>
    <w:tmpl w:val="E37E03C4"/>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48AC3E34"/>
    <w:multiLevelType w:val="hybridMultilevel"/>
    <w:tmpl w:val="219CB8F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2" w15:restartNumberingAfterBreak="0">
    <w:nsid w:val="49087B69"/>
    <w:multiLevelType w:val="hybridMultilevel"/>
    <w:tmpl w:val="F44EEEE8"/>
    <w:lvl w:ilvl="0" w:tplc="671C229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49B97C10"/>
    <w:multiLevelType w:val="hybridMultilevel"/>
    <w:tmpl w:val="B3E299B8"/>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4" w15:restartNumberingAfterBreak="0">
    <w:nsid w:val="4A974354"/>
    <w:multiLevelType w:val="hybridMultilevel"/>
    <w:tmpl w:val="87961E78"/>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3CE47FBA">
      <w:start w:val="2"/>
      <w:numFmt w:val="lowerRoman"/>
      <w:lvlText w:val="(%3)"/>
      <w:lvlJc w:val="left"/>
      <w:pPr>
        <w:ind w:left="2700" w:hanging="720"/>
      </w:pPr>
      <w:rPr>
        <w:rFonts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4E351185"/>
    <w:multiLevelType w:val="hybridMultilevel"/>
    <w:tmpl w:val="AC5A8AF4"/>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3">
      <w:start w:val="1"/>
      <w:numFmt w:val="bullet"/>
      <w:lvlText w:val="o"/>
      <w:lvlJc w:val="left"/>
      <w:pPr>
        <w:ind w:left="2160" w:hanging="360"/>
      </w:pPr>
      <w:rPr>
        <w:rFonts w:ascii="Courier New" w:hAnsi="Courier New" w:cs="Courier New"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6" w15:restartNumberingAfterBreak="0">
    <w:nsid w:val="511B38B8"/>
    <w:multiLevelType w:val="multilevel"/>
    <w:tmpl w:val="3822CC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53053140"/>
    <w:multiLevelType w:val="hybridMultilevel"/>
    <w:tmpl w:val="5E74EED4"/>
    <w:lvl w:ilvl="0" w:tplc="D02EE9B0">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15:restartNumberingAfterBreak="0">
    <w:nsid w:val="54185EE2"/>
    <w:multiLevelType w:val="hybridMultilevel"/>
    <w:tmpl w:val="9B244AB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15:restartNumberingAfterBreak="0">
    <w:nsid w:val="552C3A93"/>
    <w:multiLevelType w:val="hybridMultilevel"/>
    <w:tmpl w:val="C2108DC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0" w15:restartNumberingAfterBreak="0">
    <w:nsid w:val="56A414F0"/>
    <w:multiLevelType w:val="hybridMultilevel"/>
    <w:tmpl w:val="040CA446"/>
    <w:lvl w:ilvl="0" w:tplc="2538431A">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5892325D"/>
    <w:multiLevelType w:val="hybridMultilevel"/>
    <w:tmpl w:val="5B9869E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2" w15:restartNumberingAfterBreak="0">
    <w:nsid w:val="5AC039CC"/>
    <w:multiLevelType w:val="hybridMultilevel"/>
    <w:tmpl w:val="BC7EB9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3" w15:restartNumberingAfterBreak="0">
    <w:nsid w:val="5BAA59C6"/>
    <w:multiLevelType w:val="hybridMultilevel"/>
    <w:tmpl w:val="8A3C90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15:restartNumberingAfterBreak="0">
    <w:nsid w:val="5ED317D3"/>
    <w:multiLevelType w:val="hybridMultilevel"/>
    <w:tmpl w:val="5E7AE1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600163EC"/>
    <w:multiLevelType w:val="hybridMultilevel"/>
    <w:tmpl w:val="434C430A"/>
    <w:lvl w:ilvl="0" w:tplc="375C168C">
      <w:start w:val="1"/>
      <w:numFmt w:val="bullet"/>
      <w:lvlText w:val=""/>
      <w:lvlJc w:val="left"/>
      <w:pPr>
        <w:tabs>
          <w:tab w:val="num" w:pos="720"/>
        </w:tabs>
        <w:ind w:left="720" w:hanging="360"/>
      </w:pPr>
      <w:rPr>
        <w:rFonts w:ascii="Wingdings" w:hAnsi="Wingdings" w:hint="default"/>
      </w:rPr>
    </w:lvl>
    <w:lvl w:ilvl="1" w:tplc="6E66C4FA" w:tentative="1">
      <w:start w:val="1"/>
      <w:numFmt w:val="bullet"/>
      <w:lvlText w:val=""/>
      <w:lvlJc w:val="left"/>
      <w:pPr>
        <w:tabs>
          <w:tab w:val="num" w:pos="1440"/>
        </w:tabs>
        <w:ind w:left="1440" w:hanging="360"/>
      </w:pPr>
      <w:rPr>
        <w:rFonts w:ascii="Wingdings" w:hAnsi="Wingdings" w:hint="default"/>
      </w:rPr>
    </w:lvl>
    <w:lvl w:ilvl="2" w:tplc="49466084" w:tentative="1">
      <w:start w:val="1"/>
      <w:numFmt w:val="bullet"/>
      <w:lvlText w:val=""/>
      <w:lvlJc w:val="left"/>
      <w:pPr>
        <w:tabs>
          <w:tab w:val="num" w:pos="2160"/>
        </w:tabs>
        <w:ind w:left="2160" w:hanging="360"/>
      </w:pPr>
      <w:rPr>
        <w:rFonts w:ascii="Wingdings" w:hAnsi="Wingdings" w:hint="default"/>
      </w:rPr>
    </w:lvl>
    <w:lvl w:ilvl="3" w:tplc="2862AAD2" w:tentative="1">
      <w:start w:val="1"/>
      <w:numFmt w:val="bullet"/>
      <w:lvlText w:val=""/>
      <w:lvlJc w:val="left"/>
      <w:pPr>
        <w:tabs>
          <w:tab w:val="num" w:pos="2880"/>
        </w:tabs>
        <w:ind w:left="2880" w:hanging="360"/>
      </w:pPr>
      <w:rPr>
        <w:rFonts w:ascii="Wingdings" w:hAnsi="Wingdings" w:hint="default"/>
      </w:rPr>
    </w:lvl>
    <w:lvl w:ilvl="4" w:tplc="CFC8C214" w:tentative="1">
      <w:start w:val="1"/>
      <w:numFmt w:val="bullet"/>
      <w:lvlText w:val=""/>
      <w:lvlJc w:val="left"/>
      <w:pPr>
        <w:tabs>
          <w:tab w:val="num" w:pos="3600"/>
        </w:tabs>
        <w:ind w:left="3600" w:hanging="360"/>
      </w:pPr>
      <w:rPr>
        <w:rFonts w:ascii="Wingdings" w:hAnsi="Wingdings" w:hint="default"/>
      </w:rPr>
    </w:lvl>
    <w:lvl w:ilvl="5" w:tplc="F5CE7474" w:tentative="1">
      <w:start w:val="1"/>
      <w:numFmt w:val="bullet"/>
      <w:lvlText w:val=""/>
      <w:lvlJc w:val="left"/>
      <w:pPr>
        <w:tabs>
          <w:tab w:val="num" w:pos="4320"/>
        </w:tabs>
        <w:ind w:left="4320" w:hanging="360"/>
      </w:pPr>
      <w:rPr>
        <w:rFonts w:ascii="Wingdings" w:hAnsi="Wingdings" w:hint="default"/>
      </w:rPr>
    </w:lvl>
    <w:lvl w:ilvl="6" w:tplc="E580FCAC" w:tentative="1">
      <w:start w:val="1"/>
      <w:numFmt w:val="bullet"/>
      <w:lvlText w:val=""/>
      <w:lvlJc w:val="left"/>
      <w:pPr>
        <w:tabs>
          <w:tab w:val="num" w:pos="5040"/>
        </w:tabs>
        <w:ind w:left="5040" w:hanging="360"/>
      </w:pPr>
      <w:rPr>
        <w:rFonts w:ascii="Wingdings" w:hAnsi="Wingdings" w:hint="default"/>
      </w:rPr>
    </w:lvl>
    <w:lvl w:ilvl="7" w:tplc="007C037E" w:tentative="1">
      <w:start w:val="1"/>
      <w:numFmt w:val="bullet"/>
      <w:lvlText w:val=""/>
      <w:lvlJc w:val="left"/>
      <w:pPr>
        <w:tabs>
          <w:tab w:val="num" w:pos="5760"/>
        </w:tabs>
        <w:ind w:left="5760" w:hanging="360"/>
      </w:pPr>
      <w:rPr>
        <w:rFonts w:ascii="Wingdings" w:hAnsi="Wingdings" w:hint="default"/>
      </w:rPr>
    </w:lvl>
    <w:lvl w:ilvl="8" w:tplc="54E4020A"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2E47F15"/>
    <w:multiLevelType w:val="hybridMultilevel"/>
    <w:tmpl w:val="25CA11EC"/>
    <w:lvl w:ilvl="0" w:tplc="040E0001">
      <w:start w:val="1"/>
      <w:numFmt w:val="bullet"/>
      <w:lvlText w:val=""/>
      <w:lvlJc w:val="left"/>
      <w:pPr>
        <w:ind w:left="1069" w:hanging="360"/>
      </w:pPr>
      <w:rPr>
        <w:rFonts w:ascii="Symbol" w:hAnsi="Symbol" w:hint="default"/>
      </w:rPr>
    </w:lvl>
    <w:lvl w:ilvl="1" w:tplc="040E0003">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57" w15:restartNumberingAfterBreak="0">
    <w:nsid w:val="68487153"/>
    <w:multiLevelType w:val="hybridMultilevel"/>
    <w:tmpl w:val="70F859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8" w15:restartNumberingAfterBreak="0">
    <w:nsid w:val="6CC50115"/>
    <w:multiLevelType w:val="hybridMultilevel"/>
    <w:tmpl w:val="6116268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9" w15:restartNumberingAfterBreak="0">
    <w:nsid w:val="6F304D14"/>
    <w:multiLevelType w:val="hybridMultilevel"/>
    <w:tmpl w:val="3E1666A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61" w15:restartNumberingAfterBreak="0">
    <w:nsid w:val="708D27E2"/>
    <w:multiLevelType w:val="hybridMultilevel"/>
    <w:tmpl w:val="C916D016"/>
    <w:lvl w:ilvl="0" w:tplc="7FF2D4C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2" w15:restartNumberingAfterBreak="0">
    <w:nsid w:val="717153B3"/>
    <w:multiLevelType w:val="hybridMultilevel"/>
    <w:tmpl w:val="60702D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3" w15:restartNumberingAfterBreak="0">
    <w:nsid w:val="728A5D37"/>
    <w:multiLevelType w:val="hybridMultilevel"/>
    <w:tmpl w:val="B866CD06"/>
    <w:lvl w:ilvl="0" w:tplc="F4FCF2CA">
      <w:start w:val="7"/>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4" w15:restartNumberingAfterBreak="0">
    <w:nsid w:val="73152BA4"/>
    <w:multiLevelType w:val="hybridMultilevel"/>
    <w:tmpl w:val="ECC87B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15:restartNumberingAfterBreak="0">
    <w:nsid w:val="73664E98"/>
    <w:multiLevelType w:val="hybridMultilevel"/>
    <w:tmpl w:val="661A52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6"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7" w15:restartNumberingAfterBreak="0">
    <w:nsid w:val="778200C7"/>
    <w:multiLevelType w:val="hybridMultilevel"/>
    <w:tmpl w:val="0654198A"/>
    <w:lvl w:ilvl="0" w:tplc="34AC1E02">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15:restartNumberingAfterBreak="0">
    <w:nsid w:val="77C874D9"/>
    <w:multiLevelType w:val="hybridMultilevel"/>
    <w:tmpl w:val="0D24A3C6"/>
    <w:lvl w:ilvl="0" w:tplc="54580D9C">
      <w:start w:val="1"/>
      <w:numFmt w:val="bullet"/>
      <w:lvlText w:val=""/>
      <w:lvlPicBulletId w:val="0"/>
      <w:lvlJc w:val="left"/>
      <w:pPr>
        <w:ind w:left="1854" w:hanging="360"/>
      </w:pPr>
      <w:rPr>
        <w:rFonts w:ascii="Symbol" w:hAnsi="Symbol" w:hint="default"/>
        <w:color w:val="auto"/>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num w:numId="1" w16cid:durableId="1766488523">
    <w:abstractNumId w:val="15"/>
  </w:num>
  <w:num w:numId="2" w16cid:durableId="276565186">
    <w:abstractNumId w:val="10"/>
  </w:num>
  <w:num w:numId="3" w16cid:durableId="285620021">
    <w:abstractNumId w:val="18"/>
  </w:num>
  <w:num w:numId="4" w16cid:durableId="1883009942">
    <w:abstractNumId w:val="6"/>
  </w:num>
  <w:num w:numId="5" w16cid:durableId="1250237858">
    <w:abstractNumId w:val="7"/>
  </w:num>
  <w:num w:numId="6" w16cid:durableId="1978997353">
    <w:abstractNumId w:val="12"/>
  </w:num>
  <w:num w:numId="7" w16cid:durableId="1885209453">
    <w:abstractNumId w:val="60"/>
  </w:num>
  <w:num w:numId="8" w16cid:durableId="599458837">
    <w:abstractNumId w:val="36"/>
    <w:lvlOverride w:ilvl="0">
      <w:startOverride w:val="1"/>
    </w:lvlOverride>
  </w:num>
  <w:num w:numId="9" w16cid:durableId="787309778">
    <w:abstractNumId w:val="66"/>
  </w:num>
  <w:num w:numId="10" w16cid:durableId="1292058865">
    <w:abstractNumId w:val="14"/>
  </w:num>
  <w:num w:numId="11" w16cid:durableId="10685680">
    <w:abstractNumId w:val="31"/>
  </w:num>
  <w:num w:numId="12" w16cid:durableId="1384019601">
    <w:abstractNumId w:val="23"/>
  </w:num>
  <w:num w:numId="13" w16cid:durableId="111167859">
    <w:abstractNumId w:val="27"/>
  </w:num>
  <w:num w:numId="14" w16cid:durableId="355274112">
    <w:abstractNumId w:val="40"/>
  </w:num>
  <w:num w:numId="15" w16cid:durableId="1241283657">
    <w:abstractNumId w:val="3"/>
  </w:num>
  <w:num w:numId="16" w16cid:durableId="2634616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9646753">
    <w:abstractNumId w:val="32"/>
  </w:num>
  <w:num w:numId="18" w16cid:durableId="1052582016">
    <w:abstractNumId w:val="39"/>
  </w:num>
  <w:num w:numId="19" w16cid:durableId="1352563031">
    <w:abstractNumId w:val="43"/>
  </w:num>
  <w:num w:numId="20" w16cid:durableId="137963514">
    <w:abstractNumId w:val="45"/>
  </w:num>
  <w:num w:numId="21" w16cid:durableId="1681348625">
    <w:abstractNumId w:val="37"/>
  </w:num>
  <w:num w:numId="22" w16cid:durableId="550769103">
    <w:abstractNumId w:val="59"/>
  </w:num>
  <w:num w:numId="23" w16cid:durableId="92940432">
    <w:abstractNumId w:val="54"/>
  </w:num>
  <w:num w:numId="24" w16cid:durableId="2048796603">
    <w:abstractNumId w:val="17"/>
  </w:num>
  <w:num w:numId="25" w16cid:durableId="1306741546">
    <w:abstractNumId w:val="64"/>
  </w:num>
  <w:num w:numId="26" w16cid:durableId="1876503973">
    <w:abstractNumId w:val="46"/>
  </w:num>
  <w:num w:numId="27" w16cid:durableId="1262839369">
    <w:abstractNumId w:val="35"/>
  </w:num>
  <w:num w:numId="28" w16cid:durableId="805779410">
    <w:abstractNumId w:val="34"/>
  </w:num>
  <w:num w:numId="29" w16cid:durableId="1700935555">
    <w:abstractNumId w:val="26"/>
  </w:num>
  <w:num w:numId="30" w16cid:durableId="1961836577">
    <w:abstractNumId w:val="30"/>
  </w:num>
  <w:num w:numId="31" w16cid:durableId="1828089496">
    <w:abstractNumId w:val="4"/>
  </w:num>
  <w:num w:numId="32" w16cid:durableId="28183548">
    <w:abstractNumId w:val="36"/>
  </w:num>
  <w:num w:numId="33" w16cid:durableId="1251743752">
    <w:abstractNumId w:val="41"/>
  </w:num>
  <w:num w:numId="34" w16cid:durableId="1036734334">
    <w:abstractNumId w:val="21"/>
  </w:num>
  <w:num w:numId="35" w16cid:durableId="872882657">
    <w:abstractNumId w:val="61"/>
  </w:num>
  <w:num w:numId="36" w16cid:durableId="1787969993">
    <w:abstractNumId w:val="29"/>
  </w:num>
  <w:num w:numId="37" w16cid:durableId="132959737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7010681">
    <w:abstractNumId w:val="18"/>
  </w:num>
  <w:num w:numId="39" w16cid:durableId="1062098984">
    <w:abstractNumId w:val="2"/>
  </w:num>
  <w:num w:numId="40" w16cid:durableId="150485055">
    <w:abstractNumId w:val="16"/>
  </w:num>
  <w:num w:numId="41" w16cid:durableId="1162543796">
    <w:abstractNumId w:val="68"/>
  </w:num>
  <w:num w:numId="42" w16cid:durableId="876699016">
    <w:abstractNumId w:val="20"/>
  </w:num>
  <w:num w:numId="43" w16cid:durableId="1887135569">
    <w:abstractNumId w:val="1"/>
  </w:num>
  <w:num w:numId="44" w16cid:durableId="174248489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49887396">
    <w:abstractNumId w:val="57"/>
  </w:num>
  <w:num w:numId="46" w16cid:durableId="481851764">
    <w:abstractNumId w:val="38"/>
  </w:num>
  <w:num w:numId="47" w16cid:durableId="20783619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83394716">
    <w:abstractNumId w:val="55"/>
  </w:num>
  <w:num w:numId="49" w16cid:durableId="1327897363">
    <w:abstractNumId w:val="24"/>
  </w:num>
  <w:num w:numId="50" w16cid:durableId="1817601702">
    <w:abstractNumId w:val="65"/>
  </w:num>
  <w:num w:numId="51" w16cid:durableId="1164204238">
    <w:abstractNumId w:val="44"/>
  </w:num>
  <w:num w:numId="52" w16cid:durableId="1864900968">
    <w:abstractNumId w:val="49"/>
  </w:num>
  <w:num w:numId="53" w16cid:durableId="739521186">
    <w:abstractNumId w:val="62"/>
  </w:num>
  <w:num w:numId="54" w16cid:durableId="395327">
    <w:abstractNumId w:val="48"/>
  </w:num>
  <w:num w:numId="55" w16cid:durableId="364067465">
    <w:abstractNumId w:val="67"/>
  </w:num>
  <w:num w:numId="56" w16cid:durableId="984815321">
    <w:abstractNumId w:val="9"/>
  </w:num>
  <w:num w:numId="57" w16cid:durableId="572784874">
    <w:abstractNumId w:val="22"/>
  </w:num>
  <w:num w:numId="58" w16cid:durableId="2004625744">
    <w:abstractNumId w:val="33"/>
  </w:num>
  <w:num w:numId="59" w16cid:durableId="931282109">
    <w:abstractNumId w:val="0"/>
  </w:num>
  <w:num w:numId="60" w16cid:durableId="542526959">
    <w:abstractNumId w:val="25"/>
  </w:num>
  <w:num w:numId="61" w16cid:durableId="1656493514">
    <w:abstractNumId w:val="63"/>
  </w:num>
  <w:num w:numId="62" w16cid:durableId="1318461835">
    <w:abstractNumId w:val="47"/>
  </w:num>
  <w:num w:numId="63" w16cid:durableId="1395883987">
    <w:abstractNumId w:val="50"/>
  </w:num>
  <w:num w:numId="64" w16cid:durableId="1477524198">
    <w:abstractNumId w:val="28"/>
  </w:num>
  <w:num w:numId="65" w16cid:durableId="1629434256">
    <w:abstractNumId w:val="18"/>
  </w:num>
  <w:num w:numId="66" w16cid:durableId="839856321">
    <w:abstractNumId w:val="42"/>
  </w:num>
  <w:num w:numId="67" w16cid:durableId="191722799">
    <w:abstractNumId w:val="56"/>
  </w:num>
  <w:num w:numId="68" w16cid:durableId="957876093">
    <w:abstractNumId w:val="5"/>
  </w:num>
  <w:num w:numId="69" w16cid:durableId="1173185688">
    <w:abstractNumId w:val="18"/>
  </w:num>
  <w:num w:numId="70" w16cid:durableId="829298712">
    <w:abstractNumId w:val="8"/>
  </w:num>
  <w:num w:numId="71" w16cid:durableId="1485318602">
    <w:abstractNumId w:val="11"/>
  </w:num>
  <w:num w:numId="72" w16cid:durableId="1000085051">
    <w:abstractNumId w:val="53"/>
  </w:num>
  <w:num w:numId="73" w16cid:durableId="1517960405">
    <w:abstractNumId w:val="58"/>
  </w:num>
  <w:num w:numId="74" w16cid:durableId="482238389">
    <w:abstractNumId w:val="36"/>
    <w:lvlOverride w:ilvl="0">
      <w:startOverride w:val="1"/>
    </w:lvlOverride>
  </w:num>
  <w:num w:numId="75" w16cid:durableId="1151093860">
    <w:abstractNumId w:val="36"/>
    <w:lvlOverride w:ilvl="0">
      <w:startOverride w:val="1"/>
    </w:lvlOverride>
  </w:num>
  <w:num w:numId="76" w16cid:durableId="488131786">
    <w:abstractNumId w:val="36"/>
    <w:lvlOverride w:ilvl="0">
      <w:startOverride w:val="1"/>
    </w:lvlOverride>
  </w:num>
  <w:num w:numId="77" w16cid:durableId="1991594293">
    <w:abstractNumId w:val="36"/>
    <w:lvlOverride w:ilvl="0">
      <w:startOverride w:val="1"/>
    </w:lvlOverride>
  </w:num>
  <w:num w:numId="78" w16cid:durableId="1258058114">
    <w:abstractNumId w:val="36"/>
    <w:lvlOverride w:ilvl="0">
      <w:startOverride w:val="1"/>
    </w:lvlOverride>
  </w:num>
  <w:num w:numId="79" w16cid:durableId="1970433604">
    <w:abstractNumId w:val="36"/>
    <w:lvlOverride w:ilvl="0">
      <w:startOverride w:val="1"/>
    </w:lvlOverride>
  </w:num>
  <w:num w:numId="80" w16cid:durableId="1252084439">
    <w:abstractNumId w:val="18"/>
  </w:num>
  <w:num w:numId="81" w16cid:durableId="21171310">
    <w:abstractNumId w:val="13"/>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autoHyphenation/>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6F"/>
    <w:rsid w:val="00000414"/>
    <w:rsid w:val="0000087F"/>
    <w:rsid w:val="0000093D"/>
    <w:rsid w:val="00000B67"/>
    <w:rsid w:val="00002448"/>
    <w:rsid w:val="0000273C"/>
    <w:rsid w:val="00002A4A"/>
    <w:rsid w:val="000030E6"/>
    <w:rsid w:val="00003CE1"/>
    <w:rsid w:val="00003D23"/>
    <w:rsid w:val="000049BF"/>
    <w:rsid w:val="000057BE"/>
    <w:rsid w:val="0000696D"/>
    <w:rsid w:val="0000774E"/>
    <w:rsid w:val="00010AB9"/>
    <w:rsid w:val="000118FD"/>
    <w:rsid w:val="00011E69"/>
    <w:rsid w:val="0001348E"/>
    <w:rsid w:val="00013F63"/>
    <w:rsid w:val="00014A29"/>
    <w:rsid w:val="00014D6A"/>
    <w:rsid w:val="00017201"/>
    <w:rsid w:val="00017452"/>
    <w:rsid w:val="00017950"/>
    <w:rsid w:val="00017AB3"/>
    <w:rsid w:val="00017B1B"/>
    <w:rsid w:val="00017D9E"/>
    <w:rsid w:val="00020A5E"/>
    <w:rsid w:val="000211B6"/>
    <w:rsid w:val="00022C69"/>
    <w:rsid w:val="0002498B"/>
    <w:rsid w:val="000250E6"/>
    <w:rsid w:val="00025BD0"/>
    <w:rsid w:val="00026651"/>
    <w:rsid w:val="000266B4"/>
    <w:rsid w:val="000267C8"/>
    <w:rsid w:val="00026BE4"/>
    <w:rsid w:val="00026D05"/>
    <w:rsid w:val="000273C5"/>
    <w:rsid w:val="00027695"/>
    <w:rsid w:val="00027B62"/>
    <w:rsid w:val="000306ED"/>
    <w:rsid w:val="00030E8B"/>
    <w:rsid w:val="0003112F"/>
    <w:rsid w:val="0003126F"/>
    <w:rsid w:val="00033357"/>
    <w:rsid w:val="00033621"/>
    <w:rsid w:val="0003381D"/>
    <w:rsid w:val="00034512"/>
    <w:rsid w:val="00034AB7"/>
    <w:rsid w:val="00035375"/>
    <w:rsid w:val="00035697"/>
    <w:rsid w:val="00035880"/>
    <w:rsid w:val="000369F1"/>
    <w:rsid w:val="000430FD"/>
    <w:rsid w:val="000447BF"/>
    <w:rsid w:val="0004486D"/>
    <w:rsid w:val="00047D66"/>
    <w:rsid w:val="000510F8"/>
    <w:rsid w:val="0005126A"/>
    <w:rsid w:val="00051633"/>
    <w:rsid w:val="00051B46"/>
    <w:rsid w:val="00053A2D"/>
    <w:rsid w:val="00054768"/>
    <w:rsid w:val="00055371"/>
    <w:rsid w:val="0005577F"/>
    <w:rsid w:val="000558F2"/>
    <w:rsid w:val="00056514"/>
    <w:rsid w:val="00057A84"/>
    <w:rsid w:val="00060148"/>
    <w:rsid w:val="00060D1F"/>
    <w:rsid w:val="00061A50"/>
    <w:rsid w:val="00063216"/>
    <w:rsid w:val="0006374F"/>
    <w:rsid w:val="00064372"/>
    <w:rsid w:val="00064546"/>
    <w:rsid w:val="000645E4"/>
    <w:rsid w:val="00064AA3"/>
    <w:rsid w:val="0006687C"/>
    <w:rsid w:val="00066984"/>
    <w:rsid w:val="00066BEF"/>
    <w:rsid w:val="0006721B"/>
    <w:rsid w:val="000672C3"/>
    <w:rsid w:val="000674BE"/>
    <w:rsid w:val="00067742"/>
    <w:rsid w:val="00067BE2"/>
    <w:rsid w:val="00067C0C"/>
    <w:rsid w:val="00067C37"/>
    <w:rsid w:val="00067CC8"/>
    <w:rsid w:val="0007064A"/>
    <w:rsid w:val="00070A5E"/>
    <w:rsid w:val="00070CFA"/>
    <w:rsid w:val="0007143C"/>
    <w:rsid w:val="000726ED"/>
    <w:rsid w:val="00072D43"/>
    <w:rsid w:val="000741A6"/>
    <w:rsid w:val="0007421E"/>
    <w:rsid w:val="0007435F"/>
    <w:rsid w:val="0007513F"/>
    <w:rsid w:val="0007611D"/>
    <w:rsid w:val="00076798"/>
    <w:rsid w:val="00076A06"/>
    <w:rsid w:val="00076A8E"/>
    <w:rsid w:val="000810BC"/>
    <w:rsid w:val="000812CE"/>
    <w:rsid w:val="0008131E"/>
    <w:rsid w:val="00081491"/>
    <w:rsid w:val="00081560"/>
    <w:rsid w:val="00081934"/>
    <w:rsid w:val="00081E6D"/>
    <w:rsid w:val="000820CF"/>
    <w:rsid w:val="000831EC"/>
    <w:rsid w:val="00083F4E"/>
    <w:rsid w:val="00084734"/>
    <w:rsid w:val="00085D40"/>
    <w:rsid w:val="00085D6D"/>
    <w:rsid w:val="00086DCC"/>
    <w:rsid w:val="00087333"/>
    <w:rsid w:val="000876D0"/>
    <w:rsid w:val="00087741"/>
    <w:rsid w:val="00087E97"/>
    <w:rsid w:val="000904C4"/>
    <w:rsid w:val="00090C38"/>
    <w:rsid w:val="00090E70"/>
    <w:rsid w:val="000916CD"/>
    <w:rsid w:val="00091796"/>
    <w:rsid w:val="00092607"/>
    <w:rsid w:val="00092FAE"/>
    <w:rsid w:val="000934B7"/>
    <w:rsid w:val="00095088"/>
    <w:rsid w:val="000A083E"/>
    <w:rsid w:val="000A2B77"/>
    <w:rsid w:val="000A3A63"/>
    <w:rsid w:val="000A3DDC"/>
    <w:rsid w:val="000A3FC9"/>
    <w:rsid w:val="000A44C0"/>
    <w:rsid w:val="000A6DE0"/>
    <w:rsid w:val="000A708D"/>
    <w:rsid w:val="000A71F3"/>
    <w:rsid w:val="000B1816"/>
    <w:rsid w:val="000B3676"/>
    <w:rsid w:val="000B36E6"/>
    <w:rsid w:val="000B401E"/>
    <w:rsid w:val="000B41EA"/>
    <w:rsid w:val="000B4D9F"/>
    <w:rsid w:val="000B6D26"/>
    <w:rsid w:val="000B7A75"/>
    <w:rsid w:val="000C02C2"/>
    <w:rsid w:val="000C0934"/>
    <w:rsid w:val="000C2023"/>
    <w:rsid w:val="000C2369"/>
    <w:rsid w:val="000C2918"/>
    <w:rsid w:val="000C3019"/>
    <w:rsid w:val="000C3659"/>
    <w:rsid w:val="000C387D"/>
    <w:rsid w:val="000C534F"/>
    <w:rsid w:val="000C6D81"/>
    <w:rsid w:val="000C6EBD"/>
    <w:rsid w:val="000C701E"/>
    <w:rsid w:val="000C701F"/>
    <w:rsid w:val="000C7F21"/>
    <w:rsid w:val="000D15B2"/>
    <w:rsid w:val="000D1C8B"/>
    <w:rsid w:val="000D1E44"/>
    <w:rsid w:val="000D38EB"/>
    <w:rsid w:val="000D40AE"/>
    <w:rsid w:val="000D4172"/>
    <w:rsid w:val="000D41AE"/>
    <w:rsid w:val="000D4288"/>
    <w:rsid w:val="000D45A0"/>
    <w:rsid w:val="000D4F61"/>
    <w:rsid w:val="000D5F26"/>
    <w:rsid w:val="000D646C"/>
    <w:rsid w:val="000D66C8"/>
    <w:rsid w:val="000D6893"/>
    <w:rsid w:val="000D710D"/>
    <w:rsid w:val="000D7755"/>
    <w:rsid w:val="000E2CBD"/>
    <w:rsid w:val="000E31EA"/>
    <w:rsid w:val="000E4EE3"/>
    <w:rsid w:val="000E54B0"/>
    <w:rsid w:val="000E567A"/>
    <w:rsid w:val="000E67E3"/>
    <w:rsid w:val="000E6DB7"/>
    <w:rsid w:val="000F028F"/>
    <w:rsid w:val="000F165B"/>
    <w:rsid w:val="000F1CA8"/>
    <w:rsid w:val="000F2496"/>
    <w:rsid w:val="000F283B"/>
    <w:rsid w:val="000F2858"/>
    <w:rsid w:val="000F2AE0"/>
    <w:rsid w:val="000F30B8"/>
    <w:rsid w:val="000F370A"/>
    <w:rsid w:val="000F3B11"/>
    <w:rsid w:val="000F3D03"/>
    <w:rsid w:val="000F4565"/>
    <w:rsid w:val="000F4773"/>
    <w:rsid w:val="000F480B"/>
    <w:rsid w:val="000F58E8"/>
    <w:rsid w:val="000F615C"/>
    <w:rsid w:val="000F63AA"/>
    <w:rsid w:val="000F6853"/>
    <w:rsid w:val="000F68FE"/>
    <w:rsid w:val="000F69FC"/>
    <w:rsid w:val="000F763C"/>
    <w:rsid w:val="00100EA2"/>
    <w:rsid w:val="00101654"/>
    <w:rsid w:val="00101F7C"/>
    <w:rsid w:val="00102671"/>
    <w:rsid w:val="00103DB5"/>
    <w:rsid w:val="0010432E"/>
    <w:rsid w:val="001043CF"/>
    <w:rsid w:val="0010447E"/>
    <w:rsid w:val="0010496C"/>
    <w:rsid w:val="00104FCF"/>
    <w:rsid w:val="0010523C"/>
    <w:rsid w:val="00105F7C"/>
    <w:rsid w:val="001060CB"/>
    <w:rsid w:val="001060F7"/>
    <w:rsid w:val="00106970"/>
    <w:rsid w:val="00106FC9"/>
    <w:rsid w:val="00107900"/>
    <w:rsid w:val="00107FA1"/>
    <w:rsid w:val="00110585"/>
    <w:rsid w:val="00110868"/>
    <w:rsid w:val="001109D9"/>
    <w:rsid w:val="00111E27"/>
    <w:rsid w:val="00112206"/>
    <w:rsid w:val="001125D0"/>
    <w:rsid w:val="001130E4"/>
    <w:rsid w:val="00113ACB"/>
    <w:rsid w:val="00113C88"/>
    <w:rsid w:val="00114654"/>
    <w:rsid w:val="00114857"/>
    <w:rsid w:val="00114FB5"/>
    <w:rsid w:val="001164EA"/>
    <w:rsid w:val="001170C7"/>
    <w:rsid w:val="001171B1"/>
    <w:rsid w:val="001175B0"/>
    <w:rsid w:val="00120E9B"/>
    <w:rsid w:val="001214EA"/>
    <w:rsid w:val="00122241"/>
    <w:rsid w:val="0012239E"/>
    <w:rsid w:val="001224F3"/>
    <w:rsid w:val="00123FC7"/>
    <w:rsid w:val="0012469A"/>
    <w:rsid w:val="00124C26"/>
    <w:rsid w:val="00124FDD"/>
    <w:rsid w:val="001255A4"/>
    <w:rsid w:val="00125760"/>
    <w:rsid w:val="001279AD"/>
    <w:rsid w:val="00127EA5"/>
    <w:rsid w:val="001313B9"/>
    <w:rsid w:val="00131419"/>
    <w:rsid w:val="001314DF"/>
    <w:rsid w:val="00132260"/>
    <w:rsid w:val="00132CAC"/>
    <w:rsid w:val="0013386E"/>
    <w:rsid w:val="00133A51"/>
    <w:rsid w:val="00133ADC"/>
    <w:rsid w:val="0013499E"/>
    <w:rsid w:val="001356A6"/>
    <w:rsid w:val="001357D0"/>
    <w:rsid w:val="00136260"/>
    <w:rsid w:val="001362EF"/>
    <w:rsid w:val="001372C9"/>
    <w:rsid w:val="001375F2"/>
    <w:rsid w:val="001378E4"/>
    <w:rsid w:val="00137FB5"/>
    <w:rsid w:val="0014052E"/>
    <w:rsid w:val="001405AC"/>
    <w:rsid w:val="001421CC"/>
    <w:rsid w:val="00143691"/>
    <w:rsid w:val="001438BC"/>
    <w:rsid w:val="00143A62"/>
    <w:rsid w:val="001440DD"/>
    <w:rsid w:val="00144396"/>
    <w:rsid w:val="00144946"/>
    <w:rsid w:val="00145192"/>
    <w:rsid w:val="0014658D"/>
    <w:rsid w:val="00146D0F"/>
    <w:rsid w:val="00147A50"/>
    <w:rsid w:val="00147A73"/>
    <w:rsid w:val="00147E16"/>
    <w:rsid w:val="00150045"/>
    <w:rsid w:val="00150654"/>
    <w:rsid w:val="001510A4"/>
    <w:rsid w:val="00151B18"/>
    <w:rsid w:val="00152DBF"/>
    <w:rsid w:val="001543E9"/>
    <w:rsid w:val="001549D2"/>
    <w:rsid w:val="00155099"/>
    <w:rsid w:val="001550AD"/>
    <w:rsid w:val="00155BB5"/>
    <w:rsid w:val="0015689D"/>
    <w:rsid w:val="00156B40"/>
    <w:rsid w:val="0015777C"/>
    <w:rsid w:val="00160568"/>
    <w:rsid w:val="00160A5E"/>
    <w:rsid w:val="00160D8E"/>
    <w:rsid w:val="001614C5"/>
    <w:rsid w:val="00161EDC"/>
    <w:rsid w:val="001624F2"/>
    <w:rsid w:val="00163BE8"/>
    <w:rsid w:val="001643D0"/>
    <w:rsid w:val="00164ECE"/>
    <w:rsid w:val="00164F2F"/>
    <w:rsid w:val="001661FA"/>
    <w:rsid w:val="00166281"/>
    <w:rsid w:val="001666CC"/>
    <w:rsid w:val="00166F6C"/>
    <w:rsid w:val="0016761C"/>
    <w:rsid w:val="00167A40"/>
    <w:rsid w:val="00167B5E"/>
    <w:rsid w:val="001712B1"/>
    <w:rsid w:val="001727D5"/>
    <w:rsid w:val="00172EAC"/>
    <w:rsid w:val="001747F6"/>
    <w:rsid w:val="00175811"/>
    <w:rsid w:val="00176586"/>
    <w:rsid w:val="00176DC0"/>
    <w:rsid w:val="0017760D"/>
    <w:rsid w:val="00177A3D"/>
    <w:rsid w:val="001803E2"/>
    <w:rsid w:val="00180644"/>
    <w:rsid w:val="001817AB"/>
    <w:rsid w:val="001823CD"/>
    <w:rsid w:val="0018359E"/>
    <w:rsid w:val="001835B5"/>
    <w:rsid w:val="00184D80"/>
    <w:rsid w:val="001850F0"/>
    <w:rsid w:val="00185133"/>
    <w:rsid w:val="00185C0D"/>
    <w:rsid w:val="0018619A"/>
    <w:rsid w:val="00186B9E"/>
    <w:rsid w:val="00186FE4"/>
    <w:rsid w:val="001870A7"/>
    <w:rsid w:val="00187186"/>
    <w:rsid w:val="00187902"/>
    <w:rsid w:val="00187A30"/>
    <w:rsid w:val="00191130"/>
    <w:rsid w:val="00191961"/>
    <w:rsid w:val="00192D69"/>
    <w:rsid w:val="00194373"/>
    <w:rsid w:val="0019626E"/>
    <w:rsid w:val="00197350"/>
    <w:rsid w:val="0019763F"/>
    <w:rsid w:val="00197CC3"/>
    <w:rsid w:val="00197D51"/>
    <w:rsid w:val="001A2BAA"/>
    <w:rsid w:val="001A3297"/>
    <w:rsid w:val="001A48EB"/>
    <w:rsid w:val="001A62A3"/>
    <w:rsid w:val="001A668C"/>
    <w:rsid w:val="001A66FA"/>
    <w:rsid w:val="001A7303"/>
    <w:rsid w:val="001A7EEA"/>
    <w:rsid w:val="001B0505"/>
    <w:rsid w:val="001B2B4F"/>
    <w:rsid w:val="001B2D34"/>
    <w:rsid w:val="001B346E"/>
    <w:rsid w:val="001B3486"/>
    <w:rsid w:val="001B3BB2"/>
    <w:rsid w:val="001B3CCC"/>
    <w:rsid w:val="001B6578"/>
    <w:rsid w:val="001B7793"/>
    <w:rsid w:val="001C0086"/>
    <w:rsid w:val="001C0FAA"/>
    <w:rsid w:val="001C102E"/>
    <w:rsid w:val="001C18DC"/>
    <w:rsid w:val="001C24F1"/>
    <w:rsid w:val="001C2716"/>
    <w:rsid w:val="001C3476"/>
    <w:rsid w:val="001C3F3D"/>
    <w:rsid w:val="001C466F"/>
    <w:rsid w:val="001C478E"/>
    <w:rsid w:val="001C569D"/>
    <w:rsid w:val="001C5C33"/>
    <w:rsid w:val="001C6412"/>
    <w:rsid w:val="001C77CF"/>
    <w:rsid w:val="001C7A6F"/>
    <w:rsid w:val="001D00B9"/>
    <w:rsid w:val="001D0F29"/>
    <w:rsid w:val="001D3820"/>
    <w:rsid w:val="001D4211"/>
    <w:rsid w:val="001D49BA"/>
    <w:rsid w:val="001D5910"/>
    <w:rsid w:val="001D5999"/>
    <w:rsid w:val="001D59FD"/>
    <w:rsid w:val="001D60A8"/>
    <w:rsid w:val="001D7401"/>
    <w:rsid w:val="001D765B"/>
    <w:rsid w:val="001D7749"/>
    <w:rsid w:val="001D7DB6"/>
    <w:rsid w:val="001E1A0A"/>
    <w:rsid w:val="001E1B8D"/>
    <w:rsid w:val="001E2939"/>
    <w:rsid w:val="001E2C2F"/>
    <w:rsid w:val="001E2C59"/>
    <w:rsid w:val="001E34FF"/>
    <w:rsid w:val="001E40A5"/>
    <w:rsid w:val="001E4231"/>
    <w:rsid w:val="001E426D"/>
    <w:rsid w:val="001E46AB"/>
    <w:rsid w:val="001E4DB3"/>
    <w:rsid w:val="001E57AF"/>
    <w:rsid w:val="001E5A7D"/>
    <w:rsid w:val="001E621D"/>
    <w:rsid w:val="001E6230"/>
    <w:rsid w:val="001E6CE8"/>
    <w:rsid w:val="001E71FA"/>
    <w:rsid w:val="001E775E"/>
    <w:rsid w:val="001E7765"/>
    <w:rsid w:val="001E7C76"/>
    <w:rsid w:val="001F08BC"/>
    <w:rsid w:val="001F0D2B"/>
    <w:rsid w:val="001F0E5D"/>
    <w:rsid w:val="001F1610"/>
    <w:rsid w:val="001F180F"/>
    <w:rsid w:val="001F2256"/>
    <w:rsid w:val="001F2D49"/>
    <w:rsid w:val="001F3C13"/>
    <w:rsid w:val="001F4CF3"/>
    <w:rsid w:val="001F4D49"/>
    <w:rsid w:val="001F750B"/>
    <w:rsid w:val="00200A8F"/>
    <w:rsid w:val="002012AD"/>
    <w:rsid w:val="0020276C"/>
    <w:rsid w:val="002029E5"/>
    <w:rsid w:val="00203340"/>
    <w:rsid w:val="00203C99"/>
    <w:rsid w:val="002058EC"/>
    <w:rsid w:val="00206136"/>
    <w:rsid w:val="00206642"/>
    <w:rsid w:val="00206C2D"/>
    <w:rsid w:val="00207156"/>
    <w:rsid w:val="00207782"/>
    <w:rsid w:val="002078E3"/>
    <w:rsid w:val="00212960"/>
    <w:rsid w:val="002130C6"/>
    <w:rsid w:val="00214230"/>
    <w:rsid w:val="0021484C"/>
    <w:rsid w:val="00214D9E"/>
    <w:rsid w:val="00214EC0"/>
    <w:rsid w:val="002156BD"/>
    <w:rsid w:val="00215AF7"/>
    <w:rsid w:val="00215E00"/>
    <w:rsid w:val="00217114"/>
    <w:rsid w:val="00217B4A"/>
    <w:rsid w:val="0022056B"/>
    <w:rsid w:val="00220EDF"/>
    <w:rsid w:val="002210F5"/>
    <w:rsid w:val="0022455D"/>
    <w:rsid w:val="0022571A"/>
    <w:rsid w:val="00225B34"/>
    <w:rsid w:val="00225BF4"/>
    <w:rsid w:val="00225D9D"/>
    <w:rsid w:val="0022746E"/>
    <w:rsid w:val="0022764E"/>
    <w:rsid w:val="00227B09"/>
    <w:rsid w:val="00231BC1"/>
    <w:rsid w:val="0023298D"/>
    <w:rsid w:val="00233196"/>
    <w:rsid w:val="00233C03"/>
    <w:rsid w:val="00233F3D"/>
    <w:rsid w:val="002342E5"/>
    <w:rsid w:val="00234866"/>
    <w:rsid w:val="00234C8C"/>
    <w:rsid w:val="00235E6D"/>
    <w:rsid w:val="00236191"/>
    <w:rsid w:val="0023628E"/>
    <w:rsid w:val="002362FA"/>
    <w:rsid w:val="002403C0"/>
    <w:rsid w:val="00240C97"/>
    <w:rsid w:val="00241170"/>
    <w:rsid w:val="002416CC"/>
    <w:rsid w:val="002419B1"/>
    <w:rsid w:val="00241E0D"/>
    <w:rsid w:val="00242BD0"/>
    <w:rsid w:val="00243DF2"/>
    <w:rsid w:val="00244286"/>
    <w:rsid w:val="0024525F"/>
    <w:rsid w:val="0024528A"/>
    <w:rsid w:val="00245E1A"/>
    <w:rsid w:val="00246037"/>
    <w:rsid w:val="00246E97"/>
    <w:rsid w:val="00247C2C"/>
    <w:rsid w:val="00250F90"/>
    <w:rsid w:val="00251246"/>
    <w:rsid w:val="00251520"/>
    <w:rsid w:val="002522F1"/>
    <w:rsid w:val="00252BDC"/>
    <w:rsid w:val="002542F7"/>
    <w:rsid w:val="002545C6"/>
    <w:rsid w:val="00254D1D"/>
    <w:rsid w:val="00255C88"/>
    <w:rsid w:val="0025687B"/>
    <w:rsid w:val="002602F5"/>
    <w:rsid w:val="002611AE"/>
    <w:rsid w:val="0026180A"/>
    <w:rsid w:val="00261E3C"/>
    <w:rsid w:val="00261EFB"/>
    <w:rsid w:val="00263AF4"/>
    <w:rsid w:val="00263BDF"/>
    <w:rsid w:val="00263DA8"/>
    <w:rsid w:val="00264100"/>
    <w:rsid w:val="0026442A"/>
    <w:rsid w:val="00264D28"/>
    <w:rsid w:val="00265058"/>
    <w:rsid w:val="00267783"/>
    <w:rsid w:val="00267A21"/>
    <w:rsid w:val="00270724"/>
    <w:rsid w:val="00271371"/>
    <w:rsid w:val="00272229"/>
    <w:rsid w:val="00272BA4"/>
    <w:rsid w:val="00273052"/>
    <w:rsid w:val="0027402D"/>
    <w:rsid w:val="002751D4"/>
    <w:rsid w:val="0027543E"/>
    <w:rsid w:val="002764C7"/>
    <w:rsid w:val="00277E33"/>
    <w:rsid w:val="002823AA"/>
    <w:rsid w:val="00282633"/>
    <w:rsid w:val="00284A14"/>
    <w:rsid w:val="00284CF0"/>
    <w:rsid w:val="00285DD8"/>
    <w:rsid w:val="002862A6"/>
    <w:rsid w:val="002865F3"/>
    <w:rsid w:val="002866DE"/>
    <w:rsid w:val="0028729A"/>
    <w:rsid w:val="00287D15"/>
    <w:rsid w:val="0029007F"/>
    <w:rsid w:val="00290D47"/>
    <w:rsid w:val="002914DC"/>
    <w:rsid w:val="00291B1A"/>
    <w:rsid w:val="002920ED"/>
    <w:rsid w:val="00292177"/>
    <w:rsid w:val="00292B87"/>
    <w:rsid w:val="00292DBD"/>
    <w:rsid w:val="00293E97"/>
    <w:rsid w:val="0029499E"/>
    <w:rsid w:val="002958E2"/>
    <w:rsid w:val="00295977"/>
    <w:rsid w:val="002963F6"/>
    <w:rsid w:val="00296493"/>
    <w:rsid w:val="0029671C"/>
    <w:rsid w:val="00296E21"/>
    <w:rsid w:val="00296F1D"/>
    <w:rsid w:val="002978E5"/>
    <w:rsid w:val="00297C45"/>
    <w:rsid w:val="002A008E"/>
    <w:rsid w:val="002A0DEA"/>
    <w:rsid w:val="002A2DA2"/>
    <w:rsid w:val="002A3011"/>
    <w:rsid w:val="002A3B0E"/>
    <w:rsid w:val="002A55AE"/>
    <w:rsid w:val="002A64D7"/>
    <w:rsid w:val="002A7E5A"/>
    <w:rsid w:val="002B1D0D"/>
    <w:rsid w:val="002B29D3"/>
    <w:rsid w:val="002B3674"/>
    <w:rsid w:val="002B3CB9"/>
    <w:rsid w:val="002B4D45"/>
    <w:rsid w:val="002B66D7"/>
    <w:rsid w:val="002B6B78"/>
    <w:rsid w:val="002B6D25"/>
    <w:rsid w:val="002B7781"/>
    <w:rsid w:val="002B78E0"/>
    <w:rsid w:val="002B7BE0"/>
    <w:rsid w:val="002B7F06"/>
    <w:rsid w:val="002C1CE0"/>
    <w:rsid w:val="002C61F2"/>
    <w:rsid w:val="002C633F"/>
    <w:rsid w:val="002C6D54"/>
    <w:rsid w:val="002C728F"/>
    <w:rsid w:val="002C7AB8"/>
    <w:rsid w:val="002C7D4D"/>
    <w:rsid w:val="002C7DD0"/>
    <w:rsid w:val="002D0437"/>
    <w:rsid w:val="002D1DEF"/>
    <w:rsid w:val="002D5049"/>
    <w:rsid w:val="002D583C"/>
    <w:rsid w:val="002D5B9A"/>
    <w:rsid w:val="002D5E55"/>
    <w:rsid w:val="002D6F88"/>
    <w:rsid w:val="002D7088"/>
    <w:rsid w:val="002D7881"/>
    <w:rsid w:val="002E06E8"/>
    <w:rsid w:val="002E3310"/>
    <w:rsid w:val="002E355E"/>
    <w:rsid w:val="002E657C"/>
    <w:rsid w:val="002E68CC"/>
    <w:rsid w:val="002E6AC7"/>
    <w:rsid w:val="002E6BDD"/>
    <w:rsid w:val="002E73AC"/>
    <w:rsid w:val="002E7E9B"/>
    <w:rsid w:val="002F1D71"/>
    <w:rsid w:val="002F2EAF"/>
    <w:rsid w:val="002F34ED"/>
    <w:rsid w:val="002F3832"/>
    <w:rsid w:val="002F4122"/>
    <w:rsid w:val="002F5674"/>
    <w:rsid w:val="002F602F"/>
    <w:rsid w:val="002F6519"/>
    <w:rsid w:val="002F7CCA"/>
    <w:rsid w:val="00300161"/>
    <w:rsid w:val="00300226"/>
    <w:rsid w:val="00300EE3"/>
    <w:rsid w:val="00302136"/>
    <w:rsid w:val="00302F0F"/>
    <w:rsid w:val="003032E5"/>
    <w:rsid w:val="00303995"/>
    <w:rsid w:val="00303B39"/>
    <w:rsid w:val="0030423A"/>
    <w:rsid w:val="003059D6"/>
    <w:rsid w:val="0031038F"/>
    <w:rsid w:val="00311507"/>
    <w:rsid w:val="003115BF"/>
    <w:rsid w:val="003115FA"/>
    <w:rsid w:val="003118F4"/>
    <w:rsid w:val="00312C37"/>
    <w:rsid w:val="00312CF0"/>
    <w:rsid w:val="00313246"/>
    <w:rsid w:val="00314939"/>
    <w:rsid w:val="00315823"/>
    <w:rsid w:val="00316678"/>
    <w:rsid w:val="00316A3A"/>
    <w:rsid w:val="00317794"/>
    <w:rsid w:val="003178CB"/>
    <w:rsid w:val="0032001F"/>
    <w:rsid w:val="0032062A"/>
    <w:rsid w:val="00322259"/>
    <w:rsid w:val="00322D77"/>
    <w:rsid w:val="003231ED"/>
    <w:rsid w:val="003235EF"/>
    <w:rsid w:val="003238E3"/>
    <w:rsid w:val="0032462C"/>
    <w:rsid w:val="003249ED"/>
    <w:rsid w:val="00326AD2"/>
    <w:rsid w:val="00326F32"/>
    <w:rsid w:val="00327A74"/>
    <w:rsid w:val="00330178"/>
    <w:rsid w:val="003304BB"/>
    <w:rsid w:val="00334580"/>
    <w:rsid w:val="00334A8F"/>
    <w:rsid w:val="00337E85"/>
    <w:rsid w:val="00340DB7"/>
    <w:rsid w:val="0034192E"/>
    <w:rsid w:val="00341BB5"/>
    <w:rsid w:val="00342A5C"/>
    <w:rsid w:val="00343278"/>
    <w:rsid w:val="003433AC"/>
    <w:rsid w:val="00343614"/>
    <w:rsid w:val="003444D1"/>
    <w:rsid w:val="00344581"/>
    <w:rsid w:val="00344E67"/>
    <w:rsid w:val="0034639D"/>
    <w:rsid w:val="003475EB"/>
    <w:rsid w:val="0034777E"/>
    <w:rsid w:val="00350930"/>
    <w:rsid w:val="0035153B"/>
    <w:rsid w:val="00351D0D"/>
    <w:rsid w:val="00351ECC"/>
    <w:rsid w:val="0035218E"/>
    <w:rsid w:val="003524A6"/>
    <w:rsid w:val="0035298B"/>
    <w:rsid w:val="003548F7"/>
    <w:rsid w:val="003565F3"/>
    <w:rsid w:val="00357C2D"/>
    <w:rsid w:val="003613CD"/>
    <w:rsid w:val="00362449"/>
    <w:rsid w:val="0036284B"/>
    <w:rsid w:val="00363E34"/>
    <w:rsid w:val="00363E86"/>
    <w:rsid w:val="0036549A"/>
    <w:rsid w:val="0036564E"/>
    <w:rsid w:val="00365EF3"/>
    <w:rsid w:val="003664A8"/>
    <w:rsid w:val="00366E22"/>
    <w:rsid w:val="00366E4C"/>
    <w:rsid w:val="003675AE"/>
    <w:rsid w:val="003701D4"/>
    <w:rsid w:val="003704B1"/>
    <w:rsid w:val="003728FE"/>
    <w:rsid w:val="00372A12"/>
    <w:rsid w:val="00373698"/>
    <w:rsid w:val="00373AE0"/>
    <w:rsid w:val="00373BD2"/>
    <w:rsid w:val="0037419B"/>
    <w:rsid w:val="00374969"/>
    <w:rsid w:val="00374A85"/>
    <w:rsid w:val="00375AB9"/>
    <w:rsid w:val="00375F22"/>
    <w:rsid w:val="0037696F"/>
    <w:rsid w:val="00376A56"/>
    <w:rsid w:val="00376E44"/>
    <w:rsid w:val="00377EA8"/>
    <w:rsid w:val="00380598"/>
    <w:rsid w:val="00380643"/>
    <w:rsid w:val="00380B35"/>
    <w:rsid w:val="00381288"/>
    <w:rsid w:val="003816BD"/>
    <w:rsid w:val="00381DD4"/>
    <w:rsid w:val="003824BF"/>
    <w:rsid w:val="003827F0"/>
    <w:rsid w:val="00383E52"/>
    <w:rsid w:val="00384167"/>
    <w:rsid w:val="00386684"/>
    <w:rsid w:val="00391B59"/>
    <w:rsid w:val="00391D02"/>
    <w:rsid w:val="003927B3"/>
    <w:rsid w:val="003935C4"/>
    <w:rsid w:val="00393D02"/>
    <w:rsid w:val="003943C7"/>
    <w:rsid w:val="00394B4C"/>
    <w:rsid w:val="0039552D"/>
    <w:rsid w:val="003958A1"/>
    <w:rsid w:val="00395B14"/>
    <w:rsid w:val="00395D13"/>
    <w:rsid w:val="00396140"/>
    <w:rsid w:val="003963A2"/>
    <w:rsid w:val="00397882"/>
    <w:rsid w:val="00397F34"/>
    <w:rsid w:val="003A00BF"/>
    <w:rsid w:val="003A1083"/>
    <w:rsid w:val="003A13E0"/>
    <w:rsid w:val="003A2B5A"/>
    <w:rsid w:val="003A2D99"/>
    <w:rsid w:val="003A38DB"/>
    <w:rsid w:val="003A64C1"/>
    <w:rsid w:val="003A67B8"/>
    <w:rsid w:val="003A6C11"/>
    <w:rsid w:val="003A6DB8"/>
    <w:rsid w:val="003A7E15"/>
    <w:rsid w:val="003B0B34"/>
    <w:rsid w:val="003B12B2"/>
    <w:rsid w:val="003B2201"/>
    <w:rsid w:val="003B2E30"/>
    <w:rsid w:val="003B3B65"/>
    <w:rsid w:val="003B3CF3"/>
    <w:rsid w:val="003B46BE"/>
    <w:rsid w:val="003B534C"/>
    <w:rsid w:val="003B66E7"/>
    <w:rsid w:val="003B6DE2"/>
    <w:rsid w:val="003B7003"/>
    <w:rsid w:val="003C0193"/>
    <w:rsid w:val="003C0F51"/>
    <w:rsid w:val="003C1C4D"/>
    <w:rsid w:val="003C2766"/>
    <w:rsid w:val="003C2E22"/>
    <w:rsid w:val="003C3B55"/>
    <w:rsid w:val="003C402C"/>
    <w:rsid w:val="003C4206"/>
    <w:rsid w:val="003C4561"/>
    <w:rsid w:val="003C5699"/>
    <w:rsid w:val="003C6493"/>
    <w:rsid w:val="003C6573"/>
    <w:rsid w:val="003C6A1E"/>
    <w:rsid w:val="003C70A0"/>
    <w:rsid w:val="003C7267"/>
    <w:rsid w:val="003C778E"/>
    <w:rsid w:val="003C7A73"/>
    <w:rsid w:val="003D04DD"/>
    <w:rsid w:val="003D0DE9"/>
    <w:rsid w:val="003D1265"/>
    <w:rsid w:val="003D181F"/>
    <w:rsid w:val="003D23A3"/>
    <w:rsid w:val="003D2858"/>
    <w:rsid w:val="003D2F0A"/>
    <w:rsid w:val="003D2F81"/>
    <w:rsid w:val="003D41F2"/>
    <w:rsid w:val="003D4565"/>
    <w:rsid w:val="003D52BC"/>
    <w:rsid w:val="003D59F3"/>
    <w:rsid w:val="003D5AB7"/>
    <w:rsid w:val="003D6458"/>
    <w:rsid w:val="003D7247"/>
    <w:rsid w:val="003D7487"/>
    <w:rsid w:val="003E0351"/>
    <w:rsid w:val="003E04DC"/>
    <w:rsid w:val="003E0618"/>
    <w:rsid w:val="003E08C9"/>
    <w:rsid w:val="003E0AC5"/>
    <w:rsid w:val="003E0DB3"/>
    <w:rsid w:val="003E0EB8"/>
    <w:rsid w:val="003E0F07"/>
    <w:rsid w:val="003E12F9"/>
    <w:rsid w:val="003E1805"/>
    <w:rsid w:val="003E626A"/>
    <w:rsid w:val="003E6697"/>
    <w:rsid w:val="003E7830"/>
    <w:rsid w:val="003E7C1E"/>
    <w:rsid w:val="003E7F42"/>
    <w:rsid w:val="003F00C1"/>
    <w:rsid w:val="003F045E"/>
    <w:rsid w:val="003F0782"/>
    <w:rsid w:val="003F0ABD"/>
    <w:rsid w:val="003F128A"/>
    <w:rsid w:val="003F18D0"/>
    <w:rsid w:val="003F2FE7"/>
    <w:rsid w:val="003F35B9"/>
    <w:rsid w:val="003F3889"/>
    <w:rsid w:val="003F3A5A"/>
    <w:rsid w:val="003F3E50"/>
    <w:rsid w:val="003F4C97"/>
    <w:rsid w:val="003F583C"/>
    <w:rsid w:val="003F5BD4"/>
    <w:rsid w:val="003F7020"/>
    <w:rsid w:val="003F75BB"/>
    <w:rsid w:val="003F7E41"/>
    <w:rsid w:val="00400232"/>
    <w:rsid w:val="004015A0"/>
    <w:rsid w:val="00401666"/>
    <w:rsid w:val="00401930"/>
    <w:rsid w:val="004022E3"/>
    <w:rsid w:val="00402472"/>
    <w:rsid w:val="00402B67"/>
    <w:rsid w:val="00402EDA"/>
    <w:rsid w:val="00403BDD"/>
    <w:rsid w:val="00403DBC"/>
    <w:rsid w:val="00404E0B"/>
    <w:rsid w:val="00404E3E"/>
    <w:rsid w:val="0040521F"/>
    <w:rsid w:val="004054AC"/>
    <w:rsid w:val="0040664A"/>
    <w:rsid w:val="0040726A"/>
    <w:rsid w:val="0040764F"/>
    <w:rsid w:val="004109B8"/>
    <w:rsid w:val="00411229"/>
    <w:rsid w:val="004118A4"/>
    <w:rsid w:val="00412686"/>
    <w:rsid w:val="00412949"/>
    <w:rsid w:val="00412C23"/>
    <w:rsid w:val="0041354E"/>
    <w:rsid w:val="0041388B"/>
    <w:rsid w:val="0041484F"/>
    <w:rsid w:val="00416670"/>
    <w:rsid w:val="00416CD3"/>
    <w:rsid w:val="004176DE"/>
    <w:rsid w:val="004210A5"/>
    <w:rsid w:val="0042163D"/>
    <w:rsid w:val="0042189E"/>
    <w:rsid w:val="00423D50"/>
    <w:rsid w:val="0042499A"/>
    <w:rsid w:val="00427C23"/>
    <w:rsid w:val="004311C5"/>
    <w:rsid w:val="00431FB3"/>
    <w:rsid w:val="0043276D"/>
    <w:rsid w:val="0043308A"/>
    <w:rsid w:val="004330EA"/>
    <w:rsid w:val="00434DC6"/>
    <w:rsid w:val="00435D96"/>
    <w:rsid w:val="0043795A"/>
    <w:rsid w:val="0044005C"/>
    <w:rsid w:val="004404A0"/>
    <w:rsid w:val="004408C5"/>
    <w:rsid w:val="004413FF"/>
    <w:rsid w:val="00441B2C"/>
    <w:rsid w:val="00441EDB"/>
    <w:rsid w:val="00442ABF"/>
    <w:rsid w:val="00443152"/>
    <w:rsid w:val="00443B18"/>
    <w:rsid w:val="0044457B"/>
    <w:rsid w:val="00444ABF"/>
    <w:rsid w:val="004451FE"/>
    <w:rsid w:val="00445429"/>
    <w:rsid w:val="00446EED"/>
    <w:rsid w:val="004475E2"/>
    <w:rsid w:val="00451CAC"/>
    <w:rsid w:val="00452199"/>
    <w:rsid w:val="00452239"/>
    <w:rsid w:val="00453087"/>
    <w:rsid w:val="00453921"/>
    <w:rsid w:val="004541CA"/>
    <w:rsid w:val="0045515C"/>
    <w:rsid w:val="00455701"/>
    <w:rsid w:val="00455A38"/>
    <w:rsid w:val="00455EDD"/>
    <w:rsid w:val="004578CD"/>
    <w:rsid w:val="00457A2C"/>
    <w:rsid w:val="00460079"/>
    <w:rsid w:val="004600F7"/>
    <w:rsid w:val="00461506"/>
    <w:rsid w:val="004615FA"/>
    <w:rsid w:val="004627AF"/>
    <w:rsid w:val="00463552"/>
    <w:rsid w:val="0046557B"/>
    <w:rsid w:val="00465939"/>
    <w:rsid w:val="00465E23"/>
    <w:rsid w:val="0046706E"/>
    <w:rsid w:val="00467FA2"/>
    <w:rsid w:val="0047029F"/>
    <w:rsid w:val="00470916"/>
    <w:rsid w:val="00470C1A"/>
    <w:rsid w:val="00472974"/>
    <w:rsid w:val="004729CE"/>
    <w:rsid w:val="00473DC8"/>
    <w:rsid w:val="00474131"/>
    <w:rsid w:val="00474675"/>
    <w:rsid w:val="0047589E"/>
    <w:rsid w:val="004763DD"/>
    <w:rsid w:val="00477A49"/>
    <w:rsid w:val="0048067C"/>
    <w:rsid w:val="00480FED"/>
    <w:rsid w:val="0048183A"/>
    <w:rsid w:val="00482785"/>
    <w:rsid w:val="00483BD4"/>
    <w:rsid w:val="00484F98"/>
    <w:rsid w:val="00485C85"/>
    <w:rsid w:val="00486446"/>
    <w:rsid w:val="00486ED3"/>
    <w:rsid w:val="00487089"/>
    <w:rsid w:val="00490E63"/>
    <w:rsid w:val="00491483"/>
    <w:rsid w:val="004916EA"/>
    <w:rsid w:val="004919C2"/>
    <w:rsid w:val="00491EE1"/>
    <w:rsid w:val="004920C2"/>
    <w:rsid w:val="004924CA"/>
    <w:rsid w:val="004927FE"/>
    <w:rsid w:val="00494613"/>
    <w:rsid w:val="00494C89"/>
    <w:rsid w:val="00494CA2"/>
    <w:rsid w:val="00495A0C"/>
    <w:rsid w:val="00495F9C"/>
    <w:rsid w:val="004972BD"/>
    <w:rsid w:val="004A0791"/>
    <w:rsid w:val="004A08F3"/>
    <w:rsid w:val="004A1226"/>
    <w:rsid w:val="004A195F"/>
    <w:rsid w:val="004A1BED"/>
    <w:rsid w:val="004A4736"/>
    <w:rsid w:val="004A4A90"/>
    <w:rsid w:val="004A4FC2"/>
    <w:rsid w:val="004A58E3"/>
    <w:rsid w:val="004A5C1B"/>
    <w:rsid w:val="004A5F09"/>
    <w:rsid w:val="004A5F6A"/>
    <w:rsid w:val="004A62ED"/>
    <w:rsid w:val="004A68F1"/>
    <w:rsid w:val="004A6D74"/>
    <w:rsid w:val="004B01B3"/>
    <w:rsid w:val="004B144F"/>
    <w:rsid w:val="004B1748"/>
    <w:rsid w:val="004B1A68"/>
    <w:rsid w:val="004B1B20"/>
    <w:rsid w:val="004B3773"/>
    <w:rsid w:val="004B3C5D"/>
    <w:rsid w:val="004B418B"/>
    <w:rsid w:val="004B4412"/>
    <w:rsid w:val="004B4670"/>
    <w:rsid w:val="004B47E0"/>
    <w:rsid w:val="004B4D85"/>
    <w:rsid w:val="004B51A4"/>
    <w:rsid w:val="004B5739"/>
    <w:rsid w:val="004B57BE"/>
    <w:rsid w:val="004B5AC2"/>
    <w:rsid w:val="004B6A68"/>
    <w:rsid w:val="004B6EEC"/>
    <w:rsid w:val="004B7F9C"/>
    <w:rsid w:val="004C0EE1"/>
    <w:rsid w:val="004C3047"/>
    <w:rsid w:val="004C51E8"/>
    <w:rsid w:val="004C55F7"/>
    <w:rsid w:val="004C596F"/>
    <w:rsid w:val="004C5A40"/>
    <w:rsid w:val="004C68B8"/>
    <w:rsid w:val="004C6A9B"/>
    <w:rsid w:val="004C7B7F"/>
    <w:rsid w:val="004C7BB2"/>
    <w:rsid w:val="004D0138"/>
    <w:rsid w:val="004D05FA"/>
    <w:rsid w:val="004D0770"/>
    <w:rsid w:val="004D07D9"/>
    <w:rsid w:val="004D0990"/>
    <w:rsid w:val="004D18A5"/>
    <w:rsid w:val="004D270F"/>
    <w:rsid w:val="004D3884"/>
    <w:rsid w:val="004D3CC0"/>
    <w:rsid w:val="004D455D"/>
    <w:rsid w:val="004D57F4"/>
    <w:rsid w:val="004D58B7"/>
    <w:rsid w:val="004D609E"/>
    <w:rsid w:val="004D68F1"/>
    <w:rsid w:val="004D7635"/>
    <w:rsid w:val="004E0007"/>
    <w:rsid w:val="004E0263"/>
    <w:rsid w:val="004E0452"/>
    <w:rsid w:val="004E0C40"/>
    <w:rsid w:val="004E2174"/>
    <w:rsid w:val="004E2BA2"/>
    <w:rsid w:val="004E35B6"/>
    <w:rsid w:val="004E4C6F"/>
    <w:rsid w:val="004E51EA"/>
    <w:rsid w:val="004E54FD"/>
    <w:rsid w:val="004E5CBA"/>
    <w:rsid w:val="004E67F3"/>
    <w:rsid w:val="004E6E57"/>
    <w:rsid w:val="004E777C"/>
    <w:rsid w:val="004F1BAA"/>
    <w:rsid w:val="004F22D5"/>
    <w:rsid w:val="004F3C59"/>
    <w:rsid w:val="004F3ED2"/>
    <w:rsid w:val="004F42D5"/>
    <w:rsid w:val="004F4755"/>
    <w:rsid w:val="004F4D77"/>
    <w:rsid w:val="004F577C"/>
    <w:rsid w:val="004F6100"/>
    <w:rsid w:val="004F6694"/>
    <w:rsid w:val="004F72B9"/>
    <w:rsid w:val="0050045B"/>
    <w:rsid w:val="00501172"/>
    <w:rsid w:val="00501639"/>
    <w:rsid w:val="005023EB"/>
    <w:rsid w:val="00503A99"/>
    <w:rsid w:val="00503D18"/>
    <w:rsid w:val="0050598C"/>
    <w:rsid w:val="0050657B"/>
    <w:rsid w:val="005066BE"/>
    <w:rsid w:val="00506BFA"/>
    <w:rsid w:val="00507828"/>
    <w:rsid w:val="0050799B"/>
    <w:rsid w:val="00507E92"/>
    <w:rsid w:val="00510A6C"/>
    <w:rsid w:val="00510CA5"/>
    <w:rsid w:val="00510D80"/>
    <w:rsid w:val="005133C7"/>
    <w:rsid w:val="005133DE"/>
    <w:rsid w:val="00513B1F"/>
    <w:rsid w:val="00513FF1"/>
    <w:rsid w:val="0051486A"/>
    <w:rsid w:val="005149CD"/>
    <w:rsid w:val="00514B15"/>
    <w:rsid w:val="005159E5"/>
    <w:rsid w:val="00515DAC"/>
    <w:rsid w:val="00516455"/>
    <w:rsid w:val="00517847"/>
    <w:rsid w:val="00517B5D"/>
    <w:rsid w:val="00517CF4"/>
    <w:rsid w:val="005209ED"/>
    <w:rsid w:val="00520E5D"/>
    <w:rsid w:val="00520F0E"/>
    <w:rsid w:val="005214D6"/>
    <w:rsid w:val="00522497"/>
    <w:rsid w:val="0052389E"/>
    <w:rsid w:val="00523CCB"/>
    <w:rsid w:val="00524CF5"/>
    <w:rsid w:val="0052546E"/>
    <w:rsid w:val="0052584F"/>
    <w:rsid w:val="00525E2A"/>
    <w:rsid w:val="00525E71"/>
    <w:rsid w:val="00525F5C"/>
    <w:rsid w:val="005265E4"/>
    <w:rsid w:val="00526A62"/>
    <w:rsid w:val="00526BE3"/>
    <w:rsid w:val="00527537"/>
    <w:rsid w:val="005278B3"/>
    <w:rsid w:val="00527B04"/>
    <w:rsid w:val="00527BB7"/>
    <w:rsid w:val="005312FD"/>
    <w:rsid w:val="0053333C"/>
    <w:rsid w:val="005337CC"/>
    <w:rsid w:val="005407A6"/>
    <w:rsid w:val="00540BD1"/>
    <w:rsid w:val="005422AC"/>
    <w:rsid w:val="00542EDE"/>
    <w:rsid w:val="0054346F"/>
    <w:rsid w:val="00543F19"/>
    <w:rsid w:val="00544934"/>
    <w:rsid w:val="00545F0D"/>
    <w:rsid w:val="0054611B"/>
    <w:rsid w:val="00546365"/>
    <w:rsid w:val="00547242"/>
    <w:rsid w:val="0054771C"/>
    <w:rsid w:val="00550477"/>
    <w:rsid w:val="005505A1"/>
    <w:rsid w:val="00550AB9"/>
    <w:rsid w:val="00551074"/>
    <w:rsid w:val="0055135A"/>
    <w:rsid w:val="00551B2B"/>
    <w:rsid w:val="00552BDA"/>
    <w:rsid w:val="0055419F"/>
    <w:rsid w:val="00554E19"/>
    <w:rsid w:val="00554F43"/>
    <w:rsid w:val="00555131"/>
    <w:rsid w:val="00555266"/>
    <w:rsid w:val="00556D01"/>
    <w:rsid w:val="00557A68"/>
    <w:rsid w:val="00560283"/>
    <w:rsid w:val="005605D5"/>
    <w:rsid w:val="00561175"/>
    <w:rsid w:val="00561F95"/>
    <w:rsid w:val="005628DE"/>
    <w:rsid w:val="00562A32"/>
    <w:rsid w:val="005648EE"/>
    <w:rsid w:val="00566B6A"/>
    <w:rsid w:val="0056777A"/>
    <w:rsid w:val="00570E67"/>
    <w:rsid w:val="00571993"/>
    <w:rsid w:val="00571C3C"/>
    <w:rsid w:val="00571FDB"/>
    <w:rsid w:val="00572BEA"/>
    <w:rsid w:val="00573ED5"/>
    <w:rsid w:val="00575372"/>
    <w:rsid w:val="005755B0"/>
    <w:rsid w:val="00575B2E"/>
    <w:rsid w:val="005763C5"/>
    <w:rsid w:val="00577A4D"/>
    <w:rsid w:val="00581D24"/>
    <w:rsid w:val="00581E45"/>
    <w:rsid w:val="0058303C"/>
    <w:rsid w:val="005832AD"/>
    <w:rsid w:val="00583307"/>
    <w:rsid w:val="00584013"/>
    <w:rsid w:val="0058419E"/>
    <w:rsid w:val="00584390"/>
    <w:rsid w:val="005844DF"/>
    <w:rsid w:val="0058459E"/>
    <w:rsid w:val="005847F9"/>
    <w:rsid w:val="00586D4D"/>
    <w:rsid w:val="00586FB0"/>
    <w:rsid w:val="005877DA"/>
    <w:rsid w:val="005879D9"/>
    <w:rsid w:val="00587D94"/>
    <w:rsid w:val="00587F21"/>
    <w:rsid w:val="005900B2"/>
    <w:rsid w:val="005903A9"/>
    <w:rsid w:val="00591D06"/>
    <w:rsid w:val="00592507"/>
    <w:rsid w:val="00592A68"/>
    <w:rsid w:val="00592AC3"/>
    <w:rsid w:val="005936CA"/>
    <w:rsid w:val="00594330"/>
    <w:rsid w:val="005947AB"/>
    <w:rsid w:val="00594A70"/>
    <w:rsid w:val="00595546"/>
    <w:rsid w:val="005969FC"/>
    <w:rsid w:val="00597288"/>
    <w:rsid w:val="005974BC"/>
    <w:rsid w:val="00597AFC"/>
    <w:rsid w:val="005A011E"/>
    <w:rsid w:val="005A0779"/>
    <w:rsid w:val="005A1DA3"/>
    <w:rsid w:val="005A1DBF"/>
    <w:rsid w:val="005A3531"/>
    <w:rsid w:val="005A3AF5"/>
    <w:rsid w:val="005A3DDE"/>
    <w:rsid w:val="005A424C"/>
    <w:rsid w:val="005A4D29"/>
    <w:rsid w:val="005A5109"/>
    <w:rsid w:val="005A7504"/>
    <w:rsid w:val="005A788E"/>
    <w:rsid w:val="005B0729"/>
    <w:rsid w:val="005B0892"/>
    <w:rsid w:val="005B0907"/>
    <w:rsid w:val="005B0A26"/>
    <w:rsid w:val="005B139C"/>
    <w:rsid w:val="005B2555"/>
    <w:rsid w:val="005B2990"/>
    <w:rsid w:val="005B2CDC"/>
    <w:rsid w:val="005B3448"/>
    <w:rsid w:val="005B4B95"/>
    <w:rsid w:val="005B5349"/>
    <w:rsid w:val="005B58C3"/>
    <w:rsid w:val="005B6534"/>
    <w:rsid w:val="005C0281"/>
    <w:rsid w:val="005C0529"/>
    <w:rsid w:val="005C070E"/>
    <w:rsid w:val="005C0872"/>
    <w:rsid w:val="005C1142"/>
    <w:rsid w:val="005C2BFA"/>
    <w:rsid w:val="005C2EC2"/>
    <w:rsid w:val="005C3F73"/>
    <w:rsid w:val="005C4330"/>
    <w:rsid w:val="005C498A"/>
    <w:rsid w:val="005C4A72"/>
    <w:rsid w:val="005C5705"/>
    <w:rsid w:val="005C5BB7"/>
    <w:rsid w:val="005C6996"/>
    <w:rsid w:val="005C71FB"/>
    <w:rsid w:val="005C7529"/>
    <w:rsid w:val="005D0BF2"/>
    <w:rsid w:val="005D0D8E"/>
    <w:rsid w:val="005D0F80"/>
    <w:rsid w:val="005D108C"/>
    <w:rsid w:val="005D1A2C"/>
    <w:rsid w:val="005D2660"/>
    <w:rsid w:val="005D3F28"/>
    <w:rsid w:val="005D5121"/>
    <w:rsid w:val="005D5FE6"/>
    <w:rsid w:val="005E16AA"/>
    <w:rsid w:val="005E1A66"/>
    <w:rsid w:val="005E2655"/>
    <w:rsid w:val="005E307B"/>
    <w:rsid w:val="005E40EE"/>
    <w:rsid w:val="005E438B"/>
    <w:rsid w:val="005E5287"/>
    <w:rsid w:val="005E57EF"/>
    <w:rsid w:val="005E7337"/>
    <w:rsid w:val="005F048F"/>
    <w:rsid w:val="005F06F1"/>
    <w:rsid w:val="005F2012"/>
    <w:rsid w:val="005F35C1"/>
    <w:rsid w:val="005F3818"/>
    <w:rsid w:val="005F3B48"/>
    <w:rsid w:val="005F3CD2"/>
    <w:rsid w:val="005F3E3D"/>
    <w:rsid w:val="005F433E"/>
    <w:rsid w:val="005F48BF"/>
    <w:rsid w:val="005F4DF8"/>
    <w:rsid w:val="005F5440"/>
    <w:rsid w:val="005F5E44"/>
    <w:rsid w:val="005F6B16"/>
    <w:rsid w:val="005F73F9"/>
    <w:rsid w:val="005F7416"/>
    <w:rsid w:val="005F7DDC"/>
    <w:rsid w:val="00600B40"/>
    <w:rsid w:val="006022C6"/>
    <w:rsid w:val="006026D1"/>
    <w:rsid w:val="00602F0C"/>
    <w:rsid w:val="00602FB9"/>
    <w:rsid w:val="00603723"/>
    <w:rsid w:val="006038AC"/>
    <w:rsid w:val="006046C2"/>
    <w:rsid w:val="0060660F"/>
    <w:rsid w:val="006079D4"/>
    <w:rsid w:val="00610104"/>
    <w:rsid w:val="0061010F"/>
    <w:rsid w:val="00610AAF"/>
    <w:rsid w:val="00610E45"/>
    <w:rsid w:val="0061269B"/>
    <w:rsid w:val="00613602"/>
    <w:rsid w:val="0061381F"/>
    <w:rsid w:val="006153AC"/>
    <w:rsid w:val="00615C2F"/>
    <w:rsid w:val="0062044A"/>
    <w:rsid w:val="00621E96"/>
    <w:rsid w:val="00622CA3"/>
    <w:rsid w:val="00623864"/>
    <w:rsid w:val="00623C8A"/>
    <w:rsid w:val="00623D99"/>
    <w:rsid w:val="006250B3"/>
    <w:rsid w:val="006253C0"/>
    <w:rsid w:val="00626857"/>
    <w:rsid w:val="006279B9"/>
    <w:rsid w:val="00627BFA"/>
    <w:rsid w:val="0063114E"/>
    <w:rsid w:val="00631DD9"/>
    <w:rsid w:val="00631F55"/>
    <w:rsid w:val="006335BC"/>
    <w:rsid w:val="006335C0"/>
    <w:rsid w:val="00636005"/>
    <w:rsid w:val="006361A1"/>
    <w:rsid w:val="00636F9B"/>
    <w:rsid w:val="00640394"/>
    <w:rsid w:val="00641794"/>
    <w:rsid w:val="00642A07"/>
    <w:rsid w:val="00642C00"/>
    <w:rsid w:val="00643529"/>
    <w:rsid w:val="00643CB4"/>
    <w:rsid w:val="006448F3"/>
    <w:rsid w:val="00644AB4"/>
    <w:rsid w:val="00644BE4"/>
    <w:rsid w:val="00645F6E"/>
    <w:rsid w:val="00647E9E"/>
    <w:rsid w:val="00650CE1"/>
    <w:rsid w:val="00652578"/>
    <w:rsid w:val="00653F08"/>
    <w:rsid w:val="0065520A"/>
    <w:rsid w:val="00655540"/>
    <w:rsid w:val="0065601D"/>
    <w:rsid w:val="00656241"/>
    <w:rsid w:val="0065624E"/>
    <w:rsid w:val="0065633A"/>
    <w:rsid w:val="0065651A"/>
    <w:rsid w:val="006565B6"/>
    <w:rsid w:val="006568F8"/>
    <w:rsid w:val="00656B98"/>
    <w:rsid w:val="00656CCF"/>
    <w:rsid w:val="00660D33"/>
    <w:rsid w:val="00660DFA"/>
    <w:rsid w:val="00664168"/>
    <w:rsid w:val="006649BA"/>
    <w:rsid w:val="00664C39"/>
    <w:rsid w:val="00664FC4"/>
    <w:rsid w:val="006654F1"/>
    <w:rsid w:val="00665796"/>
    <w:rsid w:val="00667C88"/>
    <w:rsid w:val="0067130E"/>
    <w:rsid w:val="00672179"/>
    <w:rsid w:val="00673A02"/>
    <w:rsid w:val="0067570F"/>
    <w:rsid w:val="00680855"/>
    <w:rsid w:val="00680A3E"/>
    <w:rsid w:val="00681108"/>
    <w:rsid w:val="00681848"/>
    <w:rsid w:val="0068297B"/>
    <w:rsid w:val="00686592"/>
    <w:rsid w:val="00686CF6"/>
    <w:rsid w:val="00687908"/>
    <w:rsid w:val="00687C78"/>
    <w:rsid w:val="006904B8"/>
    <w:rsid w:val="00690610"/>
    <w:rsid w:val="006906D9"/>
    <w:rsid w:val="00690C97"/>
    <w:rsid w:val="006924B4"/>
    <w:rsid w:val="0069441B"/>
    <w:rsid w:val="006968F5"/>
    <w:rsid w:val="00696F2F"/>
    <w:rsid w:val="00696FE2"/>
    <w:rsid w:val="006A3783"/>
    <w:rsid w:val="006A4031"/>
    <w:rsid w:val="006A4C20"/>
    <w:rsid w:val="006A54BA"/>
    <w:rsid w:val="006A5FE1"/>
    <w:rsid w:val="006A66EB"/>
    <w:rsid w:val="006B0392"/>
    <w:rsid w:val="006B1D04"/>
    <w:rsid w:val="006B1FBE"/>
    <w:rsid w:val="006B1FE3"/>
    <w:rsid w:val="006B20C8"/>
    <w:rsid w:val="006B2726"/>
    <w:rsid w:val="006B3416"/>
    <w:rsid w:val="006B3B18"/>
    <w:rsid w:val="006B4271"/>
    <w:rsid w:val="006B5A06"/>
    <w:rsid w:val="006B5A37"/>
    <w:rsid w:val="006B7024"/>
    <w:rsid w:val="006B7761"/>
    <w:rsid w:val="006B7899"/>
    <w:rsid w:val="006B7CA0"/>
    <w:rsid w:val="006C1513"/>
    <w:rsid w:val="006C1F85"/>
    <w:rsid w:val="006C1FB5"/>
    <w:rsid w:val="006C2C3D"/>
    <w:rsid w:val="006C4871"/>
    <w:rsid w:val="006C4911"/>
    <w:rsid w:val="006C4CE1"/>
    <w:rsid w:val="006C5B05"/>
    <w:rsid w:val="006C5C32"/>
    <w:rsid w:val="006C5EB6"/>
    <w:rsid w:val="006C6C3A"/>
    <w:rsid w:val="006C700F"/>
    <w:rsid w:val="006D0002"/>
    <w:rsid w:val="006D0881"/>
    <w:rsid w:val="006D105C"/>
    <w:rsid w:val="006D1104"/>
    <w:rsid w:val="006D3867"/>
    <w:rsid w:val="006D4C3F"/>
    <w:rsid w:val="006D59EC"/>
    <w:rsid w:val="006E071A"/>
    <w:rsid w:val="006E0F91"/>
    <w:rsid w:val="006E1109"/>
    <w:rsid w:val="006E2A46"/>
    <w:rsid w:val="006E45F8"/>
    <w:rsid w:val="006E48B2"/>
    <w:rsid w:val="006E5908"/>
    <w:rsid w:val="006E5F78"/>
    <w:rsid w:val="006E7209"/>
    <w:rsid w:val="006F0376"/>
    <w:rsid w:val="006F298C"/>
    <w:rsid w:val="006F3562"/>
    <w:rsid w:val="006F384B"/>
    <w:rsid w:val="006F39C8"/>
    <w:rsid w:val="006F3AB7"/>
    <w:rsid w:val="006F42D6"/>
    <w:rsid w:val="006F5C36"/>
    <w:rsid w:val="006F5D02"/>
    <w:rsid w:val="006F6144"/>
    <w:rsid w:val="006F65B3"/>
    <w:rsid w:val="006F688C"/>
    <w:rsid w:val="006F6B58"/>
    <w:rsid w:val="006F6DC1"/>
    <w:rsid w:val="006F715D"/>
    <w:rsid w:val="007009F1"/>
    <w:rsid w:val="00700C69"/>
    <w:rsid w:val="007010AD"/>
    <w:rsid w:val="0070136A"/>
    <w:rsid w:val="00701462"/>
    <w:rsid w:val="00701840"/>
    <w:rsid w:val="00701988"/>
    <w:rsid w:val="00701BDE"/>
    <w:rsid w:val="00702E90"/>
    <w:rsid w:val="007036A3"/>
    <w:rsid w:val="00703E97"/>
    <w:rsid w:val="007047BE"/>
    <w:rsid w:val="0070653D"/>
    <w:rsid w:val="00706953"/>
    <w:rsid w:val="00707C38"/>
    <w:rsid w:val="007106D7"/>
    <w:rsid w:val="00710F07"/>
    <w:rsid w:val="00711212"/>
    <w:rsid w:val="0071171E"/>
    <w:rsid w:val="0071240E"/>
    <w:rsid w:val="007128A2"/>
    <w:rsid w:val="0071405A"/>
    <w:rsid w:val="00714F65"/>
    <w:rsid w:val="007169AD"/>
    <w:rsid w:val="00716C89"/>
    <w:rsid w:val="00717486"/>
    <w:rsid w:val="007202CB"/>
    <w:rsid w:val="007215B5"/>
    <w:rsid w:val="00722029"/>
    <w:rsid w:val="00722043"/>
    <w:rsid w:val="007236B8"/>
    <w:rsid w:val="0072398E"/>
    <w:rsid w:val="0072598E"/>
    <w:rsid w:val="007277DA"/>
    <w:rsid w:val="00727AED"/>
    <w:rsid w:val="00732D87"/>
    <w:rsid w:val="007342D8"/>
    <w:rsid w:val="0073528B"/>
    <w:rsid w:val="007363B0"/>
    <w:rsid w:val="00736706"/>
    <w:rsid w:val="007372ED"/>
    <w:rsid w:val="00737660"/>
    <w:rsid w:val="007376E0"/>
    <w:rsid w:val="007377FB"/>
    <w:rsid w:val="007400E9"/>
    <w:rsid w:val="00740F34"/>
    <w:rsid w:val="007410A2"/>
    <w:rsid w:val="00741657"/>
    <w:rsid w:val="00743CAC"/>
    <w:rsid w:val="00744A1F"/>
    <w:rsid w:val="00746D82"/>
    <w:rsid w:val="007474DD"/>
    <w:rsid w:val="00747E14"/>
    <w:rsid w:val="0075081D"/>
    <w:rsid w:val="00750F9D"/>
    <w:rsid w:val="0075163A"/>
    <w:rsid w:val="00751879"/>
    <w:rsid w:val="00752641"/>
    <w:rsid w:val="00752848"/>
    <w:rsid w:val="0075330A"/>
    <w:rsid w:val="007537C3"/>
    <w:rsid w:val="00754A11"/>
    <w:rsid w:val="0075510D"/>
    <w:rsid w:val="00755720"/>
    <w:rsid w:val="00755DD2"/>
    <w:rsid w:val="0075622A"/>
    <w:rsid w:val="00756BF8"/>
    <w:rsid w:val="00756FF0"/>
    <w:rsid w:val="00757311"/>
    <w:rsid w:val="00757CAB"/>
    <w:rsid w:val="0076095C"/>
    <w:rsid w:val="00760FFA"/>
    <w:rsid w:val="00761253"/>
    <w:rsid w:val="00761CB2"/>
    <w:rsid w:val="00761D64"/>
    <w:rsid w:val="00761D7B"/>
    <w:rsid w:val="007625E6"/>
    <w:rsid w:val="007636AB"/>
    <w:rsid w:val="007646A5"/>
    <w:rsid w:val="00765BD4"/>
    <w:rsid w:val="00765DF6"/>
    <w:rsid w:val="007667F3"/>
    <w:rsid w:val="0076769C"/>
    <w:rsid w:val="00767D3F"/>
    <w:rsid w:val="00767E83"/>
    <w:rsid w:val="00767FA6"/>
    <w:rsid w:val="0077035B"/>
    <w:rsid w:val="00770A0F"/>
    <w:rsid w:val="00771390"/>
    <w:rsid w:val="00771449"/>
    <w:rsid w:val="0077245F"/>
    <w:rsid w:val="00773BDF"/>
    <w:rsid w:val="00774306"/>
    <w:rsid w:val="00774658"/>
    <w:rsid w:val="007746CA"/>
    <w:rsid w:val="00775232"/>
    <w:rsid w:val="0077565D"/>
    <w:rsid w:val="00775983"/>
    <w:rsid w:val="00776E36"/>
    <w:rsid w:val="00780976"/>
    <w:rsid w:val="00780A6D"/>
    <w:rsid w:val="00780B0C"/>
    <w:rsid w:val="00781713"/>
    <w:rsid w:val="00782175"/>
    <w:rsid w:val="00782554"/>
    <w:rsid w:val="00782B80"/>
    <w:rsid w:val="0078425B"/>
    <w:rsid w:val="00785FC6"/>
    <w:rsid w:val="00786EF4"/>
    <w:rsid w:val="007877BC"/>
    <w:rsid w:val="007878DB"/>
    <w:rsid w:val="00790472"/>
    <w:rsid w:val="0079047D"/>
    <w:rsid w:val="007906C0"/>
    <w:rsid w:val="00791092"/>
    <w:rsid w:val="007913EE"/>
    <w:rsid w:val="00791AFE"/>
    <w:rsid w:val="007924B6"/>
    <w:rsid w:val="00792C7B"/>
    <w:rsid w:val="007937CA"/>
    <w:rsid w:val="00794661"/>
    <w:rsid w:val="00794FBC"/>
    <w:rsid w:val="007958C1"/>
    <w:rsid w:val="0079657B"/>
    <w:rsid w:val="0079678F"/>
    <w:rsid w:val="00797E1D"/>
    <w:rsid w:val="007A0666"/>
    <w:rsid w:val="007A0D56"/>
    <w:rsid w:val="007A175C"/>
    <w:rsid w:val="007A2B6A"/>
    <w:rsid w:val="007A2BE7"/>
    <w:rsid w:val="007A4B39"/>
    <w:rsid w:val="007A5FD8"/>
    <w:rsid w:val="007A712A"/>
    <w:rsid w:val="007B1174"/>
    <w:rsid w:val="007B1653"/>
    <w:rsid w:val="007B39B9"/>
    <w:rsid w:val="007B7FC8"/>
    <w:rsid w:val="007C42A6"/>
    <w:rsid w:val="007C6AC6"/>
    <w:rsid w:val="007C7114"/>
    <w:rsid w:val="007C7FB9"/>
    <w:rsid w:val="007D19F7"/>
    <w:rsid w:val="007D1A45"/>
    <w:rsid w:val="007D37F0"/>
    <w:rsid w:val="007D3E14"/>
    <w:rsid w:val="007D428C"/>
    <w:rsid w:val="007D49CE"/>
    <w:rsid w:val="007D5842"/>
    <w:rsid w:val="007D6390"/>
    <w:rsid w:val="007D67A3"/>
    <w:rsid w:val="007D7E92"/>
    <w:rsid w:val="007E0286"/>
    <w:rsid w:val="007E1E54"/>
    <w:rsid w:val="007E3890"/>
    <w:rsid w:val="007E3EBE"/>
    <w:rsid w:val="007E4C58"/>
    <w:rsid w:val="007E5698"/>
    <w:rsid w:val="007E5FE7"/>
    <w:rsid w:val="007E6E07"/>
    <w:rsid w:val="007F197C"/>
    <w:rsid w:val="007F1A63"/>
    <w:rsid w:val="007F1D57"/>
    <w:rsid w:val="007F27C0"/>
    <w:rsid w:val="007F335A"/>
    <w:rsid w:val="007F3F3C"/>
    <w:rsid w:val="007F4E6F"/>
    <w:rsid w:val="007F4F06"/>
    <w:rsid w:val="007F5012"/>
    <w:rsid w:val="007F72C5"/>
    <w:rsid w:val="007F7586"/>
    <w:rsid w:val="007F7E59"/>
    <w:rsid w:val="0080019B"/>
    <w:rsid w:val="00802BD4"/>
    <w:rsid w:val="00803DF6"/>
    <w:rsid w:val="00804C9A"/>
    <w:rsid w:val="00805046"/>
    <w:rsid w:val="008054F4"/>
    <w:rsid w:val="00805B20"/>
    <w:rsid w:val="0080626D"/>
    <w:rsid w:val="00806778"/>
    <w:rsid w:val="00806892"/>
    <w:rsid w:val="008069CB"/>
    <w:rsid w:val="00806C17"/>
    <w:rsid w:val="00810EDC"/>
    <w:rsid w:val="00811207"/>
    <w:rsid w:val="008118E6"/>
    <w:rsid w:val="00811AB7"/>
    <w:rsid w:val="0081293D"/>
    <w:rsid w:val="00813155"/>
    <w:rsid w:val="00813372"/>
    <w:rsid w:val="008159BD"/>
    <w:rsid w:val="00815A84"/>
    <w:rsid w:val="008160BB"/>
    <w:rsid w:val="008164F2"/>
    <w:rsid w:val="00816608"/>
    <w:rsid w:val="00816D6E"/>
    <w:rsid w:val="008177CB"/>
    <w:rsid w:val="0082107E"/>
    <w:rsid w:val="00821124"/>
    <w:rsid w:val="00821130"/>
    <w:rsid w:val="008213AC"/>
    <w:rsid w:val="00821805"/>
    <w:rsid w:val="00821A88"/>
    <w:rsid w:val="00823B7E"/>
    <w:rsid w:val="008242F6"/>
    <w:rsid w:val="00824D4B"/>
    <w:rsid w:val="00825B3C"/>
    <w:rsid w:val="008276A9"/>
    <w:rsid w:val="00827E88"/>
    <w:rsid w:val="00827FC4"/>
    <w:rsid w:val="00831C0C"/>
    <w:rsid w:val="0083252A"/>
    <w:rsid w:val="008349B3"/>
    <w:rsid w:val="0083670C"/>
    <w:rsid w:val="00836782"/>
    <w:rsid w:val="00836D4C"/>
    <w:rsid w:val="008370C0"/>
    <w:rsid w:val="00837312"/>
    <w:rsid w:val="00837351"/>
    <w:rsid w:val="00840065"/>
    <w:rsid w:val="00843BE5"/>
    <w:rsid w:val="00843BF9"/>
    <w:rsid w:val="00844283"/>
    <w:rsid w:val="0084582F"/>
    <w:rsid w:val="008468DF"/>
    <w:rsid w:val="00847414"/>
    <w:rsid w:val="00847C0A"/>
    <w:rsid w:val="008503CF"/>
    <w:rsid w:val="008512C4"/>
    <w:rsid w:val="0085166F"/>
    <w:rsid w:val="00851ACB"/>
    <w:rsid w:val="008528A0"/>
    <w:rsid w:val="00852AF6"/>
    <w:rsid w:val="008532B1"/>
    <w:rsid w:val="0085459E"/>
    <w:rsid w:val="00854B26"/>
    <w:rsid w:val="00856AA9"/>
    <w:rsid w:val="0085784E"/>
    <w:rsid w:val="00857E17"/>
    <w:rsid w:val="00857F39"/>
    <w:rsid w:val="00857F80"/>
    <w:rsid w:val="00860131"/>
    <w:rsid w:val="00860860"/>
    <w:rsid w:val="008608CB"/>
    <w:rsid w:val="0086235F"/>
    <w:rsid w:val="00862369"/>
    <w:rsid w:val="008634C6"/>
    <w:rsid w:val="00864147"/>
    <w:rsid w:val="00864468"/>
    <w:rsid w:val="008646D7"/>
    <w:rsid w:val="00864D0E"/>
    <w:rsid w:val="00864D1C"/>
    <w:rsid w:val="00864DA5"/>
    <w:rsid w:val="00866547"/>
    <w:rsid w:val="00866A68"/>
    <w:rsid w:val="00866A93"/>
    <w:rsid w:val="00866D1D"/>
    <w:rsid w:val="00866E71"/>
    <w:rsid w:val="00867B73"/>
    <w:rsid w:val="00870333"/>
    <w:rsid w:val="0087193A"/>
    <w:rsid w:val="008721AE"/>
    <w:rsid w:val="00873A31"/>
    <w:rsid w:val="00874B5E"/>
    <w:rsid w:val="00874CD1"/>
    <w:rsid w:val="00874F9F"/>
    <w:rsid w:val="0087688D"/>
    <w:rsid w:val="008769E3"/>
    <w:rsid w:val="008772C9"/>
    <w:rsid w:val="00877920"/>
    <w:rsid w:val="00880B5A"/>
    <w:rsid w:val="008835E5"/>
    <w:rsid w:val="008836E0"/>
    <w:rsid w:val="00883E66"/>
    <w:rsid w:val="00883F11"/>
    <w:rsid w:val="00884E8C"/>
    <w:rsid w:val="008855AC"/>
    <w:rsid w:val="00885E5C"/>
    <w:rsid w:val="00886696"/>
    <w:rsid w:val="008869C8"/>
    <w:rsid w:val="008875B8"/>
    <w:rsid w:val="0089139E"/>
    <w:rsid w:val="00892E63"/>
    <w:rsid w:val="008935BD"/>
    <w:rsid w:val="008936DF"/>
    <w:rsid w:val="00893C70"/>
    <w:rsid w:val="00893E02"/>
    <w:rsid w:val="0089418F"/>
    <w:rsid w:val="008944ED"/>
    <w:rsid w:val="00894B3A"/>
    <w:rsid w:val="00894F7A"/>
    <w:rsid w:val="00896B1A"/>
    <w:rsid w:val="00896FE8"/>
    <w:rsid w:val="00897F2F"/>
    <w:rsid w:val="008A094C"/>
    <w:rsid w:val="008A1320"/>
    <w:rsid w:val="008A1AF9"/>
    <w:rsid w:val="008A1C40"/>
    <w:rsid w:val="008A2B94"/>
    <w:rsid w:val="008A2FE4"/>
    <w:rsid w:val="008A432F"/>
    <w:rsid w:val="008A46B9"/>
    <w:rsid w:val="008A5EFA"/>
    <w:rsid w:val="008A628A"/>
    <w:rsid w:val="008A7020"/>
    <w:rsid w:val="008A745C"/>
    <w:rsid w:val="008A77EB"/>
    <w:rsid w:val="008A7A8B"/>
    <w:rsid w:val="008A7B70"/>
    <w:rsid w:val="008B09DC"/>
    <w:rsid w:val="008B2229"/>
    <w:rsid w:val="008B3416"/>
    <w:rsid w:val="008B45CB"/>
    <w:rsid w:val="008B590B"/>
    <w:rsid w:val="008B5C9B"/>
    <w:rsid w:val="008B61E3"/>
    <w:rsid w:val="008B6254"/>
    <w:rsid w:val="008B7AB6"/>
    <w:rsid w:val="008B7DF0"/>
    <w:rsid w:val="008C1131"/>
    <w:rsid w:val="008C1BC1"/>
    <w:rsid w:val="008C3198"/>
    <w:rsid w:val="008C3DE0"/>
    <w:rsid w:val="008C3E1A"/>
    <w:rsid w:val="008C4508"/>
    <w:rsid w:val="008C474C"/>
    <w:rsid w:val="008C4A53"/>
    <w:rsid w:val="008C56D8"/>
    <w:rsid w:val="008C5CBF"/>
    <w:rsid w:val="008C65A4"/>
    <w:rsid w:val="008C691F"/>
    <w:rsid w:val="008C7548"/>
    <w:rsid w:val="008D0B35"/>
    <w:rsid w:val="008D15C9"/>
    <w:rsid w:val="008D2D18"/>
    <w:rsid w:val="008D37CA"/>
    <w:rsid w:val="008D3B7D"/>
    <w:rsid w:val="008D4095"/>
    <w:rsid w:val="008D4D37"/>
    <w:rsid w:val="008D5A94"/>
    <w:rsid w:val="008D6221"/>
    <w:rsid w:val="008D68E9"/>
    <w:rsid w:val="008D7049"/>
    <w:rsid w:val="008E08F1"/>
    <w:rsid w:val="008E163E"/>
    <w:rsid w:val="008E1B23"/>
    <w:rsid w:val="008E21A6"/>
    <w:rsid w:val="008E26F2"/>
    <w:rsid w:val="008E3579"/>
    <w:rsid w:val="008E43D1"/>
    <w:rsid w:val="008E4578"/>
    <w:rsid w:val="008E511F"/>
    <w:rsid w:val="008E531B"/>
    <w:rsid w:val="008E53A8"/>
    <w:rsid w:val="008E587A"/>
    <w:rsid w:val="008E6017"/>
    <w:rsid w:val="008E603B"/>
    <w:rsid w:val="008E634A"/>
    <w:rsid w:val="008E72F9"/>
    <w:rsid w:val="008E765F"/>
    <w:rsid w:val="008E76A7"/>
    <w:rsid w:val="008E7E84"/>
    <w:rsid w:val="008F0254"/>
    <w:rsid w:val="008F03F7"/>
    <w:rsid w:val="008F040B"/>
    <w:rsid w:val="008F069B"/>
    <w:rsid w:val="008F09C1"/>
    <w:rsid w:val="008F0FF4"/>
    <w:rsid w:val="008F18E5"/>
    <w:rsid w:val="008F1DE6"/>
    <w:rsid w:val="008F4886"/>
    <w:rsid w:val="008F5270"/>
    <w:rsid w:val="008F77F6"/>
    <w:rsid w:val="008F7833"/>
    <w:rsid w:val="00900164"/>
    <w:rsid w:val="009014FE"/>
    <w:rsid w:val="00901C20"/>
    <w:rsid w:val="00902987"/>
    <w:rsid w:val="00903AC3"/>
    <w:rsid w:val="00904235"/>
    <w:rsid w:val="00904330"/>
    <w:rsid w:val="00904B2F"/>
    <w:rsid w:val="0090500A"/>
    <w:rsid w:val="00906CEE"/>
    <w:rsid w:val="00906EA0"/>
    <w:rsid w:val="00907381"/>
    <w:rsid w:val="009111BF"/>
    <w:rsid w:val="00911E38"/>
    <w:rsid w:val="00913696"/>
    <w:rsid w:val="0091423C"/>
    <w:rsid w:val="009146DB"/>
    <w:rsid w:val="009148B7"/>
    <w:rsid w:val="0091547D"/>
    <w:rsid w:val="00915739"/>
    <w:rsid w:val="00916115"/>
    <w:rsid w:val="009162B7"/>
    <w:rsid w:val="00916DE9"/>
    <w:rsid w:val="0091743A"/>
    <w:rsid w:val="00917E7C"/>
    <w:rsid w:val="009209B4"/>
    <w:rsid w:val="009212B8"/>
    <w:rsid w:val="00921B9C"/>
    <w:rsid w:val="009228DF"/>
    <w:rsid w:val="00924C20"/>
    <w:rsid w:val="00925119"/>
    <w:rsid w:val="00925712"/>
    <w:rsid w:val="00926EA9"/>
    <w:rsid w:val="0092704B"/>
    <w:rsid w:val="009309DC"/>
    <w:rsid w:val="00930F98"/>
    <w:rsid w:val="00931ED2"/>
    <w:rsid w:val="009326BE"/>
    <w:rsid w:val="00932B36"/>
    <w:rsid w:val="00932FC0"/>
    <w:rsid w:val="00933859"/>
    <w:rsid w:val="00933E50"/>
    <w:rsid w:val="00934193"/>
    <w:rsid w:val="00934F6E"/>
    <w:rsid w:val="00935D38"/>
    <w:rsid w:val="0093622A"/>
    <w:rsid w:val="0093786D"/>
    <w:rsid w:val="009379E1"/>
    <w:rsid w:val="00937A0B"/>
    <w:rsid w:val="00941358"/>
    <w:rsid w:val="00941392"/>
    <w:rsid w:val="0094196F"/>
    <w:rsid w:val="00941D9F"/>
    <w:rsid w:val="00942150"/>
    <w:rsid w:val="0094233D"/>
    <w:rsid w:val="009430FA"/>
    <w:rsid w:val="00944196"/>
    <w:rsid w:val="0094585D"/>
    <w:rsid w:val="00945DDC"/>
    <w:rsid w:val="00947A8E"/>
    <w:rsid w:val="009507FC"/>
    <w:rsid w:val="00950A76"/>
    <w:rsid w:val="00950ACA"/>
    <w:rsid w:val="00950BFD"/>
    <w:rsid w:val="00952EAF"/>
    <w:rsid w:val="00953C3B"/>
    <w:rsid w:val="00953CA3"/>
    <w:rsid w:val="009566B9"/>
    <w:rsid w:val="00957436"/>
    <w:rsid w:val="0095751E"/>
    <w:rsid w:val="00957865"/>
    <w:rsid w:val="00957F22"/>
    <w:rsid w:val="009609D5"/>
    <w:rsid w:val="009616FC"/>
    <w:rsid w:val="00961BCF"/>
    <w:rsid w:val="00961F15"/>
    <w:rsid w:val="00962DE6"/>
    <w:rsid w:val="00962F7A"/>
    <w:rsid w:val="00962FCB"/>
    <w:rsid w:val="00962FE4"/>
    <w:rsid w:val="009634D8"/>
    <w:rsid w:val="00963596"/>
    <w:rsid w:val="00964813"/>
    <w:rsid w:val="00965A90"/>
    <w:rsid w:val="009665AC"/>
    <w:rsid w:val="00966E41"/>
    <w:rsid w:val="00966EF9"/>
    <w:rsid w:val="00967956"/>
    <w:rsid w:val="00970B2D"/>
    <w:rsid w:val="0097220C"/>
    <w:rsid w:val="00972771"/>
    <w:rsid w:val="0097449A"/>
    <w:rsid w:val="009747AE"/>
    <w:rsid w:val="00974F9E"/>
    <w:rsid w:val="00976546"/>
    <w:rsid w:val="009775EA"/>
    <w:rsid w:val="00977640"/>
    <w:rsid w:val="00980153"/>
    <w:rsid w:val="0098078E"/>
    <w:rsid w:val="00980DE2"/>
    <w:rsid w:val="0098137C"/>
    <w:rsid w:val="009818FE"/>
    <w:rsid w:val="00982E9C"/>
    <w:rsid w:val="009836AF"/>
    <w:rsid w:val="00984138"/>
    <w:rsid w:val="009849D7"/>
    <w:rsid w:val="00986B12"/>
    <w:rsid w:val="00987070"/>
    <w:rsid w:val="009904D3"/>
    <w:rsid w:val="00990950"/>
    <w:rsid w:val="00990B18"/>
    <w:rsid w:val="00990C83"/>
    <w:rsid w:val="009930FC"/>
    <w:rsid w:val="009939E5"/>
    <w:rsid w:val="00994450"/>
    <w:rsid w:val="009953B8"/>
    <w:rsid w:val="009962C2"/>
    <w:rsid w:val="0099630F"/>
    <w:rsid w:val="009A0427"/>
    <w:rsid w:val="009A0ACC"/>
    <w:rsid w:val="009A1100"/>
    <w:rsid w:val="009A17E4"/>
    <w:rsid w:val="009A1B53"/>
    <w:rsid w:val="009A1C04"/>
    <w:rsid w:val="009A1D28"/>
    <w:rsid w:val="009A2995"/>
    <w:rsid w:val="009A2F82"/>
    <w:rsid w:val="009A42B4"/>
    <w:rsid w:val="009A4F0C"/>
    <w:rsid w:val="009A5053"/>
    <w:rsid w:val="009B0083"/>
    <w:rsid w:val="009B2208"/>
    <w:rsid w:val="009B31A7"/>
    <w:rsid w:val="009B34C1"/>
    <w:rsid w:val="009B588C"/>
    <w:rsid w:val="009B60E9"/>
    <w:rsid w:val="009B7158"/>
    <w:rsid w:val="009B743B"/>
    <w:rsid w:val="009B7F1B"/>
    <w:rsid w:val="009C01C8"/>
    <w:rsid w:val="009C09A6"/>
    <w:rsid w:val="009C1812"/>
    <w:rsid w:val="009C1926"/>
    <w:rsid w:val="009C1CEB"/>
    <w:rsid w:val="009C2589"/>
    <w:rsid w:val="009C2809"/>
    <w:rsid w:val="009C2F0D"/>
    <w:rsid w:val="009C3BD9"/>
    <w:rsid w:val="009C6632"/>
    <w:rsid w:val="009C784F"/>
    <w:rsid w:val="009D0800"/>
    <w:rsid w:val="009D1272"/>
    <w:rsid w:val="009D1DC0"/>
    <w:rsid w:val="009D261C"/>
    <w:rsid w:val="009D2629"/>
    <w:rsid w:val="009D3B3D"/>
    <w:rsid w:val="009D4156"/>
    <w:rsid w:val="009D4739"/>
    <w:rsid w:val="009D5267"/>
    <w:rsid w:val="009D6409"/>
    <w:rsid w:val="009D7217"/>
    <w:rsid w:val="009D7BC5"/>
    <w:rsid w:val="009E0B1D"/>
    <w:rsid w:val="009E386A"/>
    <w:rsid w:val="009E3972"/>
    <w:rsid w:val="009E3A57"/>
    <w:rsid w:val="009E4C19"/>
    <w:rsid w:val="009E5491"/>
    <w:rsid w:val="009E5AA8"/>
    <w:rsid w:val="009E5E45"/>
    <w:rsid w:val="009E6BBC"/>
    <w:rsid w:val="009E7105"/>
    <w:rsid w:val="009E730C"/>
    <w:rsid w:val="009E7AC9"/>
    <w:rsid w:val="009F0786"/>
    <w:rsid w:val="009F140D"/>
    <w:rsid w:val="009F1DBF"/>
    <w:rsid w:val="009F1DF2"/>
    <w:rsid w:val="009F1E10"/>
    <w:rsid w:val="009F2150"/>
    <w:rsid w:val="009F2984"/>
    <w:rsid w:val="009F39BD"/>
    <w:rsid w:val="009F413A"/>
    <w:rsid w:val="009F4DDA"/>
    <w:rsid w:val="009F5526"/>
    <w:rsid w:val="009F588F"/>
    <w:rsid w:val="009F5F8B"/>
    <w:rsid w:val="00A00DF2"/>
    <w:rsid w:val="00A00F2A"/>
    <w:rsid w:val="00A0108A"/>
    <w:rsid w:val="00A01248"/>
    <w:rsid w:val="00A0192D"/>
    <w:rsid w:val="00A01AE5"/>
    <w:rsid w:val="00A01B08"/>
    <w:rsid w:val="00A01B29"/>
    <w:rsid w:val="00A01D3B"/>
    <w:rsid w:val="00A01E72"/>
    <w:rsid w:val="00A025A9"/>
    <w:rsid w:val="00A02E20"/>
    <w:rsid w:val="00A0313C"/>
    <w:rsid w:val="00A03212"/>
    <w:rsid w:val="00A048F1"/>
    <w:rsid w:val="00A06C88"/>
    <w:rsid w:val="00A07D4D"/>
    <w:rsid w:val="00A10518"/>
    <w:rsid w:val="00A111C4"/>
    <w:rsid w:val="00A11B5F"/>
    <w:rsid w:val="00A14D3D"/>
    <w:rsid w:val="00A14ED0"/>
    <w:rsid w:val="00A14F16"/>
    <w:rsid w:val="00A164F8"/>
    <w:rsid w:val="00A16867"/>
    <w:rsid w:val="00A17870"/>
    <w:rsid w:val="00A17909"/>
    <w:rsid w:val="00A17CE6"/>
    <w:rsid w:val="00A201DF"/>
    <w:rsid w:val="00A2056E"/>
    <w:rsid w:val="00A2061F"/>
    <w:rsid w:val="00A2173F"/>
    <w:rsid w:val="00A21BFE"/>
    <w:rsid w:val="00A244C7"/>
    <w:rsid w:val="00A25893"/>
    <w:rsid w:val="00A26654"/>
    <w:rsid w:val="00A26EC5"/>
    <w:rsid w:val="00A26ED3"/>
    <w:rsid w:val="00A279BE"/>
    <w:rsid w:val="00A3105B"/>
    <w:rsid w:val="00A316B7"/>
    <w:rsid w:val="00A319E5"/>
    <w:rsid w:val="00A31AE9"/>
    <w:rsid w:val="00A33B86"/>
    <w:rsid w:val="00A33FA4"/>
    <w:rsid w:val="00A346F1"/>
    <w:rsid w:val="00A34701"/>
    <w:rsid w:val="00A34F95"/>
    <w:rsid w:val="00A364A6"/>
    <w:rsid w:val="00A37730"/>
    <w:rsid w:val="00A3782D"/>
    <w:rsid w:val="00A37B47"/>
    <w:rsid w:val="00A37FA7"/>
    <w:rsid w:val="00A37FC4"/>
    <w:rsid w:val="00A40A0F"/>
    <w:rsid w:val="00A40F8A"/>
    <w:rsid w:val="00A41FF0"/>
    <w:rsid w:val="00A42AED"/>
    <w:rsid w:val="00A43711"/>
    <w:rsid w:val="00A43764"/>
    <w:rsid w:val="00A43EA2"/>
    <w:rsid w:val="00A44C60"/>
    <w:rsid w:val="00A450F4"/>
    <w:rsid w:val="00A45F67"/>
    <w:rsid w:val="00A5096A"/>
    <w:rsid w:val="00A50C1E"/>
    <w:rsid w:val="00A51E68"/>
    <w:rsid w:val="00A52472"/>
    <w:rsid w:val="00A52D36"/>
    <w:rsid w:val="00A5302C"/>
    <w:rsid w:val="00A53143"/>
    <w:rsid w:val="00A536DD"/>
    <w:rsid w:val="00A53AF9"/>
    <w:rsid w:val="00A5472D"/>
    <w:rsid w:val="00A549A9"/>
    <w:rsid w:val="00A56BCD"/>
    <w:rsid w:val="00A57D44"/>
    <w:rsid w:val="00A60012"/>
    <w:rsid w:val="00A60276"/>
    <w:rsid w:val="00A624AA"/>
    <w:rsid w:val="00A6293A"/>
    <w:rsid w:val="00A62F97"/>
    <w:rsid w:val="00A63826"/>
    <w:rsid w:val="00A63CB9"/>
    <w:rsid w:val="00A665ED"/>
    <w:rsid w:val="00A66A42"/>
    <w:rsid w:val="00A672E2"/>
    <w:rsid w:val="00A67E6C"/>
    <w:rsid w:val="00A70436"/>
    <w:rsid w:val="00A70C0E"/>
    <w:rsid w:val="00A71131"/>
    <w:rsid w:val="00A72779"/>
    <w:rsid w:val="00A7283C"/>
    <w:rsid w:val="00A728F3"/>
    <w:rsid w:val="00A742E9"/>
    <w:rsid w:val="00A74411"/>
    <w:rsid w:val="00A75858"/>
    <w:rsid w:val="00A75CAE"/>
    <w:rsid w:val="00A764CF"/>
    <w:rsid w:val="00A76885"/>
    <w:rsid w:val="00A77604"/>
    <w:rsid w:val="00A77B4B"/>
    <w:rsid w:val="00A800A3"/>
    <w:rsid w:val="00A81CBD"/>
    <w:rsid w:val="00A82301"/>
    <w:rsid w:val="00A83C5C"/>
    <w:rsid w:val="00A844E6"/>
    <w:rsid w:val="00A8495F"/>
    <w:rsid w:val="00A86747"/>
    <w:rsid w:val="00A86E63"/>
    <w:rsid w:val="00A87609"/>
    <w:rsid w:val="00A87DD2"/>
    <w:rsid w:val="00A90407"/>
    <w:rsid w:val="00A9140E"/>
    <w:rsid w:val="00A917E0"/>
    <w:rsid w:val="00A91835"/>
    <w:rsid w:val="00A91F11"/>
    <w:rsid w:val="00A9243A"/>
    <w:rsid w:val="00A92C5C"/>
    <w:rsid w:val="00A93885"/>
    <w:rsid w:val="00A941FD"/>
    <w:rsid w:val="00A9478C"/>
    <w:rsid w:val="00A94C01"/>
    <w:rsid w:val="00A94D4B"/>
    <w:rsid w:val="00A958A1"/>
    <w:rsid w:val="00A95ECC"/>
    <w:rsid w:val="00A9687B"/>
    <w:rsid w:val="00A97187"/>
    <w:rsid w:val="00AA2621"/>
    <w:rsid w:val="00AA266F"/>
    <w:rsid w:val="00AA27BF"/>
    <w:rsid w:val="00AA33E5"/>
    <w:rsid w:val="00AA4706"/>
    <w:rsid w:val="00AA589E"/>
    <w:rsid w:val="00AA6772"/>
    <w:rsid w:val="00AA6807"/>
    <w:rsid w:val="00AA6AF6"/>
    <w:rsid w:val="00AA761D"/>
    <w:rsid w:val="00AA7A35"/>
    <w:rsid w:val="00AA7A9E"/>
    <w:rsid w:val="00AA7D28"/>
    <w:rsid w:val="00AB002F"/>
    <w:rsid w:val="00AB1D17"/>
    <w:rsid w:val="00AB1D85"/>
    <w:rsid w:val="00AB3324"/>
    <w:rsid w:val="00AB3644"/>
    <w:rsid w:val="00AB3BCD"/>
    <w:rsid w:val="00AB3E83"/>
    <w:rsid w:val="00AB4496"/>
    <w:rsid w:val="00AB5044"/>
    <w:rsid w:val="00AB5B26"/>
    <w:rsid w:val="00AB7456"/>
    <w:rsid w:val="00AB7551"/>
    <w:rsid w:val="00AB7909"/>
    <w:rsid w:val="00AB7DBF"/>
    <w:rsid w:val="00AB7E62"/>
    <w:rsid w:val="00AC07AB"/>
    <w:rsid w:val="00AC0C91"/>
    <w:rsid w:val="00AC190E"/>
    <w:rsid w:val="00AC2164"/>
    <w:rsid w:val="00AC307D"/>
    <w:rsid w:val="00AC3672"/>
    <w:rsid w:val="00AC5D7B"/>
    <w:rsid w:val="00AC6212"/>
    <w:rsid w:val="00AC65F6"/>
    <w:rsid w:val="00AC6950"/>
    <w:rsid w:val="00AC69D5"/>
    <w:rsid w:val="00AC6C0B"/>
    <w:rsid w:val="00AC745D"/>
    <w:rsid w:val="00AC7724"/>
    <w:rsid w:val="00AC7756"/>
    <w:rsid w:val="00AC7C02"/>
    <w:rsid w:val="00AC7C68"/>
    <w:rsid w:val="00AD2D23"/>
    <w:rsid w:val="00AD3336"/>
    <w:rsid w:val="00AD3F8A"/>
    <w:rsid w:val="00AD4E85"/>
    <w:rsid w:val="00AD4FCD"/>
    <w:rsid w:val="00AD5A64"/>
    <w:rsid w:val="00AD74FE"/>
    <w:rsid w:val="00AE1ED2"/>
    <w:rsid w:val="00AE2270"/>
    <w:rsid w:val="00AE3CD1"/>
    <w:rsid w:val="00AE41D5"/>
    <w:rsid w:val="00AE4A9A"/>
    <w:rsid w:val="00AE4ADC"/>
    <w:rsid w:val="00AE4BA6"/>
    <w:rsid w:val="00AE4D73"/>
    <w:rsid w:val="00AE547D"/>
    <w:rsid w:val="00AE54CB"/>
    <w:rsid w:val="00AE60A3"/>
    <w:rsid w:val="00AE6AAA"/>
    <w:rsid w:val="00AE7BD1"/>
    <w:rsid w:val="00AE7FDE"/>
    <w:rsid w:val="00AF0564"/>
    <w:rsid w:val="00AF1B31"/>
    <w:rsid w:val="00AF1C54"/>
    <w:rsid w:val="00AF1C92"/>
    <w:rsid w:val="00AF258A"/>
    <w:rsid w:val="00AF3000"/>
    <w:rsid w:val="00AF3AB8"/>
    <w:rsid w:val="00AF3C93"/>
    <w:rsid w:val="00AF6B18"/>
    <w:rsid w:val="00AF6C98"/>
    <w:rsid w:val="00AF7B9B"/>
    <w:rsid w:val="00B03760"/>
    <w:rsid w:val="00B0429B"/>
    <w:rsid w:val="00B0666E"/>
    <w:rsid w:val="00B06F8B"/>
    <w:rsid w:val="00B106E9"/>
    <w:rsid w:val="00B10A59"/>
    <w:rsid w:val="00B116D7"/>
    <w:rsid w:val="00B13AD9"/>
    <w:rsid w:val="00B13C0C"/>
    <w:rsid w:val="00B15880"/>
    <w:rsid w:val="00B15D74"/>
    <w:rsid w:val="00B1673D"/>
    <w:rsid w:val="00B1736A"/>
    <w:rsid w:val="00B17582"/>
    <w:rsid w:val="00B17E2B"/>
    <w:rsid w:val="00B17F78"/>
    <w:rsid w:val="00B20CCB"/>
    <w:rsid w:val="00B2267F"/>
    <w:rsid w:val="00B22E61"/>
    <w:rsid w:val="00B22FC1"/>
    <w:rsid w:val="00B232A4"/>
    <w:rsid w:val="00B23954"/>
    <w:rsid w:val="00B24972"/>
    <w:rsid w:val="00B250ED"/>
    <w:rsid w:val="00B2573B"/>
    <w:rsid w:val="00B25C26"/>
    <w:rsid w:val="00B261BA"/>
    <w:rsid w:val="00B27C3C"/>
    <w:rsid w:val="00B3064A"/>
    <w:rsid w:val="00B30DBA"/>
    <w:rsid w:val="00B336DE"/>
    <w:rsid w:val="00B340DD"/>
    <w:rsid w:val="00B34268"/>
    <w:rsid w:val="00B34659"/>
    <w:rsid w:val="00B3473A"/>
    <w:rsid w:val="00B3546F"/>
    <w:rsid w:val="00B35AD7"/>
    <w:rsid w:val="00B35D3A"/>
    <w:rsid w:val="00B36061"/>
    <w:rsid w:val="00B364F8"/>
    <w:rsid w:val="00B36801"/>
    <w:rsid w:val="00B36A9C"/>
    <w:rsid w:val="00B370E5"/>
    <w:rsid w:val="00B37787"/>
    <w:rsid w:val="00B40D7F"/>
    <w:rsid w:val="00B40F22"/>
    <w:rsid w:val="00B4230E"/>
    <w:rsid w:val="00B42C41"/>
    <w:rsid w:val="00B4506F"/>
    <w:rsid w:val="00B45D0C"/>
    <w:rsid w:val="00B46F92"/>
    <w:rsid w:val="00B47240"/>
    <w:rsid w:val="00B4727E"/>
    <w:rsid w:val="00B47F5B"/>
    <w:rsid w:val="00B51E64"/>
    <w:rsid w:val="00B52B3F"/>
    <w:rsid w:val="00B53330"/>
    <w:rsid w:val="00B5347B"/>
    <w:rsid w:val="00B53C3B"/>
    <w:rsid w:val="00B540E5"/>
    <w:rsid w:val="00B546CF"/>
    <w:rsid w:val="00B54E70"/>
    <w:rsid w:val="00B555D9"/>
    <w:rsid w:val="00B55827"/>
    <w:rsid w:val="00B55E7C"/>
    <w:rsid w:val="00B56865"/>
    <w:rsid w:val="00B56E01"/>
    <w:rsid w:val="00B573BD"/>
    <w:rsid w:val="00B602C9"/>
    <w:rsid w:val="00B6075D"/>
    <w:rsid w:val="00B6098E"/>
    <w:rsid w:val="00B62845"/>
    <w:rsid w:val="00B62A17"/>
    <w:rsid w:val="00B64835"/>
    <w:rsid w:val="00B65024"/>
    <w:rsid w:val="00B6526B"/>
    <w:rsid w:val="00B659BB"/>
    <w:rsid w:val="00B65F5F"/>
    <w:rsid w:val="00B66A7E"/>
    <w:rsid w:val="00B670AA"/>
    <w:rsid w:val="00B67AC1"/>
    <w:rsid w:val="00B700F1"/>
    <w:rsid w:val="00B702C5"/>
    <w:rsid w:val="00B702D5"/>
    <w:rsid w:val="00B707FF"/>
    <w:rsid w:val="00B70A57"/>
    <w:rsid w:val="00B70AE7"/>
    <w:rsid w:val="00B713F8"/>
    <w:rsid w:val="00B71A96"/>
    <w:rsid w:val="00B7228C"/>
    <w:rsid w:val="00B723C6"/>
    <w:rsid w:val="00B759B9"/>
    <w:rsid w:val="00B75AD3"/>
    <w:rsid w:val="00B760ED"/>
    <w:rsid w:val="00B761CA"/>
    <w:rsid w:val="00B76E2A"/>
    <w:rsid w:val="00B776DF"/>
    <w:rsid w:val="00B77BCD"/>
    <w:rsid w:val="00B800CB"/>
    <w:rsid w:val="00B8074B"/>
    <w:rsid w:val="00B80F9E"/>
    <w:rsid w:val="00B8101A"/>
    <w:rsid w:val="00B81AA0"/>
    <w:rsid w:val="00B824C3"/>
    <w:rsid w:val="00B83238"/>
    <w:rsid w:val="00B846F9"/>
    <w:rsid w:val="00B84815"/>
    <w:rsid w:val="00B84DAA"/>
    <w:rsid w:val="00B85121"/>
    <w:rsid w:val="00B8596C"/>
    <w:rsid w:val="00B861AB"/>
    <w:rsid w:val="00B861D2"/>
    <w:rsid w:val="00B8624A"/>
    <w:rsid w:val="00B909C4"/>
    <w:rsid w:val="00B92693"/>
    <w:rsid w:val="00B9274C"/>
    <w:rsid w:val="00B928F7"/>
    <w:rsid w:val="00B93196"/>
    <w:rsid w:val="00B93892"/>
    <w:rsid w:val="00B93DB8"/>
    <w:rsid w:val="00B944EB"/>
    <w:rsid w:val="00B94827"/>
    <w:rsid w:val="00B94D5D"/>
    <w:rsid w:val="00B94E7E"/>
    <w:rsid w:val="00B9548D"/>
    <w:rsid w:val="00B957CD"/>
    <w:rsid w:val="00BA0EAD"/>
    <w:rsid w:val="00BA1881"/>
    <w:rsid w:val="00BA2A45"/>
    <w:rsid w:val="00BA2A5F"/>
    <w:rsid w:val="00BA46AE"/>
    <w:rsid w:val="00BA55AF"/>
    <w:rsid w:val="00BA5664"/>
    <w:rsid w:val="00BA583D"/>
    <w:rsid w:val="00BA5B42"/>
    <w:rsid w:val="00BA633E"/>
    <w:rsid w:val="00BA690C"/>
    <w:rsid w:val="00BB1742"/>
    <w:rsid w:val="00BB1773"/>
    <w:rsid w:val="00BB178B"/>
    <w:rsid w:val="00BB268E"/>
    <w:rsid w:val="00BB27C2"/>
    <w:rsid w:val="00BB31D3"/>
    <w:rsid w:val="00BB3DAE"/>
    <w:rsid w:val="00BB465A"/>
    <w:rsid w:val="00BB7D50"/>
    <w:rsid w:val="00BC1108"/>
    <w:rsid w:val="00BC2283"/>
    <w:rsid w:val="00BC3C51"/>
    <w:rsid w:val="00BC42CF"/>
    <w:rsid w:val="00BC5C6C"/>
    <w:rsid w:val="00BC6A8E"/>
    <w:rsid w:val="00BC6B5A"/>
    <w:rsid w:val="00BC7AFB"/>
    <w:rsid w:val="00BD0575"/>
    <w:rsid w:val="00BD12AC"/>
    <w:rsid w:val="00BD29BB"/>
    <w:rsid w:val="00BD2E2D"/>
    <w:rsid w:val="00BD3785"/>
    <w:rsid w:val="00BD4FA8"/>
    <w:rsid w:val="00BD55F5"/>
    <w:rsid w:val="00BD5D3E"/>
    <w:rsid w:val="00BD6A8C"/>
    <w:rsid w:val="00BD75B8"/>
    <w:rsid w:val="00BD7CBC"/>
    <w:rsid w:val="00BD7D19"/>
    <w:rsid w:val="00BD7EB8"/>
    <w:rsid w:val="00BE125E"/>
    <w:rsid w:val="00BE21FC"/>
    <w:rsid w:val="00BE3A13"/>
    <w:rsid w:val="00BE4AE1"/>
    <w:rsid w:val="00BE4BB7"/>
    <w:rsid w:val="00BE4D82"/>
    <w:rsid w:val="00BE515E"/>
    <w:rsid w:val="00BE5440"/>
    <w:rsid w:val="00BE55CF"/>
    <w:rsid w:val="00BE5843"/>
    <w:rsid w:val="00BE7645"/>
    <w:rsid w:val="00BF0163"/>
    <w:rsid w:val="00BF0359"/>
    <w:rsid w:val="00BF1DE3"/>
    <w:rsid w:val="00BF248E"/>
    <w:rsid w:val="00BF2698"/>
    <w:rsid w:val="00BF3679"/>
    <w:rsid w:val="00BF3AF0"/>
    <w:rsid w:val="00BF4337"/>
    <w:rsid w:val="00BF4D69"/>
    <w:rsid w:val="00BF5478"/>
    <w:rsid w:val="00BF627B"/>
    <w:rsid w:val="00BF6E30"/>
    <w:rsid w:val="00BF77F2"/>
    <w:rsid w:val="00C000F0"/>
    <w:rsid w:val="00C00BF7"/>
    <w:rsid w:val="00C01E8F"/>
    <w:rsid w:val="00C03020"/>
    <w:rsid w:val="00C03BC7"/>
    <w:rsid w:val="00C0501F"/>
    <w:rsid w:val="00C0603E"/>
    <w:rsid w:val="00C06F2F"/>
    <w:rsid w:val="00C07885"/>
    <w:rsid w:val="00C07DB8"/>
    <w:rsid w:val="00C1040F"/>
    <w:rsid w:val="00C10FDB"/>
    <w:rsid w:val="00C132D0"/>
    <w:rsid w:val="00C136F8"/>
    <w:rsid w:val="00C1425A"/>
    <w:rsid w:val="00C1434D"/>
    <w:rsid w:val="00C146F6"/>
    <w:rsid w:val="00C1470E"/>
    <w:rsid w:val="00C14714"/>
    <w:rsid w:val="00C14A56"/>
    <w:rsid w:val="00C1563C"/>
    <w:rsid w:val="00C15A91"/>
    <w:rsid w:val="00C15C93"/>
    <w:rsid w:val="00C16964"/>
    <w:rsid w:val="00C16D5B"/>
    <w:rsid w:val="00C16FF5"/>
    <w:rsid w:val="00C17469"/>
    <w:rsid w:val="00C17B58"/>
    <w:rsid w:val="00C20799"/>
    <w:rsid w:val="00C21CFE"/>
    <w:rsid w:val="00C221AC"/>
    <w:rsid w:val="00C2239E"/>
    <w:rsid w:val="00C22B33"/>
    <w:rsid w:val="00C22FB8"/>
    <w:rsid w:val="00C2414C"/>
    <w:rsid w:val="00C265BD"/>
    <w:rsid w:val="00C2680E"/>
    <w:rsid w:val="00C30693"/>
    <w:rsid w:val="00C30AE0"/>
    <w:rsid w:val="00C31F64"/>
    <w:rsid w:val="00C323B4"/>
    <w:rsid w:val="00C328FF"/>
    <w:rsid w:val="00C3499A"/>
    <w:rsid w:val="00C34ED9"/>
    <w:rsid w:val="00C35025"/>
    <w:rsid w:val="00C35B7E"/>
    <w:rsid w:val="00C36282"/>
    <w:rsid w:val="00C3726E"/>
    <w:rsid w:val="00C40AB9"/>
    <w:rsid w:val="00C41E9B"/>
    <w:rsid w:val="00C42168"/>
    <w:rsid w:val="00C42B60"/>
    <w:rsid w:val="00C43005"/>
    <w:rsid w:val="00C43AC5"/>
    <w:rsid w:val="00C440AE"/>
    <w:rsid w:val="00C44E4D"/>
    <w:rsid w:val="00C452A8"/>
    <w:rsid w:val="00C47CF1"/>
    <w:rsid w:val="00C51974"/>
    <w:rsid w:val="00C522BD"/>
    <w:rsid w:val="00C53C22"/>
    <w:rsid w:val="00C5556A"/>
    <w:rsid w:val="00C5559E"/>
    <w:rsid w:val="00C56735"/>
    <w:rsid w:val="00C57916"/>
    <w:rsid w:val="00C6018A"/>
    <w:rsid w:val="00C60915"/>
    <w:rsid w:val="00C6095F"/>
    <w:rsid w:val="00C6117E"/>
    <w:rsid w:val="00C615F1"/>
    <w:rsid w:val="00C62B93"/>
    <w:rsid w:val="00C630D5"/>
    <w:rsid w:val="00C63F2A"/>
    <w:rsid w:val="00C64CA4"/>
    <w:rsid w:val="00C64F11"/>
    <w:rsid w:val="00C6523A"/>
    <w:rsid w:val="00C66A84"/>
    <w:rsid w:val="00C66E0E"/>
    <w:rsid w:val="00C67620"/>
    <w:rsid w:val="00C67D1A"/>
    <w:rsid w:val="00C7098A"/>
    <w:rsid w:val="00C71202"/>
    <w:rsid w:val="00C71810"/>
    <w:rsid w:val="00C720E3"/>
    <w:rsid w:val="00C72308"/>
    <w:rsid w:val="00C72848"/>
    <w:rsid w:val="00C72FB8"/>
    <w:rsid w:val="00C734D7"/>
    <w:rsid w:val="00C73E4D"/>
    <w:rsid w:val="00C741E9"/>
    <w:rsid w:val="00C742C4"/>
    <w:rsid w:val="00C742CC"/>
    <w:rsid w:val="00C7536E"/>
    <w:rsid w:val="00C754CA"/>
    <w:rsid w:val="00C76D8F"/>
    <w:rsid w:val="00C7752B"/>
    <w:rsid w:val="00C80835"/>
    <w:rsid w:val="00C8120E"/>
    <w:rsid w:val="00C81CA3"/>
    <w:rsid w:val="00C81ECB"/>
    <w:rsid w:val="00C83E7C"/>
    <w:rsid w:val="00C84341"/>
    <w:rsid w:val="00C843E3"/>
    <w:rsid w:val="00C846C8"/>
    <w:rsid w:val="00C854F3"/>
    <w:rsid w:val="00C855F7"/>
    <w:rsid w:val="00C85713"/>
    <w:rsid w:val="00C85808"/>
    <w:rsid w:val="00C85CD1"/>
    <w:rsid w:val="00C90071"/>
    <w:rsid w:val="00C907C0"/>
    <w:rsid w:val="00C909EE"/>
    <w:rsid w:val="00C90AD3"/>
    <w:rsid w:val="00C91AEA"/>
    <w:rsid w:val="00C91F95"/>
    <w:rsid w:val="00C920CD"/>
    <w:rsid w:val="00C93837"/>
    <w:rsid w:val="00C94050"/>
    <w:rsid w:val="00C94F2C"/>
    <w:rsid w:val="00C951F1"/>
    <w:rsid w:val="00C96F0A"/>
    <w:rsid w:val="00C96F0B"/>
    <w:rsid w:val="00C9787F"/>
    <w:rsid w:val="00C97CAE"/>
    <w:rsid w:val="00C97EFB"/>
    <w:rsid w:val="00CA1A9F"/>
    <w:rsid w:val="00CA1B3B"/>
    <w:rsid w:val="00CA2695"/>
    <w:rsid w:val="00CA27E4"/>
    <w:rsid w:val="00CA3742"/>
    <w:rsid w:val="00CA398B"/>
    <w:rsid w:val="00CA603D"/>
    <w:rsid w:val="00CA6809"/>
    <w:rsid w:val="00CA6EFA"/>
    <w:rsid w:val="00CA731C"/>
    <w:rsid w:val="00CB0192"/>
    <w:rsid w:val="00CB07A6"/>
    <w:rsid w:val="00CB1B73"/>
    <w:rsid w:val="00CB2692"/>
    <w:rsid w:val="00CB2B74"/>
    <w:rsid w:val="00CB3E5F"/>
    <w:rsid w:val="00CB41E2"/>
    <w:rsid w:val="00CB4BA5"/>
    <w:rsid w:val="00CB5A92"/>
    <w:rsid w:val="00CB64F0"/>
    <w:rsid w:val="00CB67CD"/>
    <w:rsid w:val="00CB69E2"/>
    <w:rsid w:val="00CB72CC"/>
    <w:rsid w:val="00CB76CD"/>
    <w:rsid w:val="00CB7F14"/>
    <w:rsid w:val="00CC1319"/>
    <w:rsid w:val="00CC313D"/>
    <w:rsid w:val="00CC3402"/>
    <w:rsid w:val="00CC359B"/>
    <w:rsid w:val="00CC3851"/>
    <w:rsid w:val="00CC3C12"/>
    <w:rsid w:val="00CC4CB1"/>
    <w:rsid w:val="00CC55F3"/>
    <w:rsid w:val="00CC69E4"/>
    <w:rsid w:val="00CC7A22"/>
    <w:rsid w:val="00CD0293"/>
    <w:rsid w:val="00CD0453"/>
    <w:rsid w:val="00CD0FD3"/>
    <w:rsid w:val="00CD0FEE"/>
    <w:rsid w:val="00CD1846"/>
    <w:rsid w:val="00CD2662"/>
    <w:rsid w:val="00CD36BC"/>
    <w:rsid w:val="00CD41AE"/>
    <w:rsid w:val="00CD5FA0"/>
    <w:rsid w:val="00CD6E39"/>
    <w:rsid w:val="00CD6E8D"/>
    <w:rsid w:val="00CD6EC1"/>
    <w:rsid w:val="00CD724F"/>
    <w:rsid w:val="00CD79FF"/>
    <w:rsid w:val="00CD7AD5"/>
    <w:rsid w:val="00CE005D"/>
    <w:rsid w:val="00CE0713"/>
    <w:rsid w:val="00CE07C2"/>
    <w:rsid w:val="00CE1136"/>
    <w:rsid w:val="00CE188C"/>
    <w:rsid w:val="00CE24FF"/>
    <w:rsid w:val="00CE28DF"/>
    <w:rsid w:val="00CE28EB"/>
    <w:rsid w:val="00CE2BF2"/>
    <w:rsid w:val="00CE33C0"/>
    <w:rsid w:val="00CE4BDC"/>
    <w:rsid w:val="00CE5C7A"/>
    <w:rsid w:val="00CE6354"/>
    <w:rsid w:val="00CE726B"/>
    <w:rsid w:val="00CF148C"/>
    <w:rsid w:val="00CF19E5"/>
    <w:rsid w:val="00CF1D15"/>
    <w:rsid w:val="00CF2C73"/>
    <w:rsid w:val="00CF33CA"/>
    <w:rsid w:val="00CF3ABC"/>
    <w:rsid w:val="00CF3FDA"/>
    <w:rsid w:val="00CF5632"/>
    <w:rsid w:val="00CF566F"/>
    <w:rsid w:val="00CF73AB"/>
    <w:rsid w:val="00D00964"/>
    <w:rsid w:val="00D00D53"/>
    <w:rsid w:val="00D016DB"/>
    <w:rsid w:val="00D02170"/>
    <w:rsid w:val="00D02989"/>
    <w:rsid w:val="00D03058"/>
    <w:rsid w:val="00D04F4F"/>
    <w:rsid w:val="00D05BF7"/>
    <w:rsid w:val="00D06377"/>
    <w:rsid w:val="00D06668"/>
    <w:rsid w:val="00D0775C"/>
    <w:rsid w:val="00D10868"/>
    <w:rsid w:val="00D1089D"/>
    <w:rsid w:val="00D1096F"/>
    <w:rsid w:val="00D11D8B"/>
    <w:rsid w:val="00D1335A"/>
    <w:rsid w:val="00D1348B"/>
    <w:rsid w:val="00D13728"/>
    <w:rsid w:val="00D13C8F"/>
    <w:rsid w:val="00D13ED5"/>
    <w:rsid w:val="00D144FA"/>
    <w:rsid w:val="00D14956"/>
    <w:rsid w:val="00D14C41"/>
    <w:rsid w:val="00D151CC"/>
    <w:rsid w:val="00D160F8"/>
    <w:rsid w:val="00D17D4F"/>
    <w:rsid w:val="00D20085"/>
    <w:rsid w:val="00D20A9B"/>
    <w:rsid w:val="00D20E49"/>
    <w:rsid w:val="00D21043"/>
    <w:rsid w:val="00D2217A"/>
    <w:rsid w:val="00D2278F"/>
    <w:rsid w:val="00D22EBE"/>
    <w:rsid w:val="00D23EFC"/>
    <w:rsid w:val="00D24466"/>
    <w:rsid w:val="00D25EDF"/>
    <w:rsid w:val="00D265EA"/>
    <w:rsid w:val="00D265EF"/>
    <w:rsid w:val="00D2761D"/>
    <w:rsid w:val="00D30560"/>
    <w:rsid w:val="00D30AEF"/>
    <w:rsid w:val="00D310C2"/>
    <w:rsid w:val="00D32E65"/>
    <w:rsid w:val="00D33AFF"/>
    <w:rsid w:val="00D348EE"/>
    <w:rsid w:val="00D35478"/>
    <w:rsid w:val="00D35606"/>
    <w:rsid w:val="00D3728D"/>
    <w:rsid w:val="00D41409"/>
    <w:rsid w:val="00D41C05"/>
    <w:rsid w:val="00D427D2"/>
    <w:rsid w:val="00D437EB"/>
    <w:rsid w:val="00D443EC"/>
    <w:rsid w:val="00D444C1"/>
    <w:rsid w:val="00D448D8"/>
    <w:rsid w:val="00D44A5E"/>
    <w:rsid w:val="00D463F1"/>
    <w:rsid w:val="00D465FC"/>
    <w:rsid w:val="00D466CA"/>
    <w:rsid w:val="00D46D44"/>
    <w:rsid w:val="00D47A9D"/>
    <w:rsid w:val="00D51C1E"/>
    <w:rsid w:val="00D5233C"/>
    <w:rsid w:val="00D524BB"/>
    <w:rsid w:val="00D52D46"/>
    <w:rsid w:val="00D531F1"/>
    <w:rsid w:val="00D5459B"/>
    <w:rsid w:val="00D55B12"/>
    <w:rsid w:val="00D55DFC"/>
    <w:rsid w:val="00D561C8"/>
    <w:rsid w:val="00D562FB"/>
    <w:rsid w:val="00D572FA"/>
    <w:rsid w:val="00D57797"/>
    <w:rsid w:val="00D57CCE"/>
    <w:rsid w:val="00D60246"/>
    <w:rsid w:val="00D604F2"/>
    <w:rsid w:val="00D612D3"/>
    <w:rsid w:val="00D61CA4"/>
    <w:rsid w:val="00D626CC"/>
    <w:rsid w:val="00D64ECE"/>
    <w:rsid w:val="00D65E8E"/>
    <w:rsid w:val="00D66A8D"/>
    <w:rsid w:val="00D66B07"/>
    <w:rsid w:val="00D66EC1"/>
    <w:rsid w:val="00D6703D"/>
    <w:rsid w:val="00D67530"/>
    <w:rsid w:val="00D709AB"/>
    <w:rsid w:val="00D717DA"/>
    <w:rsid w:val="00D71F36"/>
    <w:rsid w:val="00D7209B"/>
    <w:rsid w:val="00D72EBA"/>
    <w:rsid w:val="00D73B58"/>
    <w:rsid w:val="00D7488E"/>
    <w:rsid w:val="00D75396"/>
    <w:rsid w:val="00D75D13"/>
    <w:rsid w:val="00D76437"/>
    <w:rsid w:val="00D7659E"/>
    <w:rsid w:val="00D76CF5"/>
    <w:rsid w:val="00D77236"/>
    <w:rsid w:val="00D815CF"/>
    <w:rsid w:val="00D817BD"/>
    <w:rsid w:val="00D81E40"/>
    <w:rsid w:val="00D8256E"/>
    <w:rsid w:val="00D831CB"/>
    <w:rsid w:val="00D83C7D"/>
    <w:rsid w:val="00D83D04"/>
    <w:rsid w:val="00D84994"/>
    <w:rsid w:val="00D84BA5"/>
    <w:rsid w:val="00D85477"/>
    <w:rsid w:val="00D85BA9"/>
    <w:rsid w:val="00D85EFA"/>
    <w:rsid w:val="00D862F5"/>
    <w:rsid w:val="00D86600"/>
    <w:rsid w:val="00D86865"/>
    <w:rsid w:val="00D86B48"/>
    <w:rsid w:val="00D86DB7"/>
    <w:rsid w:val="00D8757A"/>
    <w:rsid w:val="00D900D7"/>
    <w:rsid w:val="00D90132"/>
    <w:rsid w:val="00D910FB"/>
    <w:rsid w:val="00D91385"/>
    <w:rsid w:val="00D91858"/>
    <w:rsid w:val="00D91BC4"/>
    <w:rsid w:val="00D925F4"/>
    <w:rsid w:val="00D93245"/>
    <w:rsid w:val="00D946B0"/>
    <w:rsid w:val="00D94EEA"/>
    <w:rsid w:val="00D95CE3"/>
    <w:rsid w:val="00D96085"/>
    <w:rsid w:val="00D9649E"/>
    <w:rsid w:val="00DA1324"/>
    <w:rsid w:val="00DA158D"/>
    <w:rsid w:val="00DA2679"/>
    <w:rsid w:val="00DA2F26"/>
    <w:rsid w:val="00DA3039"/>
    <w:rsid w:val="00DA32D2"/>
    <w:rsid w:val="00DA3B62"/>
    <w:rsid w:val="00DA512E"/>
    <w:rsid w:val="00DA6051"/>
    <w:rsid w:val="00DA665C"/>
    <w:rsid w:val="00DA6B4D"/>
    <w:rsid w:val="00DA6B88"/>
    <w:rsid w:val="00DA6C6A"/>
    <w:rsid w:val="00DA73B6"/>
    <w:rsid w:val="00DB0196"/>
    <w:rsid w:val="00DB02C1"/>
    <w:rsid w:val="00DB0ED5"/>
    <w:rsid w:val="00DB1234"/>
    <w:rsid w:val="00DB127D"/>
    <w:rsid w:val="00DB2711"/>
    <w:rsid w:val="00DB2BB9"/>
    <w:rsid w:val="00DB36A8"/>
    <w:rsid w:val="00DB4F68"/>
    <w:rsid w:val="00DB635C"/>
    <w:rsid w:val="00DB668D"/>
    <w:rsid w:val="00DB671B"/>
    <w:rsid w:val="00DB6A32"/>
    <w:rsid w:val="00DC0D0D"/>
    <w:rsid w:val="00DC13FF"/>
    <w:rsid w:val="00DC15DA"/>
    <w:rsid w:val="00DC1A31"/>
    <w:rsid w:val="00DC21DA"/>
    <w:rsid w:val="00DC3820"/>
    <w:rsid w:val="00DC39E2"/>
    <w:rsid w:val="00DC48E0"/>
    <w:rsid w:val="00DC506D"/>
    <w:rsid w:val="00DC584C"/>
    <w:rsid w:val="00DC6A7C"/>
    <w:rsid w:val="00DC779E"/>
    <w:rsid w:val="00DC7DCB"/>
    <w:rsid w:val="00DC7E85"/>
    <w:rsid w:val="00DC7F80"/>
    <w:rsid w:val="00DD01E9"/>
    <w:rsid w:val="00DD0BE0"/>
    <w:rsid w:val="00DD0F3E"/>
    <w:rsid w:val="00DD11A7"/>
    <w:rsid w:val="00DD133C"/>
    <w:rsid w:val="00DD1817"/>
    <w:rsid w:val="00DD20B0"/>
    <w:rsid w:val="00DD2731"/>
    <w:rsid w:val="00DD290E"/>
    <w:rsid w:val="00DD3E04"/>
    <w:rsid w:val="00DD588D"/>
    <w:rsid w:val="00DD62AD"/>
    <w:rsid w:val="00DD6A9D"/>
    <w:rsid w:val="00DD6D36"/>
    <w:rsid w:val="00DD7153"/>
    <w:rsid w:val="00DD724C"/>
    <w:rsid w:val="00DD7724"/>
    <w:rsid w:val="00DD77F1"/>
    <w:rsid w:val="00DD7AD5"/>
    <w:rsid w:val="00DE0E66"/>
    <w:rsid w:val="00DE1263"/>
    <w:rsid w:val="00DE2FFF"/>
    <w:rsid w:val="00DE34C6"/>
    <w:rsid w:val="00DE35A0"/>
    <w:rsid w:val="00DE39DA"/>
    <w:rsid w:val="00DE3F02"/>
    <w:rsid w:val="00DE441B"/>
    <w:rsid w:val="00DE5E5F"/>
    <w:rsid w:val="00DE6593"/>
    <w:rsid w:val="00DE758F"/>
    <w:rsid w:val="00DE7E7F"/>
    <w:rsid w:val="00DF0695"/>
    <w:rsid w:val="00DF1A83"/>
    <w:rsid w:val="00DF1F6F"/>
    <w:rsid w:val="00DF2125"/>
    <w:rsid w:val="00DF3BB9"/>
    <w:rsid w:val="00DF42C7"/>
    <w:rsid w:val="00DF4F58"/>
    <w:rsid w:val="00DF5306"/>
    <w:rsid w:val="00DF5441"/>
    <w:rsid w:val="00DF6764"/>
    <w:rsid w:val="00DF6B9B"/>
    <w:rsid w:val="00DF6CF2"/>
    <w:rsid w:val="00DF6F71"/>
    <w:rsid w:val="00E00AB4"/>
    <w:rsid w:val="00E00C4C"/>
    <w:rsid w:val="00E015AE"/>
    <w:rsid w:val="00E01DD2"/>
    <w:rsid w:val="00E02205"/>
    <w:rsid w:val="00E02D4C"/>
    <w:rsid w:val="00E04294"/>
    <w:rsid w:val="00E0501F"/>
    <w:rsid w:val="00E05D0F"/>
    <w:rsid w:val="00E05DA4"/>
    <w:rsid w:val="00E074F1"/>
    <w:rsid w:val="00E11F2F"/>
    <w:rsid w:val="00E1200C"/>
    <w:rsid w:val="00E12063"/>
    <w:rsid w:val="00E12375"/>
    <w:rsid w:val="00E13A3A"/>
    <w:rsid w:val="00E14007"/>
    <w:rsid w:val="00E14506"/>
    <w:rsid w:val="00E14CAD"/>
    <w:rsid w:val="00E14CD2"/>
    <w:rsid w:val="00E15C19"/>
    <w:rsid w:val="00E15C72"/>
    <w:rsid w:val="00E16EC8"/>
    <w:rsid w:val="00E16EE9"/>
    <w:rsid w:val="00E17945"/>
    <w:rsid w:val="00E21B43"/>
    <w:rsid w:val="00E22102"/>
    <w:rsid w:val="00E248C9"/>
    <w:rsid w:val="00E24AB0"/>
    <w:rsid w:val="00E25C22"/>
    <w:rsid w:val="00E27428"/>
    <w:rsid w:val="00E27ACC"/>
    <w:rsid w:val="00E301AE"/>
    <w:rsid w:val="00E31360"/>
    <w:rsid w:val="00E315BC"/>
    <w:rsid w:val="00E32347"/>
    <w:rsid w:val="00E32348"/>
    <w:rsid w:val="00E325F3"/>
    <w:rsid w:val="00E32C1C"/>
    <w:rsid w:val="00E3359B"/>
    <w:rsid w:val="00E33610"/>
    <w:rsid w:val="00E35139"/>
    <w:rsid w:val="00E35477"/>
    <w:rsid w:val="00E36C51"/>
    <w:rsid w:val="00E372D5"/>
    <w:rsid w:val="00E37401"/>
    <w:rsid w:val="00E400E5"/>
    <w:rsid w:val="00E40C12"/>
    <w:rsid w:val="00E40C51"/>
    <w:rsid w:val="00E42FEA"/>
    <w:rsid w:val="00E43173"/>
    <w:rsid w:val="00E44555"/>
    <w:rsid w:val="00E4526A"/>
    <w:rsid w:val="00E45338"/>
    <w:rsid w:val="00E45D4E"/>
    <w:rsid w:val="00E46CD0"/>
    <w:rsid w:val="00E47570"/>
    <w:rsid w:val="00E47D69"/>
    <w:rsid w:val="00E47FA6"/>
    <w:rsid w:val="00E50608"/>
    <w:rsid w:val="00E50D6A"/>
    <w:rsid w:val="00E511C7"/>
    <w:rsid w:val="00E5165B"/>
    <w:rsid w:val="00E52AA5"/>
    <w:rsid w:val="00E52ABA"/>
    <w:rsid w:val="00E5314F"/>
    <w:rsid w:val="00E6005D"/>
    <w:rsid w:val="00E601DA"/>
    <w:rsid w:val="00E60D85"/>
    <w:rsid w:val="00E616BE"/>
    <w:rsid w:val="00E61FFB"/>
    <w:rsid w:val="00E62577"/>
    <w:rsid w:val="00E628B0"/>
    <w:rsid w:val="00E6408B"/>
    <w:rsid w:val="00E642DE"/>
    <w:rsid w:val="00E6499C"/>
    <w:rsid w:val="00E653E3"/>
    <w:rsid w:val="00E655AC"/>
    <w:rsid w:val="00E6623D"/>
    <w:rsid w:val="00E6656B"/>
    <w:rsid w:val="00E66AEE"/>
    <w:rsid w:val="00E676BD"/>
    <w:rsid w:val="00E70FF5"/>
    <w:rsid w:val="00E7261D"/>
    <w:rsid w:val="00E72E24"/>
    <w:rsid w:val="00E73394"/>
    <w:rsid w:val="00E736A7"/>
    <w:rsid w:val="00E743F7"/>
    <w:rsid w:val="00E74939"/>
    <w:rsid w:val="00E7519B"/>
    <w:rsid w:val="00E764C6"/>
    <w:rsid w:val="00E76532"/>
    <w:rsid w:val="00E765BE"/>
    <w:rsid w:val="00E80455"/>
    <w:rsid w:val="00E80726"/>
    <w:rsid w:val="00E819AB"/>
    <w:rsid w:val="00E824F1"/>
    <w:rsid w:val="00E83723"/>
    <w:rsid w:val="00E83936"/>
    <w:rsid w:val="00E839C3"/>
    <w:rsid w:val="00E841FF"/>
    <w:rsid w:val="00E86786"/>
    <w:rsid w:val="00E86B35"/>
    <w:rsid w:val="00E8786F"/>
    <w:rsid w:val="00E87C26"/>
    <w:rsid w:val="00E907E2"/>
    <w:rsid w:val="00E90F93"/>
    <w:rsid w:val="00E91346"/>
    <w:rsid w:val="00E92148"/>
    <w:rsid w:val="00E92492"/>
    <w:rsid w:val="00E92511"/>
    <w:rsid w:val="00E92B67"/>
    <w:rsid w:val="00E930D7"/>
    <w:rsid w:val="00E930DA"/>
    <w:rsid w:val="00E93DAB"/>
    <w:rsid w:val="00E94352"/>
    <w:rsid w:val="00E94966"/>
    <w:rsid w:val="00E94FFF"/>
    <w:rsid w:val="00E957B1"/>
    <w:rsid w:val="00E95FAA"/>
    <w:rsid w:val="00E97106"/>
    <w:rsid w:val="00E97455"/>
    <w:rsid w:val="00E97EC8"/>
    <w:rsid w:val="00EA02CC"/>
    <w:rsid w:val="00EA17C5"/>
    <w:rsid w:val="00EA1D7E"/>
    <w:rsid w:val="00EA2361"/>
    <w:rsid w:val="00EA2A17"/>
    <w:rsid w:val="00EA31A5"/>
    <w:rsid w:val="00EA42B2"/>
    <w:rsid w:val="00EA513E"/>
    <w:rsid w:val="00EA523B"/>
    <w:rsid w:val="00EA6FA4"/>
    <w:rsid w:val="00EA7644"/>
    <w:rsid w:val="00EB11D4"/>
    <w:rsid w:val="00EB163C"/>
    <w:rsid w:val="00EB197F"/>
    <w:rsid w:val="00EB20B5"/>
    <w:rsid w:val="00EB2886"/>
    <w:rsid w:val="00EB398E"/>
    <w:rsid w:val="00EB3ADD"/>
    <w:rsid w:val="00EB4270"/>
    <w:rsid w:val="00EB5380"/>
    <w:rsid w:val="00EB5495"/>
    <w:rsid w:val="00EB5C98"/>
    <w:rsid w:val="00EB62F3"/>
    <w:rsid w:val="00EB69A3"/>
    <w:rsid w:val="00EB6F69"/>
    <w:rsid w:val="00EB7465"/>
    <w:rsid w:val="00EB74B9"/>
    <w:rsid w:val="00EC105B"/>
    <w:rsid w:val="00EC1DA9"/>
    <w:rsid w:val="00EC4096"/>
    <w:rsid w:val="00EC429C"/>
    <w:rsid w:val="00EC679D"/>
    <w:rsid w:val="00EC6A51"/>
    <w:rsid w:val="00EC7AB4"/>
    <w:rsid w:val="00EC7E6E"/>
    <w:rsid w:val="00ED0199"/>
    <w:rsid w:val="00ED05AC"/>
    <w:rsid w:val="00ED0B31"/>
    <w:rsid w:val="00ED0C59"/>
    <w:rsid w:val="00ED10E2"/>
    <w:rsid w:val="00ED1A41"/>
    <w:rsid w:val="00ED2F76"/>
    <w:rsid w:val="00ED34FF"/>
    <w:rsid w:val="00ED35BB"/>
    <w:rsid w:val="00ED55E5"/>
    <w:rsid w:val="00ED55FA"/>
    <w:rsid w:val="00ED658C"/>
    <w:rsid w:val="00ED6631"/>
    <w:rsid w:val="00ED7CEF"/>
    <w:rsid w:val="00EE0D53"/>
    <w:rsid w:val="00EE1D4F"/>
    <w:rsid w:val="00EE2516"/>
    <w:rsid w:val="00EE2E03"/>
    <w:rsid w:val="00EE3885"/>
    <w:rsid w:val="00EE3A21"/>
    <w:rsid w:val="00EE4050"/>
    <w:rsid w:val="00EE4149"/>
    <w:rsid w:val="00EE4F14"/>
    <w:rsid w:val="00EE4F5D"/>
    <w:rsid w:val="00EE5803"/>
    <w:rsid w:val="00EE5D2C"/>
    <w:rsid w:val="00EE7FC3"/>
    <w:rsid w:val="00EF0CB9"/>
    <w:rsid w:val="00EF0E6A"/>
    <w:rsid w:val="00EF3587"/>
    <w:rsid w:val="00EF3E0C"/>
    <w:rsid w:val="00EF5944"/>
    <w:rsid w:val="00EF6BC5"/>
    <w:rsid w:val="00F0018E"/>
    <w:rsid w:val="00F0078D"/>
    <w:rsid w:val="00F00EBB"/>
    <w:rsid w:val="00F017D0"/>
    <w:rsid w:val="00F01AC7"/>
    <w:rsid w:val="00F028BE"/>
    <w:rsid w:val="00F030B7"/>
    <w:rsid w:val="00F03E35"/>
    <w:rsid w:val="00F04867"/>
    <w:rsid w:val="00F04AA7"/>
    <w:rsid w:val="00F04E3E"/>
    <w:rsid w:val="00F055FB"/>
    <w:rsid w:val="00F06455"/>
    <w:rsid w:val="00F06DD5"/>
    <w:rsid w:val="00F070C6"/>
    <w:rsid w:val="00F10198"/>
    <w:rsid w:val="00F10656"/>
    <w:rsid w:val="00F10771"/>
    <w:rsid w:val="00F10822"/>
    <w:rsid w:val="00F10D80"/>
    <w:rsid w:val="00F10F5E"/>
    <w:rsid w:val="00F11480"/>
    <w:rsid w:val="00F12514"/>
    <w:rsid w:val="00F125F2"/>
    <w:rsid w:val="00F1366E"/>
    <w:rsid w:val="00F147E4"/>
    <w:rsid w:val="00F155E1"/>
    <w:rsid w:val="00F16006"/>
    <w:rsid w:val="00F205E5"/>
    <w:rsid w:val="00F20A6E"/>
    <w:rsid w:val="00F21BD9"/>
    <w:rsid w:val="00F2239D"/>
    <w:rsid w:val="00F22A82"/>
    <w:rsid w:val="00F23B7A"/>
    <w:rsid w:val="00F23BAE"/>
    <w:rsid w:val="00F24F7E"/>
    <w:rsid w:val="00F25C02"/>
    <w:rsid w:val="00F26AAB"/>
    <w:rsid w:val="00F27C61"/>
    <w:rsid w:val="00F27DF3"/>
    <w:rsid w:val="00F307CD"/>
    <w:rsid w:val="00F32BE4"/>
    <w:rsid w:val="00F32DF4"/>
    <w:rsid w:val="00F35724"/>
    <w:rsid w:val="00F35B0B"/>
    <w:rsid w:val="00F36C85"/>
    <w:rsid w:val="00F37707"/>
    <w:rsid w:val="00F41100"/>
    <w:rsid w:val="00F4182C"/>
    <w:rsid w:val="00F42A42"/>
    <w:rsid w:val="00F42F6F"/>
    <w:rsid w:val="00F4397B"/>
    <w:rsid w:val="00F45722"/>
    <w:rsid w:val="00F45EBD"/>
    <w:rsid w:val="00F4676F"/>
    <w:rsid w:val="00F46D54"/>
    <w:rsid w:val="00F47E86"/>
    <w:rsid w:val="00F50791"/>
    <w:rsid w:val="00F512A3"/>
    <w:rsid w:val="00F514C4"/>
    <w:rsid w:val="00F51669"/>
    <w:rsid w:val="00F51AB4"/>
    <w:rsid w:val="00F523A8"/>
    <w:rsid w:val="00F524C3"/>
    <w:rsid w:val="00F524D5"/>
    <w:rsid w:val="00F52633"/>
    <w:rsid w:val="00F52736"/>
    <w:rsid w:val="00F527DC"/>
    <w:rsid w:val="00F54155"/>
    <w:rsid w:val="00F54723"/>
    <w:rsid w:val="00F549C6"/>
    <w:rsid w:val="00F54C38"/>
    <w:rsid w:val="00F55015"/>
    <w:rsid w:val="00F57359"/>
    <w:rsid w:val="00F57AF5"/>
    <w:rsid w:val="00F60746"/>
    <w:rsid w:val="00F60A86"/>
    <w:rsid w:val="00F60FDF"/>
    <w:rsid w:val="00F62B87"/>
    <w:rsid w:val="00F63B86"/>
    <w:rsid w:val="00F63C4B"/>
    <w:rsid w:val="00F640A5"/>
    <w:rsid w:val="00F65208"/>
    <w:rsid w:val="00F653BB"/>
    <w:rsid w:val="00F6579E"/>
    <w:rsid w:val="00F67A6B"/>
    <w:rsid w:val="00F67B52"/>
    <w:rsid w:val="00F67BE6"/>
    <w:rsid w:val="00F70084"/>
    <w:rsid w:val="00F702E1"/>
    <w:rsid w:val="00F70884"/>
    <w:rsid w:val="00F70940"/>
    <w:rsid w:val="00F70F55"/>
    <w:rsid w:val="00F71702"/>
    <w:rsid w:val="00F74246"/>
    <w:rsid w:val="00F7461E"/>
    <w:rsid w:val="00F765BD"/>
    <w:rsid w:val="00F76E91"/>
    <w:rsid w:val="00F77031"/>
    <w:rsid w:val="00F801B6"/>
    <w:rsid w:val="00F8029B"/>
    <w:rsid w:val="00F82506"/>
    <w:rsid w:val="00F8308C"/>
    <w:rsid w:val="00F83726"/>
    <w:rsid w:val="00F8481F"/>
    <w:rsid w:val="00F84E7F"/>
    <w:rsid w:val="00F850F7"/>
    <w:rsid w:val="00F86B33"/>
    <w:rsid w:val="00F9087E"/>
    <w:rsid w:val="00F90BA2"/>
    <w:rsid w:val="00F9177D"/>
    <w:rsid w:val="00F91C17"/>
    <w:rsid w:val="00F91D0D"/>
    <w:rsid w:val="00F92851"/>
    <w:rsid w:val="00F93BD2"/>
    <w:rsid w:val="00F9431A"/>
    <w:rsid w:val="00F949B1"/>
    <w:rsid w:val="00F9528B"/>
    <w:rsid w:val="00F958EE"/>
    <w:rsid w:val="00F96B24"/>
    <w:rsid w:val="00F96EEB"/>
    <w:rsid w:val="00F96F8A"/>
    <w:rsid w:val="00F9761F"/>
    <w:rsid w:val="00F97961"/>
    <w:rsid w:val="00F97D33"/>
    <w:rsid w:val="00FA051D"/>
    <w:rsid w:val="00FA0B5E"/>
    <w:rsid w:val="00FA102C"/>
    <w:rsid w:val="00FA1EBE"/>
    <w:rsid w:val="00FA202C"/>
    <w:rsid w:val="00FA2424"/>
    <w:rsid w:val="00FA2887"/>
    <w:rsid w:val="00FA29C2"/>
    <w:rsid w:val="00FA2D5B"/>
    <w:rsid w:val="00FA31BC"/>
    <w:rsid w:val="00FA3839"/>
    <w:rsid w:val="00FA43E2"/>
    <w:rsid w:val="00FB042D"/>
    <w:rsid w:val="00FB15DD"/>
    <w:rsid w:val="00FB20EA"/>
    <w:rsid w:val="00FB3124"/>
    <w:rsid w:val="00FB32EE"/>
    <w:rsid w:val="00FB351E"/>
    <w:rsid w:val="00FB36A6"/>
    <w:rsid w:val="00FB3EB4"/>
    <w:rsid w:val="00FB4FFE"/>
    <w:rsid w:val="00FB6598"/>
    <w:rsid w:val="00FB6BF6"/>
    <w:rsid w:val="00FB7885"/>
    <w:rsid w:val="00FB7D24"/>
    <w:rsid w:val="00FC0785"/>
    <w:rsid w:val="00FC14E1"/>
    <w:rsid w:val="00FC1DBE"/>
    <w:rsid w:val="00FC204D"/>
    <w:rsid w:val="00FC2634"/>
    <w:rsid w:val="00FC2ACE"/>
    <w:rsid w:val="00FC354F"/>
    <w:rsid w:val="00FC42D8"/>
    <w:rsid w:val="00FC5616"/>
    <w:rsid w:val="00FC6B3B"/>
    <w:rsid w:val="00FC7E34"/>
    <w:rsid w:val="00FD1032"/>
    <w:rsid w:val="00FD139A"/>
    <w:rsid w:val="00FD1F08"/>
    <w:rsid w:val="00FD328C"/>
    <w:rsid w:val="00FD340E"/>
    <w:rsid w:val="00FD44BB"/>
    <w:rsid w:val="00FD4D47"/>
    <w:rsid w:val="00FD5A20"/>
    <w:rsid w:val="00FD65E3"/>
    <w:rsid w:val="00FD6AA3"/>
    <w:rsid w:val="00FD6CD3"/>
    <w:rsid w:val="00FD7299"/>
    <w:rsid w:val="00FD7B78"/>
    <w:rsid w:val="00FD7ED5"/>
    <w:rsid w:val="00FE00E9"/>
    <w:rsid w:val="00FE1118"/>
    <w:rsid w:val="00FE2094"/>
    <w:rsid w:val="00FE24BB"/>
    <w:rsid w:val="00FE3001"/>
    <w:rsid w:val="00FE4455"/>
    <w:rsid w:val="00FE44AB"/>
    <w:rsid w:val="00FE58A0"/>
    <w:rsid w:val="00FE72F4"/>
    <w:rsid w:val="00FE764B"/>
    <w:rsid w:val="00FE7A55"/>
    <w:rsid w:val="00FF0A29"/>
    <w:rsid w:val="00FF1213"/>
    <w:rsid w:val="00FF23C5"/>
    <w:rsid w:val="00FF2E2E"/>
    <w:rsid w:val="00FF438C"/>
    <w:rsid w:val="00FF4C35"/>
    <w:rsid w:val="00FF5EEE"/>
    <w:rsid w:val="00FF6FFD"/>
    <w:rsid w:val="00FF7841"/>
    <w:rsid w:val="00FF79D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7EFCCB"/>
  <w15:chartTrackingRefBased/>
  <w15:docId w15:val="{5ABB742E-F29C-412C-86F8-C5B4EC19E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17E7C"/>
    <w:pPr>
      <w:spacing w:after="150" w:line="276" w:lineRule="auto"/>
      <w:jc w:val="both"/>
    </w:pPr>
  </w:style>
  <w:style w:type="paragraph" w:styleId="Cmsor1">
    <w:name w:val="heading 1"/>
    <w:basedOn w:val="Norml"/>
    <w:next w:val="Norml"/>
    <w:link w:val="Cmsor1Char"/>
    <w:qFormat/>
    <w:rsid w:val="00917E7C"/>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917E7C"/>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917E7C"/>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917E7C"/>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917E7C"/>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917E7C"/>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917E7C"/>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917E7C"/>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917E7C"/>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917E7C"/>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917E7C"/>
  </w:style>
  <w:style w:type="table" w:customStyle="1" w:styleId="tblzat-mtrix">
    <w:name w:val="táblázat - mátrix"/>
    <w:basedOn w:val="Normltblzat"/>
    <w:uiPriority w:val="2"/>
    <w:qFormat/>
    <w:rsid w:val="00917E7C"/>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917E7C"/>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1,lista_2"/>
    <w:basedOn w:val="Norml"/>
    <w:link w:val="ListaszerbekezdsChar"/>
    <w:uiPriority w:val="4"/>
    <w:qFormat/>
    <w:rsid w:val="00917E7C"/>
    <w:pPr>
      <w:numPr>
        <w:numId w:val="8"/>
      </w:numPr>
      <w:contextualSpacing/>
    </w:pPr>
  </w:style>
  <w:style w:type="character" w:styleId="Hiperhivatkozs">
    <w:name w:val="Hyperlink"/>
    <w:basedOn w:val="Vgjegyzet-hivatkozs"/>
    <w:uiPriority w:val="99"/>
    <w:rsid w:val="00917E7C"/>
    <w:rPr>
      <w:rFonts w:ascii="Calibri" w:hAnsi="Calibri"/>
      <w:color w:val="0000FF"/>
      <w:sz w:val="20"/>
      <w:u w:val="single"/>
      <w:vertAlign w:val="superscript"/>
    </w:rPr>
  </w:style>
  <w:style w:type="table" w:customStyle="1" w:styleId="tblzat-oldallces">
    <w:name w:val="táblázat - oldalléces"/>
    <w:basedOn w:val="Normltblzat"/>
    <w:uiPriority w:val="3"/>
    <w:qFormat/>
    <w:rsid w:val="00917E7C"/>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917E7C"/>
    <w:rPr>
      <w:vertAlign w:val="superscript"/>
    </w:rPr>
  </w:style>
  <w:style w:type="paragraph" w:styleId="Buborkszveg">
    <w:name w:val="Balloon Text"/>
    <w:basedOn w:val="Norml"/>
    <w:link w:val="BuborkszvegChar"/>
    <w:uiPriority w:val="99"/>
    <w:semiHidden/>
    <w:unhideWhenUsed/>
    <w:rsid w:val="00917E7C"/>
    <w:rPr>
      <w:rFonts w:ascii="Tahoma" w:hAnsi="Tahoma" w:cs="Tahoma"/>
      <w:sz w:val="16"/>
      <w:szCs w:val="16"/>
    </w:rPr>
  </w:style>
  <w:style w:type="paragraph" w:customStyle="1" w:styleId="Magyarzszveg">
    <w:name w:val="Magyarázó szöveg"/>
    <w:basedOn w:val="Norml"/>
    <w:next w:val="Norml"/>
    <w:uiPriority w:val="7"/>
    <w:rsid w:val="00917E7C"/>
    <w:rPr>
      <w:color w:val="F6A800" w:themeColor="accent5"/>
      <w:sz w:val="18"/>
    </w:rPr>
  </w:style>
  <w:style w:type="character" w:customStyle="1" w:styleId="BuborkszvegChar">
    <w:name w:val="Buborékszöveg Char"/>
    <w:basedOn w:val="Bekezdsalapbettpusa"/>
    <w:link w:val="Buborkszveg"/>
    <w:uiPriority w:val="99"/>
    <w:semiHidden/>
    <w:rsid w:val="00917E7C"/>
    <w:rPr>
      <w:rFonts w:ascii="Tahoma" w:hAnsi="Tahoma" w:cs="Tahoma"/>
      <w:sz w:val="16"/>
      <w:szCs w:val="16"/>
    </w:rPr>
  </w:style>
  <w:style w:type="paragraph" w:styleId="lfej">
    <w:name w:val="header"/>
    <w:basedOn w:val="Norml"/>
    <w:link w:val="lfejChar"/>
    <w:uiPriority w:val="99"/>
    <w:unhideWhenUsed/>
    <w:rsid w:val="00917E7C"/>
    <w:pPr>
      <w:tabs>
        <w:tab w:val="center" w:pos="4536"/>
        <w:tab w:val="right" w:pos="9072"/>
      </w:tabs>
    </w:pPr>
  </w:style>
  <w:style w:type="character" w:customStyle="1" w:styleId="lfejChar">
    <w:name w:val="Élőfej Char"/>
    <w:basedOn w:val="Bekezdsalapbettpusa"/>
    <w:link w:val="lfej"/>
    <w:uiPriority w:val="99"/>
    <w:rsid w:val="00917E7C"/>
  </w:style>
  <w:style w:type="paragraph" w:styleId="llb">
    <w:name w:val="footer"/>
    <w:basedOn w:val="Norml"/>
    <w:link w:val="llbChar"/>
    <w:uiPriority w:val="99"/>
    <w:unhideWhenUsed/>
    <w:rsid w:val="00917E7C"/>
    <w:pPr>
      <w:tabs>
        <w:tab w:val="center" w:pos="4536"/>
        <w:tab w:val="right" w:pos="9072"/>
      </w:tabs>
    </w:pPr>
  </w:style>
  <w:style w:type="character" w:customStyle="1" w:styleId="llbChar">
    <w:name w:val="Élőláb Char"/>
    <w:basedOn w:val="Bekezdsalapbettpusa"/>
    <w:link w:val="llb"/>
    <w:uiPriority w:val="99"/>
    <w:rsid w:val="00917E7C"/>
  </w:style>
  <w:style w:type="paragraph" w:customStyle="1" w:styleId="Szmozs">
    <w:name w:val="Számozás"/>
    <w:basedOn w:val="Norml"/>
    <w:uiPriority w:val="4"/>
    <w:qFormat/>
    <w:rsid w:val="00917E7C"/>
    <w:pPr>
      <w:numPr>
        <w:numId w:val="4"/>
      </w:numPr>
      <w:spacing w:before="120"/>
      <w:contextualSpacing/>
    </w:pPr>
  </w:style>
  <w:style w:type="table" w:styleId="Rcsostblzat">
    <w:name w:val="Table Grid"/>
    <w:aliases w:val="Szegély nélküli"/>
    <w:basedOn w:val="Normltblzat"/>
    <w:uiPriority w:val="59"/>
    <w:rsid w:val="00917E7C"/>
    <w:pPr>
      <w:contextualSpacing/>
    </w:pPr>
    <w:tblPr/>
    <w:tcPr>
      <w:vAlign w:val="center"/>
    </w:tcPr>
  </w:style>
  <w:style w:type="character" w:customStyle="1" w:styleId="Cmsor4Char">
    <w:name w:val="Címsor 4 Char"/>
    <w:basedOn w:val="Bekezdsalapbettpusa"/>
    <w:link w:val="Cmsor4"/>
    <w:rsid w:val="00917E7C"/>
    <w:rPr>
      <w:iCs/>
      <w:color w:val="0C2148" w:themeColor="text2"/>
      <w:szCs w:val="30"/>
    </w:rPr>
  </w:style>
  <w:style w:type="character" w:customStyle="1" w:styleId="Cmsor5Char">
    <w:name w:val="Címsor 5 Char"/>
    <w:basedOn w:val="Bekezdsalapbettpusa"/>
    <w:link w:val="Cmsor5"/>
    <w:rsid w:val="00917E7C"/>
    <w:rPr>
      <w:color w:val="0C2148" w:themeColor="text2"/>
      <w:szCs w:val="26"/>
    </w:rPr>
  </w:style>
  <w:style w:type="character" w:customStyle="1" w:styleId="Cmsor6Char">
    <w:name w:val="Címsor 6 Char"/>
    <w:basedOn w:val="Bekezdsalapbettpusa"/>
    <w:link w:val="Cmsor6"/>
    <w:rsid w:val="00917E7C"/>
    <w:rPr>
      <w:color w:val="0C2148" w:themeColor="text2"/>
    </w:rPr>
  </w:style>
  <w:style w:type="character" w:customStyle="1" w:styleId="Cmsor1Char">
    <w:name w:val="Címsor 1 Char"/>
    <w:basedOn w:val="Bekezdsalapbettpusa"/>
    <w:link w:val="Cmsor1"/>
    <w:rsid w:val="00917E7C"/>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917E7C"/>
    <w:rPr>
      <w:b/>
      <w:color w:val="0C2148" w:themeColor="text2"/>
      <w:sz w:val="24"/>
      <w:szCs w:val="38"/>
    </w:rPr>
  </w:style>
  <w:style w:type="character" w:customStyle="1" w:styleId="Cmsor3Char">
    <w:name w:val="Címsor 3 Char"/>
    <w:basedOn w:val="Bekezdsalapbettpusa"/>
    <w:link w:val="Cmsor3"/>
    <w:rsid w:val="00917E7C"/>
    <w:rPr>
      <w:bCs/>
      <w:color w:val="0C2148" w:themeColor="text2"/>
      <w:szCs w:val="34"/>
    </w:rPr>
  </w:style>
  <w:style w:type="paragraph" w:styleId="Cm">
    <w:name w:val="Title"/>
    <w:basedOn w:val="Norml"/>
    <w:next w:val="Norml"/>
    <w:link w:val="CmChar"/>
    <w:uiPriority w:val="3"/>
    <w:qFormat/>
    <w:rsid w:val="00917E7C"/>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917E7C"/>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917E7C"/>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917E7C"/>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917E7C"/>
    <w:rPr>
      <w:rFonts w:eastAsiaTheme="majorEastAsia" w:cstheme="majorBidi"/>
      <w:i/>
      <w:iCs/>
      <w:color w:val="404040" w:themeColor="text1" w:themeTint="BF"/>
    </w:rPr>
  </w:style>
  <w:style w:type="numbering" w:customStyle="1" w:styleId="Style1">
    <w:name w:val="Style1"/>
    <w:uiPriority w:val="99"/>
    <w:rsid w:val="00917E7C"/>
    <w:pPr>
      <w:numPr>
        <w:numId w:val="1"/>
      </w:numPr>
    </w:pPr>
  </w:style>
  <w:style w:type="paragraph" w:styleId="TJ7">
    <w:name w:val="toc 7"/>
    <w:basedOn w:val="Norml"/>
    <w:next w:val="Norml"/>
    <w:autoRedefine/>
    <w:uiPriority w:val="99"/>
    <w:semiHidden/>
    <w:locked/>
    <w:rsid w:val="00917E7C"/>
    <w:pPr>
      <w:spacing w:after="100"/>
      <w:ind w:left="1200"/>
    </w:pPr>
    <w:rPr>
      <w:color w:val="385623" w:themeColor="accent6" w:themeShade="80"/>
    </w:rPr>
  </w:style>
  <w:style w:type="paragraph" w:styleId="TJ8">
    <w:name w:val="toc 8"/>
    <w:basedOn w:val="Norml"/>
    <w:next w:val="Norml"/>
    <w:autoRedefine/>
    <w:uiPriority w:val="99"/>
    <w:semiHidden/>
    <w:locked/>
    <w:rsid w:val="00917E7C"/>
    <w:pPr>
      <w:spacing w:after="100"/>
      <w:ind w:left="1400"/>
    </w:pPr>
    <w:rPr>
      <w:color w:val="385623" w:themeColor="accent6" w:themeShade="80"/>
    </w:rPr>
  </w:style>
  <w:style w:type="paragraph" w:styleId="TJ9">
    <w:name w:val="toc 9"/>
    <w:basedOn w:val="Norml"/>
    <w:next w:val="Norml"/>
    <w:autoRedefine/>
    <w:uiPriority w:val="99"/>
    <w:semiHidden/>
    <w:locked/>
    <w:rsid w:val="00917E7C"/>
    <w:pPr>
      <w:spacing w:after="100"/>
      <w:ind w:left="1600"/>
    </w:pPr>
    <w:rPr>
      <w:color w:val="385623" w:themeColor="accent6" w:themeShade="80"/>
    </w:rPr>
  </w:style>
  <w:style w:type="table" w:customStyle="1" w:styleId="Calendar2">
    <w:name w:val="Calendar 2"/>
    <w:basedOn w:val="Normltblzat"/>
    <w:uiPriority w:val="99"/>
    <w:qFormat/>
    <w:rsid w:val="00917E7C"/>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917E7C"/>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917E7C"/>
    <w:rPr>
      <w:rFonts w:eastAsiaTheme="minorEastAsia"/>
      <w:color w:val="0C2148" w:themeColor="text2"/>
      <w:sz w:val="16"/>
    </w:rPr>
  </w:style>
  <w:style w:type="character" w:styleId="Finomkiemels">
    <w:name w:val="Subtle Emphasis"/>
    <w:basedOn w:val="Bekezdsalapbettpusa"/>
    <w:uiPriority w:val="19"/>
    <w:qFormat/>
    <w:rsid w:val="00917E7C"/>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917E7C"/>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917E7C"/>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917E7C"/>
    <w:rPr>
      <w:color w:val="385623" w:themeColor="accent6" w:themeShade="80"/>
    </w:rPr>
  </w:style>
  <w:style w:type="character" w:customStyle="1" w:styleId="VgjegyzetszvegeChar">
    <w:name w:val="Végjegyzet szövege Char"/>
    <w:basedOn w:val="Bekezdsalapbettpusa"/>
    <w:link w:val="Vgjegyzetszvege"/>
    <w:uiPriority w:val="99"/>
    <w:semiHidden/>
    <w:rsid w:val="00917E7C"/>
    <w:rPr>
      <w:color w:val="385623" w:themeColor="accent6" w:themeShade="80"/>
    </w:rPr>
  </w:style>
  <w:style w:type="table" w:customStyle="1" w:styleId="Vilgosrnykols1jellszn1">
    <w:name w:val="Világos árnyékolás – 1. jelölőszín1"/>
    <w:basedOn w:val="Normltblzat"/>
    <w:uiPriority w:val="60"/>
    <w:rsid w:val="00917E7C"/>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917E7C"/>
    <w:pPr>
      <w:numPr>
        <w:numId w:val="5"/>
      </w:numPr>
    </w:pPr>
  </w:style>
  <w:style w:type="paragraph" w:customStyle="1" w:styleId="Tblaszvegstlus">
    <w:name w:val="Tábla szöveg stílus"/>
    <w:basedOn w:val="Norml"/>
    <w:link w:val="TblaszvegstlusChar"/>
    <w:uiPriority w:val="8"/>
    <w:qFormat/>
    <w:rsid w:val="00917E7C"/>
  </w:style>
  <w:style w:type="character" w:customStyle="1" w:styleId="ListaszerbekezdsChar">
    <w:name w:val="Listaszerű bekezdés Char"/>
    <w:aliases w:val="Lista_1 Char,lista_2 Char"/>
    <w:basedOn w:val="Bekezdsalapbettpusa"/>
    <w:link w:val="Listaszerbekezds"/>
    <w:uiPriority w:val="4"/>
    <w:rsid w:val="00917E7C"/>
  </w:style>
  <w:style w:type="character" w:customStyle="1" w:styleId="Listaszerbekezds2Char">
    <w:name w:val="Listaszerű bekezdés 2 Char"/>
    <w:basedOn w:val="ListaszerbekezdsChar"/>
    <w:link w:val="Listaszerbekezds2"/>
    <w:uiPriority w:val="4"/>
    <w:rsid w:val="00917E7C"/>
  </w:style>
  <w:style w:type="character" w:customStyle="1" w:styleId="TblaszvegstlusChar">
    <w:name w:val="Tábla szöveg stílus Char"/>
    <w:basedOn w:val="Bekezdsalapbettpusa"/>
    <w:link w:val="Tblaszvegstlus"/>
    <w:uiPriority w:val="8"/>
    <w:rsid w:val="00917E7C"/>
  </w:style>
  <w:style w:type="character" w:styleId="Finomhivatkozs">
    <w:name w:val="Subtle Reference"/>
    <w:basedOn w:val="Bekezdsalapbettpusa"/>
    <w:uiPriority w:val="31"/>
    <w:rsid w:val="00917E7C"/>
    <w:rPr>
      <w:sz w:val="24"/>
      <w:szCs w:val="24"/>
      <w:u w:val="single"/>
    </w:rPr>
  </w:style>
  <w:style w:type="character" w:styleId="Ershivatkozs">
    <w:name w:val="Intense Reference"/>
    <w:basedOn w:val="Bekezdsalapbettpusa"/>
    <w:uiPriority w:val="32"/>
    <w:rsid w:val="00917E7C"/>
    <w:rPr>
      <w:b/>
      <w:sz w:val="24"/>
      <w:u w:val="single"/>
    </w:rPr>
  </w:style>
  <w:style w:type="paragraph" w:customStyle="1" w:styleId="Listaszerbekezds2szint">
    <w:name w:val="Listaszerű bekezdés 2. szint"/>
    <w:basedOn w:val="Listaszerbekezds"/>
    <w:link w:val="Listaszerbekezds2szintChar"/>
    <w:uiPriority w:val="4"/>
    <w:qFormat/>
    <w:rsid w:val="00917E7C"/>
    <w:pPr>
      <w:numPr>
        <w:numId w:val="7"/>
      </w:numPr>
    </w:pPr>
  </w:style>
  <w:style w:type="paragraph" w:customStyle="1" w:styleId="Listaszerbekezds3szint">
    <w:name w:val="Listaszerű bekezdés 3. szint"/>
    <w:basedOn w:val="Listaszerbekezds"/>
    <w:link w:val="Listaszerbekezds3szintChar"/>
    <w:uiPriority w:val="4"/>
    <w:qFormat/>
    <w:rsid w:val="00917E7C"/>
    <w:pPr>
      <w:numPr>
        <w:ilvl w:val="2"/>
        <w:numId w:val="9"/>
      </w:numPr>
    </w:pPr>
  </w:style>
  <w:style w:type="character" w:customStyle="1" w:styleId="Listaszerbekezds2szintChar">
    <w:name w:val="Listaszerű bekezdés 2. szint Char"/>
    <w:basedOn w:val="ListaszerbekezdsChar"/>
    <w:link w:val="Listaszerbekezds2szint"/>
    <w:uiPriority w:val="4"/>
    <w:rsid w:val="00917E7C"/>
  </w:style>
  <w:style w:type="character" w:customStyle="1" w:styleId="Listaszerbekezds3szintChar">
    <w:name w:val="Listaszerű bekezdés 3. szint Char"/>
    <w:basedOn w:val="ListaszerbekezdsChar"/>
    <w:link w:val="Listaszerbekezds3szint"/>
    <w:uiPriority w:val="4"/>
    <w:rsid w:val="00917E7C"/>
  </w:style>
  <w:style w:type="paragraph" w:styleId="Alcm">
    <w:name w:val="Subtitle"/>
    <w:basedOn w:val="Norml"/>
    <w:next w:val="Norml"/>
    <w:link w:val="AlcmChar"/>
    <w:uiPriority w:val="11"/>
    <w:rsid w:val="00917E7C"/>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917E7C"/>
    <w:rPr>
      <w:rFonts w:eastAsiaTheme="majorEastAsia" w:cstheme="majorBidi"/>
    </w:rPr>
  </w:style>
  <w:style w:type="paragraph" w:customStyle="1" w:styleId="Listabetvel">
    <w:name w:val="Lista betűvel"/>
    <w:basedOn w:val="Listaszerbekezds"/>
    <w:link w:val="ListabetvelChar"/>
    <w:uiPriority w:val="4"/>
    <w:qFormat/>
    <w:rsid w:val="00917E7C"/>
    <w:pPr>
      <w:numPr>
        <w:numId w:val="6"/>
      </w:numPr>
    </w:pPr>
  </w:style>
  <w:style w:type="character" w:customStyle="1" w:styleId="ListabetvelChar">
    <w:name w:val="Lista betűvel Char"/>
    <w:basedOn w:val="ListaszerbekezdsChar"/>
    <w:link w:val="Listabetvel"/>
    <w:uiPriority w:val="4"/>
    <w:rsid w:val="00917E7C"/>
  </w:style>
  <w:style w:type="paragraph" w:customStyle="1" w:styleId="Erskiemels1">
    <w:name w:val="Erős kiemelés1"/>
    <w:basedOn w:val="Norml"/>
    <w:link w:val="ErskiemelsChar"/>
    <w:uiPriority w:val="5"/>
    <w:qFormat/>
    <w:rsid w:val="00917E7C"/>
    <w:rPr>
      <w:b/>
      <w:i/>
    </w:rPr>
  </w:style>
  <w:style w:type="character" w:customStyle="1" w:styleId="ErskiemelsChar">
    <w:name w:val="Erős kiemelés Char"/>
    <w:basedOn w:val="Bekezdsalapbettpusa"/>
    <w:link w:val="Erskiemels1"/>
    <w:uiPriority w:val="5"/>
    <w:rsid w:val="00917E7C"/>
    <w:rPr>
      <w:b/>
      <w:i/>
    </w:rPr>
  </w:style>
  <w:style w:type="paragraph" w:customStyle="1" w:styleId="Bold">
    <w:name w:val="Bold"/>
    <w:basedOn w:val="Norml"/>
    <w:link w:val="BoldChar"/>
    <w:uiPriority w:val="6"/>
    <w:qFormat/>
    <w:rsid w:val="00917E7C"/>
    <w:rPr>
      <w:b/>
    </w:rPr>
  </w:style>
  <w:style w:type="character" w:customStyle="1" w:styleId="BoldChar">
    <w:name w:val="Bold Char"/>
    <w:basedOn w:val="Bekezdsalapbettpusa"/>
    <w:link w:val="Bold"/>
    <w:uiPriority w:val="6"/>
    <w:rsid w:val="00917E7C"/>
    <w:rPr>
      <w:b/>
    </w:rPr>
  </w:style>
  <w:style w:type="character" w:styleId="Mrltotthiperhivatkozs">
    <w:name w:val="FollowedHyperlink"/>
    <w:basedOn w:val="Bekezdsalapbettpusa"/>
    <w:uiPriority w:val="99"/>
    <w:semiHidden/>
    <w:unhideWhenUsed/>
    <w:rsid w:val="00917E7C"/>
    <w:rPr>
      <w:color w:val="954F72" w:themeColor="followedHyperlink"/>
      <w:u w:val="single"/>
    </w:rPr>
  </w:style>
  <w:style w:type="paragraph" w:styleId="Tartalomjegyzkcmsora">
    <w:name w:val="TOC Heading"/>
    <w:basedOn w:val="Cmsor1"/>
    <w:next w:val="Norml"/>
    <w:uiPriority w:val="39"/>
    <w:unhideWhenUsed/>
    <w:qFormat/>
    <w:rsid w:val="00917E7C"/>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917E7C"/>
    <w:pPr>
      <w:spacing w:after="100"/>
      <w:ind w:left="220"/>
      <w:jc w:val="left"/>
    </w:pPr>
    <w:rPr>
      <w:rFonts w:eastAsiaTheme="minorEastAsia"/>
    </w:rPr>
  </w:style>
  <w:style w:type="paragraph" w:styleId="TJ1">
    <w:name w:val="toc 1"/>
    <w:basedOn w:val="Norml"/>
    <w:next w:val="Norml"/>
    <w:autoRedefine/>
    <w:uiPriority w:val="39"/>
    <w:unhideWhenUsed/>
    <w:qFormat/>
    <w:locked/>
    <w:rsid w:val="00917E7C"/>
    <w:pPr>
      <w:spacing w:after="100"/>
      <w:jc w:val="left"/>
    </w:pPr>
    <w:rPr>
      <w:rFonts w:eastAsiaTheme="minorEastAsia"/>
    </w:rPr>
  </w:style>
  <w:style w:type="paragraph" w:styleId="TJ3">
    <w:name w:val="toc 3"/>
    <w:basedOn w:val="Norml"/>
    <w:next w:val="Norml"/>
    <w:uiPriority w:val="39"/>
    <w:unhideWhenUsed/>
    <w:qFormat/>
    <w:locked/>
    <w:rsid w:val="00917E7C"/>
    <w:pPr>
      <w:spacing w:after="100"/>
      <w:ind w:left="400"/>
    </w:pPr>
  </w:style>
  <w:style w:type="paragraph" w:customStyle="1" w:styleId="StyleTOC2Left015">
    <w:name w:val="Style TOC 2 + Left:  0.15&quot;"/>
    <w:basedOn w:val="TJ2"/>
    <w:rsid w:val="00917E7C"/>
    <w:pPr>
      <w:ind w:left="216"/>
    </w:pPr>
    <w:rPr>
      <w:rFonts w:eastAsia="Times New Roman" w:cs="Times New Roman"/>
    </w:rPr>
  </w:style>
  <w:style w:type="paragraph" w:customStyle="1" w:styleId="StyleTOC3Left031">
    <w:name w:val="Style TOC 3 + Left:  0.31&quot;"/>
    <w:basedOn w:val="TJ3"/>
    <w:rsid w:val="00917E7C"/>
    <w:pPr>
      <w:ind w:left="446"/>
    </w:pPr>
    <w:rPr>
      <w:rFonts w:eastAsia="Times New Roman" w:cs="Times New Roman"/>
    </w:rPr>
  </w:style>
  <w:style w:type="numbering" w:customStyle="1" w:styleId="Hierarchikuslista">
    <w:name w:val="Hierarchikus lista"/>
    <w:uiPriority w:val="99"/>
    <w:rsid w:val="00917E7C"/>
    <w:pPr>
      <w:numPr>
        <w:numId w:val="2"/>
      </w:numPr>
    </w:pPr>
  </w:style>
  <w:style w:type="paragraph" w:customStyle="1" w:styleId="HierarchikusLista0">
    <w:name w:val="Hierarchikus Lista"/>
    <w:basedOn w:val="Listaszerbekezds"/>
    <w:link w:val="HierarchikusListaChar"/>
    <w:qFormat/>
    <w:rsid w:val="00917E7C"/>
    <w:pPr>
      <w:numPr>
        <w:numId w:val="0"/>
      </w:numPr>
    </w:pPr>
  </w:style>
  <w:style w:type="character" w:customStyle="1" w:styleId="HierarchikusListaChar">
    <w:name w:val="Hierarchikus Lista Char"/>
    <w:basedOn w:val="ListaszerbekezdsChar"/>
    <w:link w:val="HierarchikusLista0"/>
    <w:rsid w:val="00917E7C"/>
  </w:style>
  <w:style w:type="character" w:styleId="Kiemels2">
    <w:name w:val="Strong"/>
    <w:basedOn w:val="Bekezdsalapbettpusa"/>
    <w:uiPriority w:val="22"/>
    <w:rsid w:val="00917E7C"/>
    <w:rPr>
      <w:b/>
      <w:bCs/>
    </w:rPr>
  </w:style>
  <w:style w:type="character" w:styleId="Kiemels">
    <w:name w:val="Emphasis"/>
    <w:basedOn w:val="Bekezdsalapbettpusa"/>
    <w:uiPriority w:val="6"/>
    <w:qFormat/>
    <w:rsid w:val="00917E7C"/>
    <w:rPr>
      <w:i/>
      <w:iCs/>
    </w:rPr>
  </w:style>
  <w:style w:type="paragraph" w:styleId="Nincstrkz">
    <w:name w:val="No Spacing"/>
    <w:basedOn w:val="Norml"/>
    <w:uiPriority w:val="1"/>
    <w:rsid w:val="00917E7C"/>
    <w:rPr>
      <w:szCs w:val="32"/>
    </w:rPr>
  </w:style>
  <w:style w:type="paragraph" w:styleId="Idzet">
    <w:name w:val="Quote"/>
    <w:basedOn w:val="Norml"/>
    <w:next w:val="Norml"/>
    <w:link w:val="IdzetChar"/>
    <w:uiPriority w:val="29"/>
    <w:rsid w:val="00917E7C"/>
    <w:rPr>
      <w:i/>
    </w:rPr>
  </w:style>
  <w:style w:type="character" w:customStyle="1" w:styleId="IdzetChar">
    <w:name w:val="Idézet Char"/>
    <w:basedOn w:val="Bekezdsalapbettpusa"/>
    <w:link w:val="Idzet"/>
    <w:uiPriority w:val="29"/>
    <w:rsid w:val="00917E7C"/>
    <w:rPr>
      <w:i/>
    </w:rPr>
  </w:style>
  <w:style w:type="paragraph" w:styleId="Kiemeltidzet">
    <w:name w:val="Intense Quote"/>
    <w:basedOn w:val="Norml"/>
    <w:next w:val="Norml"/>
    <w:link w:val="KiemeltidzetChar"/>
    <w:uiPriority w:val="30"/>
    <w:rsid w:val="00917E7C"/>
    <w:pPr>
      <w:ind w:left="720" w:right="720"/>
    </w:pPr>
    <w:rPr>
      <w:b/>
      <w:i/>
    </w:rPr>
  </w:style>
  <w:style w:type="character" w:customStyle="1" w:styleId="KiemeltidzetChar">
    <w:name w:val="Kiemelt idézet Char"/>
    <w:basedOn w:val="Bekezdsalapbettpusa"/>
    <w:link w:val="Kiemeltidzet"/>
    <w:uiPriority w:val="30"/>
    <w:rsid w:val="00917E7C"/>
    <w:rPr>
      <w:b/>
      <w:i/>
    </w:rPr>
  </w:style>
  <w:style w:type="character" w:styleId="Erskiemels">
    <w:name w:val="Intense Emphasis"/>
    <w:basedOn w:val="Bekezdsalapbettpusa"/>
    <w:uiPriority w:val="21"/>
    <w:rsid w:val="00917E7C"/>
    <w:rPr>
      <w:b/>
      <w:i/>
      <w:sz w:val="24"/>
      <w:szCs w:val="24"/>
      <w:u w:val="single"/>
    </w:rPr>
  </w:style>
  <w:style w:type="character" w:styleId="Knyvcme">
    <w:name w:val="Book Title"/>
    <w:basedOn w:val="Bekezdsalapbettpusa"/>
    <w:uiPriority w:val="33"/>
    <w:rsid w:val="00917E7C"/>
    <w:rPr>
      <w:rFonts w:ascii="Calibri" w:eastAsiaTheme="majorEastAsia" w:hAnsi="Calibri"/>
      <w:b/>
      <w:i/>
      <w:sz w:val="24"/>
      <w:szCs w:val="24"/>
    </w:rPr>
  </w:style>
  <w:style w:type="paragraph" w:customStyle="1" w:styleId="Szvegdobozstlus">
    <w:name w:val="Szövegdoboz stílus"/>
    <w:basedOn w:val="HierarchikusLista0"/>
    <w:qFormat/>
    <w:rsid w:val="00917E7C"/>
    <w:rPr>
      <w:b/>
      <w:i/>
      <w:color w:val="009EE0"/>
    </w:rPr>
  </w:style>
  <w:style w:type="table" w:customStyle="1" w:styleId="Rcsos">
    <w:name w:val="Rácsos"/>
    <w:basedOn w:val="Normltblzat"/>
    <w:uiPriority w:val="99"/>
    <w:rsid w:val="00917E7C"/>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917E7C"/>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917E7C"/>
    <w:pPr>
      <w:keepNext/>
      <w:spacing w:after="40"/>
      <w:jc w:val="center"/>
    </w:pPr>
    <w:rPr>
      <w:b/>
      <w:bCs/>
      <w:color w:val="808080"/>
      <w:szCs w:val="18"/>
    </w:rPr>
  </w:style>
  <w:style w:type="paragraph" w:customStyle="1" w:styleId="ENCaption2Col">
    <w:name w:val="EN_Caption_2Col"/>
    <w:basedOn w:val="Norml"/>
    <w:next w:val="Norml"/>
    <w:uiPriority w:val="1"/>
    <w:qFormat/>
    <w:rsid w:val="00917E7C"/>
    <w:pPr>
      <w:keepNext/>
      <w:spacing w:after="40"/>
      <w:jc w:val="left"/>
    </w:pPr>
    <w:rPr>
      <w:b/>
      <w:bCs/>
      <w:color w:val="808080"/>
      <w:szCs w:val="18"/>
    </w:rPr>
  </w:style>
  <w:style w:type="paragraph" w:customStyle="1" w:styleId="ENCaptionBox">
    <w:name w:val="EN_Caption_Box"/>
    <w:basedOn w:val="Norml"/>
    <w:next w:val="Norml"/>
    <w:uiPriority w:val="1"/>
    <w:qFormat/>
    <w:rsid w:val="00917E7C"/>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917E7C"/>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917E7C"/>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917E7C"/>
    <w:rPr>
      <w:rFonts w:eastAsiaTheme="minorEastAsia"/>
      <w:color w:val="808080"/>
      <w:sz w:val="18"/>
    </w:rPr>
  </w:style>
  <w:style w:type="paragraph" w:customStyle="1" w:styleId="ENNormal">
    <w:name w:val="EN_Normal"/>
    <w:basedOn w:val="Norml"/>
    <w:uiPriority w:val="1"/>
    <w:qFormat/>
    <w:rsid w:val="00917E7C"/>
  </w:style>
  <w:style w:type="paragraph" w:customStyle="1" w:styleId="ENNormalBox">
    <w:name w:val="EN_Normal_Box"/>
    <w:basedOn w:val="Norml"/>
    <w:uiPriority w:val="1"/>
    <w:qFormat/>
    <w:rsid w:val="00917E7C"/>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917E7C"/>
    <w:pPr>
      <w:keepLines/>
      <w:jc w:val="center"/>
    </w:pPr>
    <w:rPr>
      <w:color w:val="808080"/>
      <w:sz w:val="18"/>
    </w:rPr>
  </w:style>
  <w:style w:type="paragraph" w:customStyle="1" w:styleId="ENNote2Col">
    <w:name w:val="EN_Note_2Col"/>
    <w:basedOn w:val="Norml"/>
    <w:next w:val="ENNormal"/>
    <w:uiPriority w:val="1"/>
    <w:qFormat/>
    <w:rsid w:val="00917E7C"/>
    <w:pPr>
      <w:keepLines/>
    </w:pPr>
    <w:rPr>
      <w:color w:val="808080"/>
      <w:sz w:val="18"/>
    </w:rPr>
  </w:style>
  <w:style w:type="paragraph" w:customStyle="1" w:styleId="ENNoteBox">
    <w:name w:val="EN_Note_Box"/>
    <w:basedOn w:val="Norml"/>
    <w:next w:val="ENNormalBox"/>
    <w:uiPriority w:val="1"/>
    <w:qFormat/>
    <w:rsid w:val="00917E7C"/>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917E7C"/>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917E7C"/>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917E7C"/>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917E7C"/>
    <w:pPr>
      <w:keepNext/>
      <w:spacing w:after="40"/>
      <w:jc w:val="center"/>
    </w:pPr>
    <w:rPr>
      <w:sz w:val="20"/>
    </w:rPr>
  </w:style>
  <w:style w:type="paragraph" w:customStyle="1" w:styleId="HUCaption2Col">
    <w:name w:val="HU_Caption_2Col"/>
    <w:basedOn w:val="Kpalrs"/>
    <w:next w:val="Norml"/>
    <w:uiPriority w:val="1"/>
    <w:qFormat/>
    <w:rsid w:val="00917E7C"/>
    <w:pPr>
      <w:keepNext/>
      <w:spacing w:after="40"/>
    </w:pPr>
    <w:rPr>
      <w:sz w:val="20"/>
    </w:rPr>
  </w:style>
  <w:style w:type="paragraph" w:customStyle="1" w:styleId="HUCaptionBox">
    <w:name w:val="HU_Caption_Box"/>
    <w:basedOn w:val="Kpalrs"/>
    <w:next w:val="Norml"/>
    <w:uiPriority w:val="1"/>
    <w:qFormat/>
    <w:rsid w:val="00917E7C"/>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917E7C"/>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917E7C"/>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917E7C"/>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917E7C"/>
    <w:rPr>
      <w:caps/>
      <w:color w:val="0C2148" w:themeColor="text2"/>
    </w:rPr>
  </w:style>
  <w:style w:type="paragraph" w:customStyle="1" w:styleId="HUFootnote">
    <w:name w:val="HU_Footnote"/>
    <w:basedOn w:val="Lbjegyzetszveg"/>
    <w:uiPriority w:val="1"/>
    <w:qFormat/>
    <w:rsid w:val="00917E7C"/>
    <w:rPr>
      <w:color w:val="808080"/>
      <w:sz w:val="18"/>
    </w:rPr>
  </w:style>
  <w:style w:type="paragraph" w:customStyle="1" w:styleId="HUNormalBox">
    <w:name w:val="HU_Normal_Box"/>
    <w:basedOn w:val="Norml"/>
    <w:uiPriority w:val="1"/>
    <w:qFormat/>
    <w:rsid w:val="00917E7C"/>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917E7C"/>
    <w:pPr>
      <w:keepLines/>
      <w:jc w:val="center"/>
    </w:pPr>
    <w:rPr>
      <w:color w:val="808080"/>
      <w:sz w:val="18"/>
    </w:rPr>
  </w:style>
  <w:style w:type="paragraph" w:customStyle="1" w:styleId="HUNote2Col">
    <w:name w:val="HU_Note_2Col"/>
    <w:basedOn w:val="Norml"/>
    <w:next w:val="Norml"/>
    <w:uiPriority w:val="1"/>
    <w:qFormat/>
    <w:rsid w:val="00917E7C"/>
    <w:pPr>
      <w:keepLines/>
    </w:pPr>
    <w:rPr>
      <w:color w:val="808080"/>
      <w:sz w:val="18"/>
    </w:rPr>
  </w:style>
  <w:style w:type="paragraph" w:customStyle="1" w:styleId="HUNoteBox">
    <w:name w:val="HU_Note_Box"/>
    <w:basedOn w:val="Norml"/>
    <w:next w:val="HUNormalBox"/>
    <w:link w:val="HUNoteBoxChar"/>
    <w:uiPriority w:val="1"/>
    <w:qFormat/>
    <w:rsid w:val="00917E7C"/>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917E7C"/>
    <w:rPr>
      <w:color w:val="808080"/>
      <w:sz w:val="18"/>
      <w:shd w:val="clear" w:color="auto" w:fill="C6EEFF"/>
    </w:rPr>
  </w:style>
  <w:style w:type="paragraph" w:customStyle="1" w:styleId="HUSectionTitle">
    <w:name w:val="HU_Section_Title"/>
    <w:basedOn w:val="Cmsor2"/>
    <w:next w:val="Norml"/>
    <w:link w:val="HUSectionTitleChar"/>
    <w:uiPriority w:val="1"/>
    <w:rsid w:val="00917E7C"/>
    <w:pPr>
      <w:keepNext/>
    </w:pPr>
  </w:style>
  <w:style w:type="character" w:customStyle="1" w:styleId="HUSectionTitleChar">
    <w:name w:val="HU_Section_Title Char"/>
    <w:basedOn w:val="Cmsor2Char"/>
    <w:link w:val="HUSectionTitle"/>
    <w:uiPriority w:val="1"/>
    <w:rsid w:val="00917E7C"/>
    <w:rPr>
      <w:b/>
      <w:color w:val="0C2148" w:themeColor="text2"/>
      <w:sz w:val="24"/>
      <w:szCs w:val="38"/>
    </w:rPr>
  </w:style>
  <w:style w:type="paragraph" w:customStyle="1" w:styleId="HUSubsectionTitle">
    <w:name w:val="HU_Subsection_Title"/>
    <w:basedOn w:val="Cmsor3"/>
    <w:next w:val="Norml"/>
    <w:link w:val="HUSubsectionTitleChar"/>
    <w:uiPriority w:val="1"/>
    <w:rsid w:val="00917E7C"/>
    <w:pPr>
      <w:keepNext/>
      <w:ind w:left="595" w:hanging="595"/>
    </w:pPr>
  </w:style>
  <w:style w:type="character" w:customStyle="1" w:styleId="HUSubsectionTitleChar">
    <w:name w:val="HU_Subsection_Title Char"/>
    <w:basedOn w:val="Cmsor3Char"/>
    <w:link w:val="HUSubsectionTitle"/>
    <w:uiPriority w:val="1"/>
    <w:rsid w:val="00917E7C"/>
    <w:rPr>
      <w:bCs/>
      <w:color w:val="0C2148" w:themeColor="text2"/>
      <w:szCs w:val="34"/>
    </w:rPr>
  </w:style>
  <w:style w:type="paragraph" w:customStyle="1" w:styleId="Heading1Kiadvny">
    <w:name w:val="Heading 1 Kiadvány"/>
    <w:basedOn w:val="Cmsor1"/>
    <w:qFormat/>
    <w:rsid w:val="00917E7C"/>
    <w:rPr>
      <w:b w:val="0"/>
      <w:caps w:val="0"/>
      <w:sz w:val="52"/>
    </w:rPr>
  </w:style>
  <w:style w:type="character" w:styleId="Jegyzethivatkozs">
    <w:name w:val="annotation reference"/>
    <w:basedOn w:val="Bekezdsalapbettpusa"/>
    <w:semiHidden/>
    <w:unhideWhenUsed/>
    <w:rsid w:val="0003126F"/>
    <w:rPr>
      <w:sz w:val="16"/>
      <w:szCs w:val="16"/>
    </w:rPr>
  </w:style>
  <w:style w:type="paragraph" w:styleId="Jegyzetszveg">
    <w:name w:val="annotation text"/>
    <w:basedOn w:val="Norml"/>
    <w:link w:val="JegyzetszvegChar"/>
    <w:uiPriority w:val="99"/>
    <w:unhideWhenUsed/>
    <w:rsid w:val="0003126F"/>
    <w:pPr>
      <w:spacing w:line="240" w:lineRule="auto"/>
    </w:pPr>
  </w:style>
  <w:style w:type="character" w:customStyle="1" w:styleId="JegyzetszvegChar">
    <w:name w:val="Jegyzetszöveg Char"/>
    <w:basedOn w:val="Bekezdsalapbettpusa"/>
    <w:link w:val="Jegyzetszveg"/>
    <w:uiPriority w:val="99"/>
    <w:rsid w:val="0003126F"/>
  </w:style>
  <w:style w:type="paragraph" w:customStyle="1" w:styleId="Erskiemels2">
    <w:name w:val="Erős kiemelés2"/>
    <w:basedOn w:val="Norml"/>
    <w:uiPriority w:val="5"/>
    <w:qFormat/>
    <w:rsid w:val="00DC7E85"/>
    <w:rPr>
      <w:b/>
      <w:i/>
    </w:rPr>
  </w:style>
  <w:style w:type="paragraph" w:styleId="Megjegyzstrgya">
    <w:name w:val="annotation subject"/>
    <w:basedOn w:val="Jegyzetszveg"/>
    <w:next w:val="Jegyzetszveg"/>
    <w:link w:val="MegjegyzstrgyaChar"/>
    <w:uiPriority w:val="99"/>
    <w:semiHidden/>
    <w:unhideWhenUsed/>
    <w:rsid w:val="008D37CA"/>
    <w:rPr>
      <w:b/>
      <w:bCs/>
    </w:rPr>
  </w:style>
  <w:style w:type="character" w:customStyle="1" w:styleId="MegjegyzstrgyaChar">
    <w:name w:val="Megjegyzés tárgya Char"/>
    <w:basedOn w:val="JegyzetszvegChar"/>
    <w:link w:val="Megjegyzstrgya"/>
    <w:uiPriority w:val="99"/>
    <w:semiHidden/>
    <w:rsid w:val="008D37CA"/>
    <w:rPr>
      <w:b/>
      <w:bCs/>
    </w:rPr>
  </w:style>
  <w:style w:type="paragraph" w:customStyle="1" w:styleId="Erskiemels3">
    <w:name w:val="Erős kiemelés3"/>
    <w:basedOn w:val="Norml"/>
    <w:uiPriority w:val="5"/>
    <w:qFormat/>
    <w:rsid w:val="003A2B5A"/>
    <w:rPr>
      <w:b/>
      <w:i/>
    </w:rPr>
  </w:style>
  <w:style w:type="table" w:styleId="Tblzategyszer1">
    <w:name w:val="Plain Table 1"/>
    <w:basedOn w:val="Normltblzat"/>
    <w:uiPriority w:val="41"/>
    <w:rsid w:val="00A2061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cimalAligned">
    <w:name w:val="Decimal Aligned"/>
    <w:basedOn w:val="Norml"/>
    <w:uiPriority w:val="40"/>
    <w:qFormat/>
    <w:rsid w:val="002978E5"/>
    <w:pPr>
      <w:tabs>
        <w:tab w:val="decimal" w:pos="360"/>
      </w:tabs>
      <w:spacing w:after="200"/>
    </w:pPr>
    <w:rPr>
      <w:rFonts w:eastAsiaTheme="minorEastAsia" w:cs="Times New Roman"/>
    </w:rPr>
  </w:style>
  <w:style w:type="table" w:styleId="Vilgosrnykols1jellszn">
    <w:name w:val="Light Shading Accent 1"/>
    <w:basedOn w:val="Normltblzat"/>
    <w:uiPriority w:val="60"/>
    <w:rsid w:val="002978E5"/>
    <w:rPr>
      <w:rFonts w:asciiTheme="minorHAnsi" w:eastAsiaTheme="minorEastAsia" w:hAnsiTheme="minorHAnsi"/>
      <w:color w:val="0075A7" w:themeColor="accent1" w:themeShade="BF"/>
      <w:sz w:val="22"/>
      <w:szCs w:val="22"/>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Default">
    <w:name w:val="Default"/>
    <w:rsid w:val="00F60746"/>
    <w:pPr>
      <w:autoSpaceDE w:val="0"/>
      <w:autoSpaceDN w:val="0"/>
      <w:adjustRightInd w:val="0"/>
    </w:pPr>
    <w:rPr>
      <w:rFonts w:eastAsia="Calibri" w:cs="Calibri"/>
      <w:color w:val="000000"/>
      <w:sz w:val="24"/>
      <w:szCs w:val="24"/>
    </w:rPr>
  </w:style>
  <w:style w:type="paragraph" w:customStyle="1" w:styleId="Erskiemels4">
    <w:name w:val="Erős kiemelés4"/>
    <w:basedOn w:val="Norml"/>
    <w:uiPriority w:val="5"/>
    <w:qFormat/>
    <w:rsid w:val="000810BC"/>
    <w:rPr>
      <w:b/>
      <w:i/>
    </w:rPr>
  </w:style>
  <w:style w:type="paragraph" w:styleId="Vltozat">
    <w:name w:val="Revision"/>
    <w:hidden/>
    <w:uiPriority w:val="99"/>
    <w:semiHidden/>
    <w:rsid w:val="007010AD"/>
  </w:style>
  <w:style w:type="paragraph" w:customStyle="1" w:styleId="Erskiemels5">
    <w:name w:val="Erős kiemelés5"/>
    <w:basedOn w:val="Norml"/>
    <w:uiPriority w:val="5"/>
    <w:qFormat/>
    <w:rsid w:val="00317794"/>
    <w:rPr>
      <w:b/>
      <w:i/>
    </w:rPr>
  </w:style>
  <w:style w:type="paragraph" w:customStyle="1" w:styleId="Erskiemels6">
    <w:name w:val="Erős kiemelés6"/>
    <w:basedOn w:val="Norml"/>
    <w:uiPriority w:val="5"/>
    <w:qFormat/>
    <w:rsid w:val="009A1100"/>
    <w:rPr>
      <w:b/>
      <w:i/>
    </w:rPr>
  </w:style>
  <w:style w:type="paragraph" w:customStyle="1" w:styleId="Erskiemels7">
    <w:name w:val="Erős kiemelés7"/>
    <w:basedOn w:val="Norml"/>
    <w:uiPriority w:val="5"/>
    <w:qFormat/>
    <w:rsid w:val="00095088"/>
    <w:rPr>
      <w:b/>
      <w:i/>
    </w:rPr>
  </w:style>
  <w:style w:type="paragraph" w:customStyle="1" w:styleId="Erskiemels8">
    <w:name w:val="Erős kiemelés8"/>
    <w:basedOn w:val="Norml"/>
    <w:uiPriority w:val="5"/>
    <w:qFormat/>
    <w:rsid w:val="009E5AA8"/>
    <w:rPr>
      <w:b/>
      <w:i/>
    </w:rPr>
  </w:style>
  <w:style w:type="paragraph" w:customStyle="1" w:styleId="Erskiemels9">
    <w:name w:val="Erős kiemelés9"/>
    <w:basedOn w:val="Norml"/>
    <w:uiPriority w:val="5"/>
    <w:qFormat/>
    <w:rsid w:val="00A52D36"/>
    <w:rPr>
      <w:b/>
      <w:i/>
    </w:rPr>
  </w:style>
  <w:style w:type="paragraph" w:customStyle="1" w:styleId="CM1">
    <w:name w:val="CM1"/>
    <w:basedOn w:val="Default"/>
    <w:next w:val="Default"/>
    <w:uiPriority w:val="99"/>
    <w:rsid w:val="00A025A9"/>
    <w:rPr>
      <w:rFonts w:ascii="EUAlbertina" w:eastAsiaTheme="minorHAnsi" w:hAnsi="EUAlbertina" w:cstheme="minorBidi"/>
      <w:color w:val="auto"/>
    </w:rPr>
  </w:style>
  <w:style w:type="paragraph" w:customStyle="1" w:styleId="CM3">
    <w:name w:val="CM3"/>
    <w:basedOn w:val="Default"/>
    <w:next w:val="Default"/>
    <w:uiPriority w:val="99"/>
    <w:rsid w:val="00A025A9"/>
    <w:rPr>
      <w:rFonts w:ascii="EUAlbertina" w:eastAsiaTheme="minorHAnsi" w:hAnsi="EUAlbertina" w:cstheme="minorBidi"/>
      <w:color w:val="auto"/>
    </w:rPr>
  </w:style>
  <w:style w:type="paragraph" w:customStyle="1" w:styleId="Erskiemels10">
    <w:name w:val="Erős kiemelés10"/>
    <w:basedOn w:val="Norml"/>
    <w:uiPriority w:val="5"/>
    <w:qFormat/>
    <w:rsid w:val="00197CC3"/>
    <w:rPr>
      <w:b/>
      <w:i/>
    </w:rPr>
  </w:style>
  <w:style w:type="paragraph" w:customStyle="1" w:styleId="Erskiemels11">
    <w:name w:val="Erős kiemelés11"/>
    <w:basedOn w:val="Norml"/>
    <w:uiPriority w:val="5"/>
    <w:qFormat/>
    <w:rsid w:val="00495A0C"/>
    <w:rPr>
      <w:b/>
      <w:i/>
    </w:rPr>
  </w:style>
  <w:style w:type="paragraph" w:customStyle="1" w:styleId="Erskiemels12">
    <w:name w:val="Erős kiemelés12"/>
    <w:basedOn w:val="Norml"/>
    <w:uiPriority w:val="5"/>
    <w:qFormat/>
    <w:rsid w:val="00DC506D"/>
    <w:rPr>
      <w:b/>
      <w:i/>
    </w:rPr>
  </w:style>
  <w:style w:type="character" w:styleId="Lbjegyzet-hivatkozs">
    <w:name w:val="footnote reference"/>
    <w:basedOn w:val="Bekezdsalapbettpusa"/>
    <w:uiPriority w:val="99"/>
    <w:semiHidden/>
    <w:unhideWhenUsed/>
    <w:rsid w:val="00330178"/>
    <w:rPr>
      <w:vertAlign w:val="superscript"/>
    </w:rPr>
  </w:style>
  <w:style w:type="paragraph" w:customStyle="1" w:styleId="Erskiemels13">
    <w:name w:val="Erős kiemelés13"/>
    <w:basedOn w:val="Norml"/>
    <w:uiPriority w:val="5"/>
    <w:qFormat/>
    <w:rsid w:val="00BA55AF"/>
    <w:rPr>
      <w:b/>
      <w:i/>
    </w:rPr>
  </w:style>
  <w:style w:type="paragraph" w:customStyle="1" w:styleId="Erskiemels14">
    <w:name w:val="Erős kiemelés14"/>
    <w:basedOn w:val="Norml"/>
    <w:uiPriority w:val="5"/>
    <w:qFormat/>
    <w:rsid w:val="004F6100"/>
    <w:rPr>
      <w:b/>
      <w:i/>
    </w:rPr>
  </w:style>
  <w:style w:type="paragraph" w:customStyle="1" w:styleId="Erskiemels15">
    <w:name w:val="Erős kiemelés15"/>
    <w:basedOn w:val="Norml"/>
    <w:uiPriority w:val="5"/>
    <w:qFormat/>
    <w:rsid w:val="009B743B"/>
    <w:rPr>
      <w:b/>
      <w:i/>
    </w:rPr>
  </w:style>
  <w:style w:type="character" w:styleId="Feloldatlanmegemlts">
    <w:name w:val="Unresolved Mention"/>
    <w:basedOn w:val="Bekezdsalapbettpusa"/>
    <w:uiPriority w:val="99"/>
    <w:semiHidden/>
    <w:unhideWhenUsed/>
    <w:rsid w:val="00AF1B31"/>
    <w:rPr>
      <w:color w:val="808080"/>
      <w:shd w:val="clear" w:color="auto" w:fill="E6E6E6"/>
    </w:rPr>
  </w:style>
  <w:style w:type="paragraph" w:customStyle="1" w:styleId="Erskiemels16">
    <w:name w:val="Erős kiemelés16"/>
    <w:basedOn w:val="Norml"/>
    <w:uiPriority w:val="5"/>
    <w:qFormat/>
    <w:rsid w:val="00F9528B"/>
    <w:rPr>
      <w:b/>
      <w:i/>
    </w:rPr>
  </w:style>
  <w:style w:type="paragraph" w:customStyle="1" w:styleId="Erskiemels17">
    <w:name w:val="Erős kiemelés17"/>
    <w:basedOn w:val="Norml"/>
    <w:uiPriority w:val="5"/>
    <w:qFormat/>
    <w:rsid w:val="00C734D7"/>
    <w:rPr>
      <w:b/>
      <w:i/>
    </w:rPr>
  </w:style>
  <w:style w:type="paragraph" w:customStyle="1" w:styleId="Erskiemels18">
    <w:name w:val="Erős kiemelés18"/>
    <w:basedOn w:val="Norml"/>
    <w:uiPriority w:val="5"/>
    <w:qFormat/>
    <w:rsid w:val="00CB5A92"/>
    <w:rPr>
      <w:b/>
      <w:i/>
    </w:rPr>
  </w:style>
  <w:style w:type="paragraph" w:customStyle="1" w:styleId="Erskiemels19">
    <w:name w:val="Erős kiemelés19"/>
    <w:basedOn w:val="Norml"/>
    <w:uiPriority w:val="5"/>
    <w:qFormat/>
    <w:rsid w:val="0042499A"/>
    <w:rPr>
      <w:b/>
      <w:i/>
    </w:rPr>
  </w:style>
  <w:style w:type="paragraph" w:customStyle="1" w:styleId="Erskiemels20">
    <w:name w:val="Erős kiemelés20"/>
    <w:basedOn w:val="Norml"/>
    <w:uiPriority w:val="5"/>
    <w:qFormat/>
    <w:rsid w:val="000F1CA8"/>
    <w:rPr>
      <w:b/>
      <w:i/>
    </w:rPr>
  </w:style>
  <w:style w:type="paragraph" w:customStyle="1" w:styleId="Erskiemels21">
    <w:name w:val="Erős kiemelés21"/>
    <w:basedOn w:val="Norml"/>
    <w:uiPriority w:val="5"/>
    <w:qFormat/>
    <w:rsid w:val="008E72F9"/>
    <w:rPr>
      <w:b/>
      <w:i/>
    </w:rPr>
  </w:style>
  <w:style w:type="paragraph" w:customStyle="1" w:styleId="Erskiemels22">
    <w:name w:val="Erős kiemelés22"/>
    <w:basedOn w:val="Norml"/>
    <w:uiPriority w:val="5"/>
    <w:qFormat/>
    <w:rsid w:val="0035218E"/>
    <w:rPr>
      <w:b/>
      <w:i/>
    </w:rPr>
  </w:style>
  <w:style w:type="paragraph" w:customStyle="1" w:styleId="Erskiemels23">
    <w:name w:val="Erős kiemelés23"/>
    <w:basedOn w:val="Norml"/>
    <w:uiPriority w:val="5"/>
    <w:qFormat/>
    <w:rsid w:val="007A0D56"/>
    <w:rPr>
      <w:b/>
      <w:i/>
    </w:rPr>
  </w:style>
  <w:style w:type="paragraph" w:customStyle="1" w:styleId="Erskiemels24">
    <w:name w:val="Erős kiemelés24"/>
    <w:basedOn w:val="Norml"/>
    <w:uiPriority w:val="5"/>
    <w:qFormat/>
    <w:rsid w:val="00235E6D"/>
    <w:rPr>
      <w:b/>
      <w:i/>
    </w:rPr>
  </w:style>
  <w:style w:type="paragraph" w:customStyle="1" w:styleId="Erskiemels25">
    <w:name w:val="Erős kiemelés25"/>
    <w:basedOn w:val="Norml"/>
    <w:uiPriority w:val="5"/>
    <w:qFormat/>
    <w:rsid w:val="00DF5441"/>
    <w:rPr>
      <w:b/>
      <w:i/>
    </w:rPr>
  </w:style>
  <w:style w:type="paragraph" w:customStyle="1" w:styleId="Erskiemels26">
    <w:name w:val="Erős kiemelés26"/>
    <w:basedOn w:val="Norml"/>
    <w:uiPriority w:val="5"/>
    <w:qFormat/>
    <w:rsid w:val="00494CA2"/>
    <w:rPr>
      <w:b/>
      <w:i/>
    </w:rPr>
  </w:style>
  <w:style w:type="paragraph" w:customStyle="1" w:styleId="Erskiemels27">
    <w:name w:val="Erős kiemelés27"/>
    <w:basedOn w:val="Norml"/>
    <w:uiPriority w:val="5"/>
    <w:qFormat/>
    <w:rsid w:val="00AB4496"/>
    <w:rPr>
      <w:b/>
      <w:i/>
    </w:rPr>
  </w:style>
  <w:style w:type="paragraph" w:customStyle="1" w:styleId="Erskiemels28">
    <w:name w:val="Erős kiemelés28"/>
    <w:basedOn w:val="Norml"/>
    <w:uiPriority w:val="5"/>
    <w:qFormat/>
    <w:rsid w:val="00E15C19"/>
    <w:rPr>
      <w:b/>
      <w:i/>
    </w:rPr>
  </w:style>
  <w:style w:type="paragraph" w:customStyle="1" w:styleId="Erskiemels29">
    <w:name w:val="Erős kiemelés29"/>
    <w:basedOn w:val="Norml"/>
    <w:uiPriority w:val="5"/>
    <w:qFormat/>
    <w:rsid w:val="00AC7C02"/>
    <w:rPr>
      <w:b/>
      <w:i/>
    </w:rPr>
  </w:style>
  <w:style w:type="paragraph" w:customStyle="1" w:styleId="Erskiemels290">
    <w:name w:val="Erős kiemelés29"/>
    <w:basedOn w:val="Norml"/>
    <w:uiPriority w:val="5"/>
    <w:qFormat/>
    <w:rsid w:val="003F00C1"/>
    <w:rPr>
      <w:b/>
      <w:i/>
    </w:rPr>
  </w:style>
  <w:style w:type="paragraph" w:customStyle="1" w:styleId="Erskiemels30">
    <w:name w:val="Erős kiemelés30"/>
    <w:basedOn w:val="Norml"/>
    <w:uiPriority w:val="5"/>
    <w:qFormat/>
    <w:rsid w:val="0052389E"/>
    <w:rPr>
      <w:b/>
      <w:i/>
    </w:rPr>
  </w:style>
  <w:style w:type="paragraph" w:customStyle="1" w:styleId="Erskiemels31">
    <w:name w:val="Erős kiemelés31"/>
    <w:basedOn w:val="Norml"/>
    <w:uiPriority w:val="5"/>
    <w:qFormat/>
    <w:rsid w:val="00FB15DD"/>
    <w:rPr>
      <w:b/>
      <w:i/>
    </w:rPr>
  </w:style>
  <w:style w:type="paragraph" w:customStyle="1" w:styleId="Erskiemels32">
    <w:name w:val="Erős kiemelés32"/>
    <w:basedOn w:val="Norml"/>
    <w:uiPriority w:val="5"/>
    <w:qFormat/>
    <w:rsid w:val="00C10FDB"/>
    <w:rPr>
      <w:b/>
      <w:i/>
    </w:rPr>
  </w:style>
  <w:style w:type="paragraph" w:customStyle="1" w:styleId="Erskiemels33">
    <w:name w:val="Erős kiemelés33"/>
    <w:basedOn w:val="Norml"/>
    <w:uiPriority w:val="5"/>
    <w:qFormat/>
    <w:rsid w:val="00217114"/>
    <w:rPr>
      <w:b/>
      <w:i/>
    </w:rPr>
  </w:style>
  <w:style w:type="paragraph" w:customStyle="1" w:styleId="Erskiemels34">
    <w:name w:val="Erős kiemelés34"/>
    <w:basedOn w:val="Norml"/>
    <w:uiPriority w:val="5"/>
    <w:qFormat/>
    <w:rsid w:val="003E0F07"/>
    <w:rPr>
      <w:b/>
      <w:i/>
    </w:rPr>
  </w:style>
  <w:style w:type="paragraph" w:customStyle="1" w:styleId="Erskiemels35">
    <w:name w:val="Erős kiemelés35"/>
    <w:basedOn w:val="Norml"/>
    <w:uiPriority w:val="5"/>
    <w:qFormat/>
    <w:rsid w:val="0079678F"/>
    <w:rPr>
      <w:b/>
      <w:i/>
    </w:rPr>
  </w:style>
  <w:style w:type="paragraph" w:customStyle="1" w:styleId="Erskiemels36">
    <w:name w:val="Erős kiemelés36"/>
    <w:basedOn w:val="Norml"/>
    <w:uiPriority w:val="5"/>
    <w:qFormat/>
    <w:rsid w:val="00D00964"/>
    <w:rPr>
      <w:b/>
      <w:i/>
    </w:rPr>
  </w:style>
  <w:style w:type="paragraph" w:customStyle="1" w:styleId="Erskiemels37">
    <w:name w:val="Erős kiemelés37"/>
    <w:basedOn w:val="Norml"/>
    <w:uiPriority w:val="5"/>
    <w:qFormat/>
    <w:rsid w:val="00FB20EA"/>
    <w:rPr>
      <w:b/>
      <w:i/>
    </w:rPr>
  </w:style>
  <w:style w:type="paragraph" w:customStyle="1" w:styleId="Erskiemels38">
    <w:name w:val="Erős kiemelés38"/>
    <w:basedOn w:val="Norml"/>
    <w:uiPriority w:val="5"/>
    <w:qFormat/>
    <w:rsid w:val="00DA3B62"/>
    <w:rPr>
      <w:b/>
      <w:i/>
    </w:rPr>
  </w:style>
  <w:style w:type="paragraph" w:customStyle="1" w:styleId="Erskiemels39">
    <w:name w:val="Erős kiemelés39"/>
    <w:basedOn w:val="Norml"/>
    <w:uiPriority w:val="5"/>
    <w:qFormat/>
    <w:rsid w:val="00B555D9"/>
    <w:rPr>
      <w:b/>
      <w:i/>
    </w:rPr>
  </w:style>
  <w:style w:type="paragraph" w:customStyle="1" w:styleId="Erskiemels40">
    <w:name w:val="Erős kiemelés40"/>
    <w:basedOn w:val="Norml"/>
    <w:uiPriority w:val="5"/>
    <w:qFormat/>
    <w:rsid w:val="008C3E1A"/>
    <w:rPr>
      <w:b/>
      <w:i/>
    </w:rPr>
  </w:style>
  <w:style w:type="paragraph" w:customStyle="1" w:styleId="Erskiemels41">
    <w:name w:val="Erős kiemelés41"/>
    <w:basedOn w:val="Norml"/>
    <w:uiPriority w:val="5"/>
    <w:qFormat/>
    <w:rsid w:val="00AD74FE"/>
    <w:rPr>
      <w:b/>
      <w:i/>
    </w:rPr>
  </w:style>
  <w:style w:type="paragraph" w:customStyle="1" w:styleId="Erskiemels42">
    <w:name w:val="Erős kiemelés42"/>
    <w:basedOn w:val="Norml"/>
    <w:uiPriority w:val="5"/>
    <w:qFormat/>
    <w:rsid w:val="009C1CEB"/>
    <w:rPr>
      <w:b/>
      <w:i/>
    </w:rPr>
  </w:style>
  <w:style w:type="paragraph" w:customStyle="1" w:styleId="Erskiemels43">
    <w:name w:val="Erős kiemelés43"/>
    <w:basedOn w:val="Norml"/>
    <w:uiPriority w:val="5"/>
    <w:qFormat/>
    <w:rsid w:val="000306ED"/>
    <w:rPr>
      <w:b/>
      <w:i/>
    </w:rPr>
  </w:style>
  <w:style w:type="paragraph" w:customStyle="1" w:styleId="Erskiemels430">
    <w:name w:val="Erős kiemelés43"/>
    <w:basedOn w:val="Norml"/>
    <w:uiPriority w:val="5"/>
    <w:qFormat/>
    <w:rsid w:val="000306ED"/>
    <w:rPr>
      <w:b/>
      <w:i/>
    </w:rPr>
  </w:style>
  <w:style w:type="paragraph" w:customStyle="1" w:styleId="Erskiemels44">
    <w:name w:val="Erős kiemelés44"/>
    <w:basedOn w:val="Norml"/>
    <w:uiPriority w:val="5"/>
    <w:qFormat/>
    <w:rsid w:val="004B4670"/>
    <w:rPr>
      <w:b/>
      <w:i/>
    </w:rPr>
  </w:style>
  <w:style w:type="paragraph" w:customStyle="1" w:styleId="Erskiemels45">
    <w:name w:val="Erős kiemelés45"/>
    <w:basedOn w:val="Norml"/>
    <w:uiPriority w:val="5"/>
    <w:qFormat/>
    <w:rsid w:val="00C8120E"/>
    <w:rPr>
      <w:b/>
      <w:i/>
    </w:rPr>
  </w:style>
  <w:style w:type="paragraph" w:customStyle="1" w:styleId="Erskiemels46">
    <w:name w:val="Erős kiemelés46"/>
    <w:basedOn w:val="Norml"/>
    <w:uiPriority w:val="5"/>
    <w:qFormat/>
    <w:rsid w:val="003D7247"/>
    <w:rPr>
      <w:b/>
      <w:i/>
    </w:rPr>
  </w:style>
  <w:style w:type="paragraph" w:customStyle="1" w:styleId="Erskiemels47">
    <w:name w:val="Erős kiemelés47"/>
    <w:basedOn w:val="Norml"/>
    <w:uiPriority w:val="5"/>
    <w:qFormat/>
    <w:rsid w:val="00BE4BB7"/>
    <w:rPr>
      <w:b/>
      <w:i/>
    </w:rPr>
  </w:style>
  <w:style w:type="paragraph" w:customStyle="1" w:styleId="Erskiemels48">
    <w:name w:val="Erős kiemelés48"/>
    <w:basedOn w:val="Norml"/>
    <w:uiPriority w:val="5"/>
    <w:qFormat/>
    <w:rsid w:val="00660DFA"/>
    <w:rPr>
      <w:b/>
      <w:i/>
    </w:rPr>
  </w:style>
  <w:style w:type="paragraph" w:customStyle="1" w:styleId="Erskiemels49">
    <w:name w:val="Erős kiemelés49"/>
    <w:basedOn w:val="Norml"/>
    <w:uiPriority w:val="5"/>
    <w:qFormat/>
    <w:rsid w:val="00710F07"/>
    <w:rPr>
      <w:b/>
      <w:i/>
    </w:rPr>
  </w:style>
  <w:style w:type="paragraph" w:customStyle="1" w:styleId="Erskiemels50">
    <w:name w:val="Erős kiemelés50"/>
    <w:basedOn w:val="Norml"/>
    <w:uiPriority w:val="5"/>
    <w:qFormat/>
    <w:rsid w:val="00C66A84"/>
    <w:rPr>
      <w:b/>
      <w:i/>
    </w:rPr>
  </w:style>
  <w:style w:type="paragraph" w:customStyle="1" w:styleId="Erskiemels500">
    <w:name w:val="Erős kiemelés50"/>
    <w:basedOn w:val="Norml"/>
    <w:uiPriority w:val="5"/>
    <w:qFormat/>
    <w:rsid w:val="00D84994"/>
    <w:rPr>
      <w:b/>
      <w:i/>
    </w:rPr>
  </w:style>
  <w:style w:type="paragraph" w:customStyle="1" w:styleId="Erskiemels51">
    <w:name w:val="Erős kiemelés51"/>
    <w:basedOn w:val="Norml"/>
    <w:uiPriority w:val="5"/>
    <w:qFormat/>
    <w:rsid w:val="00267A21"/>
    <w:rPr>
      <w:b/>
      <w:i/>
    </w:rPr>
  </w:style>
  <w:style w:type="paragraph" w:customStyle="1" w:styleId="Erskiemels510">
    <w:name w:val="Erős kiemelés51"/>
    <w:basedOn w:val="Norml"/>
    <w:uiPriority w:val="5"/>
    <w:qFormat/>
    <w:rsid w:val="00267A21"/>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16629">
      <w:bodyDiv w:val="1"/>
      <w:marLeft w:val="0"/>
      <w:marRight w:val="0"/>
      <w:marTop w:val="0"/>
      <w:marBottom w:val="0"/>
      <w:divBdr>
        <w:top w:val="none" w:sz="0" w:space="0" w:color="auto"/>
        <w:left w:val="none" w:sz="0" w:space="0" w:color="auto"/>
        <w:bottom w:val="none" w:sz="0" w:space="0" w:color="auto"/>
        <w:right w:val="none" w:sz="0" w:space="0" w:color="auto"/>
      </w:divBdr>
    </w:div>
    <w:div w:id="15546652">
      <w:bodyDiv w:val="1"/>
      <w:marLeft w:val="0"/>
      <w:marRight w:val="0"/>
      <w:marTop w:val="0"/>
      <w:marBottom w:val="0"/>
      <w:divBdr>
        <w:top w:val="none" w:sz="0" w:space="0" w:color="auto"/>
        <w:left w:val="none" w:sz="0" w:space="0" w:color="auto"/>
        <w:bottom w:val="none" w:sz="0" w:space="0" w:color="auto"/>
        <w:right w:val="none" w:sz="0" w:space="0" w:color="auto"/>
      </w:divBdr>
    </w:div>
    <w:div w:id="27924140">
      <w:bodyDiv w:val="1"/>
      <w:marLeft w:val="0"/>
      <w:marRight w:val="0"/>
      <w:marTop w:val="0"/>
      <w:marBottom w:val="0"/>
      <w:divBdr>
        <w:top w:val="none" w:sz="0" w:space="0" w:color="auto"/>
        <w:left w:val="none" w:sz="0" w:space="0" w:color="auto"/>
        <w:bottom w:val="none" w:sz="0" w:space="0" w:color="auto"/>
        <w:right w:val="none" w:sz="0" w:space="0" w:color="auto"/>
      </w:divBdr>
    </w:div>
    <w:div w:id="35737350">
      <w:bodyDiv w:val="1"/>
      <w:marLeft w:val="0"/>
      <w:marRight w:val="0"/>
      <w:marTop w:val="0"/>
      <w:marBottom w:val="0"/>
      <w:divBdr>
        <w:top w:val="none" w:sz="0" w:space="0" w:color="auto"/>
        <w:left w:val="none" w:sz="0" w:space="0" w:color="auto"/>
        <w:bottom w:val="none" w:sz="0" w:space="0" w:color="auto"/>
        <w:right w:val="none" w:sz="0" w:space="0" w:color="auto"/>
      </w:divBdr>
    </w:div>
    <w:div w:id="78598521">
      <w:bodyDiv w:val="1"/>
      <w:marLeft w:val="0"/>
      <w:marRight w:val="0"/>
      <w:marTop w:val="0"/>
      <w:marBottom w:val="0"/>
      <w:divBdr>
        <w:top w:val="none" w:sz="0" w:space="0" w:color="auto"/>
        <w:left w:val="none" w:sz="0" w:space="0" w:color="auto"/>
        <w:bottom w:val="none" w:sz="0" w:space="0" w:color="auto"/>
        <w:right w:val="none" w:sz="0" w:space="0" w:color="auto"/>
      </w:divBdr>
    </w:div>
    <w:div w:id="90972706">
      <w:bodyDiv w:val="1"/>
      <w:marLeft w:val="0"/>
      <w:marRight w:val="0"/>
      <w:marTop w:val="0"/>
      <w:marBottom w:val="0"/>
      <w:divBdr>
        <w:top w:val="none" w:sz="0" w:space="0" w:color="auto"/>
        <w:left w:val="none" w:sz="0" w:space="0" w:color="auto"/>
        <w:bottom w:val="none" w:sz="0" w:space="0" w:color="auto"/>
        <w:right w:val="none" w:sz="0" w:space="0" w:color="auto"/>
      </w:divBdr>
    </w:div>
    <w:div w:id="113602304">
      <w:bodyDiv w:val="1"/>
      <w:marLeft w:val="0"/>
      <w:marRight w:val="0"/>
      <w:marTop w:val="0"/>
      <w:marBottom w:val="0"/>
      <w:divBdr>
        <w:top w:val="none" w:sz="0" w:space="0" w:color="auto"/>
        <w:left w:val="none" w:sz="0" w:space="0" w:color="auto"/>
        <w:bottom w:val="none" w:sz="0" w:space="0" w:color="auto"/>
        <w:right w:val="none" w:sz="0" w:space="0" w:color="auto"/>
      </w:divBdr>
    </w:div>
    <w:div w:id="136341893">
      <w:bodyDiv w:val="1"/>
      <w:marLeft w:val="0"/>
      <w:marRight w:val="0"/>
      <w:marTop w:val="0"/>
      <w:marBottom w:val="0"/>
      <w:divBdr>
        <w:top w:val="none" w:sz="0" w:space="0" w:color="auto"/>
        <w:left w:val="none" w:sz="0" w:space="0" w:color="auto"/>
        <w:bottom w:val="none" w:sz="0" w:space="0" w:color="auto"/>
        <w:right w:val="none" w:sz="0" w:space="0" w:color="auto"/>
      </w:divBdr>
    </w:div>
    <w:div w:id="183056110">
      <w:bodyDiv w:val="1"/>
      <w:marLeft w:val="0"/>
      <w:marRight w:val="0"/>
      <w:marTop w:val="0"/>
      <w:marBottom w:val="0"/>
      <w:divBdr>
        <w:top w:val="none" w:sz="0" w:space="0" w:color="auto"/>
        <w:left w:val="none" w:sz="0" w:space="0" w:color="auto"/>
        <w:bottom w:val="none" w:sz="0" w:space="0" w:color="auto"/>
        <w:right w:val="none" w:sz="0" w:space="0" w:color="auto"/>
      </w:divBdr>
    </w:div>
    <w:div w:id="216668627">
      <w:bodyDiv w:val="1"/>
      <w:marLeft w:val="0"/>
      <w:marRight w:val="0"/>
      <w:marTop w:val="0"/>
      <w:marBottom w:val="0"/>
      <w:divBdr>
        <w:top w:val="none" w:sz="0" w:space="0" w:color="auto"/>
        <w:left w:val="none" w:sz="0" w:space="0" w:color="auto"/>
        <w:bottom w:val="none" w:sz="0" w:space="0" w:color="auto"/>
        <w:right w:val="none" w:sz="0" w:space="0" w:color="auto"/>
      </w:divBdr>
    </w:div>
    <w:div w:id="223490816">
      <w:bodyDiv w:val="1"/>
      <w:marLeft w:val="0"/>
      <w:marRight w:val="0"/>
      <w:marTop w:val="0"/>
      <w:marBottom w:val="0"/>
      <w:divBdr>
        <w:top w:val="none" w:sz="0" w:space="0" w:color="auto"/>
        <w:left w:val="none" w:sz="0" w:space="0" w:color="auto"/>
        <w:bottom w:val="none" w:sz="0" w:space="0" w:color="auto"/>
        <w:right w:val="none" w:sz="0" w:space="0" w:color="auto"/>
      </w:divBdr>
    </w:div>
    <w:div w:id="247005801">
      <w:bodyDiv w:val="1"/>
      <w:marLeft w:val="0"/>
      <w:marRight w:val="0"/>
      <w:marTop w:val="0"/>
      <w:marBottom w:val="0"/>
      <w:divBdr>
        <w:top w:val="none" w:sz="0" w:space="0" w:color="auto"/>
        <w:left w:val="none" w:sz="0" w:space="0" w:color="auto"/>
        <w:bottom w:val="none" w:sz="0" w:space="0" w:color="auto"/>
        <w:right w:val="none" w:sz="0" w:space="0" w:color="auto"/>
      </w:divBdr>
    </w:div>
    <w:div w:id="278149726">
      <w:bodyDiv w:val="1"/>
      <w:marLeft w:val="0"/>
      <w:marRight w:val="0"/>
      <w:marTop w:val="0"/>
      <w:marBottom w:val="0"/>
      <w:divBdr>
        <w:top w:val="none" w:sz="0" w:space="0" w:color="auto"/>
        <w:left w:val="none" w:sz="0" w:space="0" w:color="auto"/>
        <w:bottom w:val="none" w:sz="0" w:space="0" w:color="auto"/>
        <w:right w:val="none" w:sz="0" w:space="0" w:color="auto"/>
      </w:divBdr>
    </w:div>
    <w:div w:id="291523568">
      <w:bodyDiv w:val="1"/>
      <w:marLeft w:val="0"/>
      <w:marRight w:val="0"/>
      <w:marTop w:val="0"/>
      <w:marBottom w:val="0"/>
      <w:divBdr>
        <w:top w:val="none" w:sz="0" w:space="0" w:color="auto"/>
        <w:left w:val="none" w:sz="0" w:space="0" w:color="auto"/>
        <w:bottom w:val="none" w:sz="0" w:space="0" w:color="auto"/>
        <w:right w:val="none" w:sz="0" w:space="0" w:color="auto"/>
      </w:divBdr>
    </w:div>
    <w:div w:id="295264087">
      <w:bodyDiv w:val="1"/>
      <w:marLeft w:val="0"/>
      <w:marRight w:val="0"/>
      <w:marTop w:val="0"/>
      <w:marBottom w:val="0"/>
      <w:divBdr>
        <w:top w:val="none" w:sz="0" w:space="0" w:color="auto"/>
        <w:left w:val="none" w:sz="0" w:space="0" w:color="auto"/>
        <w:bottom w:val="none" w:sz="0" w:space="0" w:color="auto"/>
        <w:right w:val="none" w:sz="0" w:space="0" w:color="auto"/>
      </w:divBdr>
    </w:div>
    <w:div w:id="297421813">
      <w:bodyDiv w:val="1"/>
      <w:marLeft w:val="0"/>
      <w:marRight w:val="0"/>
      <w:marTop w:val="0"/>
      <w:marBottom w:val="0"/>
      <w:divBdr>
        <w:top w:val="none" w:sz="0" w:space="0" w:color="auto"/>
        <w:left w:val="none" w:sz="0" w:space="0" w:color="auto"/>
        <w:bottom w:val="none" w:sz="0" w:space="0" w:color="auto"/>
        <w:right w:val="none" w:sz="0" w:space="0" w:color="auto"/>
      </w:divBdr>
    </w:div>
    <w:div w:id="377899190">
      <w:bodyDiv w:val="1"/>
      <w:marLeft w:val="0"/>
      <w:marRight w:val="0"/>
      <w:marTop w:val="0"/>
      <w:marBottom w:val="0"/>
      <w:divBdr>
        <w:top w:val="none" w:sz="0" w:space="0" w:color="auto"/>
        <w:left w:val="none" w:sz="0" w:space="0" w:color="auto"/>
        <w:bottom w:val="none" w:sz="0" w:space="0" w:color="auto"/>
        <w:right w:val="none" w:sz="0" w:space="0" w:color="auto"/>
      </w:divBdr>
    </w:div>
    <w:div w:id="428745157">
      <w:bodyDiv w:val="1"/>
      <w:marLeft w:val="0"/>
      <w:marRight w:val="0"/>
      <w:marTop w:val="0"/>
      <w:marBottom w:val="0"/>
      <w:divBdr>
        <w:top w:val="none" w:sz="0" w:space="0" w:color="auto"/>
        <w:left w:val="none" w:sz="0" w:space="0" w:color="auto"/>
        <w:bottom w:val="none" w:sz="0" w:space="0" w:color="auto"/>
        <w:right w:val="none" w:sz="0" w:space="0" w:color="auto"/>
      </w:divBdr>
    </w:div>
    <w:div w:id="494957094">
      <w:bodyDiv w:val="1"/>
      <w:marLeft w:val="0"/>
      <w:marRight w:val="0"/>
      <w:marTop w:val="0"/>
      <w:marBottom w:val="0"/>
      <w:divBdr>
        <w:top w:val="none" w:sz="0" w:space="0" w:color="auto"/>
        <w:left w:val="none" w:sz="0" w:space="0" w:color="auto"/>
        <w:bottom w:val="none" w:sz="0" w:space="0" w:color="auto"/>
        <w:right w:val="none" w:sz="0" w:space="0" w:color="auto"/>
      </w:divBdr>
    </w:div>
    <w:div w:id="534925498">
      <w:bodyDiv w:val="1"/>
      <w:marLeft w:val="0"/>
      <w:marRight w:val="0"/>
      <w:marTop w:val="0"/>
      <w:marBottom w:val="0"/>
      <w:divBdr>
        <w:top w:val="none" w:sz="0" w:space="0" w:color="auto"/>
        <w:left w:val="none" w:sz="0" w:space="0" w:color="auto"/>
        <w:bottom w:val="none" w:sz="0" w:space="0" w:color="auto"/>
        <w:right w:val="none" w:sz="0" w:space="0" w:color="auto"/>
      </w:divBdr>
      <w:divsChild>
        <w:div w:id="1151753050">
          <w:marLeft w:val="720"/>
          <w:marRight w:val="0"/>
          <w:marTop w:val="150"/>
          <w:marBottom w:val="0"/>
          <w:divBdr>
            <w:top w:val="none" w:sz="0" w:space="0" w:color="auto"/>
            <w:left w:val="none" w:sz="0" w:space="0" w:color="auto"/>
            <w:bottom w:val="none" w:sz="0" w:space="0" w:color="auto"/>
            <w:right w:val="none" w:sz="0" w:space="0" w:color="auto"/>
          </w:divBdr>
        </w:div>
      </w:divsChild>
    </w:div>
    <w:div w:id="549927838">
      <w:bodyDiv w:val="1"/>
      <w:marLeft w:val="0"/>
      <w:marRight w:val="0"/>
      <w:marTop w:val="0"/>
      <w:marBottom w:val="0"/>
      <w:divBdr>
        <w:top w:val="none" w:sz="0" w:space="0" w:color="auto"/>
        <w:left w:val="none" w:sz="0" w:space="0" w:color="auto"/>
        <w:bottom w:val="none" w:sz="0" w:space="0" w:color="auto"/>
        <w:right w:val="none" w:sz="0" w:space="0" w:color="auto"/>
      </w:divBdr>
    </w:div>
    <w:div w:id="553733806">
      <w:bodyDiv w:val="1"/>
      <w:marLeft w:val="0"/>
      <w:marRight w:val="0"/>
      <w:marTop w:val="0"/>
      <w:marBottom w:val="0"/>
      <w:divBdr>
        <w:top w:val="none" w:sz="0" w:space="0" w:color="auto"/>
        <w:left w:val="none" w:sz="0" w:space="0" w:color="auto"/>
        <w:bottom w:val="none" w:sz="0" w:space="0" w:color="auto"/>
        <w:right w:val="none" w:sz="0" w:space="0" w:color="auto"/>
      </w:divBdr>
    </w:div>
    <w:div w:id="557252626">
      <w:bodyDiv w:val="1"/>
      <w:marLeft w:val="0"/>
      <w:marRight w:val="0"/>
      <w:marTop w:val="0"/>
      <w:marBottom w:val="0"/>
      <w:divBdr>
        <w:top w:val="none" w:sz="0" w:space="0" w:color="auto"/>
        <w:left w:val="none" w:sz="0" w:space="0" w:color="auto"/>
        <w:bottom w:val="none" w:sz="0" w:space="0" w:color="auto"/>
        <w:right w:val="none" w:sz="0" w:space="0" w:color="auto"/>
      </w:divBdr>
    </w:div>
    <w:div w:id="588081225">
      <w:bodyDiv w:val="1"/>
      <w:marLeft w:val="0"/>
      <w:marRight w:val="0"/>
      <w:marTop w:val="0"/>
      <w:marBottom w:val="0"/>
      <w:divBdr>
        <w:top w:val="none" w:sz="0" w:space="0" w:color="auto"/>
        <w:left w:val="none" w:sz="0" w:space="0" w:color="auto"/>
        <w:bottom w:val="none" w:sz="0" w:space="0" w:color="auto"/>
        <w:right w:val="none" w:sz="0" w:space="0" w:color="auto"/>
      </w:divBdr>
    </w:div>
    <w:div w:id="602300764">
      <w:bodyDiv w:val="1"/>
      <w:marLeft w:val="0"/>
      <w:marRight w:val="0"/>
      <w:marTop w:val="0"/>
      <w:marBottom w:val="0"/>
      <w:divBdr>
        <w:top w:val="none" w:sz="0" w:space="0" w:color="auto"/>
        <w:left w:val="none" w:sz="0" w:space="0" w:color="auto"/>
        <w:bottom w:val="none" w:sz="0" w:space="0" w:color="auto"/>
        <w:right w:val="none" w:sz="0" w:space="0" w:color="auto"/>
      </w:divBdr>
    </w:div>
    <w:div w:id="606354478">
      <w:bodyDiv w:val="1"/>
      <w:marLeft w:val="0"/>
      <w:marRight w:val="0"/>
      <w:marTop w:val="0"/>
      <w:marBottom w:val="0"/>
      <w:divBdr>
        <w:top w:val="none" w:sz="0" w:space="0" w:color="auto"/>
        <w:left w:val="none" w:sz="0" w:space="0" w:color="auto"/>
        <w:bottom w:val="none" w:sz="0" w:space="0" w:color="auto"/>
        <w:right w:val="none" w:sz="0" w:space="0" w:color="auto"/>
      </w:divBdr>
    </w:div>
    <w:div w:id="631595232">
      <w:bodyDiv w:val="1"/>
      <w:marLeft w:val="0"/>
      <w:marRight w:val="0"/>
      <w:marTop w:val="0"/>
      <w:marBottom w:val="0"/>
      <w:divBdr>
        <w:top w:val="none" w:sz="0" w:space="0" w:color="auto"/>
        <w:left w:val="none" w:sz="0" w:space="0" w:color="auto"/>
        <w:bottom w:val="none" w:sz="0" w:space="0" w:color="auto"/>
        <w:right w:val="none" w:sz="0" w:space="0" w:color="auto"/>
      </w:divBdr>
    </w:div>
    <w:div w:id="651063528">
      <w:bodyDiv w:val="1"/>
      <w:marLeft w:val="0"/>
      <w:marRight w:val="0"/>
      <w:marTop w:val="0"/>
      <w:marBottom w:val="0"/>
      <w:divBdr>
        <w:top w:val="none" w:sz="0" w:space="0" w:color="auto"/>
        <w:left w:val="none" w:sz="0" w:space="0" w:color="auto"/>
        <w:bottom w:val="none" w:sz="0" w:space="0" w:color="auto"/>
        <w:right w:val="none" w:sz="0" w:space="0" w:color="auto"/>
      </w:divBdr>
    </w:div>
    <w:div w:id="692000731">
      <w:bodyDiv w:val="1"/>
      <w:marLeft w:val="0"/>
      <w:marRight w:val="0"/>
      <w:marTop w:val="0"/>
      <w:marBottom w:val="0"/>
      <w:divBdr>
        <w:top w:val="none" w:sz="0" w:space="0" w:color="auto"/>
        <w:left w:val="none" w:sz="0" w:space="0" w:color="auto"/>
        <w:bottom w:val="none" w:sz="0" w:space="0" w:color="auto"/>
        <w:right w:val="none" w:sz="0" w:space="0" w:color="auto"/>
      </w:divBdr>
    </w:div>
    <w:div w:id="706832532">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51580904">
      <w:bodyDiv w:val="1"/>
      <w:marLeft w:val="0"/>
      <w:marRight w:val="0"/>
      <w:marTop w:val="0"/>
      <w:marBottom w:val="0"/>
      <w:divBdr>
        <w:top w:val="none" w:sz="0" w:space="0" w:color="auto"/>
        <w:left w:val="none" w:sz="0" w:space="0" w:color="auto"/>
        <w:bottom w:val="none" w:sz="0" w:space="0" w:color="auto"/>
        <w:right w:val="none" w:sz="0" w:space="0" w:color="auto"/>
      </w:divBdr>
    </w:div>
    <w:div w:id="756289217">
      <w:bodyDiv w:val="1"/>
      <w:marLeft w:val="0"/>
      <w:marRight w:val="0"/>
      <w:marTop w:val="0"/>
      <w:marBottom w:val="0"/>
      <w:divBdr>
        <w:top w:val="none" w:sz="0" w:space="0" w:color="auto"/>
        <w:left w:val="none" w:sz="0" w:space="0" w:color="auto"/>
        <w:bottom w:val="none" w:sz="0" w:space="0" w:color="auto"/>
        <w:right w:val="none" w:sz="0" w:space="0" w:color="auto"/>
      </w:divBdr>
    </w:div>
    <w:div w:id="776216968">
      <w:bodyDiv w:val="1"/>
      <w:marLeft w:val="0"/>
      <w:marRight w:val="0"/>
      <w:marTop w:val="0"/>
      <w:marBottom w:val="0"/>
      <w:divBdr>
        <w:top w:val="none" w:sz="0" w:space="0" w:color="auto"/>
        <w:left w:val="none" w:sz="0" w:space="0" w:color="auto"/>
        <w:bottom w:val="none" w:sz="0" w:space="0" w:color="auto"/>
        <w:right w:val="none" w:sz="0" w:space="0" w:color="auto"/>
      </w:divBdr>
    </w:div>
    <w:div w:id="782456721">
      <w:bodyDiv w:val="1"/>
      <w:marLeft w:val="0"/>
      <w:marRight w:val="0"/>
      <w:marTop w:val="0"/>
      <w:marBottom w:val="0"/>
      <w:divBdr>
        <w:top w:val="none" w:sz="0" w:space="0" w:color="auto"/>
        <w:left w:val="none" w:sz="0" w:space="0" w:color="auto"/>
        <w:bottom w:val="none" w:sz="0" w:space="0" w:color="auto"/>
        <w:right w:val="none" w:sz="0" w:space="0" w:color="auto"/>
      </w:divBdr>
    </w:div>
    <w:div w:id="789473330">
      <w:bodyDiv w:val="1"/>
      <w:marLeft w:val="0"/>
      <w:marRight w:val="0"/>
      <w:marTop w:val="0"/>
      <w:marBottom w:val="0"/>
      <w:divBdr>
        <w:top w:val="none" w:sz="0" w:space="0" w:color="auto"/>
        <w:left w:val="none" w:sz="0" w:space="0" w:color="auto"/>
        <w:bottom w:val="none" w:sz="0" w:space="0" w:color="auto"/>
        <w:right w:val="none" w:sz="0" w:space="0" w:color="auto"/>
      </w:divBdr>
    </w:div>
    <w:div w:id="839664239">
      <w:bodyDiv w:val="1"/>
      <w:marLeft w:val="0"/>
      <w:marRight w:val="0"/>
      <w:marTop w:val="0"/>
      <w:marBottom w:val="0"/>
      <w:divBdr>
        <w:top w:val="none" w:sz="0" w:space="0" w:color="auto"/>
        <w:left w:val="none" w:sz="0" w:space="0" w:color="auto"/>
        <w:bottom w:val="none" w:sz="0" w:space="0" w:color="auto"/>
        <w:right w:val="none" w:sz="0" w:space="0" w:color="auto"/>
      </w:divBdr>
    </w:div>
    <w:div w:id="855651506">
      <w:bodyDiv w:val="1"/>
      <w:marLeft w:val="0"/>
      <w:marRight w:val="0"/>
      <w:marTop w:val="0"/>
      <w:marBottom w:val="0"/>
      <w:divBdr>
        <w:top w:val="none" w:sz="0" w:space="0" w:color="auto"/>
        <w:left w:val="none" w:sz="0" w:space="0" w:color="auto"/>
        <w:bottom w:val="none" w:sz="0" w:space="0" w:color="auto"/>
        <w:right w:val="none" w:sz="0" w:space="0" w:color="auto"/>
      </w:divBdr>
    </w:div>
    <w:div w:id="885020524">
      <w:bodyDiv w:val="1"/>
      <w:marLeft w:val="0"/>
      <w:marRight w:val="0"/>
      <w:marTop w:val="0"/>
      <w:marBottom w:val="0"/>
      <w:divBdr>
        <w:top w:val="none" w:sz="0" w:space="0" w:color="auto"/>
        <w:left w:val="none" w:sz="0" w:space="0" w:color="auto"/>
        <w:bottom w:val="none" w:sz="0" w:space="0" w:color="auto"/>
        <w:right w:val="none" w:sz="0" w:space="0" w:color="auto"/>
      </w:divBdr>
    </w:div>
    <w:div w:id="888152842">
      <w:bodyDiv w:val="1"/>
      <w:marLeft w:val="0"/>
      <w:marRight w:val="0"/>
      <w:marTop w:val="0"/>
      <w:marBottom w:val="0"/>
      <w:divBdr>
        <w:top w:val="none" w:sz="0" w:space="0" w:color="auto"/>
        <w:left w:val="none" w:sz="0" w:space="0" w:color="auto"/>
        <w:bottom w:val="none" w:sz="0" w:space="0" w:color="auto"/>
        <w:right w:val="none" w:sz="0" w:space="0" w:color="auto"/>
      </w:divBdr>
    </w:div>
    <w:div w:id="912276576">
      <w:bodyDiv w:val="1"/>
      <w:marLeft w:val="0"/>
      <w:marRight w:val="0"/>
      <w:marTop w:val="0"/>
      <w:marBottom w:val="0"/>
      <w:divBdr>
        <w:top w:val="none" w:sz="0" w:space="0" w:color="auto"/>
        <w:left w:val="none" w:sz="0" w:space="0" w:color="auto"/>
        <w:bottom w:val="none" w:sz="0" w:space="0" w:color="auto"/>
        <w:right w:val="none" w:sz="0" w:space="0" w:color="auto"/>
      </w:divBdr>
    </w:div>
    <w:div w:id="918755793">
      <w:bodyDiv w:val="1"/>
      <w:marLeft w:val="0"/>
      <w:marRight w:val="0"/>
      <w:marTop w:val="0"/>
      <w:marBottom w:val="0"/>
      <w:divBdr>
        <w:top w:val="none" w:sz="0" w:space="0" w:color="auto"/>
        <w:left w:val="none" w:sz="0" w:space="0" w:color="auto"/>
        <w:bottom w:val="none" w:sz="0" w:space="0" w:color="auto"/>
        <w:right w:val="none" w:sz="0" w:space="0" w:color="auto"/>
      </w:divBdr>
    </w:div>
    <w:div w:id="979262420">
      <w:bodyDiv w:val="1"/>
      <w:marLeft w:val="0"/>
      <w:marRight w:val="0"/>
      <w:marTop w:val="0"/>
      <w:marBottom w:val="0"/>
      <w:divBdr>
        <w:top w:val="none" w:sz="0" w:space="0" w:color="auto"/>
        <w:left w:val="none" w:sz="0" w:space="0" w:color="auto"/>
        <w:bottom w:val="none" w:sz="0" w:space="0" w:color="auto"/>
        <w:right w:val="none" w:sz="0" w:space="0" w:color="auto"/>
      </w:divBdr>
    </w:div>
    <w:div w:id="998734076">
      <w:bodyDiv w:val="1"/>
      <w:marLeft w:val="0"/>
      <w:marRight w:val="0"/>
      <w:marTop w:val="0"/>
      <w:marBottom w:val="0"/>
      <w:divBdr>
        <w:top w:val="none" w:sz="0" w:space="0" w:color="auto"/>
        <w:left w:val="none" w:sz="0" w:space="0" w:color="auto"/>
        <w:bottom w:val="none" w:sz="0" w:space="0" w:color="auto"/>
        <w:right w:val="none" w:sz="0" w:space="0" w:color="auto"/>
      </w:divBdr>
    </w:div>
    <w:div w:id="1025208441">
      <w:bodyDiv w:val="1"/>
      <w:marLeft w:val="0"/>
      <w:marRight w:val="0"/>
      <w:marTop w:val="0"/>
      <w:marBottom w:val="0"/>
      <w:divBdr>
        <w:top w:val="none" w:sz="0" w:space="0" w:color="auto"/>
        <w:left w:val="none" w:sz="0" w:space="0" w:color="auto"/>
        <w:bottom w:val="none" w:sz="0" w:space="0" w:color="auto"/>
        <w:right w:val="none" w:sz="0" w:space="0" w:color="auto"/>
      </w:divBdr>
    </w:div>
    <w:div w:id="1029331424">
      <w:bodyDiv w:val="1"/>
      <w:marLeft w:val="0"/>
      <w:marRight w:val="0"/>
      <w:marTop w:val="0"/>
      <w:marBottom w:val="0"/>
      <w:divBdr>
        <w:top w:val="none" w:sz="0" w:space="0" w:color="auto"/>
        <w:left w:val="none" w:sz="0" w:space="0" w:color="auto"/>
        <w:bottom w:val="none" w:sz="0" w:space="0" w:color="auto"/>
        <w:right w:val="none" w:sz="0" w:space="0" w:color="auto"/>
      </w:divBdr>
    </w:div>
    <w:div w:id="1038509201">
      <w:bodyDiv w:val="1"/>
      <w:marLeft w:val="0"/>
      <w:marRight w:val="0"/>
      <w:marTop w:val="0"/>
      <w:marBottom w:val="0"/>
      <w:divBdr>
        <w:top w:val="none" w:sz="0" w:space="0" w:color="auto"/>
        <w:left w:val="none" w:sz="0" w:space="0" w:color="auto"/>
        <w:bottom w:val="none" w:sz="0" w:space="0" w:color="auto"/>
        <w:right w:val="none" w:sz="0" w:space="0" w:color="auto"/>
      </w:divBdr>
    </w:div>
    <w:div w:id="1052995421">
      <w:bodyDiv w:val="1"/>
      <w:marLeft w:val="0"/>
      <w:marRight w:val="0"/>
      <w:marTop w:val="0"/>
      <w:marBottom w:val="0"/>
      <w:divBdr>
        <w:top w:val="none" w:sz="0" w:space="0" w:color="auto"/>
        <w:left w:val="none" w:sz="0" w:space="0" w:color="auto"/>
        <w:bottom w:val="none" w:sz="0" w:space="0" w:color="auto"/>
        <w:right w:val="none" w:sz="0" w:space="0" w:color="auto"/>
      </w:divBdr>
    </w:div>
    <w:div w:id="1054353335">
      <w:bodyDiv w:val="1"/>
      <w:marLeft w:val="0"/>
      <w:marRight w:val="0"/>
      <w:marTop w:val="0"/>
      <w:marBottom w:val="0"/>
      <w:divBdr>
        <w:top w:val="none" w:sz="0" w:space="0" w:color="auto"/>
        <w:left w:val="none" w:sz="0" w:space="0" w:color="auto"/>
        <w:bottom w:val="none" w:sz="0" w:space="0" w:color="auto"/>
        <w:right w:val="none" w:sz="0" w:space="0" w:color="auto"/>
      </w:divBdr>
    </w:div>
    <w:div w:id="1110977832">
      <w:bodyDiv w:val="1"/>
      <w:marLeft w:val="0"/>
      <w:marRight w:val="0"/>
      <w:marTop w:val="0"/>
      <w:marBottom w:val="0"/>
      <w:divBdr>
        <w:top w:val="none" w:sz="0" w:space="0" w:color="auto"/>
        <w:left w:val="none" w:sz="0" w:space="0" w:color="auto"/>
        <w:bottom w:val="none" w:sz="0" w:space="0" w:color="auto"/>
        <w:right w:val="none" w:sz="0" w:space="0" w:color="auto"/>
      </w:divBdr>
    </w:div>
    <w:div w:id="1149056684">
      <w:bodyDiv w:val="1"/>
      <w:marLeft w:val="0"/>
      <w:marRight w:val="0"/>
      <w:marTop w:val="0"/>
      <w:marBottom w:val="0"/>
      <w:divBdr>
        <w:top w:val="none" w:sz="0" w:space="0" w:color="auto"/>
        <w:left w:val="none" w:sz="0" w:space="0" w:color="auto"/>
        <w:bottom w:val="none" w:sz="0" w:space="0" w:color="auto"/>
        <w:right w:val="none" w:sz="0" w:space="0" w:color="auto"/>
      </w:divBdr>
    </w:div>
    <w:div w:id="1184437325">
      <w:bodyDiv w:val="1"/>
      <w:marLeft w:val="0"/>
      <w:marRight w:val="0"/>
      <w:marTop w:val="0"/>
      <w:marBottom w:val="0"/>
      <w:divBdr>
        <w:top w:val="none" w:sz="0" w:space="0" w:color="auto"/>
        <w:left w:val="none" w:sz="0" w:space="0" w:color="auto"/>
        <w:bottom w:val="none" w:sz="0" w:space="0" w:color="auto"/>
        <w:right w:val="none" w:sz="0" w:space="0" w:color="auto"/>
      </w:divBdr>
    </w:div>
    <w:div w:id="1195188418">
      <w:bodyDiv w:val="1"/>
      <w:marLeft w:val="0"/>
      <w:marRight w:val="0"/>
      <w:marTop w:val="0"/>
      <w:marBottom w:val="0"/>
      <w:divBdr>
        <w:top w:val="none" w:sz="0" w:space="0" w:color="auto"/>
        <w:left w:val="none" w:sz="0" w:space="0" w:color="auto"/>
        <w:bottom w:val="none" w:sz="0" w:space="0" w:color="auto"/>
        <w:right w:val="none" w:sz="0" w:space="0" w:color="auto"/>
      </w:divBdr>
    </w:div>
    <w:div w:id="1236742380">
      <w:bodyDiv w:val="1"/>
      <w:marLeft w:val="0"/>
      <w:marRight w:val="0"/>
      <w:marTop w:val="0"/>
      <w:marBottom w:val="0"/>
      <w:divBdr>
        <w:top w:val="none" w:sz="0" w:space="0" w:color="auto"/>
        <w:left w:val="none" w:sz="0" w:space="0" w:color="auto"/>
        <w:bottom w:val="none" w:sz="0" w:space="0" w:color="auto"/>
        <w:right w:val="none" w:sz="0" w:space="0" w:color="auto"/>
      </w:divBdr>
    </w:div>
    <w:div w:id="1256862073">
      <w:bodyDiv w:val="1"/>
      <w:marLeft w:val="0"/>
      <w:marRight w:val="0"/>
      <w:marTop w:val="0"/>
      <w:marBottom w:val="0"/>
      <w:divBdr>
        <w:top w:val="none" w:sz="0" w:space="0" w:color="auto"/>
        <w:left w:val="none" w:sz="0" w:space="0" w:color="auto"/>
        <w:bottom w:val="none" w:sz="0" w:space="0" w:color="auto"/>
        <w:right w:val="none" w:sz="0" w:space="0" w:color="auto"/>
      </w:divBdr>
    </w:div>
    <w:div w:id="1269893878">
      <w:bodyDiv w:val="1"/>
      <w:marLeft w:val="0"/>
      <w:marRight w:val="0"/>
      <w:marTop w:val="0"/>
      <w:marBottom w:val="0"/>
      <w:divBdr>
        <w:top w:val="none" w:sz="0" w:space="0" w:color="auto"/>
        <w:left w:val="none" w:sz="0" w:space="0" w:color="auto"/>
        <w:bottom w:val="none" w:sz="0" w:space="0" w:color="auto"/>
        <w:right w:val="none" w:sz="0" w:space="0" w:color="auto"/>
      </w:divBdr>
    </w:div>
    <w:div w:id="1275943901">
      <w:bodyDiv w:val="1"/>
      <w:marLeft w:val="0"/>
      <w:marRight w:val="0"/>
      <w:marTop w:val="0"/>
      <w:marBottom w:val="0"/>
      <w:divBdr>
        <w:top w:val="none" w:sz="0" w:space="0" w:color="auto"/>
        <w:left w:val="none" w:sz="0" w:space="0" w:color="auto"/>
        <w:bottom w:val="none" w:sz="0" w:space="0" w:color="auto"/>
        <w:right w:val="none" w:sz="0" w:space="0" w:color="auto"/>
      </w:divBdr>
    </w:div>
    <w:div w:id="1430738194">
      <w:bodyDiv w:val="1"/>
      <w:marLeft w:val="0"/>
      <w:marRight w:val="0"/>
      <w:marTop w:val="0"/>
      <w:marBottom w:val="0"/>
      <w:divBdr>
        <w:top w:val="none" w:sz="0" w:space="0" w:color="auto"/>
        <w:left w:val="none" w:sz="0" w:space="0" w:color="auto"/>
        <w:bottom w:val="none" w:sz="0" w:space="0" w:color="auto"/>
        <w:right w:val="none" w:sz="0" w:space="0" w:color="auto"/>
      </w:divBdr>
    </w:div>
    <w:div w:id="1445267826">
      <w:bodyDiv w:val="1"/>
      <w:marLeft w:val="0"/>
      <w:marRight w:val="0"/>
      <w:marTop w:val="0"/>
      <w:marBottom w:val="0"/>
      <w:divBdr>
        <w:top w:val="none" w:sz="0" w:space="0" w:color="auto"/>
        <w:left w:val="none" w:sz="0" w:space="0" w:color="auto"/>
        <w:bottom w:val="none" w:sz="0" w:space="0" w:color="auto"/>
        <w:right w:val="none" w:sz="0" w:space="0" w:color="auto"/>
      </w:divBdr>
    </w:div>
    <w:div w:id="1457217926">
      <w:bodyDiv w:val="1"/>
      <w:marLeft w:val="0"/>
      <w:marRight w:val="0"/>
      <w:marTop w:val="0"/>
      <w:marBottom w:val="0"/>
      <w:divBdr>
        <w:top w:val="none" w:sz="0" w:space="0" w:color="auto"/>
        <w:left w:val="none" w:sz="0" w:space="0" w:color="auto"/>
        <w:bottom w:val="none" w:sz="0" w:space="0" w:color="auto"/>
        <w:right w:val="none" w:sz="0" w:space="0" w:color="auto"/>
      </w:divBdr>
    </w:div>
    <w:div w:id="1478299767">
      <w:bodyDiv w:val="1"/>
      <w:marLeft w:val="0"/>
      <w:marRight w:val="0"/>
      <w:marTop w:val="0"/>
      <w:marBottom w:val="0"/>
      <w:divBdr>
        <w:top w:val="none" w:sz="0" w:space="0" w:color="auto"/>
        <w:left w:val="none" w:sz="0" w:space="0" w:color="auto"/>
        <w:bottom w:val="none" w:sz="0" w:space="0" w:color="auto"/>
        <w:right w:val="none" w:sz="0" w:space="0" w:color="auto"/>
      </w:divBdr>
    </w:div>
    <w:div w:id="1487477150">
      <w:bodyDiv w:val="1"/>
      <w:marLeft w:val="0"/>
      <w:marRight w:val="0"/>
      <w:marTop w:val="0"/>
      <w:marBottom w:val="0"/>
      <w:divBdr>
        <w:top w:val="none" w:sz="0" w:space="0" w:color="auto"/>
        <w:left w:val="none" w:sz="0" w:space="0" w:color="auto"/>
        <w:bottom w:val="none" w:sz="0" w:space="0" w:color="auto"/>
        <w:right w:val="none" w:sz="0" w:space="0" w:color="auto"/>
      </w:divBdr>
    </w:div>
    <w:div w:id="1524703311">
      <w:bodyDiv w:val="1"/>
      <w:marLeft w:val="0"/>
      <w:marRight w:val="0"/>
      <w:marTop w:val="0"/>
      <w:marBottom w:val="0"/>
      <w:divBdr>
        <w:top w:val="none" w:sz="0" w:space="0" w:color="auto"/>
        <w:left w:val="none" w:sz="0" w:space="0" w:color="auto"/>
        <w:bottom w:val="none" w:sz="0" w:space="0" w:color="auto"/>
        <w:right w:val="none" w:sz="0" w:space="0" w:color="auto"/>
      </w:divBdr>
    </w:div>
    <w:div w:id="1537086153">
      <w:bodyDiv w:val="1"/>
      <w:marLeft w:val="0"/>
      <w:marRight w:val="0"/>
      <w:marTop w:val="0"/>
      <w:marBottom w:val="0"/>
      <w:divBdr>
        <w:top w:val="none" w:sz="0" w:space="0" w:color="auto"/>
        <w:left w:val="none" w:sz="0" w:space="0" w:color="auto"/>
        <w:bottom w:val="none" w:sz="0" w:space="0" w:color="auto"/>
        <w:right w:val="none" w:sz="0" w:space="0" w:color="auto"/>
      </w:divBdr>
    </w:div>
    <w:div w:id="1537278044">
      <w:bodyDiv w:val="1"/>
      <w:marLeft w:val="0"/>
      <w:marRight w:val="0"/>
      <w:marTop w:val="0"/>
      <w:marBottom w:val="0"/>
      <w:divBdr>
        <w:top w:val="none" w:sz="0" w:space="0" w:color="auto"/>
        <w:left w:val="none" w:sz="0" w:space="0" w:color="auto"/>
        <w:bottom w:val="none" w:sz="0" w:space="0" w:color="auto"/>
        <w:right w:val="none" w:sz="0" w:space="0" w:color="auto"/>
      </w:divBdr>
    </w:div>
    <w:div w:id="1553156256">
      <w:bodyDiv w:val="1"/>
      <w:marLeft w:val="0"/>
      <w:marRight w:val="0"/>
      <w:marTop w:val="0"/>
      <w:marBottom w:val="0"/>
      <w:divBdr>
        <w:top w:val="none" w:sz="0" w:space="0" w:color="auto"/>
        <w:left w:val="none" w:sz="0" w:space="0" w:color="auto"/>
        <w:bottom w:val="none" w:sz="0" w:space="0" w:color="auto"/>
        <w:right w:val="none" w:sz="0" w:space="0" w:color="auto"/>
      </w:divBdr>
    </w:div>
    <w:div w:id="1564826364">
      <w:bodyDiv w:val="1"/>
      <w:marLeft w:val="0"/>
      <w:marRight w:val="0"/>
      <w:marTop w:val="0"/>
      <w:marBottom w:val="0"/>
      <w:divBdr>
        <w:top w:val="none" w:sz="0" w:space="0" w:color="auto"/>
        <w:left w:val="none" w:sz="0" w:space="0" w:color="auto"/>
        <w:bottom w:val="none" w:sz="0" w:space="0" w:color="auto"/>
        <w:right w:val="none" w:sz="0" w:space="0" w:color="auto"/>
      </w:divBdr>
    </w:div>
    <w:div w:id="1625576145">
      <w:bodyDiv w:val="1"/>
      <w:marLeft w:val="0"/>
      <w:marRight w:val="0"/>
      <w:marTop w:val="0"/>
      <w:marBottom w:val="0"/>
      <w:divBdr>
        <w:top w:val="none" w:sz="0" w:space="0" w:color="auto"/>
        <w:left w:val="none" w:sz="0" w:space="0" w:color="auto"/>
        <w:bottom w:val="none" w:sz="0" w:space="0" w:color="auto"/>
        <w:right w:val="none" w:sz="0" w:space="0" w:color="auto"/>
      </w:divBdr>
    </w:div>
    <w:div w:id="1653094799">
      <w:bodyDiv w:val="1"/>
      <w:marLeft w:val="0"/>
      <w:marRight w:val="0"/>
      <w:marTop w:val="0"/>
      <w:marBottom w:val="0"/>
      <w:divBdr>
        <w:top w:val="none" w:sz="0" w:space="0" w:color="auto"/>
        <w:left w:val="none" w:sz="0" w:space="0" w:color="auto"/>
        <w:bottom w:val="none" w:sz="0" w:space="0" w:color="auto"/>
        <w:right w:val="none" w:sz="0" w:space="0" w:color="auto"/>
      </w:divBdr>
    </w:div>
    <w:div w:id="1653558842">
      <w:bodyDiv w:val="1"/>
      <w:marLeft w:val="0"/>
      <w:marRight w:val="0"/>
      <w:marTop w:val="0"/>
      <w:marBottom w:val="0"/>
      <w:divBdr>
        <w:top w:val="none" w:sz="0" w:space="0" w:color="auto"/>
        <w:left w:val="none" w:sz="0" w:space="0" w:color="auto"/>
        <w:bottom w:val="none" w:sz="0" w:space="0" w:color="auto"/>
        <w:right w:val="none" w:sz="0" w:space="0" w:color="auto"/>
      </w:divBdr>
    </w:div>
    <w:div w:id="1681155180">
      <w:bodyDiv w:val="1"/>
      <w:marLeft w:val="0"/>
      <w:marRight w:val="0"/>
      <w:marTop w:val="0"/>
      <w:marBottom w:val="0"/>
      <w:divBdr>
        <w:top w:val="none" w:sz="0" w:space="0" w:color="auto"/>
        <w:left w:val="none" w:sz="0" w:space="0" w:color="auto"/>
        <w:bottom w:val="none" w:sz="0" w:space="0" w:color="auto"/>
        <w:right w:val="none" w:sz="0" w:space="0" w:color="auto"/>
      </w:divBdr>
    </w:div>
    <w:div w:id="1686515056">
      <w:bodyDiv w:val="1"/>
      <w:marLeft w:val="0"/>
      <w:marRight w:val="0"/>
      <w:marTop w:val="0"/>
      <w:marBottom w:val="0"/>
      <w:divBdr>
        <w:top w:val="none" w:sz="0" w:space="0" w:color="auto"/>
        <w:left w:val="none" w:sz="0" w:space="0" w:color="auto"/>
        <w:bottom w:val="none" w:sz="0" w:space="0" w:color="auto"/>
        <w:right w:val="none" w:sz="0" w:space="0" w:color="auto"/>
      </w:divBdr>
      <w:divsChild>
        <w:div w:id="2042391175">
          <w:marLeft w:val="720"/>
          <w:marRight w:val="0"/>
          <w:marTop w:val="150"/>
          <w:marBottom w:val="0"/>
          <w:divBdr>
            <w:top w:val="none" w:sz="0" w:space="0" w:color="auto"/>
            <w:left w:val="none" w:sz="0" w:space="0" w:color="auto"/>
            <w:bottom w:val="none" w:sz="0" w:space="0" w:color="auto"/>
            <w:right w:val="none" w:sz="0" w:space="0" w:color="auto"/>
          </w:divBdr>
        </w:div>
      </w:divsChild>
    </w:div>
    <w:div w:id="1691183363">
      <w:bodyDiv w:val="1"/>
      <w:marLeft w:val="0"/>
      <w:marRight w:val="0"/>
      <w:marTop w:val="0"/>
      <w:marBottom w:val="0"/>
      <w:divBdr>
        <w:top w:val="none" w:sz="0" w:space="0" w:color="auto"/>
        <w:left w:val="none" w:sz="0" w:space="0" w:color="auto"/>
        <w:bottom w:val="none" w:sz="0" w:space="0" w:color="auto"/>
        <w:right w:val="none" w:sz="0" w:space="0" w:color="auto"/>
      </w:divBdr>
    </w:div>
    <w:div w:id="1780679986">
      <w:bodyDiv w:val="1"/>
      <w:marLeft w:val="0"/>
      <w:marRight w:val="0"/>
      <w:marTop w:val="0"/>
      <w:marBottom w:val="0"/>
      <w:divBdr>
        <w:top w:val="none" w:sz="0" w:space="0" w:color="auto"/>
        <w:left w:val="none" w:sz="0" w:space="0" w:color="auto"/>
        <w:bottom w:val="none" w:sz="0" w:space="0" w:color="auto"/>
        <w:right w:val="none" w:sz="0" w:space="0" w:color="auto"/>
      </w:divBdr>
    </w:div>
    <w:div w:id="1838303826">
      <w:bodyDiv w:val="1"/>
      <w:marLeft w:val="0"/>
      <w:marRight w:val="0"/>
      <w:marTop w:val="0"/>
      <w:marBottom w:val="0"/>
      <w:divBdr>
        <w:top w:val="none" w:sz="0" w:space="0" w:color="auto"/>
        <w:left w:val="none" w:sz="0" w:space="0" w:color="auto"/>
        <w:bottom w:val="none" w:sz="0" w:space="0" w:color="auto"/>
        <w:right w:val="none" w:sz="0" w:space="0" w:color="auto"/>
      </w:divBdr>
    </w:div>
    <w:div w:id="1848791140">
      <w:bodyDiv w:val="1"/>
      <w:marLeft w:val="0"/>
      <w:marRight w:val="0"/>
      <w:marTop w:val="0"/>
      <w:marBottom w:val="0"/>
      <w:divBdr>
        <w:top w:val="none" w:sz="0" w:space="0" w:color="auto"/>
        <w:left w:val="none" w:sz="0" w:space="0" w:color="auto"/>
        <w:bottom w:val="none" w:sz="0" w:space="0" w:color="auto"/>
        <w:right w:val="none" w:sz="0" w:space="0" w:color="auto"/>
      </w:divBdr>
    </w:div>
    <w:div w:id="1862694442">
      <w:bodyDiv w:val="1"/>
      <w:marLeft w:val="0"/>
      <w:marRight w:val="0"/>
      <w:marTop w:val="0"/>
      <w:marBottom w:val="0"/>
      <w:divBdr>
        <w:top w:val="none" w:sz="0" w:space="0" w:color="auto"/>
        <w:left w:val="none" w:sz="0" w:space="0" w:color="auto"/>
        <w:bottom w:val="none" w:sz="0" w:space="0" w:color="auto"/>
        <w:right w:val="none" w:sz="0" w:space="0" w:color="auto"/>
      </w:divBdr>
    </w:div>
    <w:div w:id="1889221004">
      <w:bodyDiv w:val="1"/>
      <w:marLeft w:val="0"/>
      <w:marRight w:val="0"/>
      <w:marTop w:val="0"/>
      <w:marBottom w:val="0"/>
      <w:divBdr>
        <w:top w:val="none" w:sz="0" w:space="0" w:color="auto"/>
        <w:left w:val="none" w:sz="0" w:space="0" w:color="auto"/>
        <w:bottom w:val="none" w:sz="0" w:space="0" w:color="auto"/>
        <w:right w:val="none" w:sz="0" w:space="0" w:color="auto"/>
      </w:divBdr>
    </w:div>
    <w:div w:id="1904679267">
      <w:bodyDiv w:val="1"/>
      <w:marLeft w:val="0"/>
      <w:marRight w:val="0"/>
      <w:marTop w:val="0"/>
      <w:marBottom w:val="0"/>
      <w:divBdr>
        <w:top w:val="none" w:sz="0" w:space="0" w:color="auto"/>
        <w:left w:val="none" w:sz="0" w:space="0" w:color="auto"/>
        <w:bottom w:val="none" w:sz="0" w:space="0" w:color="auto"/>
        <w:right w:val="none" w:sz="0" w:space="0" w:color="auto"/>
      </w:divBdr>
    </w:div>
    <w:div w:id="1978677727">
      <w:bodyDiv w:val="1"/>
      <w:marLeft w:val="0"/>
      <w:marRight w:val="0"/>
      <w:marTop w:val="0"/>
      <w:marBottom w:val="0"/>
      <w:divBdr>
        <w:top w:val="none" w:sz="0" w:space="0" w:color="auto"/>
        <w:left w:val="none" w:sz="0" w:space="0" w:color="auto"/>
        <w:bottom w:val="none" w:sz="0" w:space="0" w:color="auto"/>
        <w:right w:val="none" w:sz="0" w:space="0" w:color="auto"/>
      </w:divBdr>
    </w:div>
    <w:div w:id="2008898817">
      <w:bodyDiv w:val="1"/>
      <w:marLeft w:val="0"/>
      <w:marRight w:val="0"/>
      <w:marTop w:val="0"/>
      <w:marBottom w:val="0"/>
      <w:divBdr>
        <w:top w:val="none" w:sz="0" w:space="0" w:color="auto"/>
        <w:left w:val="none" w:sz="0" w:space="0" w:color="auto"/>
        <w:bottom w:val="none" w:sz="0" w:space="0" w:color="auto"/>
        <w:right w:val="none" w:sz="0" w:space="0" w:color="auto"/>
      </w:divBdr>
    </w:div>
    <w:div w:id="2013412611">
      <w:bodyDiv w:val="1"/>
      <w:marLeft w:val="0"/>
      <w:marRight w:val="0"/>
      <w:marTop w:val="0"/>
      <w:marBottom w:val="0"/>
      <w:divBdr>
        <w:top w:val="none" w:sz="0" w:space="0" w:color="auto"/>
        <w:left w:val="none" w:sz="0" w:space="0" w:color="auto"/>
        <w:bottom w:val="none" w:sz="0" w:space="0" w:color="auto"/>
        <w:right w:val="none" w:sz="0" w:space="0" w:color="auto"/>
      </w:divBdr>
    </w:div>
    <w:div w:id="2022703554">
      <w:bodyDiv w:val="1"/>
      <w:marLeft w:val="0"/>
      <w:marRight w:val="0"/>
      <w:marTop w:val="0"/>
      <w:marBottom w:val="0"/>
      <w:divBdr>
        <w:top w:val="none" w:sz="0" w:space="0" w:color="auto"/>
        <w:left w:val="none" w:sz="0" w:space="0" w:color="auto"/>
        <w:bottom w:val="none" w:sz="0" w:space="0" w:color="auto"/>
        <w:right w:val="none" w:sz="0" w:space="0" w:color="auto"/>
      </w:divBdr>
    </w:div>
    <w:div w:id="2080244261">
      <w:bodyDiv w:val="1"/>
      <w:marLeft w:val="0"/>
      <w:marRight w:val="0"/>
      <w:marTop w:val="0"/>
      <w:marBottom w:val="0"/>
      <w:divBdr>
        <w:top w:val="none" w:sz="0" w:space="0" w:color="auto"/>
        <w:left w:val="none" w:sz="0" w:space="0" w:color="auto"/>
        <w:bottom w:val="none" w:sz="0" w:space="0" w:color="auto"/>
        <w:right w:val="none" w:sz="0" w:space="0" w:color="auto"/>
      </w:divBdr>
    </w:div>
    <w:div w:id="21160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emf"/><Relationship Id="rId26" Type="http://schemas.openxmlformats.org/officeDocument/2006/relationships/image" Target="media/image11.emf"/><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eur-lex.europa.eu/legal-content/EN/TXT/?uri=CELEX:32021R2139" TargetMode="External"/><Relationship Id="rId34" Type="http://schemas.openxmlformats.org/officeDocument/2006/relationships/image" Target="media/image17.emf"/><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image" Target="media/image10.emf"/><Relationship Id="rId33" Type="http://schemas.openxmlformats.org/officeDocument/2006/relationships/image" Target="media/image16.emf"/><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hyperlink" Target="https://eur-lex.europa.eu/legal-content/EN/TXT/?uri=CELEX:32020R0852" TargetMode="External"/><Relationship Id="rId29" Type="http://schemas.openxmlformats.org/officeDocument/2006/relationships/hyperlink" Target="https://entan.e-epites.hu/?potla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ITREG@mnb.hu" TargetMode="External"/><Relationship Id="rId24" Type="http://schemas.openxmlformats.org/officeDocument/2006/relationships/hyperlink" Target="https://ec.europa.eu/sustainable-finance-taxonomy/taxonomy-compass" TargetMode="External"/><Relationship Id="rId32" Type="http://schemas.openxmlformats.org/officeDocument/2006/relationships/image" Target="media/image15.emf"/><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https://eur-lex.europa.eu/legal-content/HU/TXT/?uri=CELEX:32023R2486" TargetMode="External"/><Relationship Id="rId28" Type="http://schemas.openxmlformats.org/officeDocument/2006/relationships/image" Target="cid:image001.png@01D6F0BA.02BD44F0" TargetMode="External"/><Relationship Id="rId36" Type="http://schemas.openxmlformats.org/officeDocument/2006/relationships/image" Target="media/image18.emf"/><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image" Target="media/image14.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eur-lex.europa.eu/legal-content/EN/TXT/?uri=CELEX:32022R1214" TargetMode="External"/><Relationship Id="rId27" Type="http://schemas.openxmlformats.org/officeDocument/2006/relationships/image" Target="media/image12.png"/><Relationship Id="rId30" Type="http://schemas.openxmlformats.org/officeDocument/2006/relationships/image" Target="media/image13.emf"/><Relationship Id="rId35" Type="http://schemas.openxmlformats.org/officeDocument/2006/relationships/hyperlink" Target="https://www.ecb.europa.eu/stats/money/aggregates/anacredit/shared/pdf/List_of_national_identifiers.xlsx"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TXT/?uri=CELEX%3A32014L0095"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2.xml><?xml version="1.0" encoding="utf-8"?>
<ct:contentTypeSchema xmlns:ct="http://schemas.microsoft.com/office/2006/metadata/contentType" xmlns:ma="http://schemas.microsoft.com/office/2006/metadata/properties/metaAttributes" ct:_="" ma:_="" ma:contentTypeName="Dokumentum" ma:contentTypeID="0x010100650B30A9E6F26340963DA6FE880E67C5" ma:contentTypeVersion="2" ma:contentTypeDescription="Új dokumentum létrehozása." ma:contentTypeScope="" ma:versionID="f8991318750b1c9b50bab82294fd0e02">
  <xsd:schema xmlns:xsd="http://www.w3.org/2001/XMLSchema" xmlns:xs="http://www.w3.org/2001/XMLSchema" xmlns:p="http://schemas.microsoft.com/office/2006/metadata/properties" xmlns:ns2="1cd9ea43-07ae-49b3-b02b-3fd15dba889d" targetNamespace="http://schemas.microsoft.com/office/2006/metadata/properties" ma:root="true" ma:fieldsID="c396e6472d8d1daf94b87c4dd9822fd8" ns2:_="">
    <xsd:import namespace="1cd9ea43-07ae-49b3-b02b-3fd15dba88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9ea43-07ae-49b3-b02b-3fd15dba889d"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BF1981-8CD8-4EA1-8F73-ADA42B035940}">
  <ds:schemaRefs>
    <ds:schemaRef ds:uri="http://schemas.openxmlformats.org/officeDocument/2006/bibliography"/>
  </ds:schemaRefs>
</ds:datastoreItem>
</file>

<file path=customXml/itemProps2.xml><?xml version="1.0" encoding="utf-8"?>
<ds:datastoreItem xmlns:ds="http://schemas.openxmlformats.org/officeDocument/2006/customXml" ds:itemID="{40436BE5-6268-47DB-B215-61A562BDA2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9ea43-07ae-49b3-b02b-3fd15dba8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8AF13E-BA19-4576-8198-3010865376A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cd9ea43-07ae-49b3-b02b-3fd15dba889d"/>
    <ds:schemaRef ds:uri="http://www.w3.org/XML/1998/namespace"/>
    <ds:schemaRef ds:uri="http://purl.org/dc/dcmitype/"/>
  </ds:schemaRefs>
</ds:datastoreItem>
</file>

<file path=customXml/itemProps4.xml><?xml version="1.0" encoding="utf-8"?>
<ds:datastoreItem xmlns:ds="http://schemas.openxmlformats.org/officeDocument/2006/customXml" ds:itemID="{23BEDF0B-AAD3-4805-A6A4-A9EEDCDD25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78</Pages>
  <Words>29323</Words>
  <Characters>209171</Characters>
  <Application>Microsoft Office Word</Application>
  <DocSecurity>0</DocSecurity>
  <Lines>1743</Lines>
  <Paragraphs>476</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238018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Kőrös Orsolya</dc:creator>
  <cp:keywords/>
  <dc:description/>
  <cp:lastModifiedBy>Kőrös Orsolya</cp:lastModifiedBy>
  <cp:revision>2</cp:revision>
  <cp:lastPrinted>2023-04-18T05:55:00Z</cp:lastPrinted>
  <dcterms:created xsi:type="dcterms:W3CDTF">2024-11-11T14:09:00Z</dcterms:created>
  <dcterms:modified xsi:type="dcterms:W3CDTF">2024-11-11T14:12:00Z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0x010100650B30A9E6F26340963DA6FE880E67C5</vt:lpwstr>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kissanna@mnb.hu</vt:lpwstr>
  </property>
  <property fmtid="{D5CDD505-2E9C-101B-9397-08002B2CF9AE}" pid="7" name="MSIP_Label_b0d11092-50c9-4e74-84b5-b1af078dc3d0_SetDate">
    <vt:lpwstr>2018-08-24T15:40:08.9686962+02:00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2024-04-05T08:04:42Z</vt:filetime>
  </property>
  <property fmtid="{D5CDD505-2E9C-101B-9397-08002B2CF9AE}" pid="13" name="Érvényességet beállító">
    <vt:lpwstr>koroso</vt:lpwstr>
  </property>
  <property fmtid="{D5CDD505-2E9C-101B-9397-08002B2CF9AE}" pid="14" name="Érvényességi idő első beállítása">
    <vt:filetime>2019-04-05T08:04:43Z</vt:filetime>
  </property>
</Properties>
</file>