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9D0C1A">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9D0C1A">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9D0C1A">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Paragraph"/>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lastRenderedPageBreak/>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INSTR)</w:t>
      </w:r>
      <w:bookmarkEnd w:id="30"/>
      <w:bookmarkEnd w:id="31"/>
    </w:p>
    <w:p w14:paraId="63FC41C2" w14:textId="018BA7D9" w:rsidR="00515DAC" w:rsidRPr="000C2023" w:rsidRDefault="00B94827" w:rsidP="00C14714">
      <w:pPr>
        <w:pStyle w:val="Heading3"/>
        <w:jc w:val="both"/>
        <w:rPr>
          <w:b/>
          <w:szCs w:val="22"/>
        </w:rPr>
      </w:pPr>
      <w:r w:rsidRPr="000C2023">
        <w:rPr>
          <w:b/>
          <w:szCs w:val="22"/>
        </w:rPr>
        <w:t xml:space="preserve"> </w:t>
      </w:r>
      <w:bookmarkStart w:id="32" w:name="_Toc106619734"/>
      <w:bookmarkStart w:id="33" w:name="_Toc149904380"/>
      <w:proofErr w:type="spellStart"/>
      <w:r w:rsidRPr="000C2023">
        <w:rPr>
          <w:b/>
          <w:szCs w:val="22"/>
        </w:rPr>
        <w:t>INSTK</w:t>
      </w:r>
      <w:proofErr w:type="spellEnd"/>
      <w:r w:rsidRPr="000C2023">
        <w:rPr>
          <w:b/>
          <w:szCs w:val="22"/>
        </w:rPr>
        <w:t>-INSTR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INSTR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w:t>
      </w:r>
      <w:r w:rsidR="00D572FA" w:rsidRPr="000C2023">
        <w:rPr>
          <w:rFonts w:cs="Arial"/>
        </w:rPr>
        <w:lastRenderedPageBreak/>
        <w:t xml:space="preserve">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 xml:space="preserve">az INSTR táblán belül nyitott instrumentumhoz tartozó másik instrumentum az INSTR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INSTR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lastRenderedPageBreak/>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w:t>
      </w:r>
      <w:r w:rsidRPr="000C2023">
        <w:rPr>
          <w:rFonts w:asciiTheme="minorHAnsi" w:hAnsiTheme="minorHAnsi" w:cstheme="minorHAnsi"/>
        </w:rPr>
        <w:lastRenderedPageBreak/>
        <w:t xml:space="preserve">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 xml:space="preserve">új </w:t>
      </w:r>
      <w:r w:rsidR="004B6EEC" w:rsidRPr="000C2023">
        <w:lastRenderedPageBreak/>
        <w:t>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lastRenderedPageBreak/>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lastRenderedPageBreak/>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w:t>
      </w:r>
      <w:r w:rsidRPr="000C2023">
        <w:lastRenderedPageBreak/>
        <w:t xml:space="preserve">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Paragraph"/>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Paragraph"/>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FootnoteReference"/>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Paragraph"/>
        <w:numPr>
          <w:ilvl w:val="0"/>
          <w:numId w:val="0"/>
        </w:numPr>
        <w:spacing w:after="0"/>
        <w:ind w:left="426"/>
        <w:rPr>
          <w:ins w:id="105" w:author="MNB" w:date="2025-01-23T14:38:00Z"/>
        </w:rPr>
      </w:pPr>
      <w:ins w:id="106" w:author="MNB" w:date="2025-01-23T14:38:00Z">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ins>
    </w:p>
    <w:p w14:paraId="3BA0CCD2" w14:textId="77777777" w:rsidR="00BD3277" w:rsidRPr="000C2023" w:rsidRDefault="00BD3277" w:rsidP="00C14714">
      <w:pPr>
        <w:rPr>
          <w:ins w:id="107" w:author="MNB" w:date="2025-01-23T14:38:00Z"/>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8"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8"/>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9"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10" w:name="_Hlk528590122"/>
      <w:bookmarkEnd w:id="109"/>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lastRenderedPageBreak/>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1E8EACC9"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ins w:id="111" w:author="MNB" w:date="2025-01-23T14:38:00Z">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ins>
      <w:r w:rsidRPr="00DB02C1">
        <w:t xml:space="preserve">Amennyiben a járó kamattámogatást a hitelintézet az ügyfél végtörlesztését követően számolja el a Magyar Államkincstárral, úgy a kamattámogatás pénzügyi rendezéséig </w:t>
      </w:r>
      <w:del w:id="112" w:author="MNB" w:date="2025-01-23T14:38:00Z">
        <w:r w:rsidRPr="00DB02C1">
          <w:delText>fennálló kamatkövetelést</w:delText>
        </w:r>
      </w:del>
      <w:ins w:id="113" w:author="MNB" w:date="2025-01-23T14:38:00Z">
        <w:r w:rsidR="00BD3277" w:rsidRPr="00B2702E">
          <w:rPr>
            <w:color w:val="000000" w:themeColor="text1"/>
          </w:rPr>
          <w:t>az ügyféllel szemben fennálló kamatkövetelésként kimutatott állományt</w:t>
        </w:r>
      </w:ins>
      <w:r w:rsidR="00BD3277" w:rsidRPr="00094981">
        <w:rPr>
          <w:color w:val="000000" w:themeColor="text1"/>
        </w:rPr>
        <w:t xml:space="preserve"> </w:t>
      </w:r>
      <w:r w:rsidRPr="00DB02C1">
        <w:t>az ügyféllel való elszámolással egyidejűleg át kell vezetni a központi kormányzattal szembeni egyéb követelések és aktív elszámolások közé</w:t>
      </w:r>
      <w:del w:id="114" w:author="MNB" w:date="2025-01-23T14:38:00Z">
        <w:r w:rsidRPr="00DB02C1">
          <w:delText>, ebből következően az ügyféllel való elszámolás után a kamattámogatás már nem jelentendő a HITREG-ben</w:delText>
        </w:r>
      </w:del>
      <w:r w:rsidRPr="00DB02C1">
        <w:t>.</w:t>
      </w:r>
    </w:p>
    <w:p w14:paraId="218EFD2A" w14:textId="77D2C2B6" w:rsidR="00916DE9" w:rsidRPr="00070A5E" w:rsidRDefault="00916DE9" w:rsidP="00C14714">
      <w:pPr>
        <w:rPr>
          <w:rFonts w:asciiTheme="minorHAnsi" w:hAnsiTheme="minorHAnsi" w:cstheme="minorHAnsi"/>
        </w:rPr>
      </w:pPr>
      <w:bookmarkStart w:id="115"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15"/>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w:t>
      </w:r>
      <w:r w:rsidRPr="00070A5E">
        <w:rPr>
          <w:rFonts w:asciiTheme="minorHAnsi" w:hAnsiTheme="minorHAnsi" w:cstheme="minorHAnsi"/>
        </w:rPr>
        <w:lastRenderedPageBreak/>
        <w:t xml:space="preserve">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16"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16"/>
      <w:r>
        <w:rPr>
          <w:rFonts w:asciiTheme="minorHAnsi" w:hAnsiTheme="minorHAnsi"/>
        </w:rPr>
        <w:t>.</w:t>
      </w:r>
    </w:p>
    <w:bookmarkEnd w:id="110"/>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7" w:name="_Hlk132796557"/>
      <w:r w:rsidRPr="000C2023">
        <w:rPr>
          <w:b/>
        </w:rPr>
        <w:t>0%-os kamatozású és nem kamatozó hitelek jelentése</w:t>
      </w:r>
    </w:p>
    <w:bookmarkEnd w:id="117"/>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18"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8"/>
      <w:r w:rsidR="00B77BCD" w:rsidRPr="000C2023">
        <w:rPr>
          <w:rFonts w:cs="Arial"/>
        </w:rPr>
        <w:t xml:space="preserve">- </w:t>
      </w:r>
      <w:bookmarkStart w:id="119"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9"/>
    </w:p>
    <w:p w14:paraId="6D3EAB29" w14:textId="535855BE" w:rsidR="00EB69A3" w:rsidRPr="000C2023" w:rsidRDefault="008D5A94" w:rsidP="00C14714">
      <w:pPr>
        <w:pStyle w:val="ListParagraph"/>
        <w:numPr>
          <w:ilvl w:val="0"/>
          <w:numId w:val="23"/>
        </w:numPr>
        <w:rPr>
          <w:rFonts w:cs="Arial"/>
        </w:rPr>
      </w:pPr>
      <w:bookmarkStart w:id="120"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20"/>
    <w:p w14:paraId="52CCC32A" w14:textId="2EC5E7F5" w:rsidR="00374A85" w:rsidRPr="000C2023" w:rsidRDefault="008D5A94" w:rsidP="00C14714">
      <w:pPr>
        <w:pStyle w:val="ListParagraph"/>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21"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21"/>
    </w:p>
    <w:p w14:paraId="6E828063" w14:textId="1B2C9F3A" w:rsidR="00443B18" w:rsidRPr="000C2023" w:rsidRDefault="00443B18" w:rsidP="00C14714">
      <w:pPr>
        <w:pStyle w:val="ListParagraph"/>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22" w:name="_Hlk536632524"/>
      <w:r w:rsidRPr="000C2023">
        <w:rPr>
          <w:rFonts w:cs="Arial"/>
        </w:rPr>
        <w:t>fenti okok közé nem sorolható nemteljesítési ok</w:t>
      </w:r>
      <w:bookmarkEnd w:id="122"/>
      <w:r w:rsidR="00A53AF9" w:rsidRPr="000C2023">
        <w:rPr>
          <w:rFonts w:cs="Arial"/>
        </w:rPr>
        <w:t>. I</w:t>
      </w:r>
      <w:r w:rsidR="008C4A53" w:rsidRPr="000C2023">
        <w:rPr>
          <w:rFonts w:cs="Arial"/>
        </w:rPr>
        <w:t xml:space="preserve">detartozik például a </w:t>
      </w:r>
      <w:proofErr w:type="spellStart"/>
      <w:r w:rsidR="008C4A53" w:rsidRPr="000C2023">
        <w:rPr>
          <w:rFonts w:cs="Arial"/>
        </w:rPr>
        <w:t>cross</w:t>
      </w:r>
      <w:proofErr w:type="spellEnd"/>
      <w:r w:rsidR="008C4A53" w:rsidRPr="000C2023">
        <w:rPr>
          <w:rFonts w:cs="Arial"/>
        </w:rPr>
        <w:t>-default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nemteljesítők/default-</w:t>
      </w:r>
      <w:proofErr w:type="spellStart"/>
      <w:r w:rsidR="002C1CE0" w:rsidRPr="000C2023">
        <w:rPr>
          <w:rFonts w:cs="Arial"/>
        </w:rPr>
        <w:t>osak</w:t>
      </w:r>
      <w:proofErr w:type="spellEnd"/>
      <w:r w:rsidR="002C1CE0" w:rsidRPr="000C2023">
        <w:rPr>
          <w:rFonts w:cs="Arial"/>
        </w:rPr>
        <w:t xml:space="preserve">.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proofErr w:type="spellStart"/>
      <w:r w:rsidRPr="000C2023">
        <w:rPr>
          <w:rFonts w:cs="Arial"/>
        </w:rPr>
        <w:t>cross</w:t>
      </w:r>
      <w:proofErr w:type="spellEnd"/>
      <w:r w:rsidRPr="000C2023">
        <w:rPr>
          <w:rFonts w:cs="Arial"/>
        </w:rPr>
        <w:t xml:space="preserve">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w:t>
      </w:r>
      <w:proofErr w:type="spellEnd"/>
      <w:r w:rsidR="002C1CE0" w:rsidRPr="000C2023">
        <w:rPr>
          <w:rFonts w:cs="Arial"/>
        </w:rPr>
        <w:t>-default esetében az ügyfél összes hitele nemteljesítőként/default-</w:t>
      </w:r>
      <w:proofErr w:type="spellStart"/>
      <w:r w:rsidR="002C1CE0" w:rsidRPr="000C2023">
        <w:rPr>
          <w:rFonts w:cs="Arial"/>
        </w:rPr>
        <w: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xml:space="preserve">, </w:t>
      </w:r>
      <w:r w:rsidR="00076A8E" w:rsidRPr="000C2023">
        <w:rPr>
          <w:rFonts w:eastAsia="Times New Roman"/>
        </w:rPr>
        <w:lastRenderedPageBreak/>
        <w:t>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23" w:name="_Hlk24621599"/>
      <w:bookmarkStart w:id="124"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23"/>
    <w:bookmarkEnd w:id="124"/>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INSTR-ben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25" w:name="_Hlk9266872"/>
      <w:bookmarkStart w:id="126"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INSTR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7" w:name="_Hlk48738873"/>
      <w:r w:rsidRPr="000C2023">
        <w:rPr>
          <w:rFonts w:asciiTheme="minorHAnsi" w:hAnsiTheme="minorHAnsi" w:cstheme="minorHAnsi"/>
          <w:b/>
        </w:rPr>
        <w:t>Várható hitelezési veszteség alapján származtatott kitettségérték</w:t>
      </w:r>
      <w:bookmarkEnd w:id="127"/>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w:t>
      </w:r>
      <w:r w:rsidRPr="000C2023">
        <w:rPr>
          <w:rFonts w:asciiTheme="minorHAnsi" w:hAnsiTheme="minorHAnsi" w:cstheme="minorHAnsi"/>
        </w:rPr>
        <w:lastRenderedPageBreak/>
        <w:t>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INSTR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25"/>
    <w:bookmarkEnd w:id="126"/>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8" w:name="_Hlk93324539"/>
    </w:p>
    <w:bookmarkEnd w:id="128"/>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29"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9"/>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30" w:name="_Hlk112660612"/>
      <w:r w:rsidRPr="00E71203">
        <w:t xml:space="preserve">A taxonómiára vonatkozó mezők tekintetében az </w:t>
      </w:r>
      <w:hyperlink r:id="rId20" w:history="1">
        <w:r w:rsidRPr="006E4216">
          <w:rPr>
            <w:rStyle w:val="Hyperlink"/>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yperlink"/>
            <w:rFonts w:cstheme="minorHAnsi"/>
            <w:color w:val="044A91"/>
            <w:vertAlign w:val="baseline"/>
          </w:rPr>
          <w:t>EU 2021/2139</w:t>
        </w:r>
      </w:hyperlink>
      <w:r>
        <w:rPr>
          <w:rStyle w:val="Hyperlink"/>
          <w:rFonts w:cstheme="minorHAnsi"/>
          <w:color w:val="044A91"/>
          <w:vertAlign w:val="baseline"/>
        </w:rPr>
        <w:t xml:space="preserve">, </w:t>
      </w:r>
      <w:hyperlink r:id="rId22" w:history="1">
        <w:r w:rsidRPr="00326152">
          <w:rPr>
            <w:rStyle w:val="Hyperlink"/>
            <w:rFonts w:cstheme="minorHAnsi"/>
            <w:color w:val="044A91"/>
            <w:vertAlign w:val="baseline"/>
          </w:rPr>
          <w:t>EU 2022/1214</w:t>
        </w:r>
      </w:hyperlink>
      <w:r w:rsidRPr="00326152">
        <w:t xml:space="preserve"> és </w:t>
      </w:r>
      <w:hyperlink r:id="rId23" w:history="1">
        <w:r w:rsidRPr="00163FE9">
          <w:rPr>
            <w:rStyle w:val="Hyperlink"/>
            <w:rFonts w:cstheme="minorHAnsi"/>
            <w:color w:val="044A91"/>
            <w:vertAlign w:val="baseline"/>
          </w:rPr>
          <w:t>EU 2023/2486</w:t>
        </w:r>
      </w:hyperlink>
      <w:r>
        <w:rPr>
          <w:rStyle w:val="Hyperlink"/>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lastRenderedPageBreak/>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Paragraph"/>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Paragraph"/>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Paragraph"/>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Paragraph"/>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Paragraph"/>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Paragraph"/>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Paragraph"/>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Paragraph"/>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Paragraph"/>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yperlink"/>
            <w:rFonts w:asciiTheme="minorHAnsi" w:hAnsiTheme="minorHAnsi" w:cstheme="minorHAnsi"/>
            <w:vertAlign w:val="baseline"/>
          </w:rPr>
          <w:t xml:space="preserve">EU </w:t>
        </w:r>
        <w:proofErr w:type="spellStart"/>
        <w:r w:rsidRPr="00950BFD">
          <w:rPr>
            <w:rStyle w:val="Hyperlink"/>
            <w:rFonts w:asciiTheme="minorHAnsi" w:hAnsiTheme="minorHAnsi" w:cstheme="minorHAnsi"/>
            <w:vertAlign w:val="baseline"/>
          </w:rPr>
          <w:t>Taxonomy</w:t>
        </w:r>
        <w:proofErr w:type="spellEnd"/>
        <w:r w:rsidRPr="00950BFD">
          <w:rPr>
            <w:rStyle w:val="Hyperlink"/>
            <w:rFonts w:asciiTheme="minorHAnsi" w:hAnsiTheme="minorHAnsi" w:cstheme="minorHAnsi"/>
            <w:vertAlign w:val="baseline"/>
          </w:rPr>
          <w:t xml:space="preserve"> </w:t>
        </w:r>
        <w:proofErr w:type="spellStart"/>
        <w:r w:rsidRPr="00950BFD">
          <w:rPr>
            <w:rStyle w:val="Hyperlink"/>
            <w:rFonts w:asciiTheme="minorHAnsi" w:hAnsiTheme="minorHAnsi" w:cstheme="minorHAnsi"/>
            <w:vertAlign w:val="baseline"/>
          </w:rPr>
          <w:t>Compass</w:t>
        </w:r>
        <w:proofErr w:type="spellEnd"/>
        <w:r w:rsidRPr="00950BFD">
          <w:rPr>
            <w:rStyle w:val="Hyperlink"/>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30"/>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(Default-os,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(Default-os,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w:t>
      </w:r>
      <w:r w:rsidRPr="0097220C">
        <w:rPr>
          <w:rFonts w:asciiTheme="minorHAnsi" w:hAnsiTheme="minorHAnsi" w:cstheme="minorHAnsi"/>
        </w:rPr>
        <w:lastRenderedPageBreak/>
        <w:t>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31" w:name="_Toc106619737"/>
      <w:bookmarkStart w:id="132" w:name="_Toc149904383"/>
      <w:r w:rsidRPr="000C2023">
        <w:rPr>
          <w:b/>
          <w:szCs w:val="22"/>
        </w:rPr>
        <w:t>Instrumentum megszűnése</w:t>
      </w:r>
      <w:bookmarkEnd w:id="131"/>
      <w:r w:rsidR="00545F0D">
        <w:rPr>
          <w:b/>
          <w:szCs w:val="22"/>
        </w:rPr>
        <w:t xml:space="preserve"> (</w:t>
      </w:r>
      <w:proofErr w:type="spellStart"/>
      <w:r w:rsidR="00545F0D">
        <w:rPr>
          <w:b/>
          <w:szCs w:val="22"/>
        </w:rPr>
        <w:t>INSTM</w:t>
      </w:r>
      <w:proofErr w:type="spellEnd"/>
      <w:r w:rsidR="00545F0D">
        <w:rPr>
          <w:b/>
          <w:szCs w:val="22"/>
        </w:rPr>
        <w:t>)</w:t>
      </w:r>
      <w:bookmarkEnd w:id="132"/>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 xml:space="preserve">INSTR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Paragraph"/>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lastRenderedPageBreak/>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33"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33"/>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Paragraph"/>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34" w:name="_Toc106619738"/>
      <w:bookmarkStart w:id="135" w:name="_Toc149904384"/>
      <w:r w:rsidRPr="000C2023">
        <w:t>Instrumentum – felügyeleti adatok (</w:t>
      </w:r>
      <w:proofErr w:type="spellStart"/>
      <w:r w:rsidRPr="000C2023">
        <w:t>INSTN</w:t>
      </w:r>
      <w:proofErr w:type="spellEnd"/>
      <w:r w:rsidRPr="000C2023">
        <w:t>)</w:t>
      </w:r>
      <w:bookmarkEnd w:id="134"/>
      <w:bookmarkEnd w:id="135"/>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 xml:space="preserve">/INSTR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/INSTR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INSTR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6"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6"/>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7"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/INSTR instrumentum szinten jelentendők ,</w:t>
      </w:r>
      <w:r w:rsidRPr="000C2023">
        <w:rPr>
          <w:rFonts w:asciiTheme="minorHAnsi" w:hAnsiTheme="minorHAnsi" w:cstheme="minorHAnsi"/>
        </w:rPr>
        <w:t xml:space="preserve">az alábbi módon kalkulálandók: </w:t>
      </w:r>
      <w:bookmarkEnd w:id="137"/>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38" w:name="_Toc106619739"/>
      <w:bookmarkStart w:id="139" w:name="_Toc149904385"/>
      <w:bookmarkEnd w:id="99"/>
      <w:r w:rsidRPr="000C2023">
        <w:rPr>
          <w:sz w:val="22"/>
          <w:szCs w:val="22"/>
        </w:rPr>
        <w:t xml:space="preserve">FEDEZETEKRE vonatkozó </w:t>
      </w:r>
      <w:r w:rsidR="00E60D85" w:rsidRPr="000C2023">
        <w:rPr>
          <w:sz w:val="22"/>
          <w:szCs w:val="22"/>
        </w:rPr>
        <w:t>táblák</w:t>
      </w:r>
      <w:bookmarkEnd w:id="138"/>
      <w:bookmarkEnd w:id="139"/>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xml:space="preserve">, tehát a fedezet értékadatait kell megadni, nem pedig </w:t>
      </w:r>
      <w:r w:rsidR="00C67620" w:rsidRPr="000C2023">
        <w:rPr>
          <w:rFonts w:cs="Arial"/>
        </w:rPr>
        <w:lastRenderedPageBreak/>
        <w:t>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Paragraph"/>
        <w:numPr>
          <w:ilvl w:val="0"/>
          <w:numId w:val="0"/>
        </w:numPr>
        <w:spacing w:after="0"/>
        <w:ind w:left="426"/>
        <w:rPr>
          <w:ins w:id="140" w:author="MNB" w:date="2025-01-23T14:38:00Z"/>
        </w:rPr>
      </w:pPr>
      <w:ins w:id="141" w:author="MNB" w:date="2025-01-23T14:38:00Z">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w:t>
        </w:r>
        <w:r>
          <w:lastRenderedPageBreak/>
          <w:t>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ins>
    </w:p>
    <w:p w14:paraId="48C18331" w14:textId="77777777" w:rsidR="00BD3277" w:rsidRDefault="00BD3277" w:rsidP="00C14714">
      <w:pPr>
        <w:rPr>
          <w:ins w:id="142" w:author="MNB" w:date="2025-01-23T14:38:00Z"/>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w:t>
      </w:r>
      <w:r w:rsidRPr="006C72EB">
        <w:rPr>
          <w:rFonts w:asciiTheme="minorHAnsi" w:eastAsia="Times New Roman" w:hAnsiTheme="minorHAnsi" w:cstheme="minorHAnsi"/>
        </w:rPr>
        <w:lastRenderedPageBreak/>
        <w:t xml:space="preserve">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ins w:id="143" w:author="MNB" w:date="2025-01-23T14:38:00Z"/>
          <w:rFonts w:asciiTheme="minorHAnsi" w:hAnsiTheme="minorHAnsi" w:cstheme="minorHAnsi"/>
        </w:rPr>
      </w:pPr>
      <w:ins w:id="144" w:author="MNB" w:date="2025-01-23T14:38:00Z">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ins>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45" w:name="_Hlk74695231"/>
      <w:r w:rsidR="0014658D" w:rsidRPr="000C2023">
        <w:t>Ingatlan fedezet hitelbírálatkori piaci érték meghatározási módszere</w:t>
      </w:r>
      <w:bookmarkEnd w:id="145"/>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w:t>
      </w:r>
      <w:r w:rsidR="0014658D" w:rsidRPr="000C2023">
        <w:lastRenderedPageBreak/>
        <w:t xml:space="preserve">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pPr>
        <w:rPr>
          <w:ins w:id="146" w:author="MNB" w:date="2025-01-23T14:38:00Z"/>
        </w:rPr>
      </w:pPr>
      <w:ins w:id="147" w:author="MNB" w:date="2025-01-23T14:38:00Z">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ins>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48" w:name="_Toc106619740"/>
      <w:bookmarkStart w:id="149" w:name="_Toc149904386"/>
      <w:r w:rsidRPr="000C2023">
        <w:rPr>
          <w:b/>
          <w:szCs w:val="22"/>
        </w:rPr>
        <w:t>Fedezet-értékek elkülönítése</w:t>
      </w:r>
      <w:bookmarkEnd w:id="148"/>
      <w:bookmarkEnd w:id="149"/>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50" w:name="_Hlk535420059"/>
      <w:r w:rsidRPr="000C2023">
        <w:rPr>
          <w:rFonts w:cs="Arial"/>
          <w:b/>
        </w:rPr>
        <w:lastRenderedPageBreak/>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50"/>
    <w:p w14:paraId="7147240E" w14:textId="1C7EC354" w:rsidR="003F5BD4" w:rsidRPr="000C2023" w:rsidRDefault="008B6254" w:rsidP="00C14714">
      <w:pPr>
        <w:pStyle w:val="ListParagraph"/>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51" w:name="_Toc106619741"/>
      <w:bookmarkStart w:id="152" w:name="_Toc149904387"/>
      <w:r w:rsidRPr="000C2023">
        <w:rPr>
          <w:b/>
          <w:szCs w:val="22"/>
        </w:rPr>
        <w:lastRenderedPageBreak/>
        <w:t>A fedezetek megszűnése</w:t>
      </w:r>
      <w:bookmarkEnd w:id="151"/>
      <w:bookmarkEnd w:id="152"/>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53" w:name="_Toc106619742"/>
      <w:bookmarkStart w:id="154" w:name="_Toc149904388"/>
      <w:r w:rsidRPr="000C2023">
        <w:rPr>
          <w:sz w:val="22"/>
          <w:szCs w:val="22"/>
        </w:rPr>
        <w:t xml:space="preserve">ÜGYFELEKRE vonatkozó </w:t>
      </w:r>
      <w:r w:rsidR="00E60D85" w:rsidRPr="000C2023">
        <w:rPr>
          <w:sz w:val="22"/>
          <w:szCs w:val="22"/>
        </w:rPr>
        <w:t>táblák</w:t>
      </w:r>
      <w:bookmarkEnd w:id="153"/>
      <w:bookmarkEnd w:id="154"/>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55" w:name="_Toc106619743"/>
      <w:bookmarkStart w:id="156" w:name="_Toc149904389"/>
      <w:r w:rsidRPr="000C2023">
        <w:rPr>
          <w:b/>
          <w:szCs w:val="22"/>
        </w:rPr>
        <w:t>Általános tudnivalók</w:t>
      </w:r>
      <w:bookmarkEnd w:id="155"/>
      <w:bookmarkEnd w:id="156"/>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 xml:space="preserve">Az ügyfél az adatszolgáltatónál </w:t>
      </w:r>
      <w:r w:rsidRPr="0098078E">
        <w:rPr>
          <w:b/>
        </w:rPr>
        <w:lastRenderedPageBreak/>
        <w:t>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57"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57"/>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58" w:name="_Toc106619744"/>
      <w:bookmarkStart w:id="159"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58"/>
      <w:bookmarkEnd w:id="159"/>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60"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60"/>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61" w:name="_Toc106619745"/>
      <w:bookmarkStart w:id="162" w:name="_Toc149904391"/>
      <w:r w:rsidRPr="000C2023">
        <w:rPr>
          <w:b/>
          <w:szCs w:val="22"/>
        </w:rPr>
        <w:t>Vállalkozások</w:t>
      </w:r>
      <w:bookmarkEnd w:id="161"/>
      <w:bookmarkEnd w:id="162"/>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Paragraph"/>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Paragraph"/>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ins w:id="163" w:author="MNB" w:date="2025-01-23T14:38:00Z">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ins>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ins w:id="164" w:author="MNB" w:date="2025-01-23T14:38:00Z">
        <w:r w:rsidR="00B0666E">
          <w:rPr>
            <w:rFonts w:asciiTheme="minorHAnsi" w:hAnsiTheme="minorHAnsi" w:cstheme="minorHAnsi"/>
          </w:rPr>
          <w:t>.</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ins>
      <w:r w:rsidR="00C03AB3" w:rsidRPr="00094981">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yperlink"/>
            <w:rFonts w:asciiTheme="minorHAnsi" w:hAnsiTheme="minorHAnsi" w:cstheme="minorHAnsi"/>
            <w:vertAlign w:val="baseline"/>
          </w:rPr>
          <w:t xml:space="preserve">'List of </w:t>
        </w:r>
        <w:proofErr w:type="spellStart"/>
        <w:r w:rsidRPr="000C2023">
          <w:rPr>
            <w:rStyle w:val="Hyperlink"/>
            <w:rFonts w:asciiTheme="minorHAnsi" w:hAnsiTheme="minorHAnsi" w:cstheme="minorHAnsi"/>
            <w:vertAlign w:val="baseline"/>
          </w:rPr>
          <w:t>national</w:t>
        </w:r>
        <w:proofErr w:type="spellEnd"/>
        <w:r w:rsidRPr="000C2023">
          <w:rPr>
            <w:rStyle w:val="Hyperlink"/>
            <w:rFonts w:asciiTheme="minorHAnsi" w:hAnsiTheme="minorHAnsi" w:cstheme="minorHAnsi"/>
            <w:vertAlign w:val="baseline"/>
          </w:rPr>
          <w:t xml:space="preserve"> </w:t>
        </w:r>
        <w:proofErr w:type="spellStart"/>
        <w:r w:rsidRPr="000C2023">
          <w:rPr>
            <w:rStyle w:val="Hyperlink"/>
            <w:rFonts w:asciiTheme="minorHAnsi" w:hAnsiTheme="minorHAnsi" w:cstheme="minorHAnsi"/>
            <w:vertAlign w:val="baseline"/>
          </w:rPr>
          <w:t>identifiers</w:t>
        </w:r>
        <w:proofErr w:type="spellEnd"/>
        <w:r w:rsidRPr="000C2023">
          <w:rPr>
            <w:rStyle w:val="Hyperlink"/>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65" w:name="_Toc106619746"/>
      <w:bookmarkStart w:id="166" w:name="_Toc149904392"/>
      <w:r w:rsidRPr="000C2023">
        <w:rPr>
          <w:b/>
          <w:szCs w:val="22"/>
        </w:rPr>
        <w:t>Ügyfélminősítésre vonatkozó tábla</w:t>
      </w:r>
      <w:bookmarkEnd w:id="165"/>
      <w:r w:rsidR="00857F39">
        <w:rPr>
          <w:b/>
          <w:szCs w:val="22"/>
        </w:rPr>
        <w:t xml:space="preserve"> (</w:t>
      </w:r>
      <w:proofErr w:type="spellStart"/>
      <w:r w:rsidR="00857F39">
        <w:rPr>
          <w:b/>
          <w:szCs w:val="22"/>
        </w:rPr>
        <w:t>UGYFM</w:t>
      </w:r>
      <w:proofErr w:type="spellEnd"/>
      <w:r w:rsidR="00857F39">
        <w:rPr>
          <w:b/>
          <w:szCs w:val="22"/>
        </w:rPr>
        <w:t>)</w:t>
      </w:r>
      <w:bookmarkEnd w:id="166"/>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w:t>
      </w:r>
      <w:proofErr w:type="spellEnd"/>
      <w:r w:rsidRPr="000C2023">
        <w:t>-default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 xml:space="preserve">a teljes hitelállomány esetén </w:t>
      </w:r>
      <w:r w:rsidRPr="00684E33">
        <w:rPr>
          <w:rFonts w:asciiTheme="minorHAnsi" w:hAnsiTheme="minorHAnsi" w:cstheme="minorHAnsi"/>
        </w:rPr>
        <w:lastRenderedPageBreak/>
        <w:t>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Heading3"/>
        <w:jc w:val="both"/>
        <w:rPr>
          <w:b/>
          <w:szCs w:val="22"/>
        </w:rPr>
      </w:pPr>
      <w:bookmarkStart w:id="167" w:name="_Toc106619747"/>
      <w:bookmarkStart w:id="168" w:name="_Toc149904393"/>
      <w:r w:rsidRPr="000C2023">
        <w:rPr>
          <w:b/>
          <w:szCs w:val="22"/>
        </w:rPr>
        <w:t>Hitelbírálati adatok</w:t>
      </w:r>
      <w:bookmarkEnd w:id="167"/>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68"/>
    </w:p>
    <w:p w14:paraId="0B139049" w14:textId="77777777" w:rsidR="00857F39" w:rsidRPr="00857F39" w:rsidRDefault="00857F39" w:rsidP="00857F39"/>
    <w:p w14:paraId="76E9E3C9" w14:textId="3ABC39CC" w:rsidR="00D427D2" w:rsidRPr="000C2023" w:rsidRDefault="00D427D2" w:rsidP="00C14714">
      <w:pPr>
        <w:rPr>
          <w:rFonts w:cs="Arial"/>
        </w:rPr>
      </w:pPr>
      <w:bookmarkStart w:id="169"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69"/>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70"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lastRenderedPageBreak/>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70"/>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71" w:name="_Toc106619748"/>
      <w:bookmarkStart w:id="172" w:name="_Toc149904394"/>
      <w:r w:rsidRPr="000C2023">
        <w:rPr>
          <w:sz w:val="22"/>
          <w:szCs w:val="22"/>
        </w:rPr>
        <w:t xml:space="preserve">KAPCSOLATOKRA vonatkozó </w:t>
      </w:r>
      <w:r w:rsidR="006654F1" w:rsidRPr="000C2023">
        <w:rPr>
          <w:sz w:val="22"/>
          <w:szCs w:val="22"/>
        </w:rPr>
        <w:t>táblák</w:t>
      </w:r>
      <w:bookmarkEnd w:id="171"/>
      <w:bookmarkEnd w:id="172"/>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73" w:name="_Toc106619749"/>
      <w:bookmarkStart w:id="174" w:name="_Toc149904395"/>
      <w:r w:rsidRPr="000C2023">
        <w:rPr>
          <w:b/>
          <w:szCs w:val="22"/>
        </w:rPr>
        <w:t>Instrumentum-ügyfél</w:t>
      </w:r>
      <w:bookmarkEnd w:id="173"/>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74"/>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75"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75"/>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 xml:space="preserve">ügyfél, amennyiben a szóban forgó termék igénylésekor az ügyfél korábban nem állt még szerződéses kapcsolatban az adatszolgáltatóval. Nem minősül korábbi szerződéses kapcsolatnak az, ha az ügyfél a hiteligénylés előtt három napon belül </w:t>
      </w:r>
      <w:r w:rsidRPr="000C2023">
        <w:rPr>
          <w:rFonts w:cs="Arial"/>
        </w:rPr>
        <w:lastRenderedPageBreak/>
        <w:t>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76" w:name="_Toc106619750"/>
      <w:bookmarkStart w:id="177" w:name="_Toc149904396"/>
      <w:r w:rsidRPr="000C2023">
        <w:rPr>
          <w:b/>
          <w:szCs w:val="22"/>
        </w:rPr>
        <w:t>Instrumentum-fedezet</w:t>
      </w:r>
      <w:bookmarkEnd w:id="176"/>
      <w:r w:rsidR="00857F39">
        <w:rPr>
          <w:b/>
          <w:szCs w:val="22"/>
        </w:rPr>
        <w:t xml:space="preserve"> (</w:t>
      </w:r>
      <w:proofErr w:type="spellStart"/>
      <w:r w:rsidR="00857F39">
        <w:rPr>
          <w:b/>
          <w:szCs w:val="22"/>
        </w:rPr>
        <w:t>INST_FED</w:t>
      </w:r>
      <w:proofErr w:type="spellEnd"/>
      <w:r w:rsidR="00857F39">
        <w:rPr>
          <w:b/>
          <w:szCs w:val="22"/>
        </w:rPr>
        <w:t>)</w:t>
      </w:r>
      <w:bookmarkEnd w:id="177"/>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78"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78"/>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w:t>
      </w:r>
      <w:r w:rsidR="001043CF" w:rsidRPr="000C2023">
        <w:lastRenderedPageBreak/>
        <w:t xml:space="preserve">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79" w:name="_Hlk63939677"/>
      <w:proofErr w:type="spellStart"/>
      <w:r w:rsidRPr="000C2023">
        <w:t>INST_FED.ING</w:t>
      </w:r>
      <w:proofErr w:type="gramEnd"/>
      <w:r w:rsidRPr="000C2023">
        <w:t>_RHELY_KIKOT_ERTEK</w:t>
      </w:r>
      <w:proofErr w:type="spellEnd"/>
      <w:r w:rsidRPr="000C2023">
        <w:t xml:space="preserve"> </w:t>
      </w:r>
      <w:bookmarkEnd w:id="179"/>
      <w:r w:rsidRPr="000C2023">
        <w:t>mezőben az adat pro-</w:t>
      </w:r>
      <w:proofErr w:type="spellStart"/>
      <w:r w:rsidRPr="000C2023">
        <w:t>rata</w:t>
      </w:r>
      <w:proofErr w:type="spellEnd"/>
      <w:r w:rsidRPr="000C2023">
        <w:t xml:space="preserve"> alapon jelentendő. </w:t>
      </w:r>
      <w:bookmarkStart w:id="180" w:name="_Hlk63939633"/>
      <w:r w:rsidRPr="000C2023">
        <w:t>Amennyiben a ranghelykikötés értéke egy konkrét összeg és járulékai, akkor jelenthető a konkrét összeg a mezőben, ha a járulékok pontosan nem számszerűsíthetők.</w:t>
      </w:r>
      <w:bookmarkEnd w:id="180"/>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81" w:name="_Toc106619751"/>
      <w:bookmarkStart w:id="182" w:name="_Toc149904397"/>
      <w:r w:rsidRPr="000C2023">
        <w:rPr>
          <w:b/>
          <w:szCs w:val="22"/>
        </w:rPr>
        <w:t>Fedezet-ügyfél</w:t>
      </w:r>
      <w:bookmarkEnd w:id="181"/>
      <w:r w:rsidR="00857F39">
        <w:rPr>
          <w:b/>
          <w:szCs w:val="22"/>
        </w:rPr>
        <w:t xml:space="preserve"> (</w:t>
      </w:r>
      <w:proofErr w:type="spellStart"/>
      <w:r w:rsidR="00857F39">
        <w:rPr>
          <w:b/>
          <w:szCs w:val="22"/>
        </w:rPr>
        <w:t>FED_UGYF</w:t>
      </w:r>
      <w:proofErr w:type="spellEnd"/>
      <w:r w:rsidR="00857F39">
        <w:rPr>
          <w:b/>
          <w:szCs w:val="22"/>
        </w:rPr>
        <w:t>)</w:t>
      </w:r>
      <w:bookmarkEnd w:id="182"/>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83" w:name="_Toc106619752"/>
      <w:bookmarkStart w:id="184"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83"/>
      <w:bookmarkEnd w:id="184"/>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w:t>
      </w:r>
      <w:r w:rsidRPr="000C2023">
        <w:rPr>
          <w:rFonts w:cs="Arial"/>
        </w:rPr>
        <w:lastRenderedPageBreak/>
        <w:t xml:space="preserve">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85" w:name="_Toc106619753"/>
      <w:bookmarkStart w:id="186" w:name="_Toc149904399"/>
      <w:r w:rsidRPr="000C2023">
        <w:rPr>
          <w:b/>
          <w:szCs w:val="22"/>
        </w:rPr>
        <w:t>Folyósítás / Törlesztés / Előtörlesztés</w:t>
      </w:r>
      <w:bookmarkEnd w:id="185"/>
      <w:bookmarkEnd w:id="186"/>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w:t>
      </w:r>
      <w:r w:rsidRPr="000C2023">
        <w:rPr>
          <w:rFonts w:cs="Arial"/>
        </w:rPr>
        <w:lastRenderedPageBreak/>
        <w:t>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87" w:name="_Toc106619754"/>
      <w:bookmarkStart w:id="188" w:name="_Toc149904400"/>
      <w:r w:rsidRPr="000C2023">
        <w:rPr>
          <w:b/>
          <w:szCs w:val="22"/>
        </w:rPr>
        <w:t>Késedelem</w:t>
      </w:r>
      <w:bookmarkEnd w:id="187"/>
      <w:r w:rsidR="00857F39">
        <w:rPr>
          <w:b/>
          <w:szCs w:val="22"/>
        </w:rPr>
        <w:t xml:space="preserve"> (</w:t>
      </w:r>
      <w:proofErr w:type="spellStart"/>
      <w:r w:rsidR="00857F39">
        <w:rPr>
          <w:b/>
          <w:szCs w:val="22"/>
        </w:rPr>
        <w:t>KESD</w:t>
      </w:r>
      <w:proofErr w:type="spellEnd"/>
      <w:r w:rsidR="00857F39">
        <w:rPr>
          <w:b/>
          <w:szCs w:val="22"/>
        </w:rPr>
        <w:t>)</w:t>
      </w:r>
      <w:bookmarkEnd w:id="188"/>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89"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89"/>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90" w:name="_Toc106619755"/>
      <w:bookmarkStart w:id="191" w:name="_Toc149904401"/>
      <w:r w:rsidRPr="000C2023">
        <w:rPr>
          <w:b/>
          <w:szCs w:val="22"/>
        </w:rPr>
        <w:t>Hitelkiváltás</w:t>
      </w:r>
      <w:bookmarkEnd w:id="190"/>
      <w:r w:rsidR="00857F39">
        <w:rPr>
          <w:b/>
          <w:szCs w:val="22"/>
        </w:rPr>
        <w:t xml:space="preserve"> (</w:t>
      </w:r>
      <w:proofErr w:type="spellStart"/>
      <w:r w:rsidR="00857F39">
        <w:rPr>
          <w:b/>
          <w:szCs w:val="22"/>
        </w:rPr>
        <w:t>HKIV</w:t>
      </w:r>
      <w:proofErr w:type="spellEnd"/>
      <w:r w:rsidR="00857F39">
        <w:rPr>
          <w:b/>
          <w:szCs w:val="22"/>
        </w:rPr>
        <w:t>)</w:t>
      </w:r>
      <w:bookmarkEnd w:id="191"/>
    </w:p>
    <w:p w14:paraId="50CA633E" w14:textId="74C41633" w:rsidR="0028729A" w:rsidRPr="000C2023" w:rsidRDefault="0028729A" w:rsidP="00C14714">
      <w:pPr>
        <w:rPr>
          <w:rFonts w:cs="Arial"/>
        </w:rPr>
      </w:pPr>
      <w:bookmarkStart w:id="192"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(INSTR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w:t>
      </w:r>
      <w:r w:rsidR="00B70AE7" w:rsidRPr="000C2023">
        <w:rPr>
          <w:rFonts w:cs="Arial"/>
        </w:rPr>
        <w:lastRenderedPageBreak/>
        <w:t xml:space="preserve">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92"/>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93" w:name="_Toc106619756"/>
      <w:bookmarkStart w:id="194"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93"/>
      <w:bookmarkEnd w:id="194"/>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195" w:name="_Toc106619757"/>
      <w:bookmarkStart w:id="196" w:name="_Toc149904403"/>
      <w:r w:rsidRPr="000C2023">
        <w:rPr>
          <w:b/>
          <w:szCs w:val="22"/>
        </w:rPr>
        <w:t>Faktoring ügyletek</w:t>
      </w:r>
      <w:bookmarkEnd w:id="195"/>
      <w:bookmarkEnd w:id="196"/>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197"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 faktoring ügyféllel szemben</w:t>
            </w:r>
            <w:r w:rsidRPr="000C2023">
              <w:rPr>
                <w:rFonts w:cs="Arial"/>
              </w:rPr>
              <w:t xml:space="preserve"> </w:t>
            </w:r>
            <w:bookmarkStart w:id="198" w:name="_Hlk69994365"/>
            <w:r w:rsidRPr="000C2023">
              <w:rPr>
                <w:rFonts w:cs="Arial"/>
              </w:rPr>
              <w:t>azonos devizanemben és eredeti lejárattal fennálló számlacsomag követelés</w:t>
            </w:r>
            <w:bookmarkEnd w:id="198"/>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w:t>
            </w:r>
            <w:r w:rsidR="00802BD4" w:rsidRPr="000C2023">
              <w:rPr>
                <w:rFonts w:cs="Arial"/>
              </w:rPr>
              <w:lastRenderedPageBreak/>
              <w:t>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lastRenderedPageBreak/>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99"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200" w:name="_Hlk139440418"/>
            <w:r>
              <w:rPr>
                <w:rFonts w:asciiTheme="minorHAnsi" w:hAnsiTheme="minorHAnsi" w:cstheme="minorHAnsi"/>
              </w:rPr>
              <w:t xml:space="preserve">a faktoring szerződés megkötésének időpontja </w:t>
            </w:r>
            <w:bookmarkEnd w:id="200"/>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99"/>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lastRenderedPageBreak/>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lastRenderedPageBreak/>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201" w:name="_Toc106619758"/>
      <w:bookmarkStart w:id="202" w:name="_Toc149904404"/>
      <w:r w:rsidRPr="000C2023">
        <w:rPr>
          <w:b/>
          <w:szCs w:val="22"/>
        </w:rPr>
        <w:t>S</w:t>
      </w:r>
      <w:r w:rsidR="006B1FBE" w:rsidRPr="000C2023">
        <w:rPr>
          <w:rStyle w:val="Heading3Char"/>
          <w:b/>
          <w:szCs w:val="22"/>
        </w:rPr>
        <w:t>zerződés átruházás</w:t>
      </w:r>
      <w:bookmarkEnd w:id="201"/>
      <w:bookmarkEnd w:id="202"/>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lastRenderedPageBreak/>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203" w:name="_Toc106619759"/>
      <w:bookmarkStart w:id="204" w:name="_Toc149904405"/>
      <w:r w:rsidRPr="000C2023">
        <w:rPr>
          <w:b/>
          <w:szCs w:val="22"/>
        </w:rPr>
        <w:t>Váltóleszámítolás</w:t>
      </w:r>
      <w:bookmarkEnd w:id="203"/>
      <w:bookmarkEnd w:id="204"/>
    </w:p>
    <w:p w14:paraId="5EBC7B18" w14:textId="7288CCC3" w:rsidR="005066BE" w:rsidRPr="000C2023" w:rsidRDefault="005066BE" w:rsidP="00C14714">
      <w:pPr>
        <w:pStyle w:val="ListParagraph"/>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205" w:name="_Toc106619760"/>
      <w:bookmarkStart w:id="206" w:name="_Toc149904406"/>
      <w:r w:rsidRPr="000C2023">
        <w:rPr>
          <w:b/>
          <w:szCs w:val="22"/>
        </w:rPr>
        <w:t>Lízing</w:t>
      </w:r>
      <w:bookmarkEnd w:id="205"/>
      <w:bookmarkEnd w:id="206"/>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97"/>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207" w:name="_Toc106619761"/>
      <w:bookmarkStart w:id="208" w:name="_Toc149904407"/>
      <w:r w:rsidRPr="000C2023">
        <w:rPr>
          <w:b/>
          <w:szCs w:val="22"/>
        </w:rPr>
        <w:t>Gyűjtőszámla</w:t>
      </w:r>
      <w:r w:rsidR="001060CB" w:rsidRPr="000C2023">
        <w:rPr>
          <w:b/>
          <w:szCs w:val="22"/>
        </w:rPr>
        <w:t>hitelek</w:t>
      </w:r>
      <w:bookmarkEnd w:id="207"/>
      <w:bookmarkEnd w:id="208"/>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209" w:name="_Toc106619762"/>
      <w:bookmarkStart w:id="210"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09"/>
      <w:bookmarkEnd w:id="210"/>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211" w:name="_Toc106619763"/>
      <w:bookmarkStart w:id="212" w:name="_Toc149904409"/>
      <w:r w:rsidRPr="000C2023">
        <w:rPr>
          <w:b/>
          <w:szCs w:val="22"/>
        </w:rPr>
        <w:t>Eljárás elhunyt ügyfelek esetén</w:t>
      </w:r>
      <w:bookmarkEnd w:id="211"/>
      <w:bookmarkEnd w:id="212"/>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213" w:name="_Toc106619764"/>
      <w:bookmarkStart w:id="214" w:name="_Toc149904410"/>
      <w:r w:rsidRPr="000C2023">
        <w:rPr>
          <w:b/>
          <w:szCs w:val="22"/>
        </w:rPr>
        <w:t>Rulírozó hitelek</w:t>
      </w:r>
      <w:r w:rsidR="003C6A1E">
        <w:rPr>
          <w:b/>
          <w:szCs w:val="22"/>
        </w:rPr>
        <w:t xml:space="preserve"> és hitelkártya követelések</w:t>
      </w:r>
      <w:bookmarkEnd w:id="213"/>
      <w:bookmarkEnd w:id="214"/>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lastRenderedPageBreak/>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215" w:name="_Toc106619765"/>
      <w:bookmarkStart w:id="216" w:name="_Toc149904411"/>
      <w:r w:rsidRPr="000C2023">
        <w:rPr>
          <w:b/>
          <w:szCs w:val="22"/>
        </w:rPr>
        <w:t>Tilos mezők az adatmodellben</w:t>
      </w:r>
      <w:bookmarkEnd w:id="215"/>
      <w:bookmarkEnd w:id="216"/>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17" w:name="_Toc106619766"/>
      <w:bookmarkStart w:id="218" w:name="_Toc149904412"/>
      <w:r w:rsidRPr="000C2023">
        <w:rPr>
          <w:b/>
        </w:rPr>
        <w:t>Magáncsőd jelentésének módja</w:t>
      </w:r>
      <w:bookmarkEnd w:id="217"/>
      <w:bookmarkEnd w:id="218"/>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19" w:name="_Toc149904413"/>
      <w:r w:rsidRPr="00312C37">
        <w:rPr>
          <w:b/>
        </w:rPr>
        <w:t>Cash-</w:t>
      </w:r>
      <w:proofErr w:type="spellStart"/>
      <w:r w:rsidRPr="00312C37">
        <w:rPr>
          <w:b/>
        </w:rPr>
        <w:t>pool</w:t>
      </w:r>
      <w:proofErr w:type="spellEnd"/>
      <w:r w:rsidRPr="00312C37">
        <w:rPr>
          <w:b/>
        </w:rPr>
        <w:t xml:space="preserve"> konstrukciók jelentésének módja</w:t>
      </w:r>
      <w:bookmarkEnd w:id="219"/>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r w:rsidRPr="008A2B94">
        <w:rPr>
          <w:rFonts w:asciiTheme="minorHAnsi" w:hAnsiTheme="minorHAnsi" w:cstheme="minorHAnsi"/>
        </w:rPr>
        <w:t>INSTR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lastRenderedPageBreak/>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20" w:name="_Toc149904414"/>
      <w:r>
        <w:rPr>
          <w:rFonts w:asciiTheme="minorHAnsi" w:hAnsiTheme="minorHAnsi" w:cstheme="minorHAnsi"/>
          <w:b/>
          <w:szCs w:val="20"/>
        </w:rPr>
        <w:t>Projekthitelek jelentési módja</w:t>
      </w:r>
      <w:bookmarkEnd w:id="220"/>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lastRenderedPageBreak/>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21" w:name="_Hlk132795285"/>
      <w:r w:rsidRPr="00C0603E">
        <w:rPr>
          <w:rFonts w:asciiTheme="minorHAnsi" w:hAnsiTheme="minorHAnsi" w:cstheme="minorHAnsi"/>
        </w:rPr>
        <w:t>Projekttel kapcsolatos egyéb hitelintézeti mérlegen kívüli kötelezettségvállalás nyilvántartási értéke</w:t>
      </w:r>
    </w:p>
    <w:bookmarkEnd w:id="221"/>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1CCB1EF6" w14:textId="67CC2AFC" w:rsidR="00B2325A" w:rsidRDefault="00B2325A" w:rsidP="00191961">
      <w:pPr>
        <w:rPr>
          <w:ins w:id="222" w:author="MNB" w:date="2025-01-23T14:38:00Z"/>
          <w:rFonts w:asciiTheme="minorHAnsi" w:hAnsiTheme="minorHAnsi" w:cstheme="minorHAnsi"/>
        </w:rPr>
      </w:pPr>
      <w:ins w:id="223" w:author="MNB" w:date="2025-01-23T14:38:00Z">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ins>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lastRenderedPageBreak/>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24"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24"/>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lastRenderedPageBreak/>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25" w:name="_Toc130912739"/>
      <w:bookmarkStart w:id="226" w:name="_Toc149904415"/>
      <w:r>
        <w:rPr>
          <w:b/>
          <w:bCs w:val="0"/>
        </w:rPr>
        <w:t>Babaváró hitelek jelentési módja</w:t>
      </w:r>
      <w:bookmarkEnd w:id="225"/>
      <w:bookmarkEnd w:id="226"/>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w:t>
      </w:r>
      <w:r>
        <w:rPr>
          <w:rFonts w:asciiTheme="minorHAnsi" w:hAnsiTheme="minorHAnsi" w:cstheme="minorHAnsi"/>
        </w:rPr>
        <w:lastRenderedPageBreak/>
        <w:t xml:space="preserve">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27" w:name="_Toc137118051"/>
      <w:bookmarkStart w:id="228"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27"/>
      <w:bookmarkEnd w:id="228"/>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FootnoteReference"/>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29" w:name="_Toc149904417"/>
      <w:r w:rsidRPr="000A44C0">
        <w:lastRenderedPageBreak/>
        <w:t>számú melléklet - k</w:t>
      </w:r>
      <w:r w:rsidRPr="00DD20B0">
        <w:t>izárólag az összevont felügyelet alá tartozó pénzügyi vállalkozások által jelentendő mezők listája</w:t>
      </w:r>
      <w:bookmarkEnd w:id="229"/>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státusz (default státusz) Default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5320933E"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49768" w14:textId="77777777" w:rsidR="00094981" w:rsidRDefault="00094981">
      <w:r>
        <w:separator/>
      </w:r>
    </w:p>
  </w:endnote>
  <w:endnote w:type="continuationSeparator" w:id="0">
    <w:p w14:paraId="2094F546" w14:textId="77777777" w:rsidR="00094981" w:rsidRDefault="00094981">
      <w:r>
        <w:continuationSeparator/>
      </w:r>
    </w:p>
  </w:endnote>
  <w:endnote w:type="continuationNotice" w:id="1">
    <w:p w14:paraId="3F5A42E1" w14:textId="77777777" w:rsidR="00094981" w:rsidRDefault="000949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947B6" w14:textId="77777777" w:rsidR="00094981" w:rsidRDefault="00094981">
      <w:r>
        <w:separator/>
      </w:r>
    </w:p>
  </w:footnote>
  <w:footnote w:type="continuationSeparator" w:id="0">
    <w:p w14:paraId="58C5B103" w14:textId="77777777" w:rsidR="00094981" w:rsidRDefault="00094981">
      <w:r>
        <w:continuationSeparator/>
      </w:r>
    </w:p>
  </w:footnote>
  <w:footnote w:type="continuationNotice" w:id="1">
    <w:p w14:paraId="1FA4E074" w14:textId="77777777" w:rsidR="00094981" w:rsidRDefault="00094981">
      <w:pPr>
        <w:spacing w:after="0" w:line="240" w:lineRule="auto"/>
      </w:pPr>
    </w:p>
  </w:footnote>
  <w:footnote w:id="2">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4">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FootnoteText"/>
      </w:pPr>
      <w:r>
        <w:rPr>
          <w:rStyle w:val="FootnoteReference"/>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85pt;height:143.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autoHyphenation/>
  <w:hyphenationZone w:val="425"/>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4981"/>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875"/>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5D34"/>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0C1A"/>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2F18"/>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C1A"/>
    <w:pPr>
      <w:spacing w:after="150" w:line="276" w:lineRule="auto"/>
      <w:jc w:val="both"/>
    </w:pPr>
  </w:style>
  <w:style w:type="paragraph" w:styleId="Heading1">
    <w:name w:val="heading 1"/>
    <w:basedOn w:val="Normal"/>
    <w:next w:val="Normal"/>
    <w:link w:val="Heading1Char"/>
    <w:qFormat/>
    <w:rsid w:val="009D0C1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9D0C1A"/>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9D0C1A"/>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9D0C1A"/>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9D0C1A"/>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9D0C1A"/>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9D0C1A"/>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9D0C1A"/>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9D0C1A"/>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9D0C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C1A"/>
  </w:style>
  <w:style w:type="table" w:customStyle="1" w:styleId="tblzat-mtrix">
    <w:name w:val="táblázat - mátrix"/>
    <w:basedOn w:val="TableNormal"/>
    <w:uiPriority w:val="2"/>
    <w:qFormat/>
    <w:rsid w:val="009D0C1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9D0C1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9D0C1A"/>
    <w:pPr>
      <w:numPr>
        <w:numId w:val="8"/>
      </w:numPr>
      <w:contextualSpacing/>
    </w:pPr>
  </w:style>
  <w:style w:type="character" w:styleId="Hyperlink">
    <w:name w:val="Hyperlink"/>
    <w:basedOn w:val="EndnoteReference"/>
    <w:uiPriority w:val="99"/>
    <w:rsid w:val="009D0C1A"/>
    <w:rPr>
      <w:rFonts w:ascii="Calibri" w:hAnsi="Calibri"/>
      <w:color w:val="0000FF"/>
      <w:sz w:val="20"/>
      <w:u w:val="single"/>
      <w:vertAlign w:val="superscript"/>
    </w:rPr>
  </w:style>
  <w:style w:type="table" w:customStyle="1" w:styleId="tblzat-oldallces">
    <w:name w:val="táblázat - oldalléces"/>
    <w:basedOn w:val="TableNormal"/>
    <w:uiPriority w:val="3"/>
    <w:qFormat/>
    <w:rsid w:val="009D0C1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9D0C1A"/>
    <w:rPr>
      <w:vertAlign w:val="superscript"/>
    </w:rPr>
  </w:style>
  <w:style w:type="paragraph" w:styleId="BalloonText">
    <w:name w:val="Balloon Text"/>
    <w:basedOn w:val="Normal"/>
    <w:link w:val="BalloonTextChar"/>
    <w:uiPriority w:val="99"/>
    <w:semiHidden/>
    <w:unhideWhenUsed/>
    <w:rsid w:val="009D0C1A"/>
    <w:rPr>
      <w:rFonts w:ascii="Tahoma" w:hAnsi="Tahoma" w:cs="Tahoma"/>
      <w:sz w:val="16"/>
      <w:szCs w:val="16"/>
    </w:rPr>
  </w:style>
  <w:style w:type="paragraph" w:customStyle="1" w:styleId="Magyarzszveg">
    <w:name w:val="Magyarázó szöveg"/>
    <w:basedOn w:val="Normal"/>
    <w:next w:val="Normal"/>
    <w:uiPriority w:val="7"/>
    <w:rsid w:val="009D0C1A"/>
    <w:rPr>
      <w:color w:val="F6A800" w:themeColor="accent5"/>
      <w:sz w:val="18"/>
    </w:rPr>
  </w:style>
  <w:style w:type="character" w:customStyle="1" w:styleId="BalloonTextChar">
    <w:name w:val="Balloon Text Char"/>
    <w:basedOn w:val="DefaultParagraphFont"/>
    <w:link w:val="BalloonText"/>
    <w:uiPriority w:val="99"/>
    <w:semiHidden/>
    <w:rsid w:val="009D0C1A"/>
    <w:rPr>
      <w:rFonts w:ascii="Tahoma" w:hAnsi="Tahoma" w:cs="Tahoma"/>
      <w:sz w:val="16"/>
      <w:szCs w:val="16"/>
    </w:rPr>
  </w:style>
  <w:style w:type="paragraph" w:styleId="Header">
    <w:name w:val="header"/>
    <w:basedOn w:val="Normal"/>
    <w:link w:val="HeaderChar"/>
    <w:uiPriority w:val="99"/>
    <w:unhideWhenUsed/>
    <w:rsid w:val="009D0C1A"/>
    <w:pPr>
      <w:tabs>
        <w:tab w:val="center" w:pos="4536"/>
        <w:tab w:val="right" w:pos="9072"/>
      </w:tabs>
    </w:pPr>
  </w:style>
  <w:style w:type="character" w:customStyle="1" w:styleId="HeaderChar">
    <w:name w:val="Header Char"/>
    <w:basedOn w:val="DefaultParagraphFont"/>
    <w:link w:val="Header"/>
    <w:uiPriority w:val="99"/>
    <w:rsid w:val="009D0C1A"/>
  </w:style>
  <w:style w:type="paragraph" w:styleId="Footer">
    <w:name w:val="footer"/>
    <w:basedOn w:val="Normal"/>
    <w:link w:val="FooterChar"/>
    <w:uiPriority w:val="99"/>
    <w:unhideWhenUsed/>
    <w:rsid w:val="009D0C1A"/>
    <w:pPr>
      <w:tabs>
        <w:tab w:val="center" w:pos="4536"/>
        <w:tab w:val="right" w:pos="9072"/>
      </w:tabs>
    </w:pPr>
  </w:style>
  <w:style w:type="character" w:customStyle="1" w:styleId="FooterChar">
    <w:name w:val="Footer Char"/>
    <w:basedOn w:val="DefaultParagraphFont"/>
    <w:link w:val="Footer"/>
    <w:uiPriority w:val="99"/>
    <w:rsid w:val="009D0C1A"/>
  </w:style>
  <w:style w:type="paragraph" w:customStyle="1" w:styleId="Szmozs">
    <w:name w:val="Számozás"/>
    <w:basedOn w:val="Normal"/>
    <w:uiPriority w:val="4"/>
    <w:qFormat/>
    <w:rsid w:val="009D0C1A"/>
    <w:pPr>
      <w:numPr>
        <w:numId w:val="4"/>
      </w:numPr>
      <w:spacing w:before="120"/>
      <w:contextualSpacing/>
    </w:pPr>
  </w:style>
  <w:style w:type="table" w:styleId="TableGrid">
    <w:name w:val="Table Grid"/>
    <w:aliases w:val="Szegély nélküli"/>
    <w:basedOn w:val="TableNormal"/>
    <w:uiPriority w:val="59"/>
    <w:rsid w:val="009D0C1A"/>
    <w:pPr>
      <w:contextualSpacing/>
    </w:pPr>
    <w:tblPr/>
    <w:tcPr>
      <w:vAlign w:val="center"/>
    </w:tcPr>
  </w:style>
  <w:style w:type="character" w:customStyle="1" w:styleId="Heading4Char">
    <w:name w:val="Heading 4 Char"/>
    <w:basedOn w:val="DefaultParagraphFont"/>
    <w:link w:val="Heading4"/>
    <w:rsid w:val="009D0C1A"/>
    <w:rPr>
      <w:iCs/>
      <w:color w:val="0C2148" w:themeColor="text2"/>
      <w:szCs w:val="30"/>
    </w:rPr>
  </w:style>
  <w:style w:type="character" w:customStyle="1" w:styleId="Heading5Char">
    <w:name w:val="Heading 5 Char"/>
    <w:basedOn w:val="DefaultParagraphFont"/>
    <w:link w:val="Heading5"/>
    <w:rsid w:val="009D0C1A"/>
    <w:rPr>
      <w:color w:val="0C2148" w:themeColor="text2"/>
      <w:szCs w:val="26"/>
    </w:rPr>
  </w:style>
  <w:style w:type="character" w:customStyle="1" w:styleId="Heading6Char">
    <w:name w:val="Heading 6 Char"/>
    <w:basedOn w:val="DefaultParagraphFont"/>
    <w:link w:val="Heading6"/>
    <w:rsid w:val="009D0C1A"/>
    <w:rPr>
      <w:color w:val="0C2148" w:themeColor="text2"/>
    </w:rPr>
  </w:style>
  <w:style w:type="character" w:customStyle="1" w:styleId="Heading1Char">
    <w:name w:val="Heading 1 Char"/>
    <w:basedOn w:val="DefaultParagraphFont"/>
    <w:link w:val="Heading1"/>
    <w:rsid w:val="009D0C1A"/>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9D0C1A"/>
    <w:rPr>
      <w:b/>
      <w:color w:val="0C2148" w:themeColor="text2"/>
      <w:sz w:val="24"/>
      <w:szCs w:val="38"/>
    </w:rPr>
  </w:style>
  <w:style w:type="character" w:customStyle="1" w:styleId="Heading3Char">
    <w:name w:val="Heading 3 Char"/>
    <w:basedOn w:val="DefaultParagraphFont"/>
    <w:link w:val="Heading3"/>
    <w:rsid w:val="009D0C1A"/>
    <w:rPr>
      <w:bCs/>
      <w:color w:val="0C2148" w:themeColor="text2"/>
      <w:szCs w:val="34"/>
    </w:rPr>
  </w:style>
  <w:style w:type="paragraph" w:styleId="Title">
    <w:name w:val="Title"/>
    <w:basedOn w:val="Normal"/>
    <w:next w:val="Normal"/>
    <w:link w:val="TitleChar"/>
    <w:uiPriority w:val="3"/>
    <w:qFormat/>
    <w:rsid w:val="009D0C1A"/>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9D0C1A"/>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9D0C1A"/>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D0C1A"/>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9D0C1A"/>
    <w:rPr>
      <w:rFonts w:eastAsiaTheme="majorEastAsia" w:cstheme="majorBidi"/>
      <w:i/>
      <w:iCs/>
      <w:color w:val="404040" w:themeColor="text1" w:themeTint="BF"/>
    </w:rPr>
  </w:style>
  <w:style w:type="numbering" w:customStyle="1" w:styleId="Style1">
    <w:name w:val="Style1"/>
    <w:uiPriority w:val="99"/>
    <w:rsid w:val="009D0C1A"/>
    <w:pPr>
      <w:numPr>
        <w:numId w:val="1"/>
      </w:numPr>
    </w:pPr>
  </w:style>
  <w:style w:type="paragraph" w:styleId="TOC7">
    <w:name w:val="toc 7"/>
    <w:basedOn w:val="Normal"/>
    <w:next w:val="Normal"/>
    <w:autoRedefine/>
    <w:uiPriority w:val="99"/>
    <w:semiHidden/>
    <w:locked/>
    <w:rsid w:val="009D0C1A"/>
    <w:pPr>
      <w:spacing w:after="100"/>
      <w:ind w:left="1200"/>
    </w:pPr>
    <w:rPr>
      <w:color w:val="385623" w:themeColor="accent6" w:themeShade="80"/>
    </w:rPr>
  </w:style>
  <w:style w:type="paragraph" w:styleId="TOC8">
    <w:name w:val="toc 8"/>
    <w:basedOn w:val="Normal"/>
    <w:next w:val="Normal"/>
    <w:autoRedefine/>
    <w:uiPriority w:val="99"/>
    <w:semiHidden/>
    <w:locked/>
    <w:rsid w:val="009D0C1A"/>
    <w:pPr>
      <w:spacing w:after="100"/>
      <w:ind w:left="1400"/>
    </w:pPr>
    <w:rPr>
      <w:color w:val="385623" w:themeColor="accent6" w:themeShade="80"/>
    </w:rPr>
  </w:style>
  <w:style w:type="paragraph" w:styleId="TOC9">
    <w:name w:val="toc 9"/>
    <w:basedOn w:val="Normal"/>
    <w:next w:val="Normal"/>
    <w:autoRedefine/>
    <w:uiPriority w:val="99"/>
    <w:semiHidden/>
    <w:locked/>
    <w:rsid w:val="009D0C1A"/>
    <w:pPr>
      <w:spacing w:after="100"/>
      <w:ind w:left="1600"/>
    </w:pPr>
    <w:rPr>
      <w:color w:val="385623" w:themeColor="accent6" w:themeShade="80"/>
    </w:rPr>
  </w:style>
  <w:style w:type="table" w:customStyle="1" w:styleId="Calendar2">
    <w:name w:val="Calendar 2"/>
    <w:basedOn w:val="TableNormal"/>
    <w:uiPriority w:val="99"/>
    <w:qFormat/>
    <w:rsid w:val="009D0C1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9D0C1A"/>
    <w:rPr>
      <w:rFonts w:eastAsiaTheme="minorEastAsia"/>
      <w:color w:val="0C2148" w:themeColor="text2"/>
      <w:sz w:val="16"/>
    </w:rPr>
  </w:style>
  <w:style w:type="character" w:customStyle="1" w:styleId="FootnoteTextChar">
    <w:name w:val="Footnote Text Char"/>
    <w:basedOn w:val="DefaultParagraphFont"/>
    <w:link w:val="FootnoteText"/>
    <w:uiPriority w:val="99"/>
    <w:rsid w:val="009D0C1A"/>
    <w:rPr>
      <w:rFonts w:eastAsiaTheme="minorEastAsia"/>
      <w:color w:val="0C2148" w:themeColor="text2"/>
      <w:sz w:val="16"/>
    </w:rPr>
  </w:style>
  <w:style w:type="character" w:styleId="SubtleEmphasis">
    <w:name w:val="Subtle Emphasis"/>
    <w:basedOn w:val="DefaultParagraphFont"/>
    <w:uiPriority w:val="19"/>
    <w:qFormat/>
    <w:rsid w:val="009D0C1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9D0C1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9D0C1A"/>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9D0C1A"/>
    <w:rPr>
      <w:color w:val="385623" w:themeColor="accent6" w:themeShade="80"/>
    </w:rPr>
  </w:style>
  <w:style w:type="character" w:customStyle="1" w:styleId="EndnoteTextChar">
    <w:name w:val="Endnote Text Char"/>
    <w:basedOn w:val="DefaultParagraphFont"/>
    <w:link w:val="EndnoteText"/>
    <w:uiPriority w:val="99"/>
    <w:semiHidden/>
    <w:rsid w:val="009D0C1A"/>
    <w:rPr>
      <w:color w:val="385623" w:themeColor="accent6" w:themeShade="80"/>
    </w:rPr>
  </w:style>
  <w:style w:type="table" w:customStyle="1" w:styleId="Vilgosrnykols1jellszn1">
    <w:name w:val="Világos árnyékolás – 1. jelölőszín1"/>
    <w:basedOn w:val="TableNormal"/>
    <w:uiPriority w:val="60"/>
    <w:rsid w:val="009D0C1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9D0C1A"/>
    <w:pPr>
      <w:numPr>
        <w:numId w:val="5"/>
      </w:numPr>
    </w:pPr>
  </w:style>
  <w:style w:type="paragraph" w:customStyle="1" w:styleId="Tblaszvegstlus">
    <w:name w:val="Tábla szöveg stílus"/>
    <w:basedOn w:val="Normal"/>
    <w:link w:val="TblaszvegstlusChar"/>
    <w:uiPriority w:val="8"/>
    <w:qFormat/>
    <w:rsid w:val="009D0C1A"/>
  </w:style>
  <w:style w:type="character" w:customStyle="1" w:styleId="ListParagraphChar">
    <w:name w:val="List Paragraph Char"/>
    <w:aliases w:val="Lista_1 Char,lista_2 Char"/>
    <w:basedOn w:val="DefaultParagraphFont"/>
    <w:link w:val="ListParagraph"/>
    <w:uiPriority w:val="4"/>
    <w:rsid w:val="009D0C1A"/>
  </w:style>
  <w:style w:type="character" w:customStyle="1" w:styleId="Listaszerbekezds2Char">
    <w:name w:val="Listaszerű bekezdés 2 Char"/>
    <w:basedOn w:val="ListParagraphChar"/>
    <w:link w:val="Listaszerbekezds2"/>
    <w:uiPriority w:val="4"/>
    <w:rsid w:val="009D0C1A"/>
  </w:style>
  <w:style w:type="character" w:customStyle="1" w:styleId="TblaszvegstlusChar">
    <w:name w:val="Tábla szöveg stílus Char"/>
    <w:basedOn w:val="DefaultParagraphFont"/>
    <w:link w:val="Tblaszvegstlus"/>
    <w:uiPriority w:val="8"/>
    <w:rsid w:val="009D0C1A"/>
  </w:style>
  <w:style w:type="character" w:styleId="SubtleReference">
    <w:name w:val="Subtle Reference"/>
    <w:basedOn w:val="DefaultParagraphFont"/>
    <w:uiPriority w:val="31"/>
    <w:rsid w:val="009D0C1A"/>
    <w:rPr>
      <w:sz w:val="24"/>
      <w:szCs w:val="24"/>
      <w:u w:val="single"/>
    </w:rPr>
  </w:style>
  <w:style w:type="character" w:styleId="IntenseReference">
    <w:name w:val="Intense Reference"/>
    <w:basedOn w:val="DefaultParagraphFont"/>
    <w:uiPriority w:val="32"/>
    <w:rsid w:val="009D0C1A"/>
    <w:rPr>
      <w:b/>
      <w:sz w:val="24"/>
      <w:u w:val="single"/>
    </w:rPr>
  </w:style>
  <w:style w:type="paragraph" w:customStyle="1" w:styleId="Listaszerbekezds2szint">
    <w:name w:val="Listaszerű bekezdés 2. szint"/>
    <w:basedOn w:val="ListParagraph"/>
    <w:link w:val="Listaszerbekezds2szintChar"/>
    <w:uiPriority w:val="4"/>
    <w:qFormat/>
    <w:rsid w:val="009D0C1A"/>
    <w:pPr>
      <w:numPr>
        <w:numId w:val="7"/>
      </w:numPr>
    </w:pPr>
  </w:style>
  <w:style w:type="paragraph" w:customStyle="1" w:styleId="Listaszerbekezds3szint">
    <w:name w:val="Listaszerű bekezdés 3. szint"/>
    <w:basedOn w:val="ListParagraph"/>
    <w:link w:val="Listaszerbekezds3szintChar"/>
    <w:uiPriority w:val="4"/>
    <w:qFormat/>
    <w:rsid w:val="009D0C1A"/>
    <w:pPr>
      <w:numPr>
        <w:ilvl w:val="2"/>
        <w:numId w:val="9"/>
      </w:numPr>
    </w:pPr>
  </w:style>
  <w:style w:type="character" w:customStyle="1" w:styleId="Listaszerbekezds2szintChar">
    <w:name w:val="Listaszerű bekezdés 2. szint Char"/>
    <w:basedOn w:val="ListParagraphChar"/>
    <w:link w:val="Listaszerbekezds2szint"/>
    <w:uiPriority w:val="4"/>
    <w:rsid w:val="009D0C1A"/>
  </w:style>
  <w:style w:type="character" w:customStyle="1" w:styleId="Listaszerbekezds3szintChar">
    <w:name w:val="Listaszerű bekezdés 3. szint Char"/>
    <w:basedOn w:val="ListParagraphChar"/>
    <w:link w:val="Listaszerbekezds3szint"/>
    <w:uiPriority w:val="4"/>
    <w:rsid w:val="009D0C1A"/>
  </w:style>
  <w:style w:type="paragraph" w:styleId="Subtitle">
    <w:name w:val="Subtitle"/>
    <w:basedOn w:val="Normal"/>
    <w:next w:val="Normal"/>
    <w:link w:val="SubtitleChar"/>
    <w:uiPriority w:val="11"/>
    <w:rsid w:val="009D0C1A"/>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9D0C1A"/>
    <w:rPr>
      <w:rFonts w:eastAsiaTheme="majorEastAsia" w:cstheme="majorBidi"/>
    </w:rPr>
  </w:style>
  <w:style w:type="paragraph" w:customStyle="1" w:styleId="Listabetvel">
    <w:name w:val="Lista betűvel"/>
    <w:basedOn w:val="ListParagraph"/>
    <w:link w:val="ListabetvelChar"/>
    <w:uiPriority w:val="4"/>
    <w:qFormat/>
    <w:rsid w:val="009D0C1A"/>
    <w:pPr>
      <w:numPr>
        <w:numId w:val="6"/>
      </w:numPr>
    </w:pPr>
  </w:style>
  <w:style w:type="character" w:customStyle="1" w:styleId="ListabetvelChar">
    <w:name w:val="Lista betűvel Char"/>
    <w:basedOn w:val="ListParagraphChar"/>
    <w:link w:val="Listabetvel"/>
    <w:uiPriority w:val="4"/>
    <w:rsid w:val="009D0C1A"/>
  </w:style>
  <w:style w:type="paragraph" w:customStyle="1" w:styleId="Erskiemels1">
    <w:name w:val="Erős kiemelés1"/>
    <w:basedOn w:val="Normal"/>
    <w:uiPriority w:val="5"/>
    <w:qFormat/>
    <w:rsid w:val="00917E7C"/>
    <w:rPr>
      <w:b/>
      <w:i/>
    </w:rPr>
  </w:style>
  <w:style w:type="character" w:customStyle="1" w:styleId="ErskiemelsChar">
    <w:name w:val="Erős kiemelés Char"/>
    <w:basedOn w:val="DefaultParagraphFont"/>
    <w:link w:val="Erskiemels"/>
    <w:uiPriority w:val="5"/>
    <w:rsid w:val="009D0C1A"/>
    <w:rPr>
      <w:b/>
      <w:i/>
    </w:rPr>
  </w:style>
  <w:style w:type="paragraph" w:customStyle="1" w:styleId="Bold">
    <w:name w:val="Bold"/>
    <w:basedOn w:val="Normal"/>
    <w:link w:val="BoldChar"/>
    <w:uiPriority w:val="6"/>
    <w:qFormat/>
    <w:rsid w:val="009D0C1A"/>
    <w:rPr>
      <w:b/>
    </w:rPr>
  </w:style>
  <w:style w:type="character" w:customStyle="1" w:styleId="BoldChar">
    <w:name w:val="Bold Char"/>
    <w:basedOn w:val="DefaultParagraphFont"/>
    <w:link w:val="Bold"/>
    <w:uiPriority w:val="6"/>
    <w:rsid w:val="009D0C1A"/>
    <w:rPr>
      <w:b/>
    </w:rPr>
  </w:style>
  <w:style w:type="character" w:styleId="FollowedHyperlink">
    <w:name w:val="FollowedHyperlink"/>
    <w:basedOn w:val="DefaultParagraphFont"/>
    <w:uiPriority w:val="99"/>
    <w:semiHidden/>
    <w:unhideWhenUsed/>
    <w:rsid w:val="009D0C1A"/>
    <w:rPr>
      <w:color w:val="954F72" w:themeColor="followedHyperlink"/>
      <w:u w:val="single"/>
    </w:rPr>
  </w:style>
  <w:style w:type="paragraph" w:styleId="TOCHeading">
    <w:name w:val="TOC Heading"/>
    <w:basedOn w:val="Heading1"/>
    <w:next w:val="Normal"/>
    <w:uiPriority w:val="39"/>
    <w:unhideWhenUsed/>
    <w:qFormat/>
    <w:rsid w:val="009D0C1A"/>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9D0C1A"/>
    <w:pPr>
      <w:spacing w:after="100"/>
      <w:ind w:left="220"/>
      <w:jc w:val="left"/>
    </w:pPr>
    <w:rPr>
      <w:rFonts w:eastAsiaTheme="minorEastAsia"/>
    </w:rPr>
  </w:style>
  <w:style w:type="paragraph" w:styleId="TOC1">
    <w:name w:val="toc 1"/>
    <w:basedOn w:val="Normal"/>
    <w:next w:val="Normal"/>
    <w:autoRedefine/>
    <w:uiPriority w:val="39"/>
    <w:unhideWhenUsed/>
    <w:qFormat/>
    <w:locked/>
    <w:rsid w:val="009D0C1A"/>
    <w:pPr>
      <w:spacing w:after="100"/>
      <w:jc w:val="left"/>
    </w:pPr>
    <w:rPr>
      <w:rFonts w:eastAsiaTheme="minorEastAsia"/>
    </w:rPr>
  </w:style>
  <w:style w:type="paragraph" w:styleId="TOC3">
    <w:name w:val="toc 3"/>
    <w:basedOn w:val="Normal"/>
    <w:next w:val="Normal"/>
    <w:uiPriority w:val="39"/>
    <w:unhideWhenUsed/>
    <w:qFormat/>
    <w:locked/>
    <w:rsid w:val="009D0C1A"/>
    <w:pPr>
      <w:spacing w:after="100"/>
      <w:ind w:left="400"/>
    </w:pPr>
  </w:style>
  <w:style w:type="paragraph" w:customStyle="1" w:styleId="StyleTOC2Left015">
    <w:name w:val="Style TOC 2 + Left:  0.15&quot;"/>
    <w:basedOn w:val="TOC2"/>
    <w:rsid w:val="009D0C1A"/>
    <w:pPr>
      <w:ind w:left="216"/>
    </w:pPr>
    <w:rPr>
      <w:rFonts w:eastAsia="Times New Roman" w:cs="Times New Roman"/>
    </w:rPr>
  </w:style>
  <w:style w:type="paragraph" w:customStyle="1" w:styleId="StyleTOC3Left031">
    <w:name w:val="Style TOC 3 + Left:  0.31&quot;"/>
    <w:basedOn w:val="TOC3"/>
    <w:rsid w:val="009D0C1A"/>
    <w:pPr>
      <w:ind w:left="446"/>
    </w:pPr>
    <w:rPr>
      <w:rFonts w:eastAsia="Times New Roman" w:cs="Times New Roman"/>
    </w:rPr>
  </w:style>
  <w:style w:type="numbering" w:customStyle="1" w:styleId="Hierarchikuslista">
    <w:name w:val="Hierarchikus lista"/>
    <w:uiPriority w:val="99"/>
    <w:rsid w:val="009D0C1A"/>
    <w:pPr>
      <w:numPr>
        <w:numId w:val="2"/>
      </w:numPr>
    </w:pPr>
  </w:style>
  <w:style w:type="paragraph" w:customStyle="1" w:styleId="HierarchikusLista0">
    <w:name w:val="Hierarchikus Lista"/>
    <w:basedOn w:val="ListParagraph"/>
    <w:link w:val="HierarchikusListaChar"/>
    <w:qFormat/>
    <w:rsid w:val="009D0C1A"/>
    <w:pPr>
      <w:numPr>
        <w:numId w:val="0"/>
      </w:numPr>
    </w:pPr>
  </w:style>
  <w:style w:type="character" w:customStyle="1" w:styleId="HierarchikusListaChar">
    <w:name w:val="Hierarchikus Lista Char"/>
    <w:basedOn w:val="ListParagraphChar"/>
    <w:link w:val="HierarchikusLista0"/>
    <w:rsid w:val="009D0C1A"/>
  </w:style>
  <w:style w:type="character" w:styleId="Strong">
    <w:name w:val="Strong"/>
    <w:basedOn w:val="DefaultParagraphFont"/>
    <w:uiPriority w:val="22"/>
    <w:rsid w:val="009D0C1A"/>
    <w:rPr>
      <w:b/>
      <w:bCs/>
    </w:rPr>
  </w:style>
  <w:style w:type="character" w:styleId="Emphasis">
    <w:name w:val="Emphasis"/>
    <w:basedOn w:val="DefaultParagraphFont"/>
    <w:uiPriority w:val="6"/>
    <w:qFormat/>
    <w:rsid w:val="009D0C1A"/>
    <w:rPr>
      <w:i/>
      <w:iCs/>
    </w:rPr>
  </w:style>
  <w:style w:type="paragraph" w:styleId="NoSpacing">
    <w:name w:val="No Spacing"/>
    <w:basedOn w:val="Normal"/>
    <w:uiPriority w:val="1"/>
    <w:rsid w:val="009D0C1A"/>
    <w:rPr>
      <w:szCs w:val="32"/>
    </w:rPr>
  </w:style>
  <w:style w:type="paragraph" w:styleId="Quote">
    <w:name w:val="Quote"/>
    <w:basedOn w:val="Normal"/>
    <w:next w:val="Normal"/>
    <w:link w:val="QuoteChar"/>
    <w:uiPriority w:val="29"/>
    <w:rsid w:val="009D0C1A"/>
    <w:rPr>
      <w:i/>
    </w:rPr>
  </w:style>
  <w:style w:type="character" w:customStyle="1" w:styleId="QuoteChar">
    <w:name w:val="Quote Char"/>
    <w:basedOn w:val="DefaultParagraphFont"/>
    <w:link w:val="Quote"/>
    <w:uiPriority w:val="29"/>
    <w:rsid w:val="009D0C1A"/>
    <w:rPr>
      <w:i/>
    </w:rPr>
  </w:style>
  <w:style w:type="paragraph" w:styleId="IntenseQuote">
    <w:name w:val="Intense Quote"/>
    <w:basedOn w:val="Normal"/>
    <w:next w:val="Normal"/>
    <w:link w:val="IntenseQuoteChar"/>
    <w:uiPriority w:val="30"/>
    <w:rsid w:val="009D0C1A"/>
    <w:pPr>
      <w:ind w:left="720" w:right="720"/>
    </w:pPr>
    <w:rPr>
      <w:b/>
      <w:i/>
    </w:rPr>
  </w:style>
  <w:style w:type="character" w:customStyle="1" w:styleId="IntenseQuoteChar">
    <w:name w:val="Intense Quote Char"/>
    <w:basedOn w:val="DefaultParagraphFont"/>
    <w:link w:val="IntenseQuote"/>
    <w:uiPriority w:val="30"/>
    <w:rsid w:val="009D0C1A"/>
    <w:rPr>
      <w:b/>
      <w:i/>
    </w:rPr>
  </w:style>
  <w:style w:type="character" w:styleId="IntenseEmphasis">
    <w:name w:val="Intense Emphasis"/>
    <w:basedOn w:val="DefaultParagraphFont"/>
    <w:uiPriority w:val="21"/>
    <w:rsid w:val="009D0C1A"/>
    <w:rPr>
      <w:b/>
      <w:i/>
      <w:sz w:val="24"/>
      <w:szCs w:val="24"/>
      <w:u w:val="single"/>
    </w:rPr>
  </w:style>
  <w:style w:type="character" w:styleId="BookTitle">
    <w:name w:val="Book Title"/>
    <w:basedOn w:val="DefaultParagraphFont"/>
    <w:uiPriority w:val="33"/>
    <w:rsid w:val="009D0C1A"/>
    <w:rPr>
      <w:rFonts w:ascii="Calibri" w:eastAsiaTheme="majorEastAsia" w:hAnsi="Calibri"/>
      <w:b/>
      <w:i/>
      <w:sz w:val="24"/>
      <w:szCs w:val="24"/>
    </w:rPr>
  </w:style>
  <w:style w:type="paragraph" w:customStyle="1" w:styleId="Szvegdobozstlus">
    <w:name w:val="Szövegdoboz stílus"/>
    <w:basedOn w:val="HierarchikusLista0"/>
    <w:qFormat/>
    <w:rsid w:val="009D0C1A"/>
    <w:rPr>
      <w:b/>
      <w:i/>
      <w:color w:val="009EE0"/>
    </w:rPr>
  </w:style>
  <w:style w:type="table" w:customStyle="1" w:styleId="Rcsos">
    <w:name w:val="Rácsos"/>
    <w:basedOn w:val="TableNormal"/>
    <w:uiPriority w:val="99"/>
    <w:rsid w:val="009D0C1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9D0C1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9D0C1A"/>
    <w:pPr>
      <w:keepNext/>
      <w:spacing w:after="40"/>
      <w:jc w:val="center"/>
    </w:pPr>
    <w:rPr>
      <w:b/>
      <w:bCs/>
      <w:color w:val="808080"/>
      <w:szCs w:val="18"/>
    </w:rPr>
  </w:style>
  <w:style w:type="paragraph" w:customStyle="1" w:styleId="ENCaption2Col">
    <w:name w:val="EN_Caption_2Col"/>
    <w:basedOn w:val="Normal"/>
    <w:next w:val="Normal"/>
    <w:uiPriority w:val="1"/>
    <w:qFormat/>
    <w:rsid w:val="009D0C1A"/>
    <w:pPr>
      <w:keepNext/>
      <w:spacing w:after="40"/>
      <w:jc w:val="left"/>
    </w:pPr>
    <w:rPr>
      <w:b/>
      <w:bCs/>
      <w:color w:val="808080"/>
      <w:szCs w:val="18"/>
    </w:rPr>
  </w:style>
  <w:style w:type="paragraph" w:customStyle="1" w:styleId="ENCaptionBox">
    <w:name w:val="EN_Caption_Box"/>
    <w:basedOn w:val="Normal"/>
    <w:next w:val="Normal"/>
    <w:uiPriority w:val="1"/>
    <w:qFormat/>
    <w:rsid w:val="009D0C1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9D0C1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9D0C1A"/>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9D0C1A"/>
    <w:rPr>
      <w:rFonts w:eastAsiaTheme="minorEastAsia"/>
      <w:color w:val="808080"/>
      <w:sz w:val="18"/>
    </w:rPr>
  </w:style>
  <w:style w:type="paragraph" w:customStyle="1" w:styleId="ENNormal">
    <w:name w:val="EN_Normal"/>
    <w:basedOn w:val="Normal"/>
    <w:uiPriority w:val="1"/>
    <w:qFormat/>
    <w:rsid w:val="009D0C1A"/>
  </w:style>
  <w:style w:type="paragraph" w:customStyle="1" w:styleId="ENNormalBox">
    <w:name w:val="EN_Normal_Box"/>
    <w:basedOn w:val="Normal"/>
    <w:uiPriority w:val="1"/>
    <w:qFormat/>
    <w:rsid w:val="009D0C1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9D0C1A"/>
    <w:pPr>
      <w:keepLines/>
      <w:jc w:val="center"/>
    </w:pPr>
    <w:rPr>
      <w:color w:val="808080"/>
      <w:sz w:val="18"/>
    </w:rPr>
  </w:style>
  <w:style w:type="paragraph" w:customStyle="1" w:styleId="ENNote2Col">
    <w:name w:val="EN_Note_2Col"/>
    <w:basedOn w:val="Normal"/>
    <w:next w:val="ENNormal"/>
    <w:uiPriority w:val="1"/>
    <w:qFormat/>
    <w:rsid w:val="009D0C1A"/>
    <w:pPr>
      <w:keepLines/>
    </w:pPr>
    <w:rPr>
      <w:color w:val="808080"/>
      <w:sz w:val="18"/>
    </w:rPr>
  </w:style>
  <w:style w:type="paragraph" w:customStyle="1" w:styleId="ENNoteBox">
    <w:name w:val="EN_Note_Box"/>
    <w:basedOn w:val="Normal"/>
    <w:next w:val="ENNormalBox"/>
    <w:uiPriority w:val="1"/>
    <w:qFormat/>
    <w:rsid w:val="009D0C1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9D0C1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9D0C1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9D0C1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9D0C1A"/>
    <w:pPr>
      <w:keepNext/>
      <w:spacing w:after="40"/>
      <w:jc w:val="center"/>
    </w:pPr>
    <w:rPr>
      <w:sz w:val="20"/>
    </w:rPr>
  </w:style>
  <w:style w:type="paragraph" w:customStyle="1" w:styleId="HUCaption2Col">
    <w:name w:val="HU_Caption_2Col"/>
    <w:basedOn w:val="Caption"/>
    <w:next w:val="Normal"/>
    <w:uiPriority w:val="1"/>
    <w:qFormat/>
    <w:rsid w:val="009D0C1A"/>
    <w:pPr>
      <w:keepNext/>
      <w:spacing w:after="40"/>
    </w:pPr>
    <w:rPr>
      <w:sz w:val="20"/>
    </w:rPr>
  </w:style>
  <w:style w:type="paragraph" w:customStyle="1" w:styleId="HUCaptionBox">
    <w:name w:val="HU_Caption_Box"/>
    <w:basedOn w:val="Caption"/>
    <w:next w:val="Normal"/>
    <w:uiPriority w:val="1"/>
    <w:qFormat/>
    <w:rsid w:val="009D0C1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9D0C1A"/>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9D0C1A"/>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9D0C1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9D0C1A"/>
    <w:rPr>
      <w:caps/>
      <w:color w:val="0C2148" w:themeColor="text2"/>
    </w:rPr>
  </w:style>
  <w:style w:type="paragraph" w:customStyle="1" w:styleId="HUFootnote">
    <w:name w:val="HU_Footnote"/>
    <w:basedOn w:val="FootnoteText"/>
    <w:uiPriority w:val="1"/>
    <w:qFormat/>
    <w:rsid w:val="009D0C1A"/>
    <w:rPr>
      <w:color w:val="808080"/>
      <w:sz w:val="18"/>
    </w:rPr>
  </w:style>
  <w:style w:type="paragraph" w:customStyle="1" w:styleId="HUNormalBox">
    <w:name w:val="HU_Normal_Box"/>
    <w:basedOn w:val="Normal"/>
    <w:uiPriority w:val="1"/>
    <w:qFormat/>
    <w:rsid w:val="009D0C1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9D0C1A"/>
    <w:pPr>
      <w:keepLines/>
      <w:jc w:val="center"/>
    </w:pPr>
    <w:rPr>
      <w:color w:val="808080"/>
      <w:sz w:val="18"/>
    </w:rPr>
  </w:style>
  <w:style w:type="paragraph" w:customStyle="1" w:styleId="HUNote2Col">
    <w:name w:val="HU_Note_2Col"/>
    <w:basedOn w:val="Normal"/>
    <w:next w:val="Normal"/>
    <w:uiPriority w:val="1"/>
    <w:qFormat/>
    <w:rsid w:val="009D0C1A"/>
    <w:pPr>
      <w:keepLines/>
    </w:pPr>
    <w:rPr>
      <w:color w:val="808080"/>
      <w:sz w:val="18"/>
    </w:rPr>
  </w:style>
  <w:style w:type="paragraph" w:customStyle="1" w:styleId="HUNoteBox">
    <w:name w:val="HU_Note_Box"/>
    <w:basedOn w:val="Normal"/>
    <w:next w:val="HUNormalBox"/>
    <w:link w:val="HUNoteBoxChar"/>
    <w:uiPriority w:val="1"/>
    <w:qFormat/>
    <w:rsid w:val="009D0C1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9D0C1A"/>
    <w:rPr>
      <w:color w:val="808080"/>
      <w:sz w:val="18"/>
      <w:shd w:val="clear" w:color="auto" w:fill="C6EEFF"/>
    </w:rPr>
  </w:style>
  <w:style w:type="paragraph" w:customStyle="1" w:styleId="HUSectionTitle">
    <w:name w:val="HU_Section_Title"/>
    <w:basedOn w:val="Heading2"/>
    <w:next w:val="Normal"/>
    <w:link w:val="HUSectionTitleChar"/>
    <w:uiPriority w:val="1"/>
    <w:rsid w:val="009D0C1A"/>
    <w:pPr>
      <w:keepNext/>
    </w:pPr>
  </w:style>
  <w:style w:type="character" w:customStyle="1" w:styleId="HUSectionTitleChar">
    <w:name w:val="HU_Section_Title Char"/>
    <w:basedOn w:val="Heading2Char"/>
    <w:link w:val="HUSectionTitle"/>
    <w:uiPriority w:val="1"/>
    <w:rsid w:val="009D0C1A"/>
    <w:rPr>
      <w:b/>
      <w:color w:val="0C2148" w:themeColor="text2"/>
      <w:sz w:val="24"/>
      <w:szCs w:val="38"/>
    </w:rPr>
  </w:style>
  <w:style w:type="paragraph" w:customStyle="1" w:styleId="HUSubsectionTitle">
    <w:name w:val="HU_Subsection_Title"/>
    <w:basedOn w:val="Heading3"/>
    <w:next w:val="Normal"/>
    <w:link w:val="HUSubsectionTitleChar"/>
    <w:uiPriority w:val="1"/>
    <w:rsid w:val="009D0C1A"/>
    <w:pPr>
      <w:keepNext/>
      <w:ind w:left="595" w:hanging="595"/>
    </w:pPr>
  </w:style>
  <w:style w:type="character" w:customStyle="1" w:styleId="HUSubsectionTitleChar">
    <w:name w:val="HU_Subsection_Title Char"/>
    <w:basedOn w:val="Heading3Char"/>
    <w:link w:val="HUSubsectionTitle"/>
    <w:uiPriority w:val="1"/>
    <w:rsid w:val="009D0C1A"/>
    <w:rPr>
      <w:bCs/>
      <w:color w:val="0C2148" w:themeColor="text2"/>
      <w:szCs w:val="34"/>
    </w:rPr>
  </w:style>
  <w:style w:type="paragraph" w:customStyle="1" w:styleId="Heading1Kiadvny">
    <w:name w:val="Heading 1 Kiadvány"/>
    <w:basedOn w:val="Heading1"/>
    <w:qFormat/>
    <w:rsid w:val="009D0C1A"/>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50">
    <w:name w:val="Erős kiemelés50"/>
    <w:basedOn w:val="Normal"/>
    <w:uiPriority w:val="5"/>
    <w:qFormat/>
    <w:rsid w:val="00C66A84"/>
    <w:rPr>
      <w:b/>
      <w:i/>
    </w:rPr>
  </w:style>
  <w:style w:type="paragraph" w:customStyle="1" w:styleId="Erskiemels500">
    <w:name w:val="Erős kiemelés50"/>
    <w:basedOn w:val="Normal"/>
    <w:uiPriority w:val="5"/>
    <w:qFormat/>
    <w:rsid w:val="00D84994"/>
    <w:rPr>
      <w:b/>
      <w:i/>
    </w:rPr>
  </w:style>
  <w:style w:type="paragraph" w:customStyle="1" w:styleId="Erskiemels51">
    <w:name w:val="Erős kiemelés51"/>
    <w:basedOn w:val="Normal"/>
    <w:uiPriority w:val="5"/>
    <w:qFormat/>
    <w:rsid w:val="00267A21"/>
    <w:rPr>
      <w:b/>
      <w:i/>
    </w:rPr>
  </w:style>
  <w:style w:type="paragraph" w:customStyle="1" w:styleId="Erskiemels510">
    <w:name w:val="Erős kiemelés51"/>
    <w:basedOn w:val="Normal"/>
    <w:uiPriority w:val="5"/>
    <w:qFormat/>
    <w:rsid w:val="00267A21"/>
    <w:rPr>
      <w:b/>
      <w:i/>
    </w:rPr>
  </w:style>
  <w:style w:type="paragraph" w:customStyle="1" w:styleId="Erskiemels">
    <w:name w:val="Erős kiemelés"/>
    <w:basedOn w:val="Normal"/>
    <w:link w:val="ErskiemelsChar"/>
    <w:uiPriority w:val="5"/>
    <w:qFormat/>
    <w:rsid w:val="009D0C1A"/>
    <w:rPr>
      <w:b/>
      <w:i/>
    </w:rPr>
  </w:style>
  <w:style w:type="paragraph" w:styleId="NormalWeb">
    <w:name w:val="Normal (Web)"/>
    <w:basedOn w:val="Norma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81</Pages>
  <Words>30249</Words>
  <Characters>215851</Characters>
  <Application>Microsoft Office Word</Application>
  <DocSecurity>0</DocSecurity>
  <Lines>1798</Lines>
  <Paragraphs>491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2</cp:revision>
  <cp:lastPrinted>2023-04-18T05:55:00Z</cp:lastPrinted>
  <dcterms:created xsi:type="dcterms:W3CDTF">2025-01-23T13:37:00Z</dcterms:created>
  <dcterms:modified xsi:type="dcterms:W3CDTF">2025-01-28T17:15:00Z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