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7A99A02E"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ins w:id="0" w:author="MNB" w:date="2025-11-14T11:55:00Z" w16du:dateUtc="2025-11-14T10:55:00Z">
        <w:r w:rsidR="009908F0">
          <w:rPr>
            <w:rFonts w:cs="Arial"/>
            <w:b/>
          </w:rPr>
          <w:t xml:space="preserve"> </w:t>
        </w:r>
      </w:ins>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7" w:history="1">
            <w:r w:rsidRPr="00DB7C09">
              <w:rPr>
                <w:rStyle w:val="Hiperhivatkozs"/>
                <w:noProof/>
              </w:rPr>
              <w:t>1.1. Az adatok számbavétele</w:t>
            </w:r>
            <w:r>
              <w:rPr>
                <w:noProof/>
                <w:webHidden/>
              </w:rPr>
              <w:tab/>
            </w:r>
            <w:r>
              <w:rPr>
                <w:noProof/>
                <w:webHidden/>
              </w:rPr>
              <w:fldChar w:fldCharType="begin"/>
            </w:r>
            <w:r>
              <w:rPr>
                <w:noProof/>
                <w:webHidden/>
              </w:rPr>
              <w:instrText xml:space="preserve"> PAGEREF _Toc149904377 \h </w:instrText>
            </w:r>
            <w:r>
              <w:rPr>
                <w:noProof/>
                <w:webHidden/>
              </w:rPr>
            </w:r>
            <w:r>
              <w:rPr>
                <w:noProof/>
                <w:webHidden/>
              </w:rPr>
              <w:fldChar w:fldCharType="separate"/>
            </w:r>
            <w:r>
              <w:rPr>
                <w:noProof/>
                <w:webHidden/>
              </w:rPr>
              <w:t>4</w:t>
            </w:r>
            <w:r>
              <w:rPr>
                <w:noProof/>
                <w:webHidden/>
              </w:rPr>
              <w:fldChar w:fldCharType="end"/>
            </w:r>
          </w:hyperlink>
        </w:p>
        <w:p w14:paraId="26A508AC" w14:textId="41171CF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8" w:history="1">
            <w:r w:rsidRPr="00DB7C09">
              <w:rPr>
                <w:rStyle w:val="Hiperhivatkozs"/>
                <w:noProof/>
              </w:rPr>
              <w:t>1.2. A MEGF kódú tábla kitöltésével kapcsolatos előírások</w:t>
            </w:r>
            <w:r>
              <w:rPr>
                <w:noProof/>
                <w:webHidden/>
              </w:rPr>
              <w:tab/>
            </w:r>
            <w:r>
              <w:rPr>
                <w:noProof/>
                <w:webHidden/>
              </w:rPr>
              <w:fldChar w:fldCharType="begin"/>
            </w:r>
            <w:r>
              <w:rPr>
                <w:noProof/>
                <w:webHidden/>
              </w:rPr>
              <w:instrText xml:space="preserve"> PAGEREF _Toc149904378 \h </w:instrText>
            </w:r>
            <w:r>
              <w:rPr>
                <w:noProof/>
                <w:webHidden/>
              </w:rPr>
            </w:r>
            <w:r>
              <w:rPr>
                <w:noProof/>
                <w:webHidden/>
              </w:rPr>
              <w:fldChar w:fldCharType="separate"/>
            </w:r>
            <w:r>
              <w:rPr>
                <w:noProof/>
                <w:webHidden/>
              </w:rPr>
              <w:t>4</w:t>
            </w:r>
            <w:r>
              <w:rPr>
                <w:noProof/>
                <w:webHidden/>
              </w:rPr>
              <w:fldChar w:fldCharType="end"/>
            </w:r>
          </w:hyperlink>
        </w:p>
        <w:p w14:paraId="244A888D" w14:textId="615F2FA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79" w:history="1">
            <w:r w:rsidRPr="00DB7C09">
              <w:rPr>
                <w:rStyle w:val="Hiperhivatkozs"/>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_Toc149904379 \h </w:instrText>
            </w:r>
            <w:r>
              <w:rPr>
                <w:noProof/>
                <w:webHidden/>
              </w:rPr>
            </w:r>
            <w:r>
              <w:rPr>
                <w:noProof/>
                <w:webHidden/>
              </w:rPr>
              <w:fldChar w:fldCharType="separate"/>
            </w:r>
            <w:r>
              <w:rPr>
                <w:noProof/>
                <w:webHidden/>
              </w:rPr>
              <w:t>4</w:t>
            </w:r>
            <w:r>
              <w:rPr>
                <w:noProof/>
                <w:webHidden/>
              </w:rPr>
              <w:fldChar w:fldCharType="end"/>
            </w:r>
          </w:hyperlink>
        </w:p>
        <w:p w14:paraId="5A65496F" w14:textId="7E069C3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Pr="00DB7C09">
              <w:rPr>
                <w:rStyle w:val="Hiperhivatkozs"/>
                <w:b/>
                <w:noProof/>
              </w:rPr>
              <w:t>1.3.1. INSTK-INSTR kapcsolat</w:t>
            </w:r>
            <w:r>
              <w:rPr>
                <w:noProof/>
                <w:webHidden/>
              </w:rPr>
              <w:tab/>
            </w:r>
            <w:r>
              <w:rPr>
                <w:noProof/>
                <w:webHidden/>
              </w:rPr>
              <w:fldChar w:fldCharType="begin"/>
            </w:r>
            <w:r>
              <w:rPr>
                <w:noProof/>
                <w:webHidden/>
              </w:rPr>
              <w:instrText xml:space="preserve"> PAGEREF _Toc149904380 \h </w:instrText>
            </w:r>
            <w:r>
              <w:rPr>
                <w:noProof/>
                <w:webHidden/>
              </w:rPr>
            </w:r>
            <w:r>
              <w:rPr>
                <w:noProof/>
                <w:webHidden/>
              </w:rPr>
              <w:fldChar w:fldCharType="separate"/>
            </w:r>
            <w:r>
              <w:rPr>
                <w:noProof/>
                <w:webHidden/>
              </w:rPr>
              <w:t>4</w:t>
            </w:r>
            <w:r>
              <w:rPr>
                <w:noProof/>
                <w:webHidden/>
              </w:rPr>
              <w:fldChar w:fldCharType="end"/>
            </w:r>
          </w:hyperlink>
        </w:p>
        <w:p w14:paraId="7ABF1AB6" w14:textId="16CD861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Pr="00DB7C09">
              <w:rPr>
                <w:rStyle w:val="Hiperhivatkozs"/>
                <w:b/>
                <w:noProof/>
              </w:rPr>
              <w:t>1.3.2. Az INSTK táblában jelentendő adatkörök</w:t>
            </w:r>
            <w:r>
              <w:rPr>
                <w:noProof/>
                <w:webHidden/>
              </w:rPr>
              <w:tab/>
            </w:r>
            <w:r>
              <w:rPr>
                <w:noProof/>
                <w:webHidden/>
              </w:rPr>
              <w:fldChar w:fldCharType="begin"/>
            </w:r>
            <w:r>
              <w:rPr>
                <w:noProof/>
                <w:webHidden/>
              </w:rPr>
              <w:instrText xml:space="preserve"> PAGEREF _Toc149904381 \h </w:instrText>
            </w:r>
            <w:r>
              <w:rPr>
                <w:noProof/>
                <w:webHidden/>
              </w:rPr>
            </w:r>
            <w:r>
              <w:rPr>
                <w:noProof/>
                <w:webHidden/>
              </w:rPr>
              <w:fldChar w:fldCharType="separate"/>
            </w:r>
            <w:r>
              <w:rPr>
                <w:noProof/>
                <w:webHidden/>
              </w:rPr>
              <w:t>5</w:t>
            </w:r>
            <w:r>
              <w:rPr>
                <w:noProof/>
                <w:webHidden/>
              </w:rPr>
              <w:fldChar w:fldCharType="end"/>
            </w:r>
          </w:hyperlink>
        </w:p>
        <w:p w14:paraId="1070ADD5" w14:textId="240C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Pr="00DB7C09">
              <w:rPr>
                <w:rStyle w:val="Hiperhivatkozs"/>
                <w:b/>
                <w:noProof/>
              </w:rPr>
              <w:t>1.3.3. Az INSTR táblában jelentendő adatkörök</w:t>
            </w:r>
            <w:r>
              <w:rPr>
                <w:noProof/>
                <w:webHidden/>
              </w:rPr>
              <w:tab/>
            </w:r>
            <w:r>
              <w:rPr>
                <w:noProof/>
                <w:webHidden/>
              </w:rPr>
              <w:fldChar w:fldCharType="begin"/>
            </w:r>
            <w:r>
              <w:rPr>
                <w:noProof/>
                <w:webHidden/>
              </w:rPr>
              <w:instrText xml:space="preserve"> PAGEREF _Toc149904382 \h </w:instrText>
            </w:r>
            <w:r>
              <w:rPr>
                <w:noProof/>
                <w:webHidden/>
              </w:rPr>
            </w:r>
            <w:r>
              <w:rPr>
                <w:noProof/>
                <w:webHidden/>
              </w:rPr>
              <w:fldChar w:fldCharType="separate"/>
            </w:r>
            <w:r>
              <w:rPr>
                <w:noProof/>
                <w:webHidden/>
              </w:rPr>
              <w:t>7</w:t>
            </w:r>
            <w:r>
              <w:rPr>
                <w:noProof/>
                <w:webHidden/>
              </w:rPr>
              <w:fldChar w:fldCharType="end"/>
            </w:r>
          </w:hyperlink>
        </w:p>
        <w:p w14:paraId="4DC985A4" w14:textId="113A11A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Pr="00DB7C09">
              <w:rPr>
                <w:rStyle w:val="Hiperhivatkozs"/>
                <w:b/>
                <w:noProof/>
              </w:rPr>
              <w:t>1.3.4. Instrumentum megszűnése (INSTM)</w:t>
            </w:r>
            <w:r>
              <w:rPr>
                <w:noProof/>
                <w:webHidden/>
              </w:rPr>
              <w:tab/>
            </w:r>
            <w:r>
              <w:rPr>
                <w:noProof/>
                <w:webHidden/>
              </w:rPr>
              <w:fldChar w:fldCharType="begin"/>
            </w:r>
            <w:r>
              <w:rPr>
                <w:noProof/>
                <w:webHidden/>
              </w:rPr>
              <w:instrText xml:space="preserve"> PAGEREF _Toc149904383 \h </w:instrText>
            </w:r>
            <w:r>
              <w:rPr>
                <w:noProof/>
                <w:webHidden/>
              </w:rPr>
            </w:r>
            <w:r>
              <w:rPr>
                <w:noProof/>
                <w:webHidden/>
              </w:rPr>
              <w:fldChar w:fldCharType="separate"/>
            </w:r>
            <w:r>
              <w:rPr>
                <w:noProof/>
                <w:webHidden/>
              </w:rPr>
              <w:t>31</w:t>
            </w:r>
            <w:r>
              <w:rPr>
                <w:noProof/>
                <w:webHidden/>
              </w:rPr>
              <w:fldChar w:fldCharType="end"/>
            </w:r>
          </w:hyperlink>
        </w:p>
        <w:p w14:paraId="4718C66F" w14:textId="24202F9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4" w:history="1">
            <w:r w:rsidRPr="00DB7C09">
              <w:rPr>
                <w:rStyle w:val="Hiperhivatkozs"/>
                <w:noProof/>
              </w:rPr>
              <w:t>1.4. Instrumentum – felügyeleti adatok (INSTN)</w:t>
            </w:r>
            <w:r>
              <w:rPr>
                <w:noProof/>
                <w:webHidden/>
              </w:rPr>
              <w:tab/>
            </w:r>
            <w:r>
              <w:rPr>
                <w:noProof/>
                <w:webHidden/>
              </w:rPr>
              <w:fldChar w:fldCharType="begin"/>
            </w:r>
            <w:r>
              <w:rPr>
                <w:noProof/>
                <w:webHidden/>
              </w:rPr>
              <w:instrText xml:space="preserve"> PAGEREF _Toc149904384 \h </w:instrText>
            </w:r>
            <w:r>
              <w:rPr>
                <w:noProof/>
                <w:webHidden/>
              </w:rPr>
            </w:r>
            <w:r>
              <w:rPr>
                <w:noProof/>
                <w:webHidden/>
              </w:rPr>
              <w:fldChar w:fldCharType="separate"/>
            </w:r>
            <w:r>
              <w:rPr>
                <w:noProof/>
                <w:webHidden/>
              </w:rPr>
              <w:t>33</w:t>
            </w:r>
            <w:r>
              <w:rPr>
                <w:noProof/>
                <w:webHidden/>
              </w:rPr>
              <w:fldChar w:fldCharType="end"/>
            </w:r>
          </w:hyperlink>
        </w:p>
        <w:p w14:paraId="1C8172B5" w14:textId="6688957E"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5" w:history="1">
            <w:r w:rsidRPr="00DB7C09">
              <w:rPr>
                <w:rStyle w:val="Hiperhivatkozs"/>
                <w:noProof/>
              </w:rPr>
              <w:t>1.5. FEDEZETEKRE vonatkozó táblák</w:t>
            </w:r>
            <w:r>
              <w:rPr>
                <w:noProof/>
                <w:webHidden/>
              </w:rPr>
              <w:tab/>
            </w:r>
            <w:r>
              <w:rPr>
                <w:noProof/>
                <w:webHidden/>
              </w:rPr>
              <w:fldChar w:fldCharType="begin"/>
            </w:r>
            <w:r>
              <w:rPr>
                <w:noProof/>
                <w:webHidden/>
              </w:rPr>
              <w:instrText xml:space="preserve"> PAGEREF _Toc149904385 \h </w:instrText>
            </w:r>
            <w:r>
              <w:rPr>
                <w:noProof/>
                <w:webHidden/>
              </w:rPr>
            </w:r>
            <w:r>
              <w:rPr>
                <w:noProof/>
                <w:webHidden/>
              </w:rPr>
              <w:fldChar w:fldCharType="separate"/>
            </w:r>
            <w:r>
              <w:rPr>
                <w:noProof/>
                <w:webHidden/>
              </w:rPr>
              <w:t>35</w:t>
            </w:r>
            <w:r>
              <w:rPr>
                <w:noProof/>
                <w:webHidden/>
              </w:rPr>
              <w:fldChar w:fldCharType="end"/>
            </w:r>
          </w:hyperlink>
        </w:p>
        <w:p w14:paraId="2D1A5030" w14:textId="02DE4B6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Pr="00DB7C09">
              <w:rPr>
                <w:rStyle w:val="Hiperhivatkozs"/>
                <w:b/>
                <w:noProof/>
              </w:rPr>
              <w:t>1.5.1. Fedezet-értékek elkülönítése</w:t>
            </w:r>
            <w:r>
              <w:rPr>
                <w:noProof/>
                <w:webHidden/>
              </w:rPr>
              <w:tab/>
            </w:r>
            <w:r>
              <w:rPr>
                <w:noProof/>
                <w:webHidden/>
              </w:rPr>
              <w:fldChar w:fldCharType="begin"/>
            </w:r>
            <w:r>
              <w:rPr>
                <w:noProof/>
                <w:webHidden/>
              </w:rPr>
              <w:instrText xml:space="preserve"> PAGEREF _Toc149904386 \h </w:instrText>
            </w:r>
            <w:r>
              <w:rPr>
                <w:noProof/>
                <w:webHidden/>
              </w:rPr>
            </w:r>
            <w:r>
              <w:rPr>
                <w:noProof/>
                <w:webHidden/>
              </w:rPr>
              <w:fldChar w:fldCharType="separate"/>
            </w:r>
            <w:r>
              <w:rPr>
                <w:noProof/>
                <w:webHidden/>
              </w:rPr>
              <w:t>39</w:t>
            </w:r>
            <w:r>
              <w:rPr>
                <w:noProof/>
                <w:webHidden/>
              </w:rPr>
              <w:fldChar w:fldCharType="end"/>
            </w:r>
          </w:hyperlink>
        </w:p>
        <w:p w14:paraId="65831162" w14:textId="1504C3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Pr="00DB7C09">
              <w:rPr>
                <w:rStyle w:val="Hiperhivatkozs"/>
                <w:b/>
                <w:noProof/>
              </w:rPr>
              <w:t>1.5.2. A fedezetek megszűnése</w:t>
            </w:r>
            <w:r>
              <w:rPr>
                <w:noProof/>
                <w:webHidden/>
              </w:rPr>
              <w:tab/>
            </w:r>
            <w:r>
              <w:rPr>
                <w:noProof/>
                <w:webHidden/>
              </w:rPr>
              <w:fldChar w:fldCharType="begin"/>
            </w:r>
            <w:r>
              <w:rPr>
                <w:noProof/>
                <w:webHidden/>
              </w:rPr>
              <w:instrText xml:space="preserve"> PAGEREF _Toc149904387 \h </w:instrText>
            </w:r>
            <w:r>
              <w:rPr>
                <w:noProof/>
                <w:webHidden/>
              </w:rPr>
            </w:r>
            <w:r>
              <w:rPr>
                <w:noProof/>
                <w:webHidden/>
              </w:rPr>
              <w:fldChar w:fldCharType="separate"/>
            </w:r>
            <w:r>
              <w:rPr>
                <w:noProof/>
                <w:webHidden/>
              </w:rPr>
              <w:t>41</w:t>
            </w:r>
            <w:r>
              <w:rPr>
                <w:noProof/>
                <w:webHidden/>
              </w:rPr>
              <w:fldChar w:fldCharType="end"/>
            </w:r>
          </w:hyperlink>
        </w:p>
        <w:p w14:paraId="703ED589" w14:textId="38A2F012"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88" w:history="1">
            <w:r w:rsidRPr="00DB7C09">
              <w:rPr>
                <w:rStyle w:val="Hiperhivatkozs"/>
                <w:noProof/>
              </w:rPr>
              <w:t>1.6. ÜGYFELEKRE vonatkozó táblák</w:t>
            </w:r>
            <w:r>
              <w:rPr>
                <w:noProof/>
                <w:webHidden/>
              </w:rPr>
              <w:tab/>
            </w:r>
            <w:r>
              <w:rPr>
                <w:noProof/>
                <w:webHidden/>
              </w:rPr>
              <w:fldChar w:fldCharType="begin"/>
            </w:r>
            <w:r>
              <w:rPr>
                <w:noProof/>
                <w:webHidden/>
              </w:rPr>
              <w:instrText xml:space="preserve"> PAGEREF _Toc149904388 \h </w:instrText>
            </w:r>
            <w:r>
              <w:rPr>
                <w:noProof/>
                <w:webHidden/>
              </w:rPr>
            </w:r>
            <w:r>
              <w:rPr>
                <w:noProof/>
                <w:webHidden/>
              </w:rPr>
              <w:fldChar w:fldCharType="separate"/>
            </w:r>
            <w:r>
              <w:rPr>
                <w:noProof/>
                <w:webHidden/>
              </w:rPr>
              <w:t>41</w:t>
            </w:r>
            <w:r>
              <w:rPr>
                <w:noProof/>
                <w:webHidden/>
              </w:rPr>
              <w:fldChar w:fldCharType="end"/>
            </w:r>
          </w:hyperlink>
        </w:p>
        <w:p w14:paraId="3592C90E" w14:textId="76235471"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Pr="00DB7C09">
              <w:rPr>
                <w:rStyle w:val="Hiperhivatkozs"/>
                <w:b/>
                <w:noProof/>
              </w:rPr>
              <w:t>1.6.1. Általános tudnivalók</w:t>
            </w:r>
            <w:r>
              <w:rPr>
                <w:noProof/>
                <w:webHidden/>
              </w:rPr>
              <w:tab/>
            </w:r>
            <w:r>
              <w:rPr>
                <w:noProof/>
                <w:webHidden/>
              </w:rPr>
              <w:fldChar w:fldCharType="begin"/>
            </w:r>
            <w:r>
              <w:rPr>
                <w:noProof/>
                <w:webHidden/>
              </w:rPr>
              <w:instrText xml:space="preserve"> PAGEREF _Toc149904389 \h </w:instrText>
            </w:r>
            <w:r>
              <w:rPr>
                <w:noProof/>
                <w:webHidden/>
              </w:rPr>
            </w:r>
            <w:r>
              <w:rPr>
                <w:noProof/>
                <w:webHidden/>
              </w:rPr>
              <w:fldChar w:fldCharType="separate"/>
            </w:r>
            <w:r>
              <w:rPr>
                <w:noProof/>
                <w:webHidden/>
              </w:rPr>
              <w:t>41</w:t>
            </w:r>
            <w:r>
              <w:rPr>
                <w:noProof/>
                <w:webHidden/>
              </w:rPr>
              <w:fldChar w:fldCharType="end"/>
            </w:r>
          </w:hyperlink>
        </w:p>
        <w:p w14:paraId="5B37E14C" w14:textId="4EAD6ED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Pr="00DB7C09">
              <w:rPr>
                <w:rStyle w:val="Hiperhivatkozs"/>
                <w:b/>
                <w:noProof/>
              </w:rPr>
              <w:t>1.6.2. A háztartási ügyfelekre vonatkozó tábla (UGYFL)</w:t>
            </w:r>
            <w:r>
              <w:rPr>
                <w:noProof/>
                <w:webHidden/>
              </w:rPr>
              <w:tab/>
            </w:r>
            <w:r>
              <w:rPr>
                <w:noProof/>
                <w:webHidden/>
              </w:rPr>
              <w:fldChar w:fldCharType="begin"/>
            </w:r>
            <w:r>
              <w:rPr>
                <w:noProof/>
                <w:webHidden/>
              </w:rPr>
              <w:instrText xml:space="preserve"> PAGEREF _Toc149904390 \h </w:instrText>
            </w:r>
            <w:r>
              <w:rPr>
                <w:noProof/>
                <w:webHidden/>
              </w:rPr>
            </w:r>
            <w:r>
              <w:rPr>
                <w:noProof/>
                <w:webHidden/>
              </w:rPr>
              <w:fldChar w:fldCharType="separate"/>
            </w:r>
            <w:r>
              <w:rPr>
                <w:noProof/>
                <w:webHidden/>
              </w:rPr>
              <w:t>43</w:t>
            </w:r>
            <w:r>
              <w:rPr>
                <w:noProof/>
                <w:webHidden/>
              </w:rPr>
              <w:fldChar w:fldCharType="end"/>
            </w:r>
          </w:hyperlink>
        </w:p>
        <w:p w14:paraId="09CAF7D4" w14:textId="29D6021F"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Pr="00DB7C09">
              <w:rPr>
                <w:rStyle w:val="Hiperhivatkozs"/>
                <w:b/>
                <w:noProof/>
              </w:rPr>
              <w:t>1.6.3. Vállalkozások</w:t>
            </w:r>
            <w:r>
              <w:rPr>
                <w:noProof/>
                <w:webHidden/>
              </w:rPr>
              <w:tab/>
            </w:r>
            <w:r>
              <w:rPr>
                <w:noProof/>
                <w:webHidden/>
              </w:rPr>
              <w:fldChar w:fldCharType="begin"/>
            </w:r>
            <w:r>
              <w:rPr>
                <w:noProof/>
                <w:webHidden/>
              </w:rPr>
              <w:instrText xml:space="preserve"> PAGEREF _Toc149904391 \h </w:instrText>
            </w:r>
            <w:r>
              <w:rPr>
                <w:noProof/>
                <w:webHidden/>
              </w:rPr>
            </w:r>
            <w:r>
              <w:rPr>
                <w:noProof/>
                <w:webHidden/>
              </w:rPr>
              <w:fldChar w:fldCharType="separate"/>
            </w:r>
            <w:r>
              <w:rPr>
                <w:noProof/>
                <w:webHidden/>
              </w:rPr>
              <w:t>45</w:t>
            </w:r>
            <w:r>
              <w:rPr>
                <w:noProof/>
                <w:webHidden/>
              </w:rPr>
              <w:fldChar w:fldCharType="end"/>
            </w:r>
          </w:hyperlink>
        </w:p>
        <w:p w14:paraId="4A9243FA" w14:textId="553012C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Pr="00DB7C09">
              <w:rPr>
                <w:rStyle w:val="Hiperhivatkozs"/>
                <w:b/>
                <w:noProof/>
              </w:rPr>
              <w:t>1.6.4. Ügyfélminősítésre vonatkozó tábla (UGYFM)</w:t>
            </w:r>
            <w:r>
              <w:rPr>
                <w:noProof/>
                <w:webHidden/>
              </w:rPr>
              <w:tab/>
            </w:r>
            <w:r>
              <w:rPr>
                <w:noProof/>
                <w:webHidden/>
              </w:rPr>
              <w:fldChar w:fldCharType="begin"/>
            </w:r>
            <w:r>
              <w:rPr>
                <w:noProof/>
                <w:webHidden/>
              </w:rPr>
              <w:instrText xml:space="preserve"> PAGEREF _Toc149904392 \h </w:instrText>
            </w:r>
            <w:r>
              <w:rPr>
                <w:noProof/>
                <w:webHidden/>
              </w:rPr>
            </w:r>
            <w:r>
              <w:rPr>
                <w:noProof/>
                <w:webHidden/>
              </w:rPr>
              <w:fldChar w:fldCharType="separate"/>
            </w:r>
            <w:r>
              <w:rPr>
                <w:noProof/>
                <w:webHidden/>
              </w:rPr>
              <w:t>51</w:t>
            </w:r>
            <w:r>
              <w:rPr>
                <w:noProof/>
                <w:webHidden/>
              </w:rPr>
              <w:fldChar w:fldCharType="end"/>
            </w:r>
          </w:hyperlink>
        </w:p>
        <w:p w14:paraId="68469DFE" w14:textId="12424FD9"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Pr="00DB7C09">
              <w:rPr>
                <w:rStyle w:val="Hiperhivatkozs"/>
                <w:b/>
                <w:noProof/>
              </w:rPr>
              <w:t>1.6.5. Hitelbírálati adatok (HBIR)</w:t>
            </w:r>
            <w:r>
              <w:rPr>
                <w:noProof/>
                <w:webHidden/>
              </w:rPr>
              <w:tab/>
            </w:r>
            <w:r>
              <w:rPr>
                <w:noProof/>
                <w:webHidden/>
              </w:rPr>
              <w:fldChar w:fldCharType="begin"/>
            </w:r>
            <w:r>
              <w:rPr>
                <w:noProof/>
                <w:webHidden/>
              </w:rPr>
              <w:instrText xml:space="preserve"> PAGEREF _Toc149904393 \h </w:instrText>
            </w:r>
            <w:r>
              <w:rPr>
                <w:noProof/>
                <w:webHidden/>
              </w:rPr>
            </w:r>
            <w:r>
              <w:rPr>
                <w:noProof/>
                <w:webHidden/>
              </w:rPr>
              <w:fldChar w:fldCharType="separate"/>
            </w:r>
            <w:r>
              <w:rPr>
                <w:noProof/>
                <w:webHidden/>
              </w:rPr>
              <w:t>51</w:t>
            </w:r>
            <w:r>
              <w:rPr>
                <w:noProof/>
                <w:webHidden/>
              </w:rPr>
              <w:fldChar w:fldCharType="end"/>
            </w:r>
          </w:hyperlink>
        </w:p>
        <w:p w14:paraId="782800BF" w14:textId="7EB43CDC"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4" w:history="1">
            <w:r w:rsidRPr="00DB7C09">
              <w:rPr>
                <w:rStyle w:val="Hiperhivatkozs"/>
                <w:noProof/>
              </w:rPr>
              <w:t>1.7. KAPCSOLATOKRA vonatkozó táblák</w:t>
            </w:r>
            <w:r>
              <w:rPr>
                <w:noProof/>
                <w:webHidden/>
              </w:rPr>
              <w:tab/>
            </w:r>
            <w:r>
              <w:rPr>
                <w:noProof/>
                <w:webHidden/>
              </w:rPr>
              <w:fldChar w:fldCharType="begin"/>
            </w:r>
            <w:r>
              <w:rPr>
                <w:noProof/>
                <w:webHidden/>
              </w:rPr>
              <w:instrText xml:space="preserve"> PAGEREF _Toc149904394 \h </w:instrText>
            </w:r>
            <w:r>
              <w:rPr>
                <w:noProof/>
                <w:webHidden/>
              </w:rPr>
            </w:r>
            <w:r>
              <w:rPr>
                <w:noProof/>
                <w:webHidden/>
              </w:rPr>
              <w:fldChar w:fldCharType="separate"/>
            </w:r>
            <w:r>
              <w:rPr>
                <w:noProof/>
                <w:webHidden/>
              </w:rPr>
              <w:t>52</w:t>
            </w:r>
            <w:r>
              <w:rPr>
                <w:noProof/>
                <w:webHidden/>
              </w:rPr>
              <w:fldChar w:fldCharType="end"/>
            </w:r>
          </w:hyperlink>
        </w:p>
        <w:p w14:paraId="31B199AC" w14:textId="79A2688A"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Pr="00DB7C09">
              <w:rPr>
                <w:rStyle w:val="Hiperhivatkozs"/>
                <w:b/>
                <w:noProof/>
              </w:rPr>
              <w:t xml:space="preserve">1.7.1. Instrumentum-ügyfél </w:t>
            </w:r>
            <w:r w:rsidRPr="00DB7C09">
              <w:rPr>
                <w:rStyle w:val="Hiperhivatkozs"/>
                <w:rFonts w:cstheme="minorHAnsi"/>
                <w:b/>
                <w:noProof/>
              </w:rPr>
              <w:t>(INST_UGYF)</w:t>
            </w:r>
            <w:r>
              <w:rPr>
                <w:noProof/>
                <w:webHidden/>
              </w:rPr>
              <w:tab/>
            </w:r>
            <w:r>
              <w:rPr>
                <w:noProof/>
                <w:webHidden/>
              </w:rPr>
              <w:fldChar w:fldCharType="begin"/>
            </w:r>
            <w:r>
              <w:rPr>
                <w:noProof/>
                <w:webHidden/>
              </w:rPr>
              <w:instrText xml:space="preserve"> PAGEREF _Toc149904395 \h </w:instrText>
            </w:r>
            <w:r>
              <w:rPr>
                <w:noProof/>
                <w:webHidden/>
              </w:rPr>
            </w:r>
            <w:r>
              <w:rPr>
                <w:noProof/>
                <w:webHidden/>
              </w:rPr>
              <w:fldChar w:fldCharType="separate"/>
            </w:r>
            <w:r>
              <w:rPr>
                <w:noProof/>
                <w:webHidden/>
              </w:rPr>
              <w:t>53</w:t>
            </w:r>
            <w:r>
              <w:rPr>
                <w:noProof/>
                <w:webHidden/>
              </w:rPr>
              <w:fldChar w:fldCharType="end"/>
            </w:r>
          </w:hyperlink>
        </w:p>
        <w:p w14:paraId="05611FBF" w14:textId="6806E93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Pr="00DB7C09">
              <w:rPr>
                <w:rStyle w:val="Hiperhivatkozs"/>
                <w:b/>
                <w:noProof/>
              </w:rPr>
              <w:t>1.7.2. Instrumentum-fedezet (INST_FED)</w:t>
            </w:r>
            <w:r>
              <w:rPr>
                <w:noProof/>
                <w:webHidden/>
              </w:rPr>
              <w:tab/>
            </w:r>
            <w:r>
              <w:rPr>
                <w:noProof/>
                <w:webHidden/>
              </w:rPr>
              <w:fldChar w:fldCharType="begin"/>
            </w:r>
            <w:r>
              <w:rPr>
                <w:noProof/>
                <w:webHidden/>
              </w:rPr>
              <w:instrText xml:space="preserve"> PAGEREF _Toc149904396 \h </w:instrText>
            </w:r>
            <w:r>
              <w:rPr>
                <w:noProof/>
                <w:webHidden/>
              </w:rPr>
            </w:r>
            <w:r>
              <w:rPr>
                <w:noProof/>
                <w:webHidden/>
              </w:rPr>
              <w:fldChar w:fldCharType="separate"/>
            </w:r>
            <w:r>
              <w:rPr>
                <w:noProof/>
                <w:webHidden/>
              </w:rPr>
              <w:t>54</w:t>
            </w:r>
            <w:r>
              <w:rPr>
                <w:noProof/>
                <w:webHidden/>
              </w:rPr>
              <w:fldChar w:fldCharType="end"/>
            </w:r>
          </w:hyperlink>
        </w:p>
        <w:p w14:paraId="7A0BA811" w14:textId="3F4113D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Pr="00DB7C09">
              <w:rPr>
                <w:rStyle w:val="Hiperhivatkozs"/>
                <w:b/>
                <w:noProof/>
              </w:rPr>
              <w:t>1.7.3. Fedezet-ügyfél (FED_UGYF)</w:t>
            </w:r>
            <w:r>
              <w:rPr>
                <w:noProof/>
                <w:webHidden/>
              </w:rPr>
              <w:tab/>
            </w:r>
            <w:r>
              <w:rPr>
                <w:noProof/>
                <w:webHidden/>
              </w:rPr>
              <w:fldChar w:fldCharType="begin"/>
            </w:r>
            <w:r>
              <w:rPr>
                <w:noProof/>
                <w:webHidden/>
              </w:rPr>
              <w:instrText xml:space="preserve"> PAGEREF _Toc149904397 \h </w:instrText>
            </w:r>
            <w:r>
              <w:rPr>
                <w:noProof/>
                <w:webHidden/>
              </w:rPr>
            </w:r>
            <w:r>
              <w:rPr>
                <w:noProof/>
                <w:webHidden/>
              </w:rPr>
              <w:fldChar w:fldCharType="separate"/>
            </w:r>
            <w:r>
              <w:rPr>
                <w:noProof/>
                <w:webHidden/>
              </w:rPr>
              <w:t>56</w:t>
            </w:r>
            <w:r>
              <w:rPr>
                <w:noProof/>
                <w:webHidden/>
              </w:rPr>
              <w:fldChar w:fldCharType="end"/>
            </w:r>
          </w:hyperlink>
        </w:p>
        <w:p w14:paraId="2C3B9188" w14:textId="3D2B726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398" w:history="1">
            <w:r w:rsidRPr="00DB7C09">
              <w:rPr>
                <w:rStyle w:val="Hiperhivatkozs"/>
                <w:noProof/>
              </w:rPr>
              <w:t>1.8. TRANZAKCIÓKRA vonatkozó táblák</w:t>
            </w:r>
            <w:r>
              <w:rPr>
                <w:noProof/>
                <w:webHidden/>
              </w:rPr>
              <w:tab/>
            </w:r>
            <w:r>
              <w:rPr>
                <w:noProof/>
                <w:webHidden/>
              </w:rPr>
              <w:fldChar w:fldCharType="begin"/>
            </w:r>
            <w:r>
              <w:rPr>
                <w:noProof/>
                <w:webHidden/>
              </w:rPr>
              <w:instrText xml:space="preserve"> PAGEREF _Toc149904398 \h </w:instrText>
            </w:r>
            <w:r>
              <w:rPr>
                <w:noProof/>
                <w:webHidden/>
              </w:rPr>
            </w:r>
            <w:r>
              <w:rPr>
                <w:noProof/>
                <w:webHidden/>
              </w:rPr>
              <w:fldChar w:fldCharType="separate"/>
            </w:r>
            <w:r>
              <w:rPr>
                <w:noProof/>
                <w:webHidden/>
              </w:rPr>
              <w:t>56</w:t>
            </w:r>
            <w:r>
              <w:rPr>
                <w:noProof/>
                <w:webHidden/>
              </w:rPr>
              <w:fldChar w:fldCharType="end"/>
            </w:r>
          </w:hyperlink>
        </w:p>
        <w:p w14:paraId="044AE3E7" w14:textId="71143D1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Pr="00DB7C09">
              <w:rPr>
                <w:rStyle w:val="Hiperhivatkozs"/>
                <w:b/>
                <w:noProof/>
              </w:rPr>
              <w:t>1.8.1. Folyósítás / Törlesztés / Előtörlesztés</w:t>
            </w:r>
            <w:r>
              <w:rPr>
                <w:noProof/>
                <w:webHidden/>
              </w:rPr>
              <w:tab/>
            </w:r>
            <w:r>
              <w:rPr>
                <w:noProof/>
                <w:webHidden/>
              </w:rPr>
              <w:fldChar w:fldCharType="begin"/>
            </w:r>
            <w:r>
              <w:rPr>
                <w:noProof/>
                <w:webHidden/>
              </w:rPr>
              <w:instrText xml:space="preserve"> PAGEREF _Toc149904399 \h </w:instrText>
            </w:r>
            <w:r>
              <w:rPr>
                <w:noProof/>
                <w:webHidden/>
              </w:rPr>
            </w:r>
            <w:r>
              <w:rPr>
                <w:noProof/>
                <w:webHidden/>
              </w:rPr>
              <w:fldChar w:fldCharType="separate"/>
            </w:r>
            <w:r>
              <w:rPr>
                <w:noProof/>
                <w:webHidden/>
              </w:rPr>
              <w:t>56</w:t>
            </w:r>
            <w:r>
              <w:rPr>
                <w:noProof/>
                <w:webHidden/>
              </w:rPr>
              <w:fldChar w:fldCharType="end"/>
            </w:r>
          </w:hyperlink>
        </w:p>
        <w:p w14:paraId="4815D20F" w14:textId="633D0A98"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Pr="00DB7C09">
              <w:rPr>
                <w:rStyle w:val="Hiperhivatkozs"/>
                <w:b/>
                <w:noProof/>
              </w:rPr>
              <w:t>1.8.2. Késedelem (KESD)</w:t>
            </w:r>
            <w:r>
              <w:rPr>
                <w:noProof/>
                <w:webHidden/>
              </w:rPr>
              <w:tab/>
            </w:r>
            <w:r>
              <w:rPr>
                <w:noProof/>
                <w:webHidden/>
              </w:rPr>
              <w:fldChar w:fldCharType="begin"/>
            </w:r>
            <w:r>
              <w:rPr>
                <w:noProof/>
                <w:webHidden/>
              </w:rPr>
              <w:instrText xml:space="preserve"> PAGEREF _Toc149904400 \h </w:instrText>
            </w:r>
            <w:r>
              <w:rPr>
                <w:noProof/>
                <w:webHidden/>
              </w:rPr>
            </w:r>
            <w:r>
              <w:rPr>
                <w:noProof/>
                <w:webHidden/>
              </w:rPr>
              <w:fldChar w:fldCharType="separate"/>
            </w:r>
            <w:r>
              <w:rPr>
                <w:noProof/>
                <w:webHidden/>
              </w:rPr>
              <w:t>58</w:t>
            </w:r>
            <w:r>
              <w:rPr>
                <w:noProof/>
                <w:webHidden/>
              </w:rPr>
              <w:fldChar w:fldCharType="end"/>
            </w:r>
          </w:hyperlink>
        </w:p>
        <w:p w14:paraId="08286BAF" w14:textId="72DDE73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Pr="00DB7C09">
              <w:rPr>
                <w:rStyle w:val="Hiperhivatkozs"/>
                <w:b/>
                <w:noProof/>
              </w:rPr>
              <w:t>1.8.3. Hitelkiváltás (HKIV)</w:t>
            </w:r>
            <w:r>
              <w:rPr>
                <w:noProof/>
                <w:webHidden/>
              </w:rPr>
              <w:tab/>
            </w:r>
            <w:r>
              <w:rPr>
                <w:noProof/>
                <w:webHidden/>
              </w:rPr>
              <w:fldChar w:fldCharType="begin"/>
            </w:r>
            <w:r>
              <w:rPr>
                <w:noProof/>
                <w:webHidden/>
              </w:rPr>
              <w:instrText xml:space="preserve"> PAGEREF _Toc149904401 \h </w:instrText>
            </w:r>
            <w:r>
              <w:rPr>
                <w:noProof/>
                <w:webHidden/>
              </w:rPr>
            </w:r>
            <w:r>
              <w:rPr>
                <w:noProof/>
                <w:webHidden/>
              </w:rPr>
              <w:fldChar w:fldCharType="separate"/>
            </w:r>
            <w:r>
              <w:rPr>
                <w:noProof/>
                <w:webHidden/>
              </w:rPr>
              <w:t>59</w:t>
            </w:r>
            <w:r>
              <w:rPr>
                <w:noProof/>
                <w:webHidden/>
              </w:rPr>
              <w:fldChar w:fldCharType="end"/>
            </w:r>
          </w:hyperlink>
        </w:p>
        <w:p w14:paraId="11B7D113" w14:textId="410752F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02" w:history="1">
            <w:r w:rsidRPr="00DB7C09">
              <w:rPr>
                <w:rStyle w:val="Hiperhivatkozs"/>
                <w:noProof/>
              </w:rPr>
              <w:t>1.9. Speciális instrumentumokra és egyéb speciális esetekre vonatkozó jelentési kötelezettség</w:t>
            </w:r>
            <w:r>
              <w:rPr>
                <w:noProof/>
                <w:webHidden/>
              </w:rPr>
              <w:tab/>
            </w:r>
            <w:r>
              <w:rPr>
                <w:noProof/>
                <w:webHidden/>
              </w:rPr>
              <w:fldChar w:fldCharType="begin"/>
            </w:r>
            <w:r>
              <w:rPr>
                <w:noProof/>
                <w:webHidden/>
              </w:rPr>
              <w:instrText xml:space="preserve"> PAGEREF _Toc149904402 \h </w:instrText>
            </w:r>
            <w:r>
              <w:rPr>
                <w:noProof/>
                <w:webHidden/>
              </w:rPr>
            </w:r>
            <w:r>
              <w:rPr>
                <w:noProof/>
                <w:webHidden/>
              </w:rPr>
              <w:fldChar w:fldCharType="separate"/>
            </w:r>
            <w:r>
              <w:rPr>
                <w:noProof/>
                <w:webHidden/>
              </w:rPr>
              <w:t>60</w:t>
            </w:r>
            <w:r>
              <w:rPr>
                <w:noProof/>
                <w:webHidden/>
              </w:rPr>
              <w:fldChar w:fldCharType="end"/>
            </w:r>
          </w:hyperlink>
        </w:p>
        <w:p w14:paraId="53DC77BB" w14:textId="7D260F9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Pr="00DB7C09">
              <w:rPr>
                <w:rStyle w:val="Hiperhivatkozs"/>
                <w:b/>
                <w:noProof/>
              </w:rPr>
              <w:t>1.9.1. Faktoring ügyletek</w:t>
            </w:r>
            <w:r>
              <w:rPr>
                <w:noProof/>
                <w:webHidden/>
              </w:rPr>
              <w:tab/>
            </w:r>
            <w:r>
              <w:rPr>
                <w:noProof/>
                <w:webHidden/>
              </w:rPr>
              <w:fldChar w:fldCharType="begin"/>
            </w:r>
            <w:r>
              <w:rPr>
                <w:noProof/>
                <w:webHidden/>
              </w:rPr>
              <w:instrText xml:space="preserve"> PAGEREF _Toc149904403 \h </w:instrText>
            </w:r>
            <w:r>
              <w:rPr>
                <w:noProof/>
                <w:webHidden/>
              </w:rPr>
            </w:r>
            <w:r>
              <w:rPr>
                <w:noProof/>
                <w:webHidden/>
              </w:rPr>
              <w:fldChar w:fldCharType="separate"/>
            </w:r>
            <w:r>
              <w:rPr>
                <w:noProof/>
                <w:webHidden/>
              </w:rPr>
              <w:t>60</w:t>
            </w:r>
            <w:r>
              <w:rPr>
                <w:noProof/>
                <w:webHidden/>
              </w:rPr>
              <w:fldChar w:fldCharType="end"/>
            </w:r>
          </w:hyperlink>
        </w:p>
        <w:p w14:paraId="4BEA12C1" w14:textId="376BD595"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Pr="00DB7C09">
              <w:rPr>
                <w:rStyle w:val="Hiperhivatkozs"/>
                <w:noProof/>
              </w:rPr>
              <w:t>1.9.2.</w:t>
            </w:r>
            <w:r w:rsidRPr="00DB7C09">
              <w:rPr>
                <w:rStyle w:val="Hiperhivatkozs"/>
                <w:b/>
                <w:noProof/>
              </w:rPr>
              <w:t xml:space="preserve"> Szerződés átruházás</w:t>
            </w:r>
            <w:r>
              <w:rPr>
                <w:noProof/>
                <w:webHidden/>
              </w:rPr>
              <w:tab/>
            </w:r>
            <w:r>
              <w:rPr>
                <w:noProof/>
                <w:webHidden/>
              </w:rPr>
              <w:fldChar w:fldCharType="begin"/>
            </w:r>
            <w:r>
              <w:rPr>
                <w:noProof/>
                <w:webHidden/>
              </w:rPr>
              <w:instrText xml:space="preserve"> PAGEREF _Toc149904404 \h </w:instrText>
            </w:r>
            <w:r>
              <w:rPr>
                <w:noProof/>
                <w:webHidden/>
              </w:rPr>
            </w:r>
            <w:r>
              <w:rPr>
                <w:noProof/>
                <w:webHidden/>
              </w:rPr>
              <w:fldChar w:fldCharType="separate"/>
            </w:r>
            <w:r>
              <w:rPr>
                <w:noProof/>
                <w:webHidden/>
              </w:rPr>
              <w:t>62</w:t>
            </w:r>
            <w:r>
              <w:rPr>
                <w:noProof/>
                <w:webHidden/>
              </w:rPr>
              <w:fldChar w:fldCharType="end"/>
            </w:r>
          </w:hyperlink>
        </w:p>
        <w:p w14:paraId="6DDE5D70" w14:textId="55AB371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Pr="00DB7C09">
              <w:rPr>
                <w:rStyle w:val="Hiperhivatkozs"/>
                <w:b/>
                <w:noProof/>
              </w:rPr>
              <w:t>1.9.3. Váltóleszámítolás</w:t>
            </w:r>
            <w:r>
              <w:rPr>
                <w:noProof/>
                <w:webHidden/>
              </w:rPr>
              <w:tab/>
            </w:r>
            <w:r>
              <w:rPr>
                <w:noProof/>
                <w:webHidden/>
              </w:rPr>
              <w:fldChar w:fldCharType="begin"/>
            </w:r>
            <w:r>
              <w:rPr>
                <w:noProof/>
                <w:webHidden/>
              </w:rPr>
              <w:instrText xml:space="preserve"> PAGEREF _Toc149904405 \h </w:instrText>
            </w:r>
            <w:r>
              <w:rPr>
                <w:noProof/>
                <w:webHidden/>
              </w:rPr>
            </w:r>
            <w:r>
              <w:rPr>
                <w:noProof/>
                <w:webHidden/>
              </w:rPr>
              <w:fldChar w:fldCharType="separate"/>
            </w:r>
            <w:r>
              <w:rPr>
                <w:noProof/>
                <w:webHidden/>
              </w:rPr>
              <w:t>63</w:t>
            </w:r>
            <w:r>
              <w:rPr>
                <w:noProof/>
                <w:webHidden/>
              </w:rPr>
              <w:fldChar w:fldCharType="end"/>
            </w:r>
          </w:hyperlink>
        </w:p>
        <w:p w14:paraId="06B37E0A" w14:textId="5CFCDFD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Pr="00DB7C09">
              <w:rPr>
                <w:rStyle w:val="Hiperhivatkozs"/>
                <w:b/>
                <w:noProof/>
              </w:rPr>
              <w:t>1.9.4. Lízing</w:t>
            </w:r>
            <w:r>
              <w:rPr>
                <w:noProof/>
                <w:webHidden/>
              </w:rPr>
              <w:tab/>
            </w:r>
            <w:r>
              <w:rPr>
                <w:noProof/>
                <w:webHidden/>
              </w:rPr>
              <w:fldChar w:fldCharType="begin"/>
            </w:r>
            <w:r>
              <w:rPr>
                <w:noProof/>
                <w:webHidden/>
              </w:rPr>
              <w:instrText xml:space="preserve"> PAGEREF _Toc149904406 \h </w:instrText>
            </w:r>
            <w:r>
              <w:rPr>
                <w:noProof/>
                <w:webHidden/>
              </w:rPr>
            </w:r>
            <w:r>
              <w:rPr>
                <w:noProof/>
                <w:webHidden/>
              </w:rPr>
              <w:fldChar w:fldCharType="separate"/>
            </w:r>
            <w:r>
              <w:rPr>
                <w:noProof/>
                <w:webHidden/>
              </w:rPr>
              <w:t>63</w:t>
            </w:r>
            <w:r>
              <w:rPr>
                <w:noProof/>
                <w:webHidden/>
              </w:rPr>
              <w:fldChar w:fldCharType="end"/>
            </w:r>
          </w:hyperlink>
        </w:p>
        <w:p w14:paraId="2EF6EBEC" w14:textId="7C509120"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Pr="00DB7C09">
              <w:rPr>
                <w:rStyle w:val="Hiperhivatkozs"/>
                <w:b/>
                <w:noProof/>
              </w:rPr>
              <w:t>1.9.5. Gyűjtőszámlahitelek</w:t>
            </w:r>
            <w:r>
              <w:rPr>
                <w:noProof/>
                <w:webHidden/>
              </w:rPr>
              <w:tab/>
            </w:r>
            <w:r>
              <w:rPr>
                <w:noProof/>
                <w:webHidden/>
              </w:rPr>
              <w:fldChar w:fldCharType="begin"/>
            </w:r>
            <w:r>
              <w:rPr>
                <w:noProof/>
                <w:webHidden/>
              </w:rPr>
              <w:instrText xml:space="preserve"> PAGEREF _Toc149904407 \h </w:instrText>
            </w:r>
            <w:r>
              <w:rPr>
                <w:noProof/>
                <w:webHidden/>
              </w:rPr>
            </w:r>
            <w:r>
              <w:rPr>
                <w:noProof/>
                <w:webHidden/>
              </w:rPr>
              <w:fldChar w:fldCharType="separate"/>
            </w:r>
            <w:r>
              <w:rPr>
                <w:noProof/>
                <w:webHidden/>
              </w:rPr>
              <w:t>64</w:t>
            </w:r>
            <w:r>
              <w:rPr>
                <w:noProof/>
                <w:webHidden/>
              </w:rPr>
              <w:fldChar w:fldCharType="end"/>
            </w:r>
          </w:hyperlink>
        </w:p>
        <w:p w14:paraId="51C58F9B" w14:textId="2DDC81A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Pr="00DB7C09">
              <w:rPr>
                <w:rStyle w:val="Hiperhivatkozs"/>
                <w:b/>
                <w:noProof/>
              </w:rPr>
              <w:t>1.9.6. Installment lehetőséget tartalmazó kártya- és folyószámlahitelek</w:t>
            </w:r>
            <w:r>
              <w:rPr>
                <w:noProof/>
                <w:webHidden/>
              </w:rPr>
              <w:tab/>
            </w:r>
            <w:r>
              <w:rPr>
                <w:noProof/>
                <w:webHidden/>
              </w:rPr>
              <w:fldChar w:fldCharType="begin"/>
            </w:r>
            <w:r>
              <w:rPr>
                <w:noProof/>
                <w:webHidden/>
              </w:rPr>
              <w:instrText xml:space="preserve"> PAGEREF _Toc149904408 \h </w:instrText>
            </w:r>
            <w:r>
              <w:rPr>
                <w:noProof/>
                <w:webHidden/>
              </w:rPr>
            </w:r>
            <w:r>
              <w:rPr>
                <w:noProof/>
                <w:webHidden/>
              </w:rPr>
              <w:fldChar w:fldCharType="separate"/>
            </w:r>
            <w:r>
              <w:rPr>
                <w:noProof/>
                <w:webHidden/>
              </w:rPr>
              <w:t>64</w:t>
            </w:r>
            <w:r>
              <w:rPr>
                <w:noProof/>
                <w:webHidden/>
              </w:rPr>
              <w:fldChar w:fldCharType="end"/>
            </w:r>
          </w:hyperlink>
        </w:p>
        <w:p w14:paraId="2323031B" w14:textId="1CEF4A1C"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Pr="00DB7C09">
              <w:rPr>
                <w:rStyle w:val="Hiperhivatkozs"/>
                <w:b/>
                <w:noProof/>
              </w:rPr>
              <w:t>1.9.7. Eljárás elhunyt ügyfelek esetén</w:t>
            </w:r>
            <w:r>
              <w:rPr>
                <w:noProof/>
                <w:webHidden/>
              </w:rPr>
              <w:tab/>
            </w:r>
            <w:r>
              <w:rPr>
                <w:noProof/>
                <w:webHidden/>
              </w:rPr>
              <w:fldChar w:fldCharType="begin"/>
            </w:r>
            <w:r>
              <w:rPr>
                <w:noProof/>
                <w:webHidden/>
              </w:rPr>
              <w:instrText xml:space="preserve"> PAGEREF _Toc149904409 \h </w:instrText>
            </w:r>
            <w:r>
              <w:rPr>
                <w:noProof/>
                <w:webHidden/>
              </w:rPr>
            </w:r>
            <w:r>
              <w:rPr>
                <w:noProof/>
                <w:webHidden/>
              </w:rPr>
              <w:fldChar w:fldCharType="separate"/>
            </w:r>
            <w:r>
              <w:rPr>
                <w:noProof/>
                <w:webHidden/>
              </w:rPr>
              <w:t>64</w:t>
            </w:r>
            <w:r>
              <w:rPr>
                <w:noProof/>
                <w:webHidden/>
              </w:rPr>
              <w:fldChar w:fldCharType="end"/>
            </w:r>
          </w:hyperlink>
        </w:p>
        <w:p w14:paraId="113AD577" w14:textId="0EB8CF5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Pr="00DB7C09">
              <w:rPr>
                <w:rStyle w:val="Hiperhivatkozs"/>
                <w:b/>
                <w:noProof/>
              </w:rPr>
              <w:t>1.9.8. Rulírozó hitelek és hitelkártya követelések</w:t>
            </w:r>
            <w:r>
              <w:rPr>
                <w:noProof/>
                <w:webHidden/>
              </w:rPr>
              <w:tab/>
            </w:r>
            <w:r>
              <w:rPr>
                <w:noProof/>
                <w:webHidden/>
              </w:rPr>
              <w:fldChar w:fldCharType="begin"/>
            </w:r>
            <w:r>
              <w:rPr>
                <w:noProof/>
                <w:webHidden/>
              </w:rPr>
              <w:instrText xml:space="preserve"> PAGEREF _Toc149904410 \h </w:instrText>
            </w:r>
            <w:r>
              <w:rPr>
                <w:noProof/>
                <w:webHidden/>
              </w:rPr>
            </w:r>
            <w:r>
              <w:rPr>
                <w:noProof/>
                <w:webHidden/>
              </w:rPr>
              <w:fldChar w:fldCharType="separate"/>
            </w:r>
            <w:r>
              <w:rPr>
                <w:noProof/>
                <w:webHidden/>
              </w:rPr>
              <w:t>65</w:t>
            </w:r>
            <w:r>
              <w:rPr>
                <w:noProof/>
                <w:webHidden/>
              </w:rPr>
              <w:fldChar w:fldCharType="end"/>
            </w:r>
          </w:hyperlink>
        </w:p>
        <w:p w14:paraId="191BE19E" w14:textId="7A6610D6"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Pr="00DB7C09">
              <w:rPr>
                <w:rStyle w:val="Hiperhivatkozs"/>
                <w:b/>
                <w:noProof/>
              </w:rPr>
              <w:t>1.9.9. Tilos mezők az adatmodellben</w:t>
            </w:r>
            <w:r>
              <w:rPr>
                <w:noProof/>
                <w:webHidden/>
              </w:rPr>
              <w:tab/>
            </w:r>
            <w:r>
              <w:rPr>
                <w:noProof/>
                <w:webHidden/>
              </w:rPr>
              <w:fldChar w:fldCharType="begin"/>
            </w:r>
            <w:r>
              <w:rPr>
                <w:noProof/>
                <w:webHidden/>
              </w:rPr>
              <w:instrText xml:space="preserve"> PAGEREF _Toc149904411 \h </w:instrText>
            </w:r>
            <w:r>
              <w:rPr>
                <w:noProof/>
                <w:webHidden/>
              </w:rPr>
            </w:r>
            <w:r>
              <w:rPr>
                <w:noProof/>
                <w:webHidden/>
              </w:rPr>
              <w:fldChar w:fldCharType="separate"/>
            </w:r>
            <w:r>
              <w:rPr>
                <w:noProof/>
                <w:webHidden/>
              </w:rPr>
              <w:t>65</w:t>
            </w:r>
            <w:r>
              <w:rPr>
                <w:noProof/>
                <w:webHidden/>
              </w:rPr>
              <w:fldChar w:fldCharType="end"/>
            </w:r>
          </w:hyperlink>
        </w:p>
        <w:p w14:paraId="5DAB2464" w14:textId="64AEBD54"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Pr="00DB7C09">
              <w:rPr>
                <w:rStyle w:val="Hiperhivatkozs"/>
                <w:b/>
                <w:noProof/>
              </w:rPr>
              <w:t>1.9.10. Magáncsőd jelentésének módja</w:t>
            </w:r>
            <w:r>
              <w:rPr>
                <w:noProof/>
                <w:webHidden/>
              </w:rPr>
              <w:tab/>
            </w:r>
            <w:r>
              <w:rPr>
                <w:noProof/>
                <w:webHidden/>
              </w:rPr>
              <w:fldChar w:fldCharType="begin"/>
            </w:r>
            <w:r>
              <w:rPr>
                <w:noProof/>
                <w:webHidden/>
              </w:rPr>
              <w:instrText xml:space="preserve"> PAGEREF _Toc149904412 \h </w:instrText>
            </w:r>
            <w:r>
              <w:rPr>
                <w:noProof/>
                <w:webHidden/>
              </w:rPr>
            </w:r>
            <w:r>
              <w:rPr>
                <w:noProof/>
                <w:webHidden/>
              </w:rPr>
              <w:fldChar w:fldCharType="separate"/>
            </w:r>
            <w:r>
              <w:rPr>
                <w:noProof/>
                <w:webHidden/>
              </w:rPr>
              <w:t>65</w:t>
            </w:r>
            <w:r>
              <w:rPr>
                <w:noProof/>
                <w:webHidden/>
              </w:rPr>
              <w:fldChar w:fldCharType="end"/>
            </w:r>
          </w:hyperlink>
        </w:p>
        <w:p w14:paraId="09A000CD" w14:textId="2B94B48E"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Pr="00DB7C09">
              <w:rPr>
                <w:rStyle w:val="Hiperhivatkozs"/>
                <w:b/>
                <w:noProof/>
              </w:rPr>
              <w:t>1.9.11. Cash-pool konstrukciók jelentésének módja</w:t>
            </w:r>
            <w:r>
              <w:rPr>
                <w:noProof/>
                <w:webHidden/>
              </w:rPr>
              <w:tab/>
            </w:r>
            <w:r>
              <w:rPr>
                <w:noProof/>
                <w:webHidden/>
              </w:rPr>
              <w:fldChar w:fldCharType="begin"/>
            </w:r>
            <w:r>
              <w:rPr>
                <w:noProof/>
                <w:webHidden/>
              </w:rPr>
              <w:instrText xml:space="preserve"> PAGEREF _Toc149904413 \h </w:instrText>
            </w:r>
            <w:r>
              <w:rPr>
                <w:noProof/>
                <w:webHidden/>
              </w:rPr>
            </w:r>
            <w:r>
              <w:rPr>
                <w:noProof/>
                <w:webHidden/>
              </w:rPr>
              <w:fldChar w:fldCharType="separate"/>
            </w:r>
            <w:r>
              <w:rPr>
                <w:noProof/>
                <w:webHidden/>
              </w:rPr>
              <w:t>66</w:t>
            </w:r>
            <w:r>
              <w:rPr>
                <w:noProof/>
                <w:webHidden/>
              </w:rPr>
              <w:fldChar w:fldCharType="end"/>
            </w:r>
          </w:hyperlink>
        </w:p>
        <w:p w14:paraId="5A4B5E3C" w14:textId="705CA47D"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Pr="00DB7C09">
              <w:rPr>
                <w:rStyle w:val="Hiperhivatkozs"/>
                <w:rFonts w:cstheme="minorHAnsi"/>
                <w:b/>
                <w:noProof/>
              </w:rPr>
              <w:t>1.9.12. Projekthitelek jelentési módja</w:t>
            </w:r>
            <w:r>
              <w:rPr>
                <w:noProof/>
                <w:webHidden/>
              </w:rPr>
              <w:tab/>
            </w:r>
            <w:r>
              <w:rPr>
                <w:noProof/>
                <w:webHidden/>
              </w:rPr>
              <w:fldChar w:fldCharType="begin"/>
            </w:r>
            <w:r>
              <w:rPr>
                <w:noProof/>
                <w:webHidden/>
              </w:rPr>
              <w:instrText xml:space="preserve"> PAGEREF _Toc149904414 \h </w:instrText>
            </w:r>
            <w:r>
              <w:rPr>
                <w:noProof/>
                <w:webHidden/>
              </w:rPr>
            </w:r>
            <w:r>
              <w:rPr>
                <w:noProof/>
                <w:webHidden/>
              </w:rPr>
              <w:fldChar w:fldCharType="separate"/>
            </w:r>
            <w:r>
              <w:rPr>
                <w:noProof/>
                <w:webHidden/>
              </w:rPr>
              <w:t>67</w:t>
            </w:r>
            <w:r>
              <w:rPr>
                <w:noProof/>
                <w:webHidden/>
              </w:rPr>
              <w:fldChar w:fldCharType="end"/>
            </w:r>
          </w:hyperlink>
        </w:p>
        <w:p w14:paraId="186B129E" w14:textId="37A73B7B" w:rsidR="002E657C" w:rsidRDefault="002E657C">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Pr="00DB7C09">
              <w:rPr>
                <w:rStyle w:val="Hiperhivatkozs"/>
                <w:b/>
                <w:noProof/>
              </w:rPr>
              <w:t>1.9.13. Babaváró hitelek jelentési módja</w:t>
            </w:r>
            <w:r>
              <w:rPr>
                <w:noProof/>
                <w:webHidden/>
              </w:rPr>
              <w:tab/>
            </w:r>
            <w:r>
              <w:rPr>
                <w:noProof/>
                <w:webHidden/>
              </w:rPr>
              <w:fldChar w:fldCharType="begin"/>
            </w:r>
            <w:r>
              <w:rPr>
                <w:noProof/>
                <w:webHidden/>
              </w:rPr>
              <w:instrText xml:space="preserve"> PAGEREF _Toc149904415 \h </w:instrText>
            </w:r>
            <w:r>
              <w:rPr>
                <w:noProof/>
                <w:webHidden/>
              </w:rPr>
            </w:r>
            <w:r>
              <w:rPr>
                <w:noProof/>
                <w:webHidden/>
              </w:rPr>
              <w:fldChar w:fldCharType="separate"/>
            </w:r>
            <w:r>
              <w:rPr>
                <w:noProof/>
                <w:webHidden/>
              </w:rPr>
              <w:t>70</w:t>
            </w:r>
            <w:r>
              <w:rPr>
                <w:noProof/>
                <w:webHidden/>
              </w:rPr>
              <w:fldChar w:fldCharType="end"/>
            </w:r>
          </w:hyperlink>
        </w:p>
        <w:p w14:paraId="5EB603AD" w14:textId="3A34A81B" w:rsidR="002E657C" w:rsidRDefault="002E657C">
          <w:pPr>
            <w:pStyle w:val="TJ2"/>
            <w:tabs>
              <w:tab w:val="right" w:leader="dot" w:pos="9514"/>
            </w:tabs>
            <w:rPr>
              <w:rFonts w:asciiTheme="minorHAnsi" w:hAnsiTheme="minorHAnsi"/>
              <w:noProof/>
              <w:kern w:val="2"/>
              <w:sz w:val="22"/>
              <w:szCs w:val="22"/>
              <w14:ligatures w14:val="standardContextual"/>
            </w:rPr>
          </w:pPr>
          <w:hyperlink w:anchor="_Toc149904416" w:history="1">
            <w:r w:rsidRPr="00DB7C09">
              <w:rPr>
                <w:rStyle w:val="Hiperhivatkozs"/>
                <w:noProof/>
              </w:rPr>
              <w:t>1.10. A Taxonómia – ügyfél táblára vonatkozó kitöltési előírások (TAX_UGYF)</w:t>
            </w:r>
            <w:r>
              <w:rPr>
                <w:noProof/>
                <w:webHidden/>
              </w:rPr>
              <w:tab/>
            </w:r>
            <w:r>
              <w:rPr>
                <w:noProof/>
                <w:webHidden/>
              </w:rPr>
              <w:fldChar w:fldCharType="begin"/>
            </w:r>
            <w:r>
              <w:rPr>
                <w:noProof/>
                <w:webHidden/>
              </w:rPr>
              <w:instrText xml:space="preserve"> PAGEREF _Toc149904416 \h </w:instrText>
            </w:r>
            <w:r>
              <w:rPr>
                <w:noProof/>
                <w:webHidden/>
              </w:rPr>
            </w:r>
            <w:r>
              <w:rPr>
                <w:noProof/>
                <w:webHidden/>
              </w:rPr>
              <w:fldChar w:fldCharType="separate"/>
            </w:r>
            <w:r>
              <w:rPr>
                <w:noProof/>
                <w:webHidden/>
              </w:rPr>
              <w:t>71</w:t>
            </w:r>
            <w:r>
              <w:rPr>
                <w:noProof/>
                <w:webHidden/>
              </w:rPr>
              <w:fldChar w:fldCharType="end"/>
            </w:r>
          </w:hyperlink>
        </w:p>
        <w:p w14:paraId="07B7DA3E" w14:textId="514A5650" w:rsidR="002E657C" w:rsidRDefault="002E657C">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Pr="00DB7C09">
              <w:rPr>
                <w:rStyle w:val="Hiperhivatkozs"/>
                <w:noProof/>
              </w:rPr>
              <w:t>1.</w:t>
            </w:r>
            <w:r>
              <w:rPr>
                <w:rFonts w:asciiTheme="minorHAnsi" w:hAnsiTheme="minorHAnsi"/>
                <w:noProof/>
                <w:kern w:val="2"/>
                <w:sz w:val="22"/>
                <w:szCs w:val="22"/>
                <w14:ligatures w14:val="standardContextual"/>
              </w:rPr>
              <w:tab/>
            </w:r>
            <w:r w:rsidRPr="00DB7C09">
              <w:rPr>
                <w:rStyle w:val="Hiperhivatkozs"/>
                <w:noProof/>
              </w:rPr>
              <w:t>számú melléklet - kizárólag az összevont felügyelet alá tartozó pénzügyi vállalkozások által jelentendő mezők listája</w:t>
            </w:r>
            <w:r>
              <w:rPr>
                <w:noProof/>
                <w:webHidden/>
              </w:rPr>
              <w:tab/>
            </w:r>
            <w:r>
              <w:rPr>
                <w:noProof/>
                <w:webHidden/>
              </w:rPr>
              <w:fldChar w:fldCharType="begin"/>
            </w:r>
            <w:r>
              <w:rPr>
                <w:noProof/>
                <w:webHidden/>
              </w:rPr>
              <w:instrText xml:space="preserve"> PAGEREF _Toc149904417 \h </w:instrText>
            </w:r>
            <w:r>
              <w:rPr>
                <w:noProof/>
                <w:webHidden/>
              </w:rPr>
            </w:r>
            <w:r>
              <w:rPr>
                <w:noProof/>
                <w:webHidden/>
              </w:rPr>
              <w:fldChar w:fldCharType="separate"/>
            </w:r>
            <w:r>
              <w:rPr>
                <w:noProof/>
                <w:webHidden/>
              </w:rPr>
              <w:t>72</w:t>
            </w:r>
            <w:r>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1" w:name="_Toc106619730"/>
      <w:bookmarkStart w:id="2"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1"/>
      <w:bookmarkEnd w:id="2"/>
    </w:p>
    <w:p w14:paraId="45F80215" w14:textId="7D3BCE52" w:rsidR="00264100" w:rsidRPr="000C2023" w:rsidRDefault="00264100" w:rsidP="00C14714">
      <w:pPr>
        <w:pStyle w:val="Jegyzetszveg"/>
        <w:spacing w:line="276" w:lineRule="auto"/>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1E5E142"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923366D" w:rsidR="00D83D04" w:rsidRDefault="00D83D04" w:rsidP="00C14714">
      <w:pPr>
        <w:rPr>
          <w:rFonts w:cs="Arial"/>
        </w:rPr>
      </w:pPr>
      <w:bookmarkStart w:id="10" w:name="_Hlk21091143"/>
      <w:r w:rsidRPr="000C2023">
        <w:rPr>
          <w:rFonts w:cs="Arial"/>
        </w:rPr>
        <w:t xml:space="preserve">Az adatmodellben kötelező mezőként értelmezett mezők minden esetben töltendők, míg a </w:t>
      </w:r>
      <w:r w:rsidR="00F910B2">
        <w:rPr>
          <w:rFonts w:cs="Arial"/>
        </w:rPr>
        <w:t>feltételesen</w:t>
      </w:r>
      <w:r w:rsidR="00F910B2" w:rsidRPr="000C2023">
        <w:rPr>
          <w:rFonts w:cs="Arial"/>
        </w:rPr>
        <w:t xml:space="preserve"> </w:t>
      </w:r>
      <w:r w:rsidRPr="000C2023">
        <w:rPr>
          <w:rFonts w:cs="Arial"/>
        </w:rPr>
        <w:t>kötelező mezők</w:t>
      </w:r>
      <w:r w:rsidR="0022192E">
        <w:rPr>
          <w:rStyle w:val="Lbjegyzet-hivatkozs"/>
          <w:rFonts w:asciiTheme="minorHAnsi" w:hAnsiTheme="minorHAnsi" w:cstheme="minorHAnsi"/>
        </w:rPr>
        <w:footnoteReference w:id="2"/>
      </w:r>
      <w:r w:rsidRPr="000C2023">
        <w:rPr>
          <w:rFonts w:cs="Arial"/>
        </w:rPr>
        <w:t xml:space="preserve"> töltési kötelezettsége függhet valamely feltételek fennállásától. Így az egyes </w:t>
      </w:r>
      <w:r w:rsidR="00F910B2">
        <w:rPr>
          <w:rFonts w:cs="Arial"/>
        </w:rPr>
        <w:t>feltételesen</w:t>
      </w:r>
      <w:r w:rsidR="00F910B2" w:rsidRPr="000C2023">
        <w:rPr>
          <w:rFonts w:cs="Arial"/>
        </w:rPr>
        <w:t xml:space="preserve"> </w:t>
      </w:r>
      <w:r w:rsidRPr="000C2023">
        <w:rPr>
          <w:rFonts w:cs="Arial"/>
        </w:rPr>
        <w:t xml:space="preserve">kötelező mezők töltési kötelezettségének megállapításához </w:t>
      </w:r>
      <w:r w:rsidR="00F910B2">
        <w:rPr>
          <w:rFonts w:asciiTheme="minorHAnsi" w:hAnsiTheme="minorHAnsi" w:cstheme="minorHAnsi"/>
        </w:rPr>
        <w:t>a rendeleti előírásokat és az ahhoz kapcsolódó</w:t>
      </w:r>
      <w:r w:rsidR="00F910B2" w:rsidRPr="006C72EB">
        <w:rPr>
          <w:rFonts w:asciiTheme="minorHAnsi" w:hAnsiTheme="minorHAnsi" w:cstheme="minorHAnsi"/>
        </w:rPr>
        <w:t xml:space="preserve"> </w:t>
      </w:r>
      <w:r w:rsidRPr="000C2023">
        <w:rPr>
          <w:rFonts w:cs="Arial"/>
        </w:rPr>
        <w:t>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 xml:space="preserve">t figyelembe kell venni, azaz a </w:t>
      </w:r>
      <w:r w:rsidR="00F910B2">
        <w:rPr>
          <w:rFonts w:cs="Arial"/>
        </w:rPr>
        <w:t>feltételesen</w:t>
      </w:r>
      <w:r w:rsidR="00F910B2" w:rsidRPr="000C2023">
        <w:rPr>
          <w:rFonts w:cs="Arial"/>
        </w:rPr>
        <w:t xml:space="preserve"> </w:t>
      </w:r>
      <w:r w:rsidRPr="000C2023">
        <w:rPr>
          <w:rFonts w:cs="Arial"/>
        </w:rPr>
        <w:t>kötelező megjelölés nem azt jelenti, hogy a mező kitöltése opcionális</w:t>
      </w:r>
      <w:r w:rsidR="00BD5D3E" w:rsidRPr="000C2023">
        <w:rPr>
          <w:rFonts w:cs="Arial"/>
        </w:rPr>
        <w:t>.</w:t>
      </w:r>
    </w:p>
    <w:p w14:paraId="7BAC5841" w14:textId="6431044C"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w:t>
      </w:r>
      <w:r w:rsidR="00547E28" w:rsidRPr="00EF2A61">
        <w:rPr>
          <w:rFonts w:asciiTheme="minorHAnsi" w:hAnsiTheme="minorHAnsi" w:cstheme="minorHAnsi"/>
        </w:rPr>
        <w:t xml:space="preserve">– többek között – </w:t>
      </w:r>
      <w:r>
        <w:rPr>
          <w:rFonts w:asciiTheme="minorHAnsi" w:hAnsiTheme="minorHAnsi" w:cstheme="minorHAnsi"/>
        </w:rPr>
        <w:t xml:space="preserve">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1" w:name="_Toc106619731"/>
      <w:bookmarkStart w:id="12" w:name="_Toc149904377"/>
      <w:bookmarkStart w:id="13" w:name="_Hlk19024490"/>
      <w:bookmarkEnd w:id="10"/>
      <w:r w:rsidRPr="000C2023">
        <w:t>Az adatok számbavétele</w:t>
      </w:r>
      <w:bookmarkEnd w:id="11"/>
      <w:bookmarkEnd w:id="12"/>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4" w:name="_Toc530744477"/>
      <w:bookmarkStart w:id="15" w:name="_Toc530744552"/>
      <w:bookmarkStart w:id="16" w:name="_Toc535315381"/>
      <w:bookmarkStart w:id="17" w:name="_Toc536621808"/>
      <w:bookmarkStart w:id="18" w:name="_Toc536622842"/>
      <w:bookmarkStart w:id="19" w:name="_Toc361998"/>
      <w:bookmarkStart w:id="20" w:name="_Toc425056"/>
      <w:bookmarkStart w:id="21" w:name="_Toc425101"/>
      <w:bookmarkStart w:id="22" w:name="_Toc2945713"/>
      <w:bookmarkStart w:id="23" w:name="_Toc3288749"/>
      <w:bookmarkStart w:id="24" w:name="_Toc8380448"/>
      <w:bookmarkStart w:id="25" w:name="_Toc14448752"/>
      <w:bookmarkStart w:id="26" w:name="_Toc14683527"/>
      <w:bookmarkStart w:id="27" w:name="_Toc15483063"/>
      <w:bookmarkStart w:id="28" w:name="_Toc15483194"/>
      <w:bookmarkStart w:id="29" w:name="_Toc106619732"/>
      <w:bookmarkStart w:id="30" w:name="_Toc14990437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C2023">
        <w:t xml:space="preserve">A </w:t>
      </w:r>
      <w:proofErr w:type="spellStart"/>
      <w:r w:rsidRPr="000C2023">
        <w:t>MEGF</w:t>
      </w:r>
      <w:proofErr w:type="spellEnd"/>
      <w:r w:rsidRPr="000C2023">
        <w:t xml:space="preserve"> kódú tábla kitöltésével kapcsolatos előírások</w:t>
      </w:r>
      <w:bookmarkEnd w:id="29"/>
      <w:bookmarkEnd w:id="30"/>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1" w:name="_Toc106619733"/>
      <w:bookmarkStart w:id="32"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1"/>
      <w:bookmarkEnd w:id="32"/>
    </w:p>
    <w:p w14:paraId="63FC41C2" w14:textId="018BA7D9" w:rsidR="00515DAC" w:rsidRPr="000C2023" w:rsidRDefault="00B94827" w:rsidP="00C14714">
      <w:pPr>
        <w:pStyle w:val="Cmsor3"/>
        <w:jc w:val="both"/>
        <w:rPr>
          <w:b/>
          <w:szCs w:val="22"/>
        </w:rPr>
      </w:pPr>
      <w:r w:rsidRPr="000C2023">
        <w:rPr>
          <w:b/>
          <w:szCs w:val="22"/>
        </w:rPr>
        <w:t xml:space="preserve"> </w:t>
      </w:r>
      <w:bookmarkStart w:id="33" w:name="_Toc106619734"/>
      <w:bookmarkStart w:id="34" w:name="_Toc149904380"/>
      <w:proofErr w:type="spellStart"/>
      <w:r w:rsidRPr="000C2023">
        <w:rPr>
          <w:b/>
          <w:szCs w:val="22"/>
        </w:rPr>
        <w:t>INSTK-INSTR</w:t>
      </w:r>
      <w:proofErr w:type="spellEnd"/>
      <w:r w:rsidRPr="000C2023">
        <w:rPr>
          <w:b/>
          <w:szCs w:val="22"/>
        </w:rPr>
        <w:t xml:space="preserve"> kapcsolat</w:t>
      </w:r>
      <w:bookmarkEnd w:id="33"/>
      <w:bookmarkEnd w:id="34"/>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w:t>
      </w:r>
      <w:proofErr w:type="spellStart"/>
      <w:r w:rsidR="00D572FA" w:rsidRPr="000C2023">
        <w:rPr>
          <w:rFonts w:cs="Arial"/>
        </w:rPr>
        <w:t>INSTR</w:t>
      </w:r>
      <w:proofErr w:type="spellEnd"/>
      <w:r w:rsidR="00D572FA" w:rsidRPr="000C2023">
        <w:rPr>
          <w:rFonts w:cs="Arial"/>
        </w:rPr>
        <w:t xml:space="preserve">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w:t>
      </w:r>
      <w:proofErr w:type="spellStart"/>
      <w:r w:rsidR="00D572FA" w:rsidRPr="000C2023">
        <w:rPr>
          <w:rFonts w:cs="Arial"/>
        </w:rPr>
        <w:t>INSTR</w:t>
      </w:r>
      <w:proofErr w:type="spellEnd"/>
      <w:r w:rsidR="00D572FA" w:rsidRPr="000C2023">
        <w:rPr>
          <w:rFonts w:cs="Arial"/>
        </w:rPr>
        <w:t xml:space="preserve">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w:t>
      </w:r>
      <w:proofErr w:type="spellStart"/>
      <w:r w:rsidRPr="000C2023">
        <w:rPr>
          <w:rFonts w:eastAsia="Times New Roman"/>
        </w:rPr>
        <w:t>INSTR</w:t>
      </w:r>
      <w:proofErr w:type="spellEnd"/>
      <w:r w:rsidRPr="000C2023">
        <w:rPr>
          <w:rFonts w:eastAsia="Times New Roman"/>
        </w:rPr>
        <w:t xml:space="preserve">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Pr>
          <w:rFonts w:asciiTheme="minorHAnsi" w:eastAsia="Times New Roman" w:hAnsiTheme="minorHAnsi" w:cstheme="minorHAnsi"/>
          <w:color w:val="000000"/>
        </w:rPr>
        <w:t>INSTR</w:t>
      </w:r>
      <w:proofErr w:type="spellEnd"/>
      <w:r>
        <w:rPr>
          <w:rFonts w:asciiTheme="minorHAnsi" w:eastAsia="Times New Roman" w:hAnsiTheme="minorHAnsi" w:cstheme="minorHAnsi"/>
          <w:color w:val="000000"/>
        </w:rPr>
        <w:t xml:space="preserve">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5" w:name="_Toc106619735"/>
      <w:bookmarkStart w:id="36"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5"/>
      <w:bookmarkEnd w:id="36"/>
    </w:p>
    <w:p w14:paraId="60B25C0C" w14:textId="152050D9"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w:t>
      </w:r>
      <w:proofErr w:type="spellStart"/>
      <w:r w:rsidR="00EA2A17" w:rsidRPr="000C2023">
        <w:rPr>
          <w:rFonts w:cs="Arial"/>
        </w:rPr>
        <w:t>INSTR</w:t>
      </w:r>
      <w:proofErr w:type="spellEnd"/>
      <w:r w:rsidR="00EA2A17" w:rsidRPr="000C2023">
        <w:rPr>
          <w:rFonts w:cs="Arial"/>
        </w:rPr>
        <w:t>-ben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w:t>
      </w:r>
      <w:proofErr w:type="spellStart"/>
      <w:r w:rsidR="00756BF8" w:rsidRPr="000C2023">
        <w:t>INSTR</w:t>
      </w:r>
      <w:proofErr w:type="spellEnd"/>
      <w:r w:rsidR="00756BF8" w:rsidRPr="000C2023">
        <w:t xml:space="preserve">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7"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7"/>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13CA6229" w:rsidR="00DF42C7" w:rsidRPr="000C2023" w:rsidRDefault="001E775E" w:rsidP="00C14714">
      <w:bookmarkStart w:id="38"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w:t>
      </w:r>
      <w:proofErr w:type="spellStart"/>
      <w:r w:rsidR="00DF42C7" w:rsidRPr="000C2023">
        <w:t>INSTR</w:t>
      </w:r>
      <w:proofErr w:type="spellEnd"/>
      <w:r w:rsidR="00DF42C7" w:rsidRPr="000C2023">
        <w:t xml:space="preserve">-instrumentum, ahol az amortizált bekerülési érték részét képezik az ilyen jellegű tételek. </w:t>
      </w:r>
      <w:r w:rsidR="00D817BD" w:rsidRPr="000C2023">
        <w:t xml:space="preserve">A szabad, lehívható kerettel arányos rendelkezésre tartási jutalékot az </w:t>
      </w:r>
      <w:proofErr w:type="spellStart"/>
      <w:r w:rsidR="00D817BD" w:rsidRPr="000C2023">
        <w:t>INSTR</w:t>
      </w:r>
      <w:proofErr w:type="spellEnd"/>
      <w:r w:rsidR="00D817BD" w:rsidRPr="000C2023">
        <w:t xml:space="preserve">-ben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p>
    <w:p w14:paraId="6E6854E7" w14:textId="3B958F42" w:rsidR="00E839C3" w:rsidRPr="000C2023" w:rsidRDefault="00C772E2" w:rsidP="00C14714">
      <w:pPr>
        <w:rPr>
          <w:rFonts w:asciiTheme="minorHAnsi" w:hAnsiTheme="minorHAnsi" w:cstheme="minorHAnsi"/>
        </w:rPr>
      </w:pPr>
      <w:bookmarkStart w:id="39" w:name="_Toc520987550"/>
      <w:bookmarkStart w:id="40" w:name="_Toc526428459"/>
      <w:bookmarkStart w:id="41" w:name="_Toc526428509"/>
      <w:bookmarkStart w:id="42" w:name="_Toc526428537"/>
      <w:bookmarkStart w:id="43" w:name="_Toc526510057"/>
      <w:bookmarkStart w:id="44" w:name="_Toc529486523"/>
      <w:bookmarkStart w:id="45" w:name="_Toc529973899"/>
      <w:bookmarkStart w:id="46" w:name="_Toc530744483"/>
      <w:bookmarkStart w:id="47" w:name="_Toc530744557"/>
      <w:bookmarkStart w:id="48" w:name="_Toc535315386"/>
      <w:bookmarkStart w:id="49" w:name="_Toc536621813"/>
      <w:bookmarkStart w:id="50" w:name="_Toc536622847"/>
      <w:bookmarkStart w:id="51" w:name="_Toc362003"/>
      <w:bookmarkStart w:id="52" w:name="_Toc425061"/>
      <w:bookmarkStart w:id="53" w:name="_Toc425106"/>
      <w:bookmarkStart w:id="54" w:name="_Toc530744484"/>
      <w:bookmarkStart w:id="55" w:name="_Toc530744558"/>
      <w:bookmarkStart w:id="56" w:name="_Toc535315387"/>
      <w:bookmarkStart w:id="57" w:name="_Toc536621814"/>
      <w:bookmarkStart w:id="58" w:name="_Toc536622848"/>
      <w:bookmarkStart w:id="59" w:name="_Toc362004"/>
      <w:bookmarkStart w:id="60" w:name="_Toc425062"/>
      <w:bookmarkStart w:id="61" w:name="_Toc425107"/>
      <w:bookmarkStart w:id="62" w:name="_Toc2945718"/>
      <w:bookmarkStart w:id="63" w:name="_Toc3288754"/>
      <w:bookmarkStart w:id="64" w:name="_Toc8380453"/>
      <w:bookmarkStart w:id="65" w:name="_Toc14448757"/>
      <w:bookmarkStart w:id="66" w:name="_Toc14683532"/>
      <w:bookmarkStart w:id="67" w:name="_Toc15483068"/>
      <w:bookmarkStart w:id="68" w:name="_Toc15483199"/>
      <w:bookmarkStart w:id="69" w:name="_Toc19107879"/>
      <w:bookmarkStart w:id="70" w:name="_Toc24468602"/>
      <w:bookmarkStart w:id="71" w:name="_Toc31359944"/>
      <w:bookmarkStart w:id="72" w:name="_Toc31966059"/>
      <w:bookmarkStart w:id="73" w:name="_Toc41058888"/>
      <w:bookmarkStart w:id="74" w:name="_Toc41058929"/>
      <w:bookmarkStart w:id="75" w:name="_Toc68113011"/>
      <w:bookmarkStart w:id="76" w:name="_Toc530744487"/>
      <w:bookmarkStart w:id="77" w:name="_Toc530744561"/>
      <w:bookmarkStart w:id="78" w:name="_Toc535315390"/>
      <w:bookmarkStart w:id="79" w:name="_Toc536621817"/>
      <w:bookmarkStart w:id="80" w:name="_Toc536622851"/>
      <w:bookmarkStart w:id="81" w:name="_Toc362007"/>
      <w:bookmarkStart w:id="82" w:name="_Toc425065"/>
      <w:bookmarkStart w:id="83" w:name="_Toc425110"/>
      <w:bookmarkStart w:id="84" w:name="_Toc2945721"/>
      <w:bookmarkStart w:id="85" w:name="_Toc3288757"/>
      <w:bookmarkStart w:id="86" w:name="_Toc8380456"/>
      <w:bookmarkStart w:id="87" w:name="_Toc14448760"/>
      <w:bookmarkStart w:id="88" w:name="_Toc14683535"/>
      <w:bookmarkStart w:id="89" w:name="_Toc15483071"/>
      <w:bookmarkStart w:id="90" w:name="_Toc15483202"/>
      <w:bookmarkStart w:id="91" w:name="_Toc19107882"/>
      <w:bookmarkStart w:id="92" w:name="_Toc24468605"/>
      <w:bookmarkStart w:id="93" w:name="_Toc31359947"/>
      <w:bookmarkStart w:id="94" w:name="_Toc31966062"/>
      <w:bookmarkStart w:id="95" w:name="_Toc41058891"/>
      <w:bookmarkStart w:id="96" w:name="_Toc41058932"/>
      <w:bookmarkStart w:id="97" w:name="_Toc68113014"/>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C772E2">
        <w:rPr>
          <w:rFonts w:asciiTheme="minorHAnsi" w:hAnsiTheme="minorHAnsi" w:cstheme="minorHAnsi"/>
        </w:rPr>
        <w:t xml:space="preserve">2025. </w:t>
      </w:r>
      <w:r w:rsidR="008D32C1" w:rsidRPr="008D32C1">
        <w:rPr>
          <w:rFonts w:asciiTheme="minorHAnsi" w:hAnsiTheme="minorHAnsi" w:cstheme="minorHAnsi"/>
        </w:rPr>
        <w:t xml:space="preserve">negyedik negyedévi </w:t>
      </w:r>
      <w:r w:rsidRPr="00C772E2">
        <w:rPr>
          <w:rFonts w:asciiTheme="minorHAnsi" w:hAnsiTheme="minorHAnsi" w:cstheme="minorHAnsi"/>
        </w:rPr>
        <w:t>vonatkozási időszaktól kezdődően jelentendő hitelkeretek</w:t>
      </w:r>
      <w:r w:rsidR="008D32C1">
        <w:rPr>
          <w:rFonts w:asciiTheme="minorHAnsi" w:hAnsiTheme="minorHAnsi" w:cstheme="minorHAnsi"/>
        </w:rPr>
        <w:t xml:space="preserve"> </w:t>
      </w:r>
      <w:r w:rsidRPr="00C772E2">
        <w:rPr>
          <w:rFonts w:asciiTheme="minorHAnsi" w:hAnsiTheme="minorHAnsi" w:cstheme="minorHAnsi"/>
        </w:rPr>
        <w:t>esetén az az információ, hogy „</w:t>
      </w:r>
      <w:r w:rsidRPr="008D32C1">
        <w:rPr>
          <w:rFonts w:asciiTheme="minorHAnsi" w:hAnsiTheme="minorHAnsi" w:cstheme="minorHAnsi"/>
          <w:b/>
          <w:bCs/>
        </w:rPr>
        <w:t xml:space="preserve">A keret </w:t>
      </w:r>
      <w:proofErr w:type="spellStart"/>
      <w:r w:rsidRPr="008D32C1">
        <w:rPr>
          <w:rFonts w:asciiTheme="minorHAnsi" w:hAnsiTheme="minorHAnsi" w:cstheme="minorHAnsi"/>
          <w:b/>
          <w:bCs/>
        </w:rPr>
        <w:t>rulírozó</w:t>
      </w:r>
      <w:proofErr w:type="spellEnd"/>
      <w:r w:rsidRPr="008D32C1">
        <w:rPr>
          <w:rFonts w:asciiTheme="minorHAnsi" w:hAnsiTheme="minorHAnsi" w:cstheme="minorHAnsi"/>
          <w:b/>
          <w:bCs/>
        </w:rPr>
        <w:t>-e</w:t>
      </w:r>
      <w:r w:rsidRPr="00C772E2">
        <w:rPr>
          <w:rFonts w:asciiTheme="minorHAnsi" w:hAnsiTheme="minorHAnsi" w:cstheme="minorHAnsi"/>
        </w:rPr>
        <w:t>”, azaz a visszafizetett összeg újra lehívható-e a kereten belül, a szerződésben meghatározott feltételek szerint és „</w:t>
      </w:r>
      <w:r w:rsidRPr="008D32C1">
        <w:rPr>
          <w:rFonts w:asciiTheme="minorHAnsi" w:hAnsiTheme="minorHAnsi" w:cstheme="minorHAnsi"/>
          <w:b/>
          <w:bCs/>
        </w:rPr>
        <w:t>A keret feltétel nélkül megszüntethető-e?</w:t>
      </w:r>
      <w:r w:rsidRPr="00C772E2">
        <w:rPr>
          <w:rFonts w:asciiTheme="minorHAnsi" w:hAnsiTheme="minorHAnsi" w:cstheme="minorHAnsi"/>
        </w:rPr>
        <w:t>”, azaz bármikor, előzetes értesítés és indoklás nélkül felmondható-e.</w:t>
      </w:r>
      <w:r w:rsidR="00A24EA2" w:rsidRPr="00A24EA2">
        <w:t xml:space="preserve"> </w:t>
      </w:r>
      <w:r w:rsidR="00A24EA2">
        <w:t xml:space="preserve">A mezőket az </w:t>
      </w:r>
      <w:proofErr w:type="spellStart"/>
      <w:r w:rsidR="00A24EA2" w:rsidRPr="00A24EA2">
        <w:rPr>
          <w:rFonts w:asciiTheme="minorHAnsi" w:hAnsiTheme="minorHAnsi" w:cstheme="minorHAnsi"/>
        </w:rPr>
        <w:t>FF</w:t>
      </w:r>
      <w:proofErr w:type="spellEnd"/>
      <w:r w:rsidR="00A24EA2" w:rsidRPr="00A24EA2">
        <w:rPr>
          <w:rFonts w:asciiTheme="minorHAnsi" w:hAnsiTheme="minorHAnsi" w:cstheme="minorHAnsi"/>
        </w:rPr>
        <w:t xml:space="preserve"> tevékenységet folytató, az </w:t>
      </w:r>
      <w:proofErr w:type="spellStart"/>
      <w:r w:rsidR="00A24EA2" w:rsidRPr="00A24EA2">
        <w:rPr>
          <w:rFonts w:asciiTheme="minorHAnsi" w:hAnsiTheme="minorHAnsi" w:cstheme="minorHAnsi"/>
        </w:rPr>
        <w:t>INSTK</w:t>
      </w:r>
      <w:proofErr w:type="spellEnd"/>
      <w:r w:rsidR="00A24EA2" w:rsidRPr="00A24EA2">
        <w:rPr>
          <w:rFonts w:asciiTheme="minorHAnsi" w:hAnsiTheme="minorHAnsi" w:cstheme="minorHAnsi"/>
        </w:rPr>
        <w:t xml:space="preserve"> táblát alkalmazó pénzügyi vállalkozások</w:t>
      </w:r>
      <w:r w:rsidR="00A24EA2">
        <w:rPr>
          <w:rFonts w:asciiTheme="minorHAnsi" w:hAnsiTheme="minorHAnsi" w:cstheme="minorHAnsi"/>
        </w:rPr>
        <w:t xml:space="preserve">nak szükséges </w:t>
      </w:r>
      <w:r w:rsidR="00DF4851">
        <w:rPr>
          <w:rFonts w:asciiTheme="minorHAnsi" w:hAnsiTheme="minorHAnsi" w:cstheme="minorHAnsi"/>
        </w:rPr>
        <w:t>jelenteni</w:t>
      </w:r>
      <w:r w:rsidR="00A24EA2">
        <w:rPr>
          <w:rFonts w:asciiTheme="minorHAnsi" w:hAnsiTheme="minorHAnsi" w:cstheme="minorHAnsi"/>
        </w:rPr>
        <w:t>.</w:t>
      </w:r>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8" w:name="_Toc106619736"/>
      <w:bookmarkStart w:id="99" w:name="_Toc149904382"/>
      <w:bookmarkStart w:id="100" w:name="_Hlk535311652"/>
      <w:r w:rsidRPr="000C2023">
        <w:rPr>
          <w:b/>
          <w:szCs w:val="22"/>
        </w:rPr>
        <w:t xml:space="preserve">Az </w:t>
      </w:r>
      <w:proofErr w:type="spellStart"/>
      <w:r w:rsidRPr="000C2023">
        <w:rPr>
          <w:b/>
          <w:szCs w:val="22"/>
        </w:rPr>
        <w:t>INSTR</w:t>
      </w:r>
      <w:proofErr w:type="spellEnd"/>
      <w:r w:rsidRPr="000C2023">
        <w:rPr>
          <w:b/>
          <w:szCs w:val="22"/>
        </w:rPr>
        <w:t xml:space="preserve"> táblában jelentendő adatkörök</w:t>
      </w:r>
      <w:bookmarkEnd w:id="98"/>
      <w:bookmarkEnd w:id="99"/>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w:t>
      </w:r>
      <w:proofErr w:type="spellStart"/>
      <w:r w:rsidRPr="000C2023">
        <w:rPr>
          <w:rFonts w:cs="Arial"/>
        </w:rPr>
        <w:t>INSTR</w:t>
      </w:r>
      <w:proofErr w:type="spellEnd"/>
      <w:r w:rsidRPr="000C2023">
        <w:rPr>
          <w:rFonts w:cs="Arial"/>
        </w:rPr>
        <w:t xml:space="preserve">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w:t>
      </w:r>
      <w:proofErr w:type="spellStart"/>
      <w:r w:rsidRPr="000C2023">
        <w:t>INSTR</w:t>
      </w:r>
      <w:proofErr w:type="spellEnd"/>
      <w:r w:rsidRPr="000C2023">
        <w:t xml:space="preserve">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69E4494B" w:rsidR="00BC6B5A" w:rsidRPr="000C2023" w:rsidRDefault="00680855"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1"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w:t>
      </w:r>
      <w:proofErr w:type="spellStart"/>
      <w:r w:rsidR="006F3562" w:rsidRPr="000C2023">
        <w:rPr>
          <w:rFonts w:cs="Arial"/>
        </w:rPr>
        <w:t>INSTR</w:t>
      </w:r>
      <w:proofErr w:type="spellEnd"/>
      <w:r w:rsidR="006F3562" w:rsidRPr="000C2023">
        <w:rPr>
          <w:rFonts w:cs="Arial"/>
        </w:rPr>
        <w:t xml:space="preserve">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w:t>
      </w:r>
      <w:proofErr w:type="spellStart"/>
      <w:r w:rsidRPr="000C2023">
        <w:rPr>
          <w:rFonts w:cs="Arial"/>
        </w:rPr>
        <w:t>INSTR</w:t>
      </w:r>
      <w:proofErr w:type="spellEnd"/>
      <w:r w:rsidRPr="000C2023">
        <w:rPr>
          <w:rFonts w:cs="Arial"/>
        </w:rPr>
        <w:t xml:space="preserve">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1"/>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proofErr w:type="spellStart"/>
      <w:r w:rsidRPr="000C2023">
        <w:rPr>
          <w:rFonts w:eastAsia="Times New Roman"/>
        </w:rPr>
        <w:t>INSTR</w:t>
      </w:r>
      <w:proofErr w:type="spellEnd"/>
      <w:r w:rsidRPr="000C2023">
        <w:rPr>
          <w:rFonts w:eastAsia="Times New Roman"/>
        </w:rPr>
        <w:t>:</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339DCBC1"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del w:id="102" w:author="MNB" w:date="2025-11-14T11:55:00Z" w16du:dateUtc="2025-11-14T10:55:00Z">
        <w:r w:rsidR="00D8757A" w:rsidRPr="000C2023">
          <w:rPr>
            <w:rFonts w:eastAsia="Times New Roman" w:cs="Times New Roman"/>
          </w:rPr>
          <w:delText xml:space="preserve">Folyószámlahitelek esetében csak akkor töltendő, </w:delText>
        </w:r>
        <w:r w:rsidR="00B84815" w:rsidRPr="000C2023">
          <w:rPr>
            <w:rFonts w:eastAsia="Times New Roman" w:cs="Times New Roman"/>
          </w:rPr>
          <w:delText xml:space="preserve">ha a szerződésben rögzített a </w:delText>
        </w:r>
        <w:r w:rsidR="00D8757A" w:rsidRPr="000C2023">
          <w:rPr>
            <w:rFonts w:eastAsia="Times New Roman" w:cs="Times New Roman"/>
          </w:rPr>
          <w:delText xml:space="preserve">hitelhez </w:delText>
        </w:r>
        <w:r w:rsidR="00B84815" w:rsidRPr="000C2023">
          <w:rPr>
            <w:rFonts w:eastAsia="Times New Roman" w:cs="Times New Roman"/>
          </w:rPr>
          <w:delText>való hozzáférés végső időpontja.</w:delText>
        </w:r>
        <w:r w:rsidR="002E6BDD" w:rsidRPr="000C2023">
          <w:rPr>
            <w:rFonts w:eastAsia="Times New Roman" w:cs="Times New Roman"/>
          </w:rPr>
          <w:delText xml:space="preserve"> </w:delText>
        </w:r>
      </w:del>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3"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3"/>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3"/>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folyószámlahitel problémássá válik és emiatt a </w:t>
      </w:r>
      <w:proofErr w:type="spellStart"/>
      <w:r w:rsidRPr="0097220C">
        <w:rPr>
          <w:rFonts w:asciiTheme="minorHAnsi" w:hAnsiTheme="minorHAnsi" w:cstheme="minorHAnsi"/>
        </w:rPr>
        <w:t>rulírozó</w:t>
      </w:r>
      <w:proofErr w:type="spellEnd"/>
      <w:r w:rsidRPr="0097220C">
        <w:rPr>
          <w:rFonts w:asciiTheme="minorHAnsi" w:hAnsiTheme="minorHAnsi" w:cstheme="minorHAnsi"/>
        </w:rPr>
        <w:t xml:space="preserve">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75DCA047" w:rsidR="00C14A56" w:rsidRPr="000C2023" w:rsidRDefault="009F2984" w:rsidP="00C14714">
      <w:pPr>
        <w:ind w:left="360"/>
        <w:rPr>
          <w:rFonts w:cs="Arial"/>
        </w:rPr>
      </w:pP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4" w:name="_Hlk129026724"/>
      <w:r w:rsidR="002F5674">
        <w:rPr>
          <w:rFonts w:asciiTheme="minorHAnsi" w:hAnsiTheme="minorHAnsi" w:cstheme="minorHAnsi"/>
        </w:rPr>
        <w:t>ténylegesen történt digitális ügyintézési esemény (pl. folyamat státuszának lekérdezése) az ügyfél részéről</w:t>
      </w:r>
      <w:bookmarkEnd w:id="104"/>
      <w:r w:rsidR="00C14A56" w:rsidRPr="000C2023">
        <w:t>. Amennyiben fiókban, postán, papíron vagy ügynök által szóban (de papír alapú nyilatkozat) mellett zajlik az ügyintézés, akkor az nem számít digitálisnak.</w:t>
      </w:r>
    </w:p>
    <w:p w14:paraId="092260F6" w14:textId="2BFDC26C" w:rsidR="009F2984" w:rsidRPr="000C2023" w:rsidRDefault="009F2984" w:rsidP="00C14714">
      <w:pPr>
        <w:ind w:left="360"/>
        <w:rPr>
          <w:rFonts w:cs="Arial"/>
        </w:rPr>
      </w:pP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4118822D" w:rsidR="005214D6" w:rsidRPr="000C2023" w:rsidRDefault="009F2984" w:rsidP="00C14714">
      <w:pPr>
        <w:rPr>
          <w:rFonts w:cs="Arial"/>
        </w:rPr>
      </w:pPr>
      <w:r w:rsidRPr="000C2023">
        <w:rPr>
          <w:rFonts w:cs="Arial"/>
        </w:rPr>
        <w:t xml:space="preserve">Amennyiben ügynökön keresztül történő értékesítés kerül jelentésre, 2021. szeptemberi vonatkozási időtől kezdődően jelentendő az </w:t>
      </w:r>
      <w:proofErr w:type="spellStart"/>
      <w:r w:rsidRPr="000C2023">
        <w:rPr>
          <w:rFonts w:cs="Arial"/>
        </w:rPr>
        <w:t>INSTR</w:t>
      </w:r>
      <w:proofErr w:type="spellEnd"/>
      <w:r w:rsidRPr="000C2023">
        <w:rPr>
          <w:rFonts w:cs="Arial"/>
        </w:rPr>
        <w:t xml:space="preserve"> táblában az „Ügynök azonosítója” és az „Ügynöki jutalék összege forintban”</w:t>
      </w:r>
      <w:r w:rsidR="00686592" w:rsidRPr="000C2023">
        <w:rPr>
          <w:rFonts w:cs="Arial"/>
        </w:rPr>
        <w:t xml:space="preserve"> előremenőleges jelleggel </w:t>
      </w:r>
      <w:bookmarkStart w:id="105"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5"/>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6"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6"/>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6446C320"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5856DF75" w14:textId="77777777"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között szereplő ügyletek egy része is a lakóingatlanok közé lesz sorolandó.</w:t>
      </w:r>
      <w:r w:rsidRPr="002C7E34">
        <w:t xml:space="preserve"> </w:t>
      </w:r>
      <w:r>
        <w:t xml:space="preserve"> Ezeket – a korábban a kereskedelmi ingatlanok közé sorolt - ingatlanokat a jelenlegi lakóingatlanoktól elkülönítetten, az új ’</w:t>
      </w:r>
      <w:proofErr w:type="spellStart"/>
      <w:r>
        <w:t>LAKO_EP_ALATT</w:t>
      </w:r>
      <w:proofErr w:type="spellEnd"/>
      <w:r>
        <w:t>’ kódértéken kell jelenteni, azok nem jelenthetők a már meglévő ’</w:t>
      </w:r>
      <w:proofErr w:type="spellStart"/>
      <w:r>
        <w:t>LAKO</w:t>
      </w:r>
      <w:proofErr w:type="spellEnd"/>
      <w:r>
        <w:t>’ kódértéken. A ’</w:t>
      </w:r>
      <w:proofErr w:type="spellStart"/>
      <w:r>
        <w:t>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LAKO</w:t>
      </w:r>
      <w:proofErr w:type="spellEnd"/>
      <w:r>
        <w:t>’ kódérték alkalmazandó, amennyiben nem, akkor az új ’</w:t>
      </w:r>
      <w:proofErr w:type="spellStart"/>
      <w:r>
        <w:t>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állomány átkódolása szükséges.</w:t>
      </w:r>
    </w:p>
    <w:p w14:paraId="3BA0CCD2" w14:textId="77777777" w:rsidR="00BD3277" w:rsidRPr="000C2023" w:rsidRDefault="00BD3277" w:rsidP="00C14714">
      <w:pPr>
        <w:rPr>
          <w:rFonts w:cs="Arial"/>
        </w:rPr>
      </w:pP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1A621A9B"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00CF08EF" w:rsidR="00155BB5" w:rsidRPr="000C2023" w:rsidRDefault="00901FA5" w:rsidP="008F18E5">
      <w:pPr>
        <w:rPr>
          <w:rFonts w:eastAsia="Times New Roman"/>
        </w:rPr>
      </w:pPr>
      <w:r>
        <w:rPr>
          <w:rFonts w:asciiTheme="minorHAnsi" w:hAnsiTheme="minorHAnsi" w:cs="Arial"/>
          <w:b/>
        </w:rPr>
        <w:t>„</w:t>
      </w:r>
      <w:r w:rsidR="005B58C3" w:rsidRPr="000C2023" w:rsidDel="00CC55F3">
        <w:rPr>
          <w:rFonts w:asciiTheme="minorHAnsi" w:hAnsiTheme="minorHAnsi" w:cs="Arial"/>
          <w:b/>
        </w:rPr>
        <w:t>Az instrumentum</w:t>
      </w:r>
      <w:r w:rsidR="00907381" w:rsidRPr="000C2023" w:rsidDel="00CC55F3">
        <w:rPr>
          <w:rFonts w:asciiTheme="minorHAnsi" w:hAnsiTheme="minorHAnsi" w:cs="Arial"/>
          <w:b/>
        </w:rPr>
        <w:t xml:space="preserve"> fedezett</w:t>
      </w:r>
      <w:r w:rsidR="005B58C3"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7" w:name="_Hlk42256"/>
    </w:p>
    <w:p w14:paraId="32862CC1" w14:textId="21966E1A"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 xml:space="preserve">em jelentendő a </w:t>
      </w:r>
      <w:proofErr w:type="spellStart"/>
      <w:r w:rsidRPr="006565B6">
        <w:rPr>
          <w:rFonts w:asciiTheme="minorHAnsi" w:hAnsiTheme="minorHAnsi" w:cstheme="minorHAnsi"/>
        </w:rPr>
        <w:t>rulírozó</w:t>
      </w:r>
      <w:proofErr w:type="spellEnd"/>
      <w:r w:rsidRPr="006565B6">
        <w:rPr>
          <w:rFonts w:asciiTheme="minorHAnsi" w:hAnsiTheme="minorHAnsi" w:cstheme="minorHAnsi"/>
        </w:rPr>
        <w:t xml:space="preserve">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7"/>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8"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9" w:name="_Hlk528590122"/>
      <w:bookmarkEnd w:id="108"/>
    </w:p>
    <w:p w14:paraId="3B101379" w14:textId="2D869C5B" w:rsidR="00CF73AB" w:rsidRPr="00295977" w:rsidRDefault="00CF73AB" w:rsidP="00C14714">
      <w:r w:rsidRPr="00295977">
        <w:t xml:space="preserve">Amennyiben egy </w:t>
      </w:r>
      <w:proofErr w:type="spellStart"/>
      <w:r w:rsidRPr="00295977">
        <w:t>INSTR</w:t>
      </w:r>
      <w:proofErr w:type="spellEnd"/>
      <w:r w:rsidRPr="00295977">
        <w:t xml:space="preserve"> instrumentum alatt két, vagy több folyósítás ügyleti </w:t>
      </w:r>
      <w:proofErr w:type="spellStart"/>
      <w:r w:rsidRPr="00295977">
        <w:t>kamatai</w:t>
      </w:r>
      <w:proofErr w:type="spellEnd"/>
      <w:r w:rsidRPr="00295977">
        <w:t xml:space="preserve"> eltérőek, akkor az adott </w:t>
      </w:r>
      <w:proofErr w:type="spellStart"/>
      <w:r w:rsidRPr="00295977">
        <w:t>INSTR</w:t>
      </w:r>
      <w:proofErr w:type="spellEnd"/>
      <w:r w:rsidRPr="00295977">
        <w:t xml:space="preserve">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479E70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w:t>
      </w:r>
      <w:del w:id="110" w:author="MNB" w:date="2025-11-14T11:55:00Z" w16du:dateUtc="2025-11-14T10:55:00Z">
        <w:r w:rsidRPr="000C2023">
          <w:delText>.</w:delText>
        </w:r>
      </w:del>
      <w:ins w:id="111" w:author="MNB" w:date="2025-11-14T11:55:00Z" w16du:dateUtc="2025-11-14T10:55:00Z">
        <w:r w:rsidR="00F56DFA">
          <w:t xml:space="preserve"> </w:t>
        </w:r>
        <w:r w:rsidR="00153049">
          <w:rPr>
            <w:rFonts w:asciiTheme="minorHAnsi" w:hAnsiTheme="minorHAnsi" w:cstheme="minorHAnsi"/>
          </w:rPr>
          <w:t>(kivéve az államilag támogatott hiteleket, amelyek az árazás alapját képező referenciakamattal jelentendők)</w:t>
        </w:r>
        <w:r w:rsidRPr="000C2023">
          <w:t>.</w:t>
        </w:r>
      </w:ins>
      <w:r w:rsidRPr="000C2023">
        <w:t xml:space="preserve">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2319C2EF"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w:t>
      </w:r>
      <w:r w:rsidR="00BD3277" w:rsidRPr="00BD3277">
        <w:t>Az állami kamattámogatással folyósított hitelek után járó, az állam által pénzügyileg még nem rendezett kamattámogatás elhatárolását a követelés fennállásáig 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w:t>
      </w:r>
      <w:r w:rsidR="00BD3277">
        <w:t xml:space="preserve"> </w:t>
      </w:r>
      <w:r w:rsidRPr="00DB02C1">
        <w:t xml:space="preserve">Amennyiben a járó kamattámogatást a hitelintézet az ügyfél végtörlesztését követően számolja el a Magyar Államkincstárral, úgy a kamattámogatás pénzügyi rendezéséig </w:t>
      </w:r>
      <w:r w:rsidR="00BD3277" w:rsidRPr="00B2702E">
        <w:rPr>
          <w:color w:val="000000" w:themeColor="text1"/>
        </w:rPr>
        <w:t>az ügyféllel szemben fennálló kamatkövetelésként kimutatott állományt</w:t>
      </w:r>
      <w:r w:rsidR="00BD3277" w:rsidRPr="00D65C20">
        <w:rPr>
          <w:color w:val="000000" w:themeColor="text1"/>
        </w:rPr>
        <w:t xml:space="preserve"> </w:t>
      </w:r>
      <w:r w:rsidRPr="00DB02C1">
        <w:t>az ügyféllel való elszámolással egyidejűleg át kell vezetni a központi kormányzattal szembeni egyéb követelések és aktív elszámolások közé.</w:t>
      </w:r>
    </w:p>
    <w:p w14:paraId="218EFD2A" w14:textId="77D2C2B6" w:rsidR="00916DE9" w:rsidRPr="00070A5E" w:rsidRDefault="00916DE9" w:rsidP="00C14714">
      <w:pPr>
        <w:rPr>
          <w:rFonts w:asciiTheme="minorHAnsi" w:hAnsiTheme="minorHAnsi" w:cstheme="minorHAnsi"/>
        </w:rPr>
      </w:pPr>
      <w:bookmarkStart w:id="112"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12"/>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13"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13"/>
      <w:r>
        <w:rPr>
          <w:rFonts w:asciiTheme="minorHAnsi" w:hAnsiTheme="minorHAnsi"/>
        </w:rPr>
        <w:t>.</w:t>
      </w:r>
    </w:p>
    <w:bookmarkEnd w:id="109"/>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w:t>
      </w:r>
      <w:proofErr w:type="spellStart"/>
      <w:r w:rsidRPr="000C2023">
        <w:t>default</w:t>
      </w:r>
      <w:proofErr w:type="spellEnd"/>
      <w:r w:rsidRPr="000C2023">
        <w:t xml:space="preserve">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67F16735"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w:t>
      </w:r>
      <w:proofErr w:type="spellStart"/>
      <w:r w:rsidR="0065651A" w:rsidRPr="000C2023">
        <w:t>INSTR</w:t>
      </w:r>
      <w:proofErr w:type="spellEnd"/>
      <w:r w:rsidR="0065651A" w:rsidRPr="000C2023">
        <w:t xml:space="preserve">-ben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4" w:name="_Hlk132796557"/>
      <w:r w:rsidRPr="000C2023">
        <w:rPr>
          <w:b/>
        </w:rPr>
        <w:t>0%-os kamatozású és nem kamatozó hitelek jelentése</w:t>
      </w:r>
    </w:p>
    <w:bookmarkEnd w:id="114"/>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 xml:space="preserve">A kamatozó hitelkártya követelés esetében és a folyószámlahitelek közé sorolt </w:t>
      </w:r>
      <w:proofErr w:type="spellStart"/>
      <w:r w:rsidRPr="000C2023">
        <w:t>rulírozó</w:t>
      </w:r>
      <w:proofErr w:type="spellEnd"/>
      <w:r w:rsidRPr="000C2023">
        <w:t xml:space="preserve">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4"/>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5"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5"/>
      <w:r w:rsidR="00B77BCD" w:rsidRPr="000C2023">
        <w:rPr>
          <w:rFonts w:cs="Arial"/>
        </w:rPr>
        <w:t xml:space="preserve">- </w:t>
      </w:r>
      <w:bookmarkStart w:id="116"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6"/>
    </w:p>
    <w:p w14:paraId="6D3EAB29" w14:textId="535855BE" w:rsidR="00EB69A3" w:rsidRPr="000C2023" w:rsidRDefault="008D5A94" w:rsidP="00C14714">
      <w:pPr>
        <w:pStyle w:val="Listaszerbekezds"/>
        <w:numPr>
          <w:ilvl w:val="0"/>
          <w:numId w:val="23"/>
        </w:numPr>
        <w:rPr>
          <w:rFonts w:cs="Arial"/>
        </w:rPr>
      </w:pPr>
      <w:bookmarkStart w:id="117"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7"/>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8"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8"/>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9" w:name="_Hlk536632524"/>
      <w:r w:rsidRPr="000C2023">
        <w:rPr>
          <w:rFonts w:cs="Arial"/>
        </w:rPr>
        <w:t>fenti okok közé nem sorolható nemteljesítési ok</w:t>
      </w:r>
      <w:bookmarkEnd w:id="119"/>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3311421F"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 xml:space="preserve">ha az </w:t>
      </w:r>
      <w:proofErr w:type="spellStart"/>
      <w:r w:rsidRPr="000C2023">
        <w:rPr>
          <w:rFonts w:cs="Arial"/>
        </w:rPr>
        <w:t>INSTR</w:t>
      </w:r>
      <w:proofErr w:type="spellEnd"/>
      <w:r w:rsidRPr="000C2023">
        <w:rPr>
          <w:rFonts w:cs="Arial"/>
        </w:rPr>
        <w:t xml:space="preserve">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w:t>
      </w:r>
      <w:proofErr w:type="spellStart"/>
      <w:r w:rsidRPr="000C2023">
        <w:rPr>
          <w:rFonts w:cs="Calibri"/>
        </w:rPr>
        <w:t>rulírozó</w:t>
      </w:r>
      <w:proofErr w:type="spellEnd"/>
      <w:r w:rsidRPr="000C2023">
        <w:rPr>
          <w:rFonts w:cs="Calibri"/>
        </w:rPr>
        <w:t xml:space="preserve">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w:t>
      </w:r>
      <w:proofErr w:type="spellStart"/>
      <w:r w:rsidRPr="000C2023">
        <w:rPr>
          <w:rFonts w:cs="Arial"/>
        </w:rPr>
        <w:t>INSTR</w:t>
      </w:r>
      <w:proofErr w:type="spellEnd"/>
      <w:r w:rsidRPr="000C2023">
        <w:rPr>
          <w:rFonts w:cs="Arial"/>
        </w:rPr>
        <w:t xml:space="preserve">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w:t>
      </w:r>
      <w:proofErr w:type="spellStart"/>
      <w:r w:rsidR="000F3D03" w:rsidRPr="000C2023">
        <w:rPr>
          <w:rFonts w:cs="Arial"/>
        </w:rPr>
        <w:t>INSTR</w:t>
      </w:r>
      <w:proofErr w:type="spellEnd"/>
      <w:r w:rsidR="000F3D03" w:rsidRPr="000C2023">
        <w:rPr>
          <w:rFonts w:cs="Arial"/>
        </w:rPr>
        <w:t xml:space="preserve">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w:t>
      </w:r>
      <w:proofErr w:type="spellStart"/>
      <w:r w:rsidR="009939E5" w:rsidRPr="000C2023">
        <w:rPr>
          <w:rFonts w:cs="Arial"/>
        </w:rPr>
        <w:t>INSTR</w:t>
      </w:r>
      <w:proofErr w:type="spellEnd"/>
      <w:r w:rsidR="009939E5" w:rsidRPr="000C2023">
        <w:rPr>
          <w:rFonts w:cs="Arial"/>
        </w:rPr>
        <w:t xml:space="preserve">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38226399" w:rsidR="008C5CBF" w:rsidRPr="006C72EB" w:rsidRDefault="008C1131" w:rsidP="00C14714">
      <w:pPr>
        <w:rPr>
          <w:rFonts w:asciiTheme="minorHAnsi" w:hAnsiTheme="minorHAnsi" w:cstheme="minorHAnsi"/>
        </w:rPr>
      </w:pPr>
      <w:bookmarkStart w:id="120" w:name="_Hlk24621599"/>
      <w:bookmarkStart w:id="121"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1A53B13C"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17C31DAC"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kód jelentendő és üresen kell hagyni az „Értékvesztés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20"/>
    <w:bookmarkEnd w:id="121"/>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w:t>
      </w:r>
      <w:proofErr w:type="spellStart"/>
      <w:r w:rsidR="0031038F" w:rsidRPr="000C2023">
        <w:rPr>
          <w:rFonts w:cs="Arial"/>
        </w:rPr>
        <w:t>INSTR</w:t>
      </w:r>
      <w:proofErr w:type="spellEnd"/>
      <w:r w:rsidR="0031038F" w:rsidRPr="000C2023">
        <w:rPr>
          <w:rFonts w:cs="Arial"/>
        </w:rPr>
        <w:t xml:space="preserve">-ben alkeret nyílik, aminek szintjén értelmezett a le nem hívott keret, illetve akkor töltendő a mező, ha a keret eleve az </w:t>
      </w:r>
      <w:proofErr w:type="spellStart"/>
      <w:r w:rsidR="0031038F" w:rsidRPr="000C2023">
        <w:rPr>
          <w:rFonts w:cs="Arial"/>
        </w:rPr>
        <w:t>INSTR</w:t>
      </w:r>
      <w:proofErr w:type="spellEnd"/>
      <w:r w:rsidR="0031038F" w:rsidRPr="000C2023">
        <w:rPr>
          <w:rFonts w:cs="Arial"/>
        </w:rPr>
        <w:t xml:space="preserve">-ben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w:t>
      </w:r>
      <w:proofErr w:type="spellStart"/>
      <w:r w:rsidRPr="000C2023">
        <w:rPr>
          <w:rFonts w:cs="Arial"/>
        </w:rPr>
        <w:t>rulírozó</w:t>
      </w:r>
      <w:proofErr w:type="spellEnd"/>
      <w:r w:rsidRPr="000C2023">
        <w:rPr>
          <w:rFonts w:cs="Arial"/>
        </w:rPr>
        <w:t xml:space="preserve"> jelleg miatt az instrumentum összege = le nem hívott hitelkeret + fennálló tőketartozás összege egyezőség fenn fog állni. </w:t>
      </w:r>
    </w:p>
    <w:p w14:paraId="36AFFCE4" w14:textId="3600A24C" w:rsidR="00D86B48" w:rsidRPr="000C2023" w:rsidRDefault="00D86B48" w:rsidP="00C14714">
      <w:bookmarkStart w:id="122" w:name="_Hlk9266872"/>
      <w:bookmarkStart w:id="123"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w:t>
      </w:r>
      <w:proofErr w:type="spellStart"/>
      <w:r w:rsidRPr="000C2023">
        <w:t>INSTR</w:t>
      </w:r>
      <w:proofErr w:type="spellEnd"/>
      <w:r w:rsidRPr="000C2023">
        <w:t xml:space="preserve">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w:t>
      </w:r>
      <w:proofErr w:type="spellStart"/>
      <w:r w:rsidRPr="000C2023">
        <w:rPr>
          <w:rFonts w:eastAsia="Times New Roman"/>
        </w:rPr>
        <w:t>INSTR</w:t>
      </w:r>
      <w:proofErr w:type="spellEnd"/>
      <w:r w:rsidRPr="000C2023">
        <w:rPr>
          <w:rFonts w:eastAsia="Times New Roman"/>
        </w:rPr>
        <w:t xml:space="preserve">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w:t>
      </w:r>
      <w:proofErr w:type="spellStart"/>
      <w:r w:rsidRPr="000C2023">
        <w:rPr>
          <w:rFonts w:eastAsia="Times New Roman"/>
        </w:rPr>
        <w:t>INSTR</w:t>
      </w:r>
      <w:proofErr w:type="spellEnd"/>
      <w:r w:rsidRPr="000C2023">
        <w:rPr>
          <w:rFonts w:eastAsia="Times New Roman"/>
        </w:rPr>
        <w:t xml:space="preserve">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3355FEEA"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4" w:name="_Hlk48738873"/>
      <w:r w:rsidRPr="000C2023">
        <w:rPr>
          <w:rFonts w:asciiTheme="minorHAnsi" w:hAnsiTheme="minorHAnsi" w:cstheme="minorHAnsi"/>
          <w:b/>
        </w:rPr>
        <w:t>Várható hitelezési veszteség alapján származtatott kitettségérték</w:t>
      </w:r>
      <w:bookmarkEnd w:id="124"/>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22"/>
    <w:bookmarkEnd w:id="123"/>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 xml:space="preserve">Ebben az esetben az </w:t>
      </w:r>
      <w:proofErr w:type="spellStart"/>
      <w:r w:rsidR="00813155" w:rsidRPr="000C2023">
        <w:t>INSTR</w:t>
      </w:r>
      <w:proofErr w:type="spellEnd"/>
      <w:r w:rsidR="00813155" w:rsidRPr="000C2023">
        <w:t xml:space="preserve">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értékvesztésképzésre vonatkozó blokkjának töltésével.</w:t>
      </w:r>
      <w:r w:rsidR="00E12375" w:rsidRPr="000C2023">
        <w:rPr>
          <w:rFonts w:asciiTheme="minorHAnsi" w:hAnsiTheme="minorHAnsi" w:cstheme="minorHAnsi"/>
        </w:rPr>
        <w:t xml:space="preserve"> </w:t>
      </w:r>
      <w:bookmarkStart w:id="125" w:name="_Hlk93324539"/>
    </w:p>
    <w:bookmarkEnd w:id="125"/>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6"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6"/>
    <w:p w14:paraId="38B93427" w14:textId="77777777" w:rsidR="005B0729" w:rsidRPr="000C2023" w:rsidRDefault="005B0729" w:rsidP="00545F0D">
      <w:pPr>
        <w:spacing w:after="0"/>
        <w:rPr>
          <w:rFonts w:asciiTheme="minorHAnsi" w:hAnsiTheme="minorHAnsi" w:cstheme="minorHAnsi"/>
        </w:rPr>
      </w:pPr>
    </w:p>
    <w:p w14:paraId="277DFECC" w14:textId="05213007"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7" w:name="_Hlk112660612"/>
      <w:r w:rsidRPr="00E71203">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653C27ED"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7"/>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4FD48F74" w:rsidR="00470C1A" w:rsidRDefault="003118F4" w:rsidP="00C14714">
      <w:pPr>
        <w:rPr>
          <w:rFonts w:cs="Arial"/>
        </w:rPr>
      </w:pPr>
      <w:r>
        <w:rPr>
          <w:rFonts w:cs="Arial"/>
        </w:rPr>
        <w:t xml:space="preserve">2023. március vonatkozási időtől kezdődően feloldásra </w:t>
      </w:r>
      <w:r w:rsidR="00901FA5">
        <w:rPr>
          <w:rFonts w:cs="Arial"/>
        </w:rPr>
        <w:t xml:space="preserve">kerültek </w:t>
      </w:r>
      <w:r>
        <w:rPr>
          <w:rFonts w:cs="Arial"/>
        </w:rPr>
        <w:t>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2890459C"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41CB3DCD"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 xml:space="preserve">2023. december vonatkozási időtől kezdődően új mezők </w:t>
      </w:r>
      <w:r w:rsidR="00901FA5">
        <w:rPr>
          <w:rFonts w:asciiTheme="minorHAnsi" w:hAnsiTheme="minorHAnsi" w:cstheme="minorHAnsi"/>
        </w:rPr>
        <w:t>kerültek</w:t>
      </w:r>
      <w:r w:rsidR="00901FA5" w:rsidRPr="00755720">
        <w:rPr>
          <w:rFonts w:asciiTheme="minorHAnsi" w:hAnsiTheme="minorHAnsi" w:cstheme="minorHAnsi"/>
        </w:rPr>
        <w:t xml:space="preserve"> </w:t>
      </w:r>
      <w:r w:rsidRPr="00755720">
        <w:rPr>
          <w:rFonts w:asciiTheme="minorHAnsi" w:hAnsiTheme="minorHAnsi" w:cstheme="minorHAnsi"/>
        </w:rPr>
        <w:t xml:space="preserve">beépítésre az </w:t>
      </w:r>
      <w:proofErr w:type="spellStart"/>
      <w:r w:rsidRPr="00755720">
        <w:rPr>
          <w:rFonts w:asciiTheme="minorHAnsi" w:hAnsiTheme="minorHAnsi" w:cstheme="minorHAnsi"/>
        </w:rPr>
        <w:t>INSTR</w:t>
      </w:r>
      <w:proofErr w:type="spellEnd"/>
      <w:r w:rsidRPr="00755720">
        <w:rPr>
          <w:rFonts w:asciiTheme="minorHAnsi" w:hAnsiTheme="minorHAnsi" w:cstheme="minorHAnsi"/>
        </w:rPr>
        <w:t xml:space="preserve">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w:t>
      </w:r>
      <w:proofErr w:type="spellStart"/>
      <w:r w:rsidR="000049BF">
        <w:rPr>
          <w:rFonts w:asciiTheme="minorHAnsi" w:hAnsiTheme="minorHAnsi" w:cstheme="minorHAnsi"/>
        </w:rPr>
        <w:t>rulírozó</w:t>
      </w:r>
      <w:proofErr w:type="spellEnd"/>
      <w:r w:rsidR="000049BF">
        <w:rPr>
          <w:rFonts w:asciiTheme="minorHAnsi" w:hAnsiTheme="minorHAnsi" w:cstheme="minorHAnsi"/>
        </w:rPr>
        <w:t xml:space="preserve">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w:t>
      </w:r>
      <w:proofErr w:type="spellStart"/>
      <w:r w:rsidR="00AC307D">
        <w:rPr>
          <w:rFonts w:asciiTheme="minorHAnsi" w:hAnsiTheme="minorHAnsi" w:cstheme="minorHAnsi"/>
        </w:rPr>
        <w:t>INSTR</w:t>
      </w:r>
      <w:proofErr w:type="spellEnd"/>
      <w:r w:rsidR="00AC307D">
        <w:rPr>
          <w:rFonts w:asciiTheme="minorHAnsi" w:hAnsiTheme="minorHAnsi" w:cstheme="minorHAnsi"/>
        </w:rPr>
        <w:t xml:space="preserve">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7537C3" w:rsidRPr="00B40D7F">
        <w:t>INSTR</w:t>
      </w:r>
      <w:proofErr w:type="spellEnd"/>
      <w:r w:rsidR="007537C3" w:rsidRPr="00B40D7F">
        <w:t xml:space="preserve"> is tartozik, abban az esetben minden kerethez tartozó </w:t>
      </w:r>
      <w:proofErr w:type="spellStart"/>
      <w:r w:rsidR="007537C3" w:rsidRPr="00B40D7F">
        <w:t>INSTR</w:t>
      </w:r>
      <w:proofErr w:type="spellEnd"/>
      <w:r w:rsidR="007537C3" w:rsidRPr="00B40D7F">
        <w:t xml:space="preserve">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2B219F90" w14:textId="729C8E95" w:rsidR="004F5551" w:rsidRPr="00EF2A61" w:rsidRDefault="004F5551" w:rsidP="004F5551">
      <w:pPr>
        <w:pStyle w:val="Cmsor4"/>
        <w:numPr>
          <w:ilvl w:val="0"/>
          <w:numId w:val="0"/>
        </w:numPr>
      </w:pPr>
      <w:bookmarkStart w:id="128" w:name="_Toc206686152"/>
      <w:r w:rsidRPr="00EF2A61">
        <w:t xml:space="preserve">2025. </w:t>
      </w:r>
      <w:r>
        <w:t xml:space="preserve">negyedik negyedévi </w:t>
      </w:r>
      <w:r w:rsidRPr="00EF2A61">
        <w:t>vonatkozási időtől hatályos új mezőkre vonatkozó módszertani előírások:</w:t>
      </w:r>
      <w:bookmarkEnd w:id="128"/>
    </w:p>
    <w:p w14:paraId="43F3162D" w14:textId="7D460730" w:rsidR="004F5551" w:rsidRPr="00EF2A61" w:rsidRDefault="004F5551" w:rsidP="004F5551">
      <w:pPr>
        <w:pStyle w:val="Listaszerbekezds"/>
        <w:numPr>
          <w:ilvl w:val="0"/>
          <w:numId w:val="81"/>
        </w:numPr>
        <w:rPr>
          <w:rFonts w:asciiTheme="minorHAnsi" w:hAnsiTheme="minorHAnsi" w:cstheme="minorHAnsi"/>
        </w:rPr>
      </w:pPr>
      <w:r w:rsidRPr="000533AA">
        <w:rPr>
          <w:rFonts w:asciiTheme="minorHAnsi" w:hAnsiTheme="minorHAnsi" w:cstheme="minorHAnsi"/>
        </w:rPr>
        <w:t>A hitelkeretek</w:t>
      </w:r>
      <w:r w:rsidR="0088291E">
        <w:rPr>
          <w:rFonts w:asciiTheme="minorHAnsi" w:hAnsiTheme="minorHAnsi" w:cstheme="minorHAnsi"/>
        </w:rPr>
        <w:t xml:space="preserve"> </w:t>
      </w:r>
      <w:r w:rsidRPr="000533AA">
        <w:rPr>
          <w:rFonts w:asciiTheme="minorHAnsi" w:hAnsiTheme="minorHAnsi" w:cstheme="minorHAnsi"/>
        </w:rPr>
        <w:t xml:space="preserve">esetén jelentendő az az információ, hogy </w:t>
      </w:r>
      <w:r w:rsidRPr="000533AA">
        <w:rPr>
          <w:rFonts w:asciiTheme="minorHAnsi" w:hAnsiTheme="minorHAnsi" w:cstheme="minorHAnsi"/>
          <w:b/>
          <w:bCs/>
        </w:rPr>
        <w:t xml:space="preserve">„A keret </w:t>
      </w:r>
      <w:proofErr w:type="spellStart"/>
      <w:r w:rsidRPr="000533AA">
        <w:rPr>
          <w:rFonts w:asciiTheme="minorHAnsi" w:hAnsiTheme="minorHAnsi" w:cstheme="minorHAnsi"/>
          <w:b/>
          <w:bCs/>
        </w:rPr>
        <w:t>rulírozó</w:t>
      </w:r>
      <w:proofErr w:type="spellEnd"/>
      <w:r w:rsidRPr="000533AA">
        <w:rPr>
          <w:rFonts w:asciiTheme="minorHAnsi" w:hAnsiTheme="minorHAnsi" w:cstheme="minorHAnsi"/>
          <w:b/>
          <w:bCs/>
        </w:rPr>
        <w:t>-e”</w:t>
      </w:r>
      <w:r w:rsidRPr="000533AA">
        <w:rPr>
          <w:rFonts w:asciiTheme="minorHAnsi" w:hAnsiTheme="minorHAnsi" w:cstheme="minorHAnsi"/>
        </w:rPr>
        <w:t xml:space="preserve">, azaz a visszafizetett összeg újra lehívható-e a kereten belül, a szerződésben meghatározott feltételek szerint és </w:t>
      </w:r>
      <w:r w:rsidRPr="000533AA">
        <w:rPr>
          <w:rFonts w:asciiTheme="minorHAnsi" w:hAnsiTheme="minorHAnsi" w:cstheme="minorHAnsi"/>
          <w:b/>
          <w:bCs/>
        </w:rPr>
        <w:t>„A keret feltétel nélkül megszüntethető-e?”</w:t>
      </w:r>
      <w:r w:rsidRPr="000533AA">
        <w:rPr>
          <w:rFonts w:asciiTheme="minorHAnsi" w:hAnsiTheme="minorHAnsi" w:cstheme="minorHAnsi"/>
        </w:rPr>
        <w:t xml:space="preserve">, azaz bármikor, előzetes értesítés és indoklás nélkül felmondható-e. </w:t>
      </w:r>
      <w:r w:rsidR="0088291E" w:rsidRPr="0088291E">
        <w:rPr>
          <w:rFonts w:asciiTheme="minorHAnsi" w:hAnsiTheme="minorHAnsi" w:cstheme="minorHAnsi"/>
        </w:rPr>
        <w:t>Az új attribútumok a teljes fennálló hitelállományra jelentendők a pénzügyi vállalkozások teljes köre által</w:t>
      </w:r>
      <w:r w:rsidR="0082032D">
        <w:rPr>
          <w:rFonts w:asciiTheme="minorHAnsi" w:hAnsiTheme="minorHAnsi" w:cstheme="minorHAnsi"/>
        </w:rPr>
        <w:t>.</w:t>
      </w:r>
    </w:p>
    <w:p w14:paraId="0C7DFC0A" w14:textId="52F4FC15" w:rsidR="00BD4169" w:rsidRPr="00EF2A61" w:rsidRDefault="004F5551" w:rsidP="00BD4169">
      <w:pPr>
        <w:pStyle w:val="Listaszerbekezds"/>
        <w:numPr>
          <w:ilvl w:val="0"/>
          <w:numId w:val="81"/>
        </w:numPr>
        <w:rPr>
          <w:rFonts w:asciiTheme="minorHAnsi" w:hAnsiTheme="minorHAnsi" w:cstheme="minorHAnsi"/>
        </w:rPr>
      </w:pPr>
      <w:r w:rsidRPr="00EF2A61">
        <w:rPr>
          <w:rFonts w:asciiTheme="minorHAnsi" w:hAnsiTheme="minorHAnsi" w:cstheme="minorHAnsi"/>
        </w:rPr>
        <w:t xml:space="preserve">A hitel típusú instrumentumok esetén a teljes állomány tekintetében jelentendő a </w:t>
      </w:r>
      <w:r w:rsidRPr="000533AA">
        <w:rPr>
          <w:rFonts w:asciiTheme="minorHAnsi" w:hAnsiTheme="minorHAnsi" w:cstheme="minorHAnsi"/>
          <w:b/>
          <w:bCs/>
        </w:rPr>
        <w:t>„Referenciakamat-szorzó”</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az adott napi referencia kamat valamekkora szorzóval módosított értéke kerül felhasználásra), </w:t>
      </w:r>
      <w:r w:rsidRPr="000533AA">
        <w:rPr>
          <w:rFonts w:asciiTheme="minorHAnsi" w:hAnsiTheme="minorHAnsi" w:cstheme="minorHAnsi"/>
          <w:b/>
          <w:bCs/>
        </w:rPr>
        <w:t>„Referenciakamat-késleltetés”</w:t>
      </w:r>
      <w:r w:rsidRPr="00EF2A61">
        <w:rPr>
          <w:rFonts w:asciiTheme="minorHAnsi" w:hAnsiTheme="minorHAnsi" w:cstheme="minorHAnsi"/>
        </w:rPr>
        <w:t xml:space="preserve"> (abban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egy késleltetett, régebbi értéke) és a </w:t>
      </w:r>
      <w:r w:rsidRPr="000533AA">
        <w:rPr>
          <w:rFonts w:asciiTheme="minorHAnsi" w:hAnsiTheme="minorHAnsi" w:cstheme="minorHAnsi"/>
          <w:b/>
          <w:bCs/>
        </w:rPr>
        <w:t>„Referenciakamat-átlag”</w:t>
      </w:r>
      <w:r w:rsidR="0082032D">
        <w:rPr>
          <w:rFonts w:asciiTheme="minorHAnsi" w:hAnsiTheme="minorHAnsi" w:cstheme="minorHAnsi"/>
          <w:b/>
          <w:bCs/>
        </w:rPr>
        <w:t xml:space="preserve"> </w:t>
      </w:r>
      <w:r w:rsidRPr="00EF2A61">
        <w:rPr>
          <w:rFonts w:asciiTheme="minorHAnsi" w:hAnsiTheme="minorHAnsi" w:cstheme="minorHAnsi"/>
        </w:rPr>
        <w:t xml:space="preserve">(abban az esetben, ha az </w:t>
      </w:r>
      <w:proofErr w:type="spellStart"/>
      <w:r w:rsidRPr="00EF2A61">
        <w:rPr>
          <w:rFonts w:asciiTheme="minorHAnsi" w:hAnsiTheme="minorHAnsi" w:cstheme="minorHAnsi"/>
        </w:rPr>
        <w:t>átárazódás</w:t>
      </w:r>
      <w:proofErr w:type="spellEnd"/>
      <w:r w:rsidRPr="00EF2A61">
        <w:rPr>
          <w:rFonts w:asciiTheme="minorHAnsi" w:hAnsiTheme="minorHAnsi" w:cstheme="minorHAnsi"/>
        </w:rPr>
        <w:t xml:space="preserve"> napján nem az adott napi referencia kamat értéke kerül felhasználásra, hanem az adott referencia kamat régebbi értékeiből számított átlag</w:t>
      </w:r>
      <w:ins w:id="129" w:author="MNB" w:date="2025-11-14T11:55:00Z" w16du:dateUtc="2025-11-14T10:55:00Z">
        <w:r w:rsidRPr="00EF2A61">
          <w:rPr>
            <w:rFonts w:asciiTheme="minorHAnsi" w:hAnsiTheme="minorHAnsi" w:cstheme="minorHAnsi"/>
          </w:rPr>
          <w:t>)</w:t>
        </w:r>
        <w:r w:rsidR="004326AC">
          <w:rPr>
            <w:rFonts w:asciiTheme="minorHAnsi" w:hAnsiTheme="minorHAnsi" w:cstheme="minorHAnsi"/>
          </w:rPr>
          <w:t xml:space="preserve"> </w:t>
        </w:r>
        <w:proofErr w:type="spellStart"/>
        <w:r w:rsidR="004326AC">
          <w:rPr>
            <w:rFonts w:asciiTheme="minorHAnsi" w:hAnsiTheme="minorHAnsi" w:cstheme="minorHAnsi"/>
          </w:rPr>
          <w:t>HNY</w:t>
        </w:r>
        <w:proofErr w:type="spellEnd"/>
        <w:r w:rsidR="004326AC">
          <w:rPr>
            <w:rFonts w:asciiTheme="minorHAnsi" w:hAnsiTheme="minorHAnsi" w:cstheme="minorHAnsi"/>
          </w:rPr>
          <w:t xml:space="preserve"> és </w:t>
        </w:r>
        <w:proofErr w:type="spellStart"/>
        <w:r w:rsidR="004326AC">
          <w:rPr>
            <w:rFonts w:asciiTheme="minorHAnsi" w:hAnsiTheme="minorHAnsi" w:cstheme="minorHAnsi"/>
          </w:rPr>
          <w:t>LIZ</w:t>
        </w:r>
        <w:proofErr w:type="spellEnd"/>
        <w:r w:rsidR="004326AC">
          <w:rPr>
            <w:rFonts w:asciiTheme="minorHAnsi" w:hAnsiTheme="minorHAnsi" w:cstheme="minorHAnsi"/>
          </w:rPr>
          <w:t xml:space="preserve"> tevékenységek esetén</w:t>
        </w:r>
        <w:r w:rsidRPr="00EF2A61">
          <w:rPr>
            <w:rFonts w:asciiTheme="minorHAnsi" w:hAnsiTheme="minorHAnsi" w:cstheme="minorHAnsi"/>
          </w:rPr>
          <w:t xml:space="preserve">. </w:t>
        </w:r>
      </w:ins>
      <w:moveFromRangeStart w:id="130" w:author="MNB" w:date="2025-11-14T11:55:00Z" w:name="move214013761"/>
      <w:moveFrom w:id="131" w:author="MNB" w:date="2025-11-14T11:55:00Z" w16du:dateUtc="2025-11-14T10:55:00Z">
        <w:r w:rsidR="00BD4169" w:rsidRPr="00B71640">
          <w:rPr>
            <w:rFonts w:asciiTheme="minorHAnsi" w:hAnsiTheme="minorHAnsi" w:cstheme="minorHAnsi"/>
          </w:rPr>
          <w:t xml:space="preserve">). A „Referenciakamat-késleltetés” mezőben az Fhtv. </w:t>
        </w:r>
      </w:moveFrom>
      <w:moveFromRangeEnd w:id="130"/>
      <w:del w:id="132" w:author="MNB" w:date="2025-11-14T11:55:00Z" w16du:dateUtc="2025-11-14T10:55:00Z">
        <w:r w:rsidRPr="00EF2A61">
          <w:rPr>
            <w:rFonts w:asciiTheme="minorHAnsi" w:hAnsiTheme="minorHAnsi" w:cstheme="minorHAnsi"/>
          </w:rPr>
          <w:delText>alá tartozó hitelek esetén „1” érték jelentendő.</w:delText>
        </w:r>
        <w:r w:rsidR="0088291E" w:rsidRPr="0088291E">
          <w:delText xml:space="preserve"> </w:delText>
        </w:r>
        <w:r w:rsidR="0088291E" w:rsidRPr="0088291E">
          <w:rPr>
            <w:rFonts w:asciiTheme="minorHAnsi" w:hAnsiTheme="minorHAnsi" w:cstheme="minorHAnsi"/>
          </w:rPr>
          <w:delText>Az új attribútumok a teljes fennálló hitelállományra jelentendők a pénzügyi vállalkozások teljes köre által</w:delText>
        </w:r>
        <w:r w:rsidR="0082032D">
          <w:rPr>
            <w:rFonts w:asciiTheme="minorHAnsi" w:hAnsiTheme="minorHAnsi" w:cstheme="minorHAnsi"/>
          </w:rPr>
          <w:delText>.</w:delText>
        </w:r>
      </w:del>
    </w:p>
    <w:p w14:paraId="01210835" w14:textId="718B6723" w:rsidR="00BD4169" w:rsidRPr="00B71640" w:rsidRDefault="00BD4169" w:rsidP="00BD4169">
      <w:pPr>
        <w:pStyle w:val="Listaszerbekezds"/>
        <w:numPr>
          <w:ilvl w:val="0"/>
          <w:numId w:val="81"/>
        </w:numPr>
        <w:rPr>
          <w:ins w:id="133" w:author="MNB" w:date="2025-11-14T11:55:00Z" w16du:dateUtc="2025-11-14T10:55:00Z"/>
          <w:rFonts w:asciiTheme="minorHAnsi" w:hAnsiTheme="minorHAnsi" w:cstheme="minorHAnsi"/>
        </w:rPr>
      </w:pPr>
      <w:ins w:id="134" w:author="MNB" w:date="2025-11-14T11:55:00Z" w16du:dateUtc="2025-11-14T10:55:00Z">
        <w:r w:rsidRPr="00B71640">
          <w:rPr>
            <w:rFonts w:asciiTheme="minorHAnsi" w:hAnsiTheme="minorHAnsi" w:cstheme="minorHAnsi"/>
          </w:rPr>
          <w:t>A „Referenciakamat-átlag” és „Referenciakamat-késleltetés” egész hónapokra kerekítve jelentendő a kerekítés szabályainak megfelelően (pl. egy hetes átlag esetén a „</w:t>
        </w:r>
        <w:proofErr w:type="spellStart"/>
        <w:r w:rsidRPr="00B71640">
          <w:rPr>
            <w:rFonts w:asciiTheme="minorHAnsi" w:hAnsiTheme="minorHAnsi" w:cstheme="minorHAnsi"/>
          </w:rPr>
          <w:t>Rerenciakamat</w:t>
        </w:r>
        <w:proofErr w:type="spellEnd"/>
        <w:r w:rsidRPr="00B71640">
          <w:rPr>
            <w:rFonts w:asciiTheme="minorHAnsi" w:hAnsiTheme="minorHAnsi" w:cstheme="minorHAnsi"/>
          </w:rPr>
          <w:t>-átlag” mezőben, illetve két napos késleltetés esetén a „Referenciakamat-késleltetés” oszlopban „0” érték jelentendő</w:t>
        </w:r>
      </w:ins>
      <w:moveToRangeStart w:id="135" w:author="MNB" w:date="2025-11-14T11:55:00Z" w:name="move214013761"/>
      <w:moveTo w:id="136" w:author="MNB" w:date="2025-11-14T11:55:00Z" w16du:dateUtc="2025-11-14T10:55:00Z">
        <w:r w:rsidRPr="00B71640">
          <w:rPr>
            <w:rFonts w:asciiTheme="minorHAnsi" w:hAnsiTheme="minorHAnsi" w:cstheme="minorHAnsi"/>
          </w:rPr>
          <w:t xml:space="preserve">). A „Referenciakamat-késleltetés” mezőben az </w:t>
        </w:r>
        <w:proofErr w:type="spellStart"/>
        <w:r w:rsidRPr="00B71640">
          <w:rPr>
            <w:rFonts w:asciiTheme="minorHAnsi" w:hAnsiTheme="minorHAnsi" w:cstheme="minorHAnsi"/>
          </w:rPr>
          <w:t>Fhtv</w:t>
        </w:r>
        <w:proofErr w:type="spellEnd"/>
        <w:r w:rsidRPr="00B71640">
          <w:rPr>
            <w:rFonts w:asciiTheme="minorHAnsi" w:hAnsiTheme="minorHAnsi" w:cstheme="minorHAnsi"/>
          </w:rPr>
          <w:t xml:space="preserve">. </w:t>
        </w:r>
      </w:moveTo>
      <w:moveToRangeEnd w:id="135"/>
      <w:ins w:id="137" w:author="MNB" w:date="2025-11-14T11:55:00Z" w16du:dateUtc="2025-11-14T10:55:00Z">
        <w:r w:rsidRPr="00B71640">
          <w:rPr>
            <w:rFonts w:asciiTheme="minorHAnsi" w:hAnsiTheme="minorHAnsi" w:cstheme="minorHAnsi"/>
          </w:rPr>
          <w:t>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futamidejű államkötvény aukcióin kialakult átlaghozamok adott aukciókon elfogadott mennyiségekkel súlyozott számtani átlaga alapján kerül meghatározásra, ami a közzététel naptári hónapját követő hónaptól alkalmazandó (államilag támogatott hitelek), a ’</w:t>
        </w:r>
        <w:proofErr w:type="spellStart"/>
        <w:r w:rsidRPr="00B71640">
          <w:rPr>
            <w:rFonts w:asciiTheme="minorHAnsi" w:hAnsiTheme="minorHAnsi" w:cstheme="minorHAnsi"/>
          </w:rPr>
          <w:t>REF_KAMAT_ATL</w:t>
        </w:r>
        <w:proofErr w:type="spellEnd"/>
        <w:r w:rsidRPr="00B71640">
          <w:rPr>
            <w:rFonts w:asciiTheme="minorHAnsi" w:hAnsiTheme="minorHAnsi" w:cstheme="minorHAnsi"/>
          </w:rPr>
          <w:t xml:space="preserve">’ mezőben a jelentendő érték az átlagolási periódus hossza hónapokban kifejezve (3 hónapos átlagolásnál „3”), míg </w:t>
        </w:r>
        <w:proofErr w:type="spellStart"/>
        <w:r w:rsidRPr="00B71640">
          <w:rPr>
            <w:rFonts w:asciiTheme="minorHAnsi" w:hAnsiTheme="minorHAnsi" w:cstheme="minorHAnsi"/>
          </w:rPr>
          <w:t>a’REF_KAMAT_KESL_ERTEK</w:t>
        </w:r>
        <w:proofErr w:type="spellEnd"/>
        <w:r w:rsidRPr="00B71640">
          <w:rPr>
            <w:rFonts w:asciiTheme="minorHAnsi" w:hAnsiTheme="minorHAnsi" w:cstheme="minorHAnsi"/>
          </w:rPr>
          <w:t>’ mezőben „1” érték jelentendő. Átlagolás és késleltetés együttes fennállása esetén az átlagolási periódus vége alapján kell meghatározni a késleltetés mértékét.</w:t>
        </w:r>
      </w:ins>
    </w:p>
    <w:p w14:paraId="3D28B284" w14:textId="77777777" w:rsidR="00BD4169" w:rsidRPr="00B71640" w:rsidRDefault="00BD4169" w:rsidP="00BD4169">
      <w:pPr>
        <w:rPr>
          <w:ins w:id="138" w:author="MNB" w:date="2025-11-14T11:55:00Z" w16du:dateUtc="2025-11-14T10:55:00Z"/>
          <w:rFonts w:asciiTheme="minorHAnsi" w:hAnsiTheme="minorHAnsi" w:cstheme="minorHAnsi"/>
        </w:rPr>
      </w:pPr>
      <w:ins w:id="139" w:author="MNB" w:date="2025-11-14T11:55:00Z" w16du:dateUtc="2025-11-14T10:55:00Z">
        <w:r w:rsidRPr="00B71640">
          <w:rPr>
            <w:rFonts w:asciiTheme="minorHAnsi" w:hAnsiTheme="minorHAnsi" w:cstheme="minorHAnsi"/>
          </w:rPr>
          <w:t>Példa egy 2024. január 1-je előtt induló, 130 százalékos szorzóval kamatozó babaváró hitel esetén követendő jelentési módra:</w:t>
        </w:r>
      </w:ins>
    </w:p>
    <w:p w14:paraId="5D554A71" w14:textId="77777777" w:rsidR="00BD4169" w:rsidRPr="00B71640" w:rsidRDefault="00BD4169" w:rsidP="00BD4169">
      <w:pPr>
        <w:rPr>
          <w:ins w:id="140" w:author="MNB" w:date="2025-11-14T11:55:00Z" w16du:dateUtc="2025-11-14T10:55:00Z"/>
          <w:rFonts w:asciiTheme="minorHAnsi" w:hAnsiTheme="minorHAnsi" w:cstheme="minorHAnsi"/>
        </w:rPr>
      </w:pPr>
      <w:ins w:id="141" w:author="MNB" w:date="2025-11-14T11:55:00Z" w16du:dateUtc="2025-11-14T10:55:00Z">
        <w:r w:rsidRPr="00B71640">
          <w:rPr>
            <w:noProof/>
          </w:rPr>
          <w:drawing>
            <wp:inline distT="0" distB="0" distL="0" distR="0" wp14:anchorId="0D01AAEB" wp14:editId="1406B7CA">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ins>
    </w:p>
    <w:p w14:paraId="2C15BEBF" w14:textId="77777777" w:rsidR="00BD4169" w:rsidRDefault="00BD4169" w:rsidP="00BD4169">
      <w:pPr>
        <w:rPr>
          <w:ins w:id="142" w:author="MNB" w:date="2025-11-14T11:55:00Z" w16du:dateUtc="2025-11-14T10:55:00Z"/>
          <w:rFonts w:asciiTheme="minorHAnsi" w:hAnsiTheme="minorHAnsi" w:cstheme="minorHAnsi"/>
          <w:color w:val="000000" w:themeColor="text1"/>
        </w:rPr>
      </w:pPr>
      <w:ins w:id="143" w:author="MNB" w:date="2025-11-14T11:55:00Z" w16du:dateUtc="2025-11-14T10:55:00Z">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ins>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44" w:name="_Toc106619737"/>
      <w:bookmarkStart w:id="145" w:name="_Toc149904383"/>
      <w:r w:rsidRPr="000C2023">
        <w:rPr>
          <w:b/>
          <w:szCs w:val="22"/>
        </w:rPr>
        <w:t>Instrumentum megszűnése</w:t>
      </w:r>
      <w:bookmarkEnd w:id="144"/>
      <w:r w:rsidR="00545F0D">
        <w:rPr>
          <w:b/>
          <w:szCs w:val="22"/>
        </w:rPr>
        <w:t xml:space="preserve"> (</w:t>
      </w:r>
      <w:proofErr w:type="spellStart"/>
      <w:r w:rsidR="00545F0D">
        <w:rPr>
          <w:b/>
          <w:szCs w:val="22"/>
        </w:rPr>
        <w:t>INSTM</w:t>
      </w:r>
      <w:proofErr w:type="spellEnd"/>
      <w:r w:rsidR="00545F0D">
        <w:rPr>
          <w:b/>
          <w:szCs w:val="22"/>
        </w:rPr>
        <w:t>)</w:t>
      </w:r>
      <w:bookmarkEnd w:id="145"/>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 xml:space="preserve">fennálló tőke vagy átfordult túlfizetés miatt a hitel, a </w:t>
      </w:r>
      <w:proofErr w:type="spellStart"/>
      <w:r w:rsidR="00D910FB" w:rsidRPr="000C2023">
        <w:t>rulírozó</w:t>
      </w:r>
      <w:proofErr w:type="spellEnd"/>
      <w:r w:rsidR="00D910FB" w:rsidRPr="000C2023">
        <w:t xml:space="preserve">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46"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46"/>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w:t>
      </w:r>
      <w:proofErr w:type="spellStart"/>
      <w:r w:rsidRPr="000C2023">
        <w:t>INSTR</w:t>
      </w:r>
      <w:proofErr w:type="spellEnd"/>
      <w:r w:rsidRPr="000C2023">
        <w:t xml:space="preserve">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w:t>
      </w:r>
      <w:proofErr w:type="spellStart"/>
      <w:r w:rsidRPr="000C2023">
        <w:t>INSTR</w:t>
      </w:r>
      <w:proofErr w:type="spellEnd"/>
      <w:r w:rsidRPr="000C2023">
        <w:t xml:space="preserve">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1F218439" w:rsidR="001E6230" w:rsidRPr="000C2023" w:rsidRDefault="00EC3DF4" w:rsidP="00C14714">
      <w:r w:rsidRPr="004329C4">
        <w:t xml:space="preserve">2025. negyedik negyedévi vonatkozási időtől kezdődően kizárólag a 2025. </w:t>
      </w:r>
      <w:r w:rsidR="00214212" w:rsidRPr="004329C4">
        <w:t xml:space="preserve">május </w:t>
      </w:r>
      <w:r w:rsidRPr="004329C4">
        <w:t xml:space="preserve">16-án hatályba lépett, a nemteljesítő hitelmegállapodások hitelgondozóiról és a nemteljesítő hitelmegállapodások felvásárlóiról szóló 2025. évi XII. törvény (a továbbiakban: </w:t>
      </w:r>
      <w:proofErr w:type="spellStart"/>
      <w:r w:rsidRPr="004329C4">
        <w:t>Nhf</w:t>
      </w:r>
      <w:proofErr w:type="spellEnd"/>
      <w:r w:rsidRPr="004329C4">
        <w:t>.) hatálya alá tartozó hitelértékesítések esetén jelentendők a vevőre, az értékesített hitelösszegre és az átadott fedezetekre vonatkozó információk</w:t>
      </w:r>
      <w:r w:rsidR="002D48EC" w:rsidRPr="004329C4">
        <w:t xml:space="preserve"> (</w:t>
      </w:r>
      <w:proofErr w:type="spellStart"/>
      <w:r w:rsidR="002D48EC" w:rsidRPr="004329C4">
        <w:rPr>
          <w:rFonts w:asciiTheme="minorHAnsi" w:hAnsiTheme="minorHAnsi" w:cstheme="minorHAnsi"/>
        </w:rPr>
        <w:t>INSTM</w:t>
      </w:r>
      <w:proofErr w:type="spellEnd"/>
      <w:r w:rsidR="002D48EC" w:rsidRPr="004329C4">
        <w:rPr>
          <w:rFonts w:asciiTheme="minorHAnsi" w:hAnsiTheme="minorHAnsi" w:cstheme="minorHAnsi"/>
        </w:rPr>
        <w:t xml:space="preserve"> 19-38 sorszámú mezők)</w:t>
      </w:r>
      <w:r w:rsidRPr="004329C4">
        <w:t>.</w:t>
      </w:r>
      <w:r w:rsidR="00011493" w:rsidRPr="004329C4">
        <w:t xml:space="preserve"> Csak </w:t>
      </w:r>
      <w:proofErr w:type="spellStart"/>
      <w:r w:rsidR="00011493" w:rsidRPr="004329C4">
        <w:t>PVOV</w:t>
      </w:r>
      <w:proofErr w:type="spellEnd"/>
      <w:r w:rsidR="00011493" w:rsidRPr="004329C4">
        <w:t xml:space="preserve"> </w:t>
      </w:r>
      <w:r w:rsidR="00214212" w:rsidRPr="004329C4">
        <w:t xml:space="preserve">tekintetében jelentendő, </w:t>
      </w:r>
      <w:proofErr w:type="spellStart"/>
      <w:r w:rsidR="00214212" w:rsidRPr="004329C4">
        <w:t>FF</w:t>
      </w:r>
      <w:proofErr w:type="spellEnd"/>
      <w:r w:rsidR="00214212" w:rsidRPr="004329C4">
        <w:t xml:space="preserve"> tevékenység </w:t>
      </w:r>
      <w:r w:rsidR="00011493" w:rsidRPr="004329C4">
        <w:t>kivé</w:t>
      </w:r>
      <w:r w:rsidR="00214212" w:rsidRPr="004329C4">
        <w:t>telével.</w:t>
      </w:r>
    </w:p>
    <w:p w14:paraId="0C5C4864" w14:textId="77777777" w:rsidR="00771390" w:rsidRPr="000C2023" w:rsidRDefault="00771390" w:rsidP="00C14714">
      <w:pPr>
        <w:pStyle w:val="Cmsor2"/>
        <w:jc w:val="both"/>
      </w:pPr>
      <w:bookmarkStart w:id="147" w:name="_Toc106619738"/>
      <w:bookmarkStart w:id="148" w:name="_Toc149904384"/>
      <w:r w:rsidRPr="000C2023">
        <w:t>Instrumentum – felügyeleti adatok (</w:t>
      </w:r>
      <w:proofErr w:type="spellStart"/>
      <w:r w:rsidRPr="000C2023">
        <w:t>INSTN</w:t>
      </w:r>
      <w:proofErr w:type="spellEnd"/>
      <w:r w:rsidRPr="000C2023">
        <w:t>)</w:t>
      </w:r>
      <w:bookmarkEnd w:id="147"/>
      <w:bookmarkEnd w:id="148"/>
    </w:p>
    <w:p w14:paraId="6653431D" w14:textId="77777777" w:rsidR="00771390" w:rsidRPr="000C2023" w:rsidRDefault="00771390" w:rsidP="00C14714">
      <w:pPr>
        <w:rPr>
          <w:rFonts w:cs="Arial"/>
        </w:rPr>
      </w:pPr>
    </w:p>
    <w:p w14:paraId="3BC5E629" w14:textId="2D0EA9E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w:t>
      </w:r>
      <w:proofErr w:type="spellStart"/>
      <w:r w:rsidR="0029499E" w:rsidRPr="000C2023">
        <w:rPr>
          <w:rFonts w:asciiTheme="minorHAnsi" w:hAnsiTheme="minorHAnsi" w:cstheme="minorHAnsi"/>
        </w:rPr>
        <w:t>INSTR</w:t>
      </w:r>
      <w:proofErr w:type="spellEnd"/>
      <w:r w:rsidR="0029499E" w:rsidRPr="000C2023">
        <w:rPr>
          <w:rFonts w:asciiTheme="minorHAnsi" w:hAnsiTheme="minorHAnsi" w:cstheme="minorHAnsi"/>
        </w:rPr>
        <w:t xml:space="preserve"> instrumentumhoz kapcsolódóan).</w:t>
      </w:r>
      <w:r w:rsidR="00EC3DF4">
        <w:rPr>
          <w:rFonts w:asciiTheme="minorHAnsi" w:hAnsiTheme="minorHAnsi" w:cstheme="minorHAnsi"/>
        </w:rPr>
        <w:t xml:space="preserve"> </w:t>
      </w:r>
      <w:r w:rsidR="00C47CF1" w:rsidRPr="000C2023">
        <w:rPr>
          <w:rFonts w:cs="Arial"/>
        </w:rPr>
        <w:t>A</w:t>
      </w:r>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w:t>
      </w:r>
      <w:r w:rsidRPr="00FE6735">
        <w:rPr>
          <w:rFonts w:asciiTheme="minorHAnsi" w:hAnsiTheme="minorHAnsi" w:cstheme="minorHAnsi"/>
          <w:b/>
          <w:bCs/>
        </w:rPr>
        <w:t>Tőkeszámítás során alkalmazott hitelegyenértékesítési tényező (</w:t>
      </w:r>
      <w:proofErr w:type="spellStart"/>
      <w:r w:rsidRPr="00FE6735">
        <w:rPr>
          <w:rFonts w:asciiTheme="minorHAnsi" w:hAnsiTheme="minorHAnsi" w:cstheme="minorHAnsi"/>
          <w:b/>
          <w:bCs/>
        </w:rPr>
        <w:t>CCF</w:t>
      </w:r>
      <w:proofErr w:type="spellEnd"/>
      <w:r w:rsidRPr="00FE6735">
        <w:rPr>
          <w:rFonts w:asciiTheme="minorHAnsi" w:hAnsiTheme="minorHAnsi" w:cstheme="minorHAnsi"/>
          <w:b/>
          <w:bCs/>
        </w:rPr>
        <w:t>)</w:t>
      </w:r>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xml:space="preserve">. </w:t>
      </w:r>
      <w:bookmarkStart w:id="149" w:name="_Hlk208566386"/>
      <w:r w:rsidR="0007513F" w:rsidRPr="000C2023">
        <w:rPr>
          <w:rFonts w:asciiTheme="minorHAnsi" w:hAnsiTheme="minorHAnsi" w:cstheme="minorHAnsi"/>
        </w:rPr>
        <w:t>negyedik negyedévi</w:t>
      </w:r>
      <w:r w:rsidR="00F9177D" w:rsidRPr="000C2023">
        <w:rPr>
          <w:rFonts w:asciiTheme="minorHAnsi" w:hAnsiTheme="minorHAnsi" w:cstheme="minorHAnsi"/>
        </w:rPr>
        <w:t xml:space="preserve"> </w:t>
      </w:r>
      <w:bookmarkEnd w:id="149"/>
      <w:r w:rsidR="00F9177D" w:rsidRPr="000C2023">
        <w:rPr>
          <w:rFonts w:asciiTheme="minorHAnsi" w:hAnsiTheme="minorHAnsi" w:cstheme="minorHAnsi"/>
        </w:rPr>
        <w:t>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50"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50"/>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699DBBD" w:rsidR="0012239E" w:rsidRPr="000C2023" w:rsidRDefault="0012239E" w:rsidP="00C14714">
      <w:pPr>
        <w:rPr>
          <w:rFonts w:asciiTheme="minorHAnsi" w:hAnsiTheme="minorHAnsi" w:cstheme="minorHAnsi"/>
        </w:rPr>
      </w:pPr>
      <w:bookmarkStart w:id="151"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51"/>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5F94B51F"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w:t>
      </w:r>
      <w:r w:rsidR="00CF33CA" w:rsidRPr="000C2023">
        <w:rPr>
          <w:rFonts w:asciiTheme="minorHAnsi" w:hAnsiTheme="minorHAnsi" w:cstheme="minorHAnsi"/>
        </w:rPr>
        <w:t>hoz kapcsolódik, ahol szerepel le nem hívott keret és a keret értékvesztésképzés hatálya alá tartozik.</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 xml:space="preserve">A kalkuláció során a céltartalékképzés tekintetében alkalmazott modellből kell kiindulni és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52" w:name="_Toc106619739"/>
      <w:bookmarkStart w:id="153" w:name="_Toc149904385"/>
      <w:bookmarkEnd w:id="100"/>
      <w:r w:rsidRPr="000C2023">
        <w:rPr>
          <w:sz w:val="22"/>
          <w:szCs w:val="22"/>
        </w:rPr>
        <w:t xml:space="preserve">FEDEZETEKRE vonatkozó </w:t>
      </w:r>
      <w:r w:rsidR="00E60D85" w:rsidRPr="000C2023">
        <w:rPr>
          <w:sz w:val="22"/>
          <w:szCs w:val="22"/>
        </w:rPr>
        <w:t>táblák</w:t>
      </w:r>
      <w:bookmarkEnd w:id="152"/>
      <w:bookmarkEnd w:id="153"/>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0A5CA588"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 xml:space="preserve">a kapcsolódó fedezetek </w:t>
      </w:r>
      <w:proofErr w:type="spellStart"/>
      <w:r w:rsidR="00572BEA">
        <w:rPr>
          <w:rFonts w:asciiTheme="minorHAnsi" w:hAnsiTheme="minorHAnsi" w:cstheme="minorHAnsi"/>
        </w:rPr>
        <w:t>teljeskörűen</w:t>
      </w:r>
      <w:proofErr w:type="spellEnd"/>
      <w:r w:rsidR="00572BEA">
        <w:rPr>
          <w:rFonts w:asciiTheme="minorHAnsi" w:hAnsiTheme="minorHAnsi" w:cstheme="minorHAnsi"/>
        </w:rPr>
        <w:t xml:space="preserve">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AE6AD8F" w14:textId="1F470A61" w:rsidR="00BD3277" w:rsidRPr="00B944EB" w:rsidRDefault="00BD3277" w:rsidP="00BD3277">
      <w:pPr>
        <w:pStyle w:val="Listaszerbekezds"/>
        <w:numPr>
          <w:ilvl w:val="0"/>
          <w:numId w:val="0"/>
        </w:numPr>
        <w:spacing w:after="0"/>
        <w:ind w:left="426"/>
      </w:pPr>
      <w:r>
        <w:t xml:space="preserve">A </w:t>
      </w:r>
      <w:proofErr w:type="spellStart"/>
      <w:r>
        <w:t>CRR</w:t>
      </w:r>
      <w:proofErr w:type="spellEnd"/>
      <w: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w:t>
      </w:r>
      <w:r w:rsidRPr="002C7E34">
        <w:t>természetes személyek</w:t>
      </w:r>
      <w:r>
        <w:t xml:space="preserve"> </w:t>
      </w:r>
      <w:r w:rsidRPr="002C7E34">
        <w:t>által saját célra épített</w:t>
      </w:r>
      <w:r>
        <w:t xml:space="preserve"> lakóingatlanokon túl a korábbiakban kereskedelmi ingatlanok (fedezetek tekintetében ’</w:t>
      </w:r>
      <w:proofErr w:type="spellStart"/>
      <w:r>
        <w:t>ING_KER</w:t>
      </w:r>
      <w:proofErr w:type="spellEnd"/>
      <w:r>
        <w:t>’ és ’</w:t>
      </w:r>
      <w:proofErr w:type="spellStart"/>
      <w:r>
        <w:t>ING_IRODA</w:t>
      </w:r>
      <w:proofErr w:type="spellEnd"/>
      <w:r>
        <w:t>’ kódértékeken jelentett tételek) között szereplő ügyletek egy része is a lakóingatlanok közé lesz sorolandó.</w:t>
      </w:r>
      <w:r w:rsidRPr="002C7E34">
        <w:t xml:space="preserve"> </w:t>
      </w:r>
      <w:r>
        <w:t>Ezeket – a korábban a kereskedelmi ingatlanok (’</w:t>
      </w:r>
      <w:proofErr w:type="spellStart"/>
      <w:r>
        <w:t>ING_KER</w:t>
      </w:r>
      <w:proofErr w:type="spellEnd"/>
      <w:r>
        <w:t>’ és ’</w:t>
      </w:r>
      <w:proofErr w:type="spellStart"/>
      <w:r>
        <w:t>ING_IRODA</w:t>
      </w:r>
      <w:proofErr w:type="spellEnd"/>
      <w:r>
        <w:t>’) közé sorolt - ingatlanokat a jelenlegi lakóingatlanoktól elkülönítetten, az új ’</w:t>
      </w:r>
      <w:proofErr w:type="spellStart"/>
      <w:r>
        <w:t>ING_LAKO_EP_ALATT</w:t>
      </w:r>
      <w:proofErr w:type="spellEnd"/>
      <w:r>
        <w:t>’ kódértéken kell jelenteni, azok nem jelenthetők a már meglévő ’</w:t>
      </w:r>
      <w:proofErr w:type="spellStart"/>
      <w:r>
        <w:t>ING_LAKO</w:t>
      </w:r>
      <w:proofErr w:type="spellEnd"/>
      <w:r>
        <w:t>’ kódértéken. Az ’</w:t>
      </w:r>
      <w:proofErr w:type="spellStart"/>
      <w:r>
        <w:t>ING_LAKO</w:t>
      </w:r>
      <w:proofErr w:type="spellEnd"/>
      <w:r>
        <w:t xml:space="preserve">’ kódértéken továbbra is a 2024. december 31-ig hatályos </w:t>
      </w:r>
      <w:proofErr w:type="spellStart"/>
      <w:r>
        <w:t>CRR-nek</w:t>
      </w:r>
      <w:proofErr w:type="spellEnd"/>
      <w: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t>ING_LAKO</w:t>
      </w:r>
      <w:proofErr w:type="spellEnd"/>
      <w:r>
        <w:t>’ kódérték alkalmazandó, amennyiben nem, akkor az új ’</w:t>
      </w:r>
      <w:proofErr w:type="spellStart"/>
      <w:r>
        <w:t>ING_LAKO_EP_ALATT</w:t>
      </w:r>
      <w:proofErr w:type="spellEnd"/>
      <w:r>
        <w:t xml:space="preserve">’ kódértéket kell használni. Mivel a </w:t>
      </w:r>
      <w:proofErr w:type="spellStart"/>
      <w:r>
        <w:t>COREP</w:t>
      </w:r>
      <w:proofErr w:type="spellEnd"/>
      <w: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t>ING_KER</w:t>
      </w:r>
      <w:proofErr w:type="spellEnd"/>
      <w:r>
        <w:t>’ és ’</w:t>
      </w:r>
      <w:proofErr w:type="spellStart"/>
      <w:r>
        <w:t>ING_IRODA</w:t>
      </w:r>
      <w:proofErr w:type="spellEnd"/>
      <w:r>
        <w:t>’) állomány átkódolása szükséges.</w:t>
      </w:r>
    </w:p>
    <w:p w14:paraId="48C18331" w14:textId="77777777" w:rsidR="00BD3277" w:rsidRDefault="00BD3277" w:rsidP="00C14714">
      <w:pPr>
        <w:rPr>
          <w:rFonts w:asciiTheme="minorHAnsi" w:hAnsiTheme="minorHAnsi" w:cstheme="minorHAnsi"/>
        </w:rPr>
      </w:pP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77C2E521" w14:textId="0365F905" w:rsidR="00746746" w:rsidRPr="006C72EB" w:rsidRDefault="00746746" w:rsidP="00C14714">
      <w:pPr>
        <w:rPr>
          <w:rFonts w:asciiTheme="minorHAnsi" w:hAnsiTheme="minorHAnsi" w:cstheme="minorHAnsi"/>
        </w:rPr>
      </w:pPr>
      <w:r w:rsidRPr="00746746">
        <w:rPr>
          <w:rFonts w:asciiTheme="minorHAnsi" w:hAnsiTheme="minorHAnsi" w:cstheme="minorHAnsi"/>
        </w:rPr>
        <w:t xml:space="preserve">Fent leírtakat befolyásolja az, hogy a </w:t>
      </w:r>
      <w:proofErr w:type="spellStart"/>
      <w:r w:rsidRPr="00746746">
        <w:rPr>
          <w:rFonts w:asciiTheme="minorHAnsi" w:hAnsiTheme="minorHAnsi" w:cstheme="minorHAnsi"/>
        </w:rPr>
        <w:t>CRR</w:t>
      </w:r>
      <w:proofErr w:type="spellEnd"/>
      <w:r w:rsidRPr="00746746">
        <w:rPr>
          <w:rFonts w:asciiTheme="minorHAnsi" w:hAnsiTheme="minorHAnsi" w:cstheme="minorHAnsi"/>
        </w:rPr>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kódértékeken jelentett tételek) között szereplő ügyletek egy része is a lakóingatlanok közé lesz sorolandó. Ezeket – a korábban a kereskedelmi ingatlanok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közé sorolt - ingatlanokat a jelenlegi lakóingatlanoktól elkülönítetten,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kódértéken kell jelenteni, azok nem jelenthetők a már meglévő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kódértéken. Az ’</w:t>
      </w:r>
      <w:proofErr w:type="spellStart"/>
      <w:r w:rsidRPr="00746746">
        <w:rPr>
          <w:rFonts w:asciiTheme="minorHAnsi" w:hAnsiTheme="minorHAnsi" w:cstheme="minorHAnsi"/>
        </w:rPr>
        <w:t>ING_LAKO</w:t>
      </w:r>
      <w:proofErr w:type="spellEnd"/>
      <w:r w:rsidRPr="00746746">
        <w:rPr>
          <w:rFonts w:asciiTheme="minorHAnsi" w:hAnsiTheme="minorHAnsi" w:cstheme="minorHAnsi"/>
        </w:rPr>
        <w:t xml:space="preserve">’ kódértéken továbbra is a 2024. december 31-ig hatályos </w:t>
      </w:r>
      <w:proofErr w:type="spellStart"/>
      <w:r w:rsidRPr="00746746">
        <w:rPr>
          <w:rFonts w:asciiTheme="minorHAnsi" w:hAnsiTheme="minorHAnsi" w:cstheme="minorHAnsi"/>
        </w:rPr>
        <w:t>CRR-nek</w:t>
      </w:r>
      <w:proofErr w:type="spellEnd"/>
      <w:r w:rsidRPr="00746746">
        <w:rPr>
          <w:rFonts w:asciiTheme="minorHAnsi" w:hAnsiTheme="minorHAnsi" w:cstheme="minorHAnsi"/>
        </w:rPr>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746746">
        <w:rPr>
          <w:rFonts w:asciiTheme="minorHAnsi" w:hAnsiTheme="minorHAnsi" w:cstheme="minorHAnsi"/>
        </w:rPr>
        <w:t>ING_LAKO</w:t>
      </w:r>
      <w:proofErr w:type="spellEnd"/>
      <w:r w:rsidRPr="00746746">
        <w:rPr>
          <w:rFonts w:asciiTheme="minorHAnsi" w:hAnsiTheme="minorHAnsi" w:cstheme="minorHAnsi"/>
        </w:rPr>
        <w:t>’ kódérték alkalmazandó, amennyiben nem, akkor az új ’</w:t>
      </w:r>
      <w:proofErr w:type="spellStart"/>
      <w:r w:rsidRPr="00746746">
        <w:rPr>
          <w:rFonts w:asciiTheme="minorHAnsi" w:hAnsiTheme="minorHAnsi" w:cstheme="minorHAnsi"/>
        </w:rPr>
        <w:t>ING_LAKO_EP_ALATT</w:t>
      </w:r>
      <w:proofErr w:type="spellEnd"/>
      <w:r w:rsidRPr="00746746">
        <w:rPr>
          <w:rFonts w:asciiTheme="minorHAnsi" w:hAnsiTheme="minorHAnsi" w:cstheme="minorHAnsi"/>
        </w:rPr>
        <w:t xml:space="preserve">’ kódértéket kell használni. Mivel a </w:t>
      </w:r>
      <w:proofErr w:type="spellStart"/>
      <w:r w:rsidRPr="00746746">
        <w:rPr>
          <w:rFonts w:asciiTheme="minorHAnsi" w:hAnsiTheme="minorHAnsi" w:cstheme="minorHAnsi"/>
        </w:rPr>
        <w:t>COREP</w:t>
      </w:r>
      <w:proofErr w:type="spellEnd"/>
      <w:r w:rsidRPr="00746746">
        <w:rPr>
          <w:rFonts w:asciiTheme="minorHAnsi" w:hAnsiTheme="minorHAnsi" w:cstheme="minorHAnsi"/>
        </w:rPr>
        <w:t xml:space="preserve"> táblák tekintetében 2025. június 30-ig haladékot kaptak a hitelintézetek az új definíció alkalmazása tekintetében, a HITREG-ben opcionálisan 2025. január vonatkozási időtől, kötelező jelleggel pedig 2025. március vonatkozási időtől kezdődően alkalmazandó az új előírás és az új kódérték. Mindez azt is jelenti, hogy lényegében a teljes fennálló, építés alatt álló, lakáscéllal épített kereskedelmi ingatlan (’</w:t>
      </w:r>
      <w:proofErr w:type="spellStart"/>
      <w:r w:rsidRPr="00746746">
        <w:rPr>
          <w:rFonts w:asciiTheme="minorHAnsi" w:hAnsiTheme="minorHAnsi" w:cstheme="minorHAnsi"/>
        </w:rPr>
        <w:t>ING_KER</w:t>
      </w:r>
      <w:proofErr w:type="spellEnd"/>
      <w:r w:rsidRPr="00746746">
        <w:rPr>
          <w:rFonts w:asciiTheme="minorHAnsi" w:hAnsiTheme="minorHAnsi" w:cstheme="minorHAnsi"/>
        </w:rPr>
        <w:t>’ és ’</w:t>
      </w:r>
      <w:proofErr w:type="spellStart"/>
      <w:r w:rsidRPr="00746746">
        <w:rPr>
          <w:rFonts w:asciiTheme="minorHAnsi" w:hAnsiTheme="minorHAnsi" w:cstheme="minorHAnsi"/>
        </w:rPr>
        <w:t>ING_IRODA</w:t>
      </w:r>
      <w:proofErr w:type="spellEnd"/>
      <w:r w:rsidRPr="00746746">
        <w:rPr>
          <w:rFonts w:asciiTheme="minorHAnsi" w:hAnsiTheme="minorHAnsi" w:cstheme="minorHAnsi"/>
        </w:rPr>
        <w:t>’) állomány átkódolása szükséges.</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54" w:name="_Hlk74695231"/>
      <w:r w:rsidR="0014658D" w:rsidRPr="000C2023">
        <w:t>Ingatlan fedezet hitelbírálatkori piaci érték meghatározási módszere</w:t>
      </w:r>
      <w:bookmarkEnd w:id="154"/>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7A0ED6C1"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w:t>
      </w:r>
      <w:r w:rsidR="00901FA5">
        <w:rPr>
          <w:rFonts w:asciiTheme="minorHAnsi" w:hAnsiTheme="minorHAnsi" w:cstheme="minorHAnsi"/>
        </w:rPr>
        <w:t>kerültek</w:t>
      </w:r>
      <w:r w:rsidR="00901FA5" w:rsidRPr="00295977">
        <w:rPr>
          <w:rFonts w:asciiTheme="minorHAnsi" w:hAnsiTheme="minorHAnsi" w:cstheme="minorHAnsi"/>
        </w:rPr>
        <w:t xml:space="preserve"> </w:t>
      </w:r>
      <w:r w:rsidR="00647E9E" w:rsidRPr="00295977">
        <w:rPr>
          <w:rFonts w:asciiTheme="minorHAnsi" w:hAnsiTheme="minorHAnsi" w:cstheme="minorHAnsi"/>
        </w:rPr>
        <w:t xml:space="preserve">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30"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0EED2BCE" w14:textId="77777777" w:rsidR="00746746" w:rsidRDefault="00746746" w:rsidP="00746746">
      <w:r>
        <w:t xml:space="preserve">Az </w:t>
      </w:r>
      <w:r w:rsidRPr="00577986">
        <w:t>„</w:t>
      </w:r>
      <w:r w:rsidRPr="00577986">
        <w:rPr>
          <w:b/>
          <w:bCs/>
        </w:rPr>
        <w:t>Összesített energetikai jellemző (kWh/m2) – eredeti/aktuális</w:t>
      </w:r>
      <w:r w:rsidRPr="00577986">
        <w:t xml:space="preserve">” mezők vonatkozásában elfogadható a 7/2006. (V. 24.) </w:t>
      </w:r>
      <w:proofErr w:type="spellStart"/>
      <w:r w:rsidRPr="00577986">
        <w:t>TNM</w:t>
      </w:r>
      <w:proofErr w:type="spellEnd"/>
      <w:r w:rsidRPr="00577986">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95064CF" w14:textId="18C476CA" w:rsidR="00000414" w:rsidRPr="000C2023" w:rsidRDefault="000E0A5C" w:rsidP="000E0A5C">
      <w:pPr>
        <w:rPr>
          <w:rFonts w:cs="Arial"/>
        </w:rPr>
      </w:pPr>
      <w:r w:rsidRPr="000E0A5C">
        <w:rPr>
          <w:rFonts w:cs="Arial"/>
        </w:rPr>
        <w:t xml:space="preserve">2025. </w:t>
      </w:r>
      <w:r>
        <w:rPr>
          <w:rFonts w:cs="Arial"/>
        </w:rPr>
        <w:t>negyedik negyedévi</w:t>
      </w:r>
      <w:r w:rsidRPr="000E0A5C">
        <w:rPr>
          <w:rFonts w:cs="Arial"/>
        </w:rPr>
        <w:t xml:space="preserve"> vonatkozási időtől kezdődően jelentendő mind a </w:t>
      </w:r>
      <w:proofErr w:type="spellStart"/>
      <w:r w:rsidRPr="000E0A5C">
        <w:rPr>
          <w:rFonts w:cs="Arial"/>
        </w:rPr>
        <w:t>FEDE</w:t>
      </w:r>
      <w:proofErr w:type="spellEnd"/>
      <w:r w:rsidRPr="000E0A5C">
        <w:rPr>
          <w:rFonts w:cs="Arial"/>
        </w:rPr>
        <w:t xml:space="preserve">, mind a </w:t>
      </w:r>
      <w:proofErr w:type="spellStart"/>
      <w:r w:rsidRPr="000E0A5C">
        <w:rPr>
          <w:rFonts w:cs="Arial"/>
        </w:rPr>
        <w:t>FEDA</w:t>
      </w:r>
      <w:proofErr w:type="spellEnd"/>
      <w:r w:rsidRPr="000E0A5C">
        <w:rPr>
          <w:rFonts w:cs="Arial"/>
        </w:rPr>
        <w:t xml:space="preserve"> táblában a „</w:t>
      </w:r>
      <w:r w:rsidRPr="00FE6735">
        <w:rPr>
          <w:rFonts w:cs="Arial"/>
          <w:b/>
          <w:bCs/>
        </w:rPr>
        <w:t>Szén-dioxid-kibocsátás (kg/m2/év) eredeti/aktuális</w:t>
      </w:r>
      <w:r w:rsidRPr="000E0A5C">
        <w:rPr>
          <w:rFonts w:cs="Arial"/>
        </w:rPr>
        <w:t>” információ a 176/2008. (VI. 30.) Korm. rendelet (egyes építésügyi tárgyú kormányrendeleteknek az épületenergetikai követelményekkel összefüggő módosításáról) alapján érintett ingatlanfedezetek esetén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Fejlesztés/építés alatt álló ingatlanok esetén a tervdokumentáció szerinti CO2 kibocsátás jelentendő ebben a mezőben. Amennyiben a használatbavételi engedélyben eltérőek az adatok, módosítandó a „Szén-dioxid-kibocsátás (kg/m2/év) aktuális” mező értéke. A mezők csak 2025. január 1-től kezdődő szerződéskötések esetén töltendők.</w:t>
      </w:r>
      <w:r>
        <w:rPr>
          <w:rFonts w:cs="Arial"/>
        </w:rPr>
        <w:t xml:space="preserve"> A fenti mezők </w:t>
      </w:r>
      <w:r w:rsidRPr="000E0A5C">
        <w:rPr>
          <w:rFonts w:cs="Arial"/>
        </w:rPr>
        <w:t xml:space="preserve">csak </w:t>
      </w:r>
      <w:proofErr w:type="spellStart"/>
      <w:r w:rsidRPr="000E0A5C">
        <w:rPr>
          <w:rFonts w:cs="Arial"/>
        </w:rPr>
        <w:t>PVOV</w:t>
      </w:r>
      <w:proofErr w:type="spellEnd"/>
      <w:r w:rsidRPr="000E0A5C">
        <w:rPr>
          <w:rFonts w:cs="Arial"/>
        </w:rPr>
        <w:t xml:space="preserve"> esetén töltendő, </w:t>
      </w:r>
      <w:proofErr w:type="spellStart"/>
      <w:r w:rsidRPr="000E0A5C">
        <w:rPr>
          <w:rFonts w:cs="Arial"/>
        </w:rPr>
        <w:t>KK</w:t>
      </w:r>
      <w:proofErr w:type="spellEnd"/>
      <w:r w:rsidRPr="000E0A5C">
        <w:rPr>
          <w:rFonts w:cs="Arial"/>
        </w:rPr>
        <w:t xml:space="preserve"> és </w:t>
      </w:r>
      <w:proofErr w:type="spellStart"/>
      <w:r w:rsidRPr="000E0A5C">
        <w:rPr>
          <w:rFonts w:cs="Arial"/>
        </w:rPr>
        <w:t>FF</w:t>
      </w:r>
      <w:proofErr w:type="spellEnd"/>
      <w:r w:rsidRPr="000E0A5C">
        <w:rPr>
          <w:rFonts w:cs="Arial"/>
        </w:rPr>
        <w:t xml:space="preserve"> tevékenység kivételével</w:t>
      </w:r>
      <w:r>
        <w:rPr>
          <w:rFonts w:cs="Arial"/>
        </w:rPr>
        <w:t>.</w:t>
      </w:r>
    </w:p>
    <w:p w14:paraId="1FEE5D58" w14:textId="0B2CBA42" w:rsidR="008B6254" w:rsidRPr="000C2023" w:rsidRDefault="008B6254" w:rsidP="00C14714">
      <w:pPr>
        <w:pStyle w:val="Cmsor3"/>
        <w:keepNext/>
        <w:jc w:val="both"/>
        <w:rPr>
          <w:b/>
          <w:szCs w:val="22"/>
        </w:rPr>
      </w:pPr>
      <w:bookmarkStart w:id="155" w:name="_Toc106619740"/>
      <w:bookmarkStart w:id="156" w:name="_Toc149904386"/>
      <w:r w:rsidRPr="000C2023">
        <w:rPr>
          <w:b/>
          <w:szCs w:val="22"/>
        </w:rPr>
        <w:t>Fedezet-értékek elkülönítése</w:t>
      </w:r>
      <w:bookmarkEnd w:id="155"/>
      <w:bookmarkEnd w:id="156"/>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5"/>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57"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57"/>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58" w:name="_Toc106619741"/>
      <w:bookmarkStart w:id="159" w:name="_Toc149904387"/>
      <w:r w:rsidRPr="000C2023">
        <w:rPr>
          <w:b/>
          <w:szCs w:val="22"/>
        </w:rPr>
        <w:t>A fedezetek megszűnése</w:t>
      </w:r>
      <w:bookmarkEnd w:id="158"/>
      <w:bookmarkEnd w:id="159"/>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60" w:name="_Toc106619742"/>
      <w:bookmarkStart w:id="161" w:name="_Toc149904388"/>
      <w:r w:rsidRPr="000C2023">
        <w:rPr>
          <w:sz w:val="22"/>
          <w:szCs w:val="22"/>
        </w:rPr>
        <w:t xml:space="preserve">ÜGYFELEKRE vonatkozó </w:t>
      </w:r>
      <w:r w:rsidR="00E60D85" w:rsidRPr="000C2023">
        <w:rPr>
          <w:sz w:val="22"/>
          <w:szCs w:val="22"/>
        </w:rPr>
        <w:t>táblák</w:t>
      </w:r>
      <w:bookmarkEnd w:id="160"/>
      <w:bookmarkEnd w:id="161"/>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62" w:name="_Toc106619743"/>
      <w:bookmarkStart w:id="163" w:name="_Toc149904389"/>
      <w:r w:rsidRPr="000C2023">
        <w:rPr>
          <w:b/>
          <w:szCs w:val="22"/>
        </w:rPr>
        <w:t>Általános tudnivalók</w:t>
      </w:r>
      <w:bookmarkEnd w:id="162"/>
      <w:bookmarkEnd w:id="163"/>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64"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64"/>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65" w:name="_Toc106619744"/>
      <w:bookmarkStart w:id="166"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65"/>
      <w:bookmarkEnd w:id="166"/>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67"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67"/>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68" w:name="_Toc106619745"/>
      <w:bookmarkStart w:id="169" w:name="_Toc149904391"/>
      <w:r w:rsidRPr="000C2023">
        <w:rPr>
          <w:b/>
          <w:szCs w:val="22"/>
        </w:rPr>
        <w:t>Vállalkozások</w:t>
      </w:r>
      <w:bookmarkEnd w:id="168"/>
      <w:bookmarkEnd w:id="169"/>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2651B52F" w:rsidR="00C71202" w:rsidRDefault="00C71202" w:rsidP="00C14714">
      <w:pPr>
        <w:rPr>
          <w:rFonts w:cs="Arial"/>
        </w:rPr>
      </w:pPr>
    </w:p>
    <w:p w14:paraId="6FB3F28A" w14:textId="73B5767E" w:rsidR="00B35D42" w:rsidRDefault="00B35D42" w:rsidP="00C14714">
      <w:pPr>
        <w:rPr>
          <w:rFonts w:cs="Arial"/>
        </w:rPr>
      </w:pPr>
      <w:r w:rsidRPr="00B35D42">
        <w:rPr>
          <w:noProof/>
        </w:rPr>
        <w:drawing>
          <wp:inline distT="0" distB="0" distL="0" distR="0" wp14:anchorId="5CAA995E" wp14:editId="31286648">
            <wp:extent cx="6047740" cy="8510905"/>
            <wp:effectExtent l="0" t="0" r="0" b="4445"/>
            <wp:docPr id="208536455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8510905"/>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D1541DC"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w:t>
      </w:r>
      <w:r w:rsidR="0012447D">
        <w:rPr>
          <w:rFonts w:asciiTheme="minorHAnsi" w:hAnsiTheme="minorHAnsi" w:cstheme="minorHAnsi"/>
        </w:rPr>
        <w:t>a</w:t>
      </w:r>
      <w:r w:rsidRPr="000C2023">
        <w:rPr>
          <w:rFonts w:asciiTheme="minorHAnsi" w:hAnsiTheme="minorHAnsi" w:cstheme="minorHAnsi"/>
        </w:rPr>
        <w:t xml:space="preserve">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6442D69C"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C03AB3" w:rsidRPr="00F451BD">
        <w:rPr>
          <w:rFonts w:asciiTheme="minorHAnsi" w:eastAsia="Times New Roman" w:hAnsiTheme="minorHAnsi" w:cstheme="minorHAnsi"/>
        </w:rPr>
        <w:t>Azok a vállalkozások</w:t>
      </w:r>
      <w:r w:rsidR="00C03AB3">
        <w:rPr>
          <w:rFonts w:asciiTheme="minorHAnsi" w:eastAsia="Times New Roman" w:hAnsiTheme="minorHAnsi" w:cstheme="minorHAnsi"/>
        </w:rPr>
        <w:t xml:space="preserve"> jelentendők ’I’ értékkel</w:t>
      </w:r>
      <w:r w:rsidR="00C03AB3" w:rsidRPr="00F451BD">
        <w:rPr>
          <w:rFonts w:asciiTheme="minorHAnsi" w:eastAsia="Times New Roman" w:hAnsiTheme="minorHAnsi" w:cstheme="minorHAnsi"/>
        </w:rPr>
        <w:t xml:space="preserve">, amelyek nem pénzügyi kimutatás közzétételére, 2024-es üzleti évről már fenntarthatósági jelentés közzétételére kötelezettek. A kötelezettek körét a Számviteli Törvény 95/E. § (1) </w:t>
      </w:r>
      <w:r w:rsidR="00C03AB3" w:rsidRPr="00B2702E">
        <w:rPr>
          <w:rFonts w:asciiTheme="minorHAnsi" w:eastAsia="Times New Roman" w:hAnsiTheme="minorHAnsi" w:cstheme="minorHAnsi"/>
          <w:color w:val="000000" w:themeColor="text1"/>
        </w:rPr>
        <w:t xml:space="preserve">alpontja, </w:t>
      </w:r>
      <w:r w:rsidR="00C03AB3" w:rsidRPr="00B2702E">
        <w:rPr>
          <w:color w:val="000000" w:themeColor="text1"/>
        </w:rPr>
        <w:t>valamint a Számviteli Törvény 177. § (95-100) alpontjai szabályozzák</w:t>
      </w:r>
      <w:r w:rsidR="00C03AB3" w:rsidRPr="00B2702E">
        <w:rPr>
          <w:rFonts w:asciiTheme="minorHAnsi" w:eastAsia="Times New Roman" w:hAnsiTheme="minorHAnsi" w:cstheme="minorHAnsi"/>
          <w:color w:val="000000" w:themeColor="text1"/>
        </w:rPr>
        <w:t>.</w:t>
      </w:r>
      <w:r w:rsidR="00C03AB3">
        <w:rPr>
          <w:rFonts w:asciiTheme="minorHAnsi" w:eastAsia="Times New Roman" w:hAnsiTheme="minorHAnsi" w:cstheme="minorHAnsi"/>
          <w:color w:val="000000" w:themeColor="text1"/>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r w:rsidR="00C03AB3" w:rsidRPr="00C03AB3">
        <w:rPr>
          <w:rFonts w:asciiTheme="minorHAnsi" w:hAnsiTheme="minorHAnsi" w:cstheme="minorHAnsi"/>
        </w:rPr>
        <w:t xml:space="preserve"> </w:t>
      </w:r>
      <w:r w:rsidR="00C03AB3">
        <w:rPr>
          <w:rFonts w:eastAsia="Times New Roman"/>
        </w:rPr>
        <w:t xml:space="preserve">Amennyiben egy vállalkozás kötelezett, de mégsem tesz közzé EU Taxonómia jelentést, a </w:t>
      </w:r>
      <w:proofErr w:type="spellStart"/>
      <w:r w:rsidR="00C03AB3" w:rsidRPr="00F451BD">
        <w:rPr>
          <w:rFonts w:eastAsia="Times New Roman"/>
        </w:rPr>
        <w:t>CSRD_KOD</w:t>
      </w:r>
      <w:proofErr w:type="spellEnd"/>
      <w:r w:rsidR="00C03AB3" w:rsidRPr="00F451BD">
        <w:rPr>
          <w:rFonts w:eastAsia="Times New Roman"/>
        </w:rPr>
        <w:t xml:space="preserve"> mezőben </w:t>
      </w:r>
      <w:r w:rsidR="00C03AB3">
        <w:rPr>
          <w:rFonts w:eastAsia="Times New Roman"/>
        </w:rPr>
        <w:t>’</w:t>
      </w:r>
      <w:r w:rsidR="00C03AB3" w:rsidRPr="00F451BD">
        <w:rPr>
          <w:rFonts w:eastAsia="Times New Roman"/>
        </w:rPr>
        <w:t>I</w:t>
      </w:r>
      <w:r w:rsidR="00C03AB3">
        <w:rPr>
          <w:rFonts w:eastAsia="Times New Roman"/>
        </w:rPr>
        <w:t>’</w:t>
      </w:r>
      <w:r w:rsidR="00C03AB3" w:rsidRPr="00F451BD">
        <w:rPr>
          <w:rFonts w:eastAsia="Times New Roman"/>
        </w:rPr>
        <w:t>-vel szükséges jelölni</w:t>
      </w:r>
      <w:r w:rsidR="00C03AB3">
        <w:rPr>
          <w:rFonts w:eastAsia="Times New Roman"/>
        </w:rPr>
        <w:t>, a</w:t>
      </w:r>
      <w:r w:rsidR="00C03AB3" w:rsidRPr="00F451BD">
        <w:rPr>
          <w:rFonts w:eastAsia="Times New Roman"/>
        </w:rPr>
        <w:t xml:space="preserve"> </w:t>
      </w:r>
      <w:proofErr w:type="spellStart"/>
      <w:r w:rsidR="00C03AB3" w:rsidRPr="00996415">
        <w:rPr>
          <w:rFonts w:eastAsia="Times New Roman"/>
        </w:rPr>
        <w:t>TAX_UGYF</w:t>
      </w:r>
      <w:proofErr w:type="spellEnd"/>
      <w:r w:rsidR="00C03AB3">
        <w:rPr>
          <w:rFonts w:eastAsia="Times New Roman"/>
        </w:rPr>
        <w:t xml:space="preserve"> táblában </w:t>
      </w:r>
      <w:r w:rsidR="00C03AB3" w:rsidRPr="00F451BD">
        <w:rPr>
          <w:rFonts w:eastAsia="Times New Roman"/>
        </w:rPr>
        <w:t>a %-os értékeket nullával szükséges jelenteni hiányzó értékek esetén</w:t>
      </w:r>
      <w:r w:rsidR="00C03AB3">
        <w:rPr>
          <w:rFonts w:eastAsia="Times New Roman"/>
        </w:rPr>
        <w:t>. A</w:t>
      </w:r>
      <w:r w:rsidR="00C03AB3" w:rsidRPr="00996415">
        <w:rPr>
          <w:rFonts w:eastAsia="Times New Roman"/>
        </w:rPr>
        <w:t xml:space="preserve">zon </w:t>
      </w:r>
      <w:r w:rsidR="00C03AB3">
        <w:rPr>
          <w:rFonts w:eastAsia="Times New Roman"/>
        </w:rPr>
        <w:t>vállalkozásokat is szükséges jelenteni</w:t>
      </w:r>
      <w:r w:rsidR="00C03AB3" w:rsidRPr="00996415">
        <w:rPr>
          <w:rFonts w:eastAsia="Times New Roman"/>
        </w:rPr>
        <w:t>,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r w:rsidR="00C03AB3">
        <w:rPr>
          <w:rFonts w:eastAsia="Times New Roman"/>
        </w:rPr>
        <w:t>.</w:t>
      </w:r>
    </w:p>
    <w:p w14:paraId="38BB8DC9" w14:textId="6F383717"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038C4840" w:rsidR="00B56E01" w:rsidRDefault="00B56E01" w:rsidP="00C14714"/>
    <w:p w14:paraId="646A3071" w14:textId="18BF8964" w:rsidR="00B35D42" w:rsidRPr="000C2023" w:rsidRDefault="00B35D42" w:rsidP="00C14714">
      <w:r w:rsidRPr="00B35D42">
        <w:rPr>
          <w:noProof/>
        </w:rPr>
        <w:drawing>
          <wp:inline distT="0" distB="0" distL="0" distR="0" wp14:anchorId="4A5E3B33" wp14:editId="31E9A1E3">
            <wp:extent cx="6047740" cy="8141970"/>
            <wp:effectExtent l="0" t="0" r="0" b="0"/>
            <wp:docPr id="70953123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141970"/>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6"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53E17CA6" w14:textId="77777777" w:rsidR="0012447D" w:rsidRPr="000C2023" w:rsidRDefault="0012447D"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70" w:name="_Toc106619746"/>
      <w:bookmarkStart w:id="171" w:name="_Toc149904392"/>
      <w:r w:rsidRPr="000C2023">
        <w:rPr>
          <w:b/>
          <w:szCs w:val="22"/>
        </w:rPr>
        <w:t>Ügyfélminősítésre vonatkozó tábla</w:t>
      </w:r>
      <w:bookmarkEnd w:id="170"/>
      <w:r w:rsidR="00857F39">
        <w:rPr>
          <w:b/>
          <w:szCs w:val="22"/>
        </w:rPr>
        <w:t xml:space="preserve"> (</w:t>
      </w:r>
      <w:proofErr w:type="spellStart"/>
      <w:r w:rsidR="00857F39">
        <w:rPr>
          <w:b/>
          <w:szCs w:val="22"/>
        </w:rPr>
        <w:t>UGYFM</w:t>
      </w:r>
      <w:proofErr w:type="spellEnd"/>
      <w:r w:rsidR="00857F39">
        <w:rPr>
          <w:b/>
          <w:szCs w:val="22"/>
        </w:rPr>
        <w:t>)</w:t>
      </w:r>
      <w:bookmarkEnd w:id="171"/>
    </w:p>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704A2983"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r w:rsidR="0012447D">
        <w:t xml:space="preserve"> </w:t>
      </w:r>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72" w:name="_Toc106619747"/>
      <w:bookmarkStart w:id="173" w:name="_Toc149904393"/>
      <w:r w:rsidRPr="000C2023">
        <w:rPr>
          <w:b/>
          <w:szCs w:val="22"/>
        </w:rPr>
        <w:t>Hitelbírálati adatok</w:t>
      </w:r>
      <w:bookmarkEnd w:id="172"/>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73"/>
    </w:p>
    <w:p w14:paraId="0B139049" w14:textId="77777777" w:rsidR="00857F39" w:rsidRPr="00857F39" w:rsidRDefault="00857F39" w:rsidP="00857F39"/>
    <w:p w14:paraId="76E9E3C9" w14:textId="68277568" w:rsidR="00D427D2" w:rsidRPr="000C2023" w:rsidRDefault="00D427D2" w:rsidP="00C14714">
      <w:pPr>
        <w:rPr>
          <w:rFonts w:cs="Arial"/>
        </w:rPr>
      </w:pPr>
      <w:bookmarkStart w:id="174"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74"/>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75"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w:t>
      </w:r>
      <w:proofErr w:type="spellStart"/>
      <w:r w:rsidRPr="000C2023">
        <w:rPr>
          <w:rFonts w:cs="Arial"/>
        </w:rPr>
        <w:t>INSTR</w:t>
      </w:r>
      <w:proofErr w:type="spellEnd"/>
      <w:r w:rsidRPr="000C2023">
        <w:rPr>
          <w:rFonts w:cs="Arial"/>
        </w:rPr>
        <w:t xml:space="preserve">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75"/>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76" w:name="_Toc106619748"/>
      <w:bookmarkStart w:id="177" w:name="_Toc149904394"/>
      <w:r w:rsidRPr="000C2023">
        <w:rPr>
          <w:sz w:val="22"/>
          <w:szCs w:val="22"/>
        </w:rPr>
        <w:t xml:space="preserve">KAPCSOLATOKRA vonatkozó </w:t>
      </w:r>
      <w:r w:rsidR="006654F1" w:rsidRPr="000C2023">
        <w:rPr>
          <w:sz w:val="22"/>
          <w:szCs w:val="22"/>
        </w:rPr>
        <w:t>táblák</w:t>
      </w:r>
      <w:bookmarkEnd w:id="176"/>
      <w:bookmarkEnd w:id="177"/>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78" w:name="_Toc106619749"/>
      <w:bookmarkStart w:id="179" w:name="_Toc149904395"/>
      <w:r w:rsidRPr="000C2023">
        <w:rPr>
          <w:b/>
          <w:szCs w:val="22"/>
        </w:rPr>
        <w:t>Instrumentum-ügyfél</w:t>
      </w:r>
      <w:bookmarkEnd w:id="178"/>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79"/>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80"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80"/>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4CD0097F"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81" w:name="_Toc106619750"/>
      <w:bookmarkStart w:id="182" w:name="_Toc149904396"/>
      <w:r w:rsidRPr="000C2023">
        <w:rPr>
          <w:b/>
          <w:szCs w:val="22"/>
        </w:rPr>
        <w:t>Instrumentum-fedezet</w:t>
      </w:r>
      <w:bookmarkEnd w:id="181"/>
      <w:r w:rsidR="00857F39">
        <w:rPr>
          <w:b/>
          <w:szCs w:val="22"/>
        </w:rPr>
        <w:t xml:space="preserve"> (</w:t>
      </w:r>
      <w:proofErr w:type="spellStart"/>
      <w:r w:rsidR="00857F39">
        <w:rPr>
          <w:b/>
          <w:szCs w:val="22"/>
        </w:rPr>
        <w:t>INST_FED</w:t>
      </w:r>
      <w:proofErr w:type="spellEnd"/>
      <w:r w:rsidR="00857F39">
        <w:rPr>
          <w:b/>
          <w:szCs w:val="22"/>
        </w:rPr>
        <w:t>)</w:t>
      </w:r>
      <w:bookmarkEnd w:id="182"/>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64092A7F"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83"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83"/>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4EB0306A"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583E2A06" w:rsidR="000F69FC" w:rsidRPr="000C2023" w:rsidRDefault="000F69FC" w:rsidP="00C14714">
      <w:r w:rsidRPr="000C2023">
        <w:t xml:space="preserve">Amennyiben egy ranghelyen több hitelintézet szerepel egyidejűleg, akkor az </w:t>
      </w:r>
      <w:bookmarkStart w:id="184" w:name="_Hlk63939677"/>
      <w:proofErr w:type="spellStart"/>
      <w:r w:rsidRPr="000C2023">
        <w:t>INST_FED.ING_RHELY_KIKOT_ERTEK</w:t>
      </w:r>
      <w:proofErr w:type="spellEnd"/>
      <w:r w:rsidRPr="000C2023">
        <w:t xml:space="preserve"> </w:t>
      </w:r>
      <w:bookmarkEnd w:id="184"/>
      <w:r w:rsidRPr="000C2023">
        <w:t>mezőben az adat pro-</w:t>
      </w:r>
      <w:proofErr w:type="spellStart"/>
      <w:r w:rsidRPr="000C2023">
        <w:t>rata</w:t>
      </w:r>
      <w:proofErr w:type="spellEnd"/>
      <w:r w:rsidRPr="000C2023">
        <w:t xml:space="preserve"> alapon jelentendő. </w:t>
      </w:r>
      <w:bookmarkStart w:id="185" w:name="_Hlk63939633"/>
      <w:r w:rsidRPr="000C2023">
        <w:t>Amennyiben a ranghelykikötés értéke egy konkrét összeg és járulékai, akkor jelenthető a konkrét összeg a mezőben, ha a járulékok pontosan nem számszerűsíthetők.</w:t>
      </w:r>
      <w:bookmarkEnd w:id="185"/>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86" w:name="_Toc106619751"/>
      <w:bookmarkStart w:id="187" w:name="_Toc149904397"/>
      <w:r w:rsidRPr="000C2023">
        <w:rPr>
          <w:b/>
          <w:szCs w:val="22"/>
        </w:rPr>
        <w:t>Fedezet-ügyfél</w:t>
      </w:r>
      <w:bookmarkEnd w:id="186"/>
      <w:r w:rsidR="00857F39">
        <w:rPr>
          <w:b/>
          <w:szCs w:val="22"/>
        </w:rPr>
        <w:t xml:space="preserve"> (</w:t>
      </w:r>
      <w:proofErr w:type="spellStart"/>
      <w:r w:rsidR="00857F39">
        <w:rPr>
          <w:b/>
          <w:szCs w:val="22"/>
        </w:rPr>
        <w:t>FED_UGYF</w:t>
      </w:r>
      <w:proofErr w:type="spellEnd"/>
      <w:r w:rsidR="00857F39">
        <w:rPr>
          <w:b/>
          <w:szCs w:val="22"/>
        </w:rPr>
        <w:t>)</w:t>
      </w:r>
      <w:bookmarkEnd w:id="187"/>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88" w:name="_Toc106619752"/>
      <w:bookmarkStart w:id="189"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88"/>
      <w:bookmarkEnd w:id="189"/>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90" w:name="_Toc106619753"/>
      <w:bookmarkStart w:id="191" w:name="_Toc149904399"/>
      <w:r w:rsidRPr="000C2023">
        <w:rPr>
          <w:b/>
          <w:szCs w:val="22"/>
        </w:rPr>
        <w:t>Folyósítás / Törlesztés / Előtörlesztés</w:t>
      </w:r>
      <w:bookmarkEnd w:id="190"/>
      <w:bookmarkEnd w:id="191"/>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kban a (</w:t>
      </w:r>
      <w:proofErr w:type="spellStart"/>
      <w:r w:rsidRPr="000C2023">
        <w:rPr>
          <w:rFonts w:cs="Arial"/>
        </w:rPr>
        <w:t>rulírozó</w:t>
      </w:r>
      <w:proofErr w:type="spellEnd"/>
      <w:r w:rsidRPr="000C2023">
        <w:rPr>
          <w:rFonts w:cs="Arial"/>
        </w:rPr>
        <w:t xml:space="preserve">)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ivételt képez ez alól, ha 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folyószámlahitelek, kártyahitelek attól a ponttól tekintendők problémásnak, amikortól a </w:t>
      </w:r>
      <w:proofErr w:type="spellStart"/>
      <w:r w:rsidR="004F3C59" w:rsidRPr="000C2023">
        <w:rPr>
          <w:rFonts w:eastAsia="Times New Roman" w:cs="Arial"/>
          <w:color w:val="000000" w:themeColor="text1"/>
        </w:rPr>
        <w:t>rulírozó</w:t>
      </w:r>
      <w:proofErr w:type="spellEnd"/>
      <w:r w:rsidR="004F3C59" w:rsidRPr="000C2023">
        <w:rPr>
          <w:rFonts w:eastAsia="Times New Roman" w:cs="Arial"/>
          <w:color w:val="000000" w:themeColor="text1"/>
        </w:rPr>
        <w:t xml:space="preserve"> jelleg leállításra kerül, több lehívás/kártyahasználat már nem történhet. Ügyfélszintű </w:t>
      </w:r>
      <w:proofErr w:type="spellStart"/>
      <w:r w:rsidR="004F3C59" w:rsidRPr="000C2023">
        <w:rPr>
          <w:rFonts w:eastAsia="Times New Roman" w:cs="Arial"/>
          <w:color w:val="000000" w:themeColor="text1"/>
        </w:rPr>
        <w:t>default</w:t>
      </w:r>
      <w:proofErr w:type="spellEnd"/>
      <w:r w:rsidR="004F3C59" w:rsidRPr="000C2023">
        <w:rPr>
          <w:rFonts w:eastAsia="Times New Roman" w:cs="Arial"/>
          <w:color w:val="000000" w:themeColor="text1"/>
        </w:rPr>
        <w:t xml:space="preserve">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1634B517" w:rsidR="00BA5B42"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r w:rsidR="0057168A">
        <w:t xml:space="preserve"> ’</w:t>
      </w:r>
      <w:proofErr w:type="spellStart"/>
      <w:r w:rsidR="0057168A">
        <w:t>ELENG_TAM</w:t>
      </w:r>
      <w:proofErr w:type="spellEnd"/>
      <w:r w:rsidR="0057168A">
        <w:t xml:space="preserve">’ kódérték alkalmazandó minden, jogszabályi alapon költségvetési támogatás alapján történő tartozás elengedésnél, így különösen a </w:t>
      </w:r>
      <w:r w:rsidR="0057168A" w:rsidRPr="00EF551E">
        <w:t xml:space="preserve">518/2023. (XI. 30.) Korm. rendelet a családok otthonteremtését támogató kedvezményes </w:t>
      </w:r>
      <w:proofErr w:type="spellStart"/>
      <w:r w:rsidR="0057168A" w:rsidRPr="00EF551E">
        <w:t>CSOK</w:t>
      </w:r>
      <w:proofErr w:type="spellEnd"/>
      <w:r w:rsidR="0057168A" w:rsidRPr="00EF551E">
        <w:t xml:space="preserve"> Plusz hitelprogramról</w:t>
      </w:r>
      <w:r w:rsidR="0057168A">
        <w:t xml:space="preserve">, a </w:t>
      </w:r>
      <w:r w:rsidR="0057168A" w:rsidRPr="00EF551E">
        <w:t>372/2024. (XI. 29.) Korm. rendelet a munkáshitel részletszabályairól</w:t>
      </w:r>
      <w:r w:rsidR="0057168A">
        <w:t xml:space="preserve"> és a </w:t>
      </w:r>
      <w:r w:rsidR="0057168A" w:rsidRPr="00EF551E">
        <w:t>389/2024. (XII. 11.) Korm. rendelet a Vidéki Otthonfelújítási Programról</w:t>
      </w:r>
      <w:r w:rsidR="0057168A">
        <w:t xml:space="preserve"> jogszabályokban foglalt tartozás-elengedések esetén.</w:t>
      </w:r>
    </w:p>
    <w:p w14:paraId="32B582ED" w14:textId="77777777" w:rsidR="00BD4169" w:rsidRDefault="00BD4169" w:rsidP="00C14714">
      <w:pPr>
        <w:spacing w:after="0"/>
      </w:pPr>
    </w:p>
    <w:p w14:paraId="54B22A4D" w14:textId="77777777" w:rsidR="00BD4169" w:rsidRPr="00566032" w:rsidRDefault="00BD4169" w:rsidP="00BD4169">
      <w:pPr>
        <w:spacing w:after="0"/>
        <w:rPr>
          <w:ins w:id="192" w:author="MNB" w:date="2025-11-14T11:55:00Z" w16du:dateUtc="2025-11-14T10:55:00Z"/>
        </w:rPr>
      </w:pPr>
      <w:ins w:id="193" w:author="MNB" w:date="2025-11-14T11:55:00Z" w16du:dateUtc="2025-11-14T10:55:00Z">
        <w:r w:rsidRPr="00566032">
          <w:t xml:space="preserve">Amennyiben az instrumentum tekintetében az </w:t>
        </w:r>
        <w:proofErr w:type="spellStart"/>
        <w:r w:rsidRPr="00566032">
          <w:t>Nhf</w:t>
        </w:r>
        <w:proofErr w:type="spellEnd"/>
        <w:r w:rsidRPr="00566032">
          <w:t>. törvény alá tartozó értékesítés történik, de az instrumentum nem szűnik meg abban az időszakban, akkor a „Törlesztés forrása” mezőben ’</w:t>
        </w:r>
        <w:proofErr w:type="spellStart"/>
        <w:r w:rsidRPr="00566032">
          <w:t>KOVETELES_ERT_NHF</w:t>
        </w:r>
        <w:proofErr w:type="spellEnd"/>
        <w:r w:rsidRPr="00566032">
          <w:t>’ kódértéket kell alkalmazni.</w:t>
        </w:r>
      </w:ins>
    </w:p>
    <w:p w14:paraId="2482FA3C" w14:textId="77777777" w:rsidR="00BD4169" w:rsidRPr="000C2023" w:rsidRDefault="00BD4169" w:rsidP="00C14714">
      <w:pPr>
        <w:spacing w:after="0"/>
        <w:rPr>
          <w:ins w:id="194" w:author="MNB" w:date="2025-11-14T11:55:00Z" w16du:dateUtc="2025-11-14T10:55:00Z"/>
        </w:rPr>
      </w:pPr>
    </w:p>
    <w:p w14:paraId="5DCB9B9B" w14:textId="0E40EA88" w:rsidR="00BD7EB8" w:rsidRPr="000C2023" w:rsidRDefault="00BD7EB8" w:rsidP="00C14714">
      <w:pPr>
        <w:spacing w:after="0"/>
        <w:rPr>
          <w:ins w:id="195" w:author="MNB" w:date="2025-11-14T11:55:00Z" w16du:dateUtc="2025-11-14T10:55:00Z"/>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4229B8EB"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BD41CD" w:rsidRPr="00BD41CD">
        <w:rPr>
          <w:rFonts w:cs="Arial"/>
        </w:rPr>
        <w:t xml:space="preserve">A futamidő módosítás nem jelentendő tranzakcióként, technikai </w:t>
      </w:r>
      <w:proofErr w:type="spellStart"/>
      <w:r w:rsidR="00BD41CD" w:rsidRPr="00BD41CD">
        <w:rPr>
          <w:rFonts w:cs="Arial"/>
        </w:rPr>
        <w:t>flaggel</w:t>
      </w:r>
      <w:proofErr w:type="spellEnd"/>
      <w:r w:rsidR="00BD41CD" w:rsidRPr="00BD41CD">
        <w:rPr>
          <w:rFonts w:cs="Arial"/>
        </w:rPr>
        <w:t xml:space="preserve"> szerepeltetendő a HITREG-ben.</w:t>
      </w:r>
      <w:r w:rsidR="00BD41CD">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53DBAF6D"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 </w:t>
      </w:r>
      <w:r w:rsidRPr="000C2023">
        <w:rPr>
          <w:rFonts w:cs="Arial"/>
        </w:rPr>
        <w:t xml:space="preserve">folyósítási/törlesztési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4342AF72" w14:textId="77777777" w:rsidR="00BD41CD" w:rsidRPr="006C72EB" w:rsidRDefault="00BD41CD" w:rsidP="00BD41CD">
      <w:pPr>
        <w:tabs>
          <w:tab w:val="num" w:pos="720"/>
        </w:tabs>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rulírozó</w:t>
      </w:r>
      <w:proofErr w:type="spellEnd"/>
      <w:r>
        <w:rPr>
          <w:rFonts w:asciiTheme="minorHAnsi" w:hAnsiTheme="minorHAnsi" w:cstheme="minorHAnsi"/>
        </w:rPr>
        <w:t xml:space="preserve">, de nem folyószámlahitel ún. </w:t>
      </w:r>
      <w:proofErr w:type="spellStart"/>
      <w:r>
        <w:rPr>
          <w:rFonts w:asciiTheme="minorHAnsi" w:hAnsiTheme="minorHAnsi" w:cstheme="minorHAnsi"/>
        </w:rPr>
        <w:t>intraday</w:t>
      </w:r>
      <w:proofErr w:type="spellEnd"/>
      <w:r>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6E33954B" w14:textId="1FAB7C82" w:rsidR="00A10817" w:rsidRPr="00EF2A61" w:rsidRDefault="0012447D" w:rsidP="00A10817">
      <w:pPr>
        <w:tabs>
          <w:tab w:val="num" w:pos="720"/>
        </w:tabs>
        <w:rPr>
          <w:rFonts w:asciiTheme="minorHAnsi" w:hAnsiTheme="minorHAnsi" w:cstheme="minorHAnsi"/>
        </w:rPr>
      </w:pPr>
      <w:r w:rsidRPr="0012447D">
        <w:rPr>
          <w:rFonts w:cs="Arial"/>
        </w:rPr>
        <w:t xml:space="preserve">2025. </w:t>
      </w:r>
      <w:r>
        <w:rPr>
          <w:rFonts w:cs="Arial"/>
        </w:rPr>
        <w:t xml:space="preserve">negyedik negyedéves </w:t>
      </w:r>
      <w:r w:rsidRPr="0012447D">
        <w:rPr>
          <w:rFonts w:cs="Arial"/>
        </w:rPr>
        <w:t>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Pr="0012447D">
        <w:t xml:space="preserve"> </w:t>
      </w:r>
      <w:r>
        <w:t>A</w:t>
      </w:r>
      <w:r w:rsidRPr="0012447D">
        <w:rPr>
          <w:rFonts w:cs="Arial"/>
        </w:rPr>
        <w:t xml:space="preserve"> teljes pénzügyi vállalkozási adatszolgáltatói kör esetén</w:t>
      </w:r>
      <w:r>
        <w:rPr>
          <w:rFonts w:cs="Arial"/>
        </w:rPr>
        <w:t xml:space="preserve"> jelentendő.</w:t>
      </w:r>
      <w:r w:rsidR="00A10817" w:rsidRPr="00A10817">
        <w:rPr>
          <w:rFonts w:asciiTheme="minorHAnsi" w:hAnsiTheme="minorHAnsi" w:cstheme="minorHAnsi"/>
        </w:rPr>
        <w:t xml:space="preserve"> </w:t>
      </w:r>
      <w:r w:rsidR="00A10817">
        <w:rPr>
          <w:rFonts w:asciiTheme="minorHAnsi" w:hAnsiTheme="minorHAnsi" w:cstheme="minorHAnsi"/>
        </w:rPr>
        <w:t xml:space="preserve">Amennyiben eddig a hónapon átnyúló sztornó tételek </w:t>
      </w:r>
      <w:r w:rsidR="00A10817" w:rsidRPr="004E4B27">
        <w:rPr>
          <w:rFonts w:asciiTheme="minorHAnsi" w:hAnsiTheme="minorHAnsi" w:cstheme="minorHAnsi"/>
        </w:rPr>
        <w:t xml:space="preserve">’I’ </w:t>
      </w:r>
      <w:proofErr w:type="spellStart"/>
      <w:r w:rsidR="00A10817" w:rsidRPr="004E4B27">
        <w:rPr>
          <w:rFonts w:asciiTheme="minorHAnsi" w:hAnsiTheme="minorHAnsi" w:cstheme="minorHAnsi"/>
        </w:rPr>
        <w:t>TECH_KOD-on</w:t>
      </w:r>
      <w:proofErr w:type="spellEnd"/>
      <w:r w:rsidR="00A10817" w:rsidRPr="004E4B27">
        <w:rPr>
          <w:rFonts w:asciiTheme="minorHAnsi" w:hAnsiTheme="minorHAnsi" w:cstheme="minorHAnsi"/>
        </w:rPr>
        <w:t xml:space="preserve"> </w:t>
      </w:r>
      <w:r w:rsidR="00A10817">
        <w:rPr>
          <w:rFonts w:asciiTheme="minorHAnsi" w:hAnsiTheme="minorHAnsi" w:cstheme="minorHAnsi"/>
        </w:rPr>
        <w:t>kerültek jelentésre</w:t>
      </w:r>
      <w:r w:rsidR="00A10817" w:rsidRPr="004E4B27">
        <w:rPr>
          <w:rFonts w:asciiTheme="minorHAnsi" w:hAnsiTheme="minorHAnsi" w:cstheme="minorHAnsi"/>
        </w:rPr>
        <w:t xml:space="preserve"> negatív előjellel, akkor a továbbiakban is negatív előjellel jelentendők ezek a tételek ’S’ </w:t>
      </w:r>
      <w:proofErr w:type="spellStart"/>
      <w:r w:rsidR="00A10817" w:rsidRPr="004E4B27">
        <w:rPr>
          <w:rFonts w:asciiTheme="minorHAnsi" w:hAnsiTheme="minorHAnsi" w:cstheme="minorHAnsi"/>
        </w:rPr>
        <w:t>TECH_KOD-on</w:t>
      </w:r>
      <w:proofErr w:type="spellEnd"/>
      <w:r w:rsidR="00A10817">
        <w:rPr>
          <w:rFonts w:asciiTheme="minorHAnsi" w:hAnsiTheme="minorHAnsi" w:cstheme="minorHAnsi"/>
        </w:rPr>
        <w:t>.</w:t>
      </w:r>
    </w:p>
    <w:p w14:paraId="2CBD88ED" w14:textId="4BF33FA7" w:rsidR="00282633" w:rsidRDefault="00282633" w:rsidP="00C14714">
      <w:pPr>
        <w:tabs>
          <w:tab w:val="num" w:pos="720"/>
        </w:tabs>
        <w:rPr>
          <w:rFonts w:cs="Arial"/>
        </w:rPr>
      </w:pPr>
    </w:p>
    <w:p w14:paraId="559F01D0" w14:textId="77777777" w:rsidR="0012447D" w:rsidRPr="000C2023" w:rsidRDefault="0012447D"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96" w:name="_Toc106619754"/>
      <w:bookmarkStart w:id="197" w:name="_Toc149904400"/>
      <w:r w:rsidRPr="000C2023">
        <w:rPr>
          <w:b/>
          <w:szCs w:val="22"/>
        </w:rPr>
        <w:t>Késedelem</w:t>
      </w:r>
      <w:bookmarkEnd w:id="196"/>
      <w:r w:rsidR="00857F39">
        <w:rPr>
          <w:b/>
          <w:szCs w:val="22"/>
        </w:rPr>
        <w:t xml:space="preserve"> (</w:t>
      </w:r>
      <w:proofErr w:type="spellStart"/>
      <w:r w:rsidR="00857F39">
        <w:rPr>
          <w:b/>
          <w:szCs w:val="22"/>
        </w:rPr>
        <w:t>KESD</w:t>
      </w:r>
      <w:proofErr w:type="spellEnd"/>
      <w:r w:rsidR="00857F39">
        <w:rPr>
          <w:b/>
          <w:szCs w:val="22"/>
        </w:rPr>
        <w:t>)</w:t>
      </w:r>
      <w:bookmarkEnd w:id="197"/>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 xml:space="preserve">A tábla kulcsmezője a késedelem kezdetének időpontja a </w:t>
      </w:r>
      <w:proofErr w:type="spellStart"/>
      <w:r w:rsidR="00DA665C" w:rsidRPr="000C2023">
        <w:rPr>
          <w:rFonts w:cs="Arial"/>
        </w:rPr>
        <w:t>legrégebbi</w:t>
      </w:r>
      <w:proofErr w:type="spellEnd"/>
      <w:r w:rsidR="00DA665C" w:rsidRPr="000C2023">
        <w:rPr>
          <w:rFonts w:cs="Arial"/>
        </w:rPr>
        <w:t xml:space="preserve"> késedelem szerint, azonban meg kell adni az aktuálisan fennálló késedelmes állomány </w:t>
      </w:r>
      <w:proofErr w:type="spellStart"/>
      <w:r w:rsidR="00DA665C" w:rsidRPr="000C2023">
        <w:rPr>
          <w:rFonts w:cs="Arial"/>
        </w:rPr>
        <w:t>legrégebbi</w:t>
      </w:r>
      <w:proofErr w:type="spellEnd"/>
      <w:r w:rsidR="00DA665C" w:rsidRPr="000C2023">
        <w:rPr>
          <w:rFonts w:cs="Arial"/>
        </w:rPr>
        <w:t xml:space="preserve">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3BD0039C"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r w:rsidR="0057168A">
        <w:rPr>
          <w:rFonts w:cs="Arial"/>
        </w:rPr>
        <w:t xml:space="preserve"> </w:t>
      </w:r>
      <w:r w:rsidR="0057168A">
        <w:rPr>
          <w:rFonts w:asciiTheme="minorHAnsi" w:hAnsiTheme="minorHAnsi" w:cstheme="minorHAnsi"/>
        </w:rPr>
        <w:t xml:space="preserve">A </w:t>
      </w:r>
      <w:r w:rsidR="0057168A" w:rsidRPr="006C72EB">
        <w:rPr>
          <w:rFonts w:asciiTheme="minorHAnsi" w:hAnsiTheme="minorHAnsi" w:cs="Arial"/>
        </w:rPr>
        <w:t>„Késedelmes napok száma – törlesztéssel korrigált”</w:t>
      </w:r>
      <w:r w:rsidR="0057168A">
        <w:rPr>
          <w:rFonts w:asciiTheme="minorHAnsi" w:hAnsiTheme="minorHAnsi" w:cs="Arial"/>
        </w:rPr>
        <w:t xml:space="preserve"> mezőben a késedelem megszűnésének hónapjában 0 összeg jelentendő.</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98"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98"/>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 xml:space="preserve">Késedelmes napok száma – </w:t>
      </w:r>
      <w:proofErr w:type="spellStart"/>
      <w:r w:rsidRPr="0098078E">
        <w:rPr>
          <w:rFonts w:asciiTheme="minorHAnsi" w:hAnsiTheme="minorHAnsi" w:cs="Arial"/>
          <w:b/>
        </w:rPr>
        <w:t>legrégebbi</w:t>
      </w:r>
      <w:proofErr w:type="spellEnd"/>
      <w:r w:rsidRPr="0098078E">
        <w:rPr>
          <w:rFonts w:asciiTheme="minorHAnsi" w:hAnsiTheme="minorHAnsi" w:cs="Arial"/>
          <w:b/>
        </w:rPr>
        <w:t xml:space="preserve">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w:t>
      </w:r>
      <w:proofErr w:type="spellStart"/>
      <w:r w:rsidRPr="000C2023">
        <w:rPr>
          <w:rFonts w:asciiTheme="minorHAnsi" w:hAnsiTheme="minorHAnsi" w:cs="Arial"/>
        </w:rPr>
        <w:t>legrégebbi</w:t>
      </w:r>
      <w:proofErr w:type="spellEnd"/>
      <w:r w:rsidRPr="000C2023">
        <w:rPr>
          <w:rFonts w:asciiTheme="minorHAnsi" w:hAnsiTheme="minorHAnsi" w:cs="Arial"/>
        </w:rPr>
        <w:t xml:space="preserve">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w:t>
      </w:r>
      <w:proofErr w:type="spellStart"/>
      <w:r>
        <w:rPr>
          <w:rFonts w:asciiTheme="minorHAnsi" w:hAnsiTheme="minorHAnsi" w:cs="Arial"/>
        </w:rPr>
        <w:t>legrégebbi</w:t>
      </w:r>
      <w:proofErr w:type="spellEnd"/>
      <w:r>
        <w:rPr>
          <w:rFonts w:asciiTheme="minorHAnsi" w:hAnsiTheme="minorHAnsi" w:cs="Arial"/>
        </w:rPr>
        <w:t xml:space="preserve">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99" w:name="_Toc106619755"/>
      <w:bookmarkStart w:id="200" w:name="_Toc149904401"/>
      <w:r w:rsidRPr="000C2023">
        <w:rPr>
          <w:b/>
          <w:szCs w:val="22"/>
        </w:rPr>
        <w:t>Hitelkiváltás</w:t>
      </w:r>
      <w:bookmarkEnd w:id="199"/>
      <w:r w:rsidR="00857F39">
        <w:rPr>
          <w:b/>
          <w:szCs w:val="22"/>
        </w:rPr>
        <w:t xml:space="preserve"> (</w:t>
      </w:r>
      <w:proofErr w:type="spellStart"/>
      <w:r w:rsidR="00857F39">
        <w:rPr>
          <w:b/>
          <w:szCs w:val="22"/>
        </w:rPr>
        <w:t>HKIV</w:t>
      </w:r>
      <w:proofErr w:type="spellEnd"/>
      <w:r w:rsidR="00857F39">
        <w:rPr>
          <w:b/>
          <w:szCs w:val="22"/>
        </w:rPr>
        <w:t>)</w:t>
      </w:r>
      <w:bookmarkEnd w:id="200"/>
    </w:p>
    <w:p w14:paraId="50CA633E" w14:textId="74C41633" w:rsidR="0028729A" w:rsidRPr="000C2023" w:rsidRDefault="0028729A" w:rsidP="00C14714">
      <w:pPr>
        <w:rPr>
          <w:rFonts w:cs="Arial"/>
        </w:rPr>
      </w:pPr>
      <w:bookmarkStart w:id="201"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w:t>
      </w:r>
      <w:proofErr w:type="spellStart"/>
      <w:r w:rsidRPr="000C2023">
        <w:rPr>
          <w:rFonts w:cs="Arial"/>
        </w:rPr>
        <w:t>INSTR</w:t>
      </w:r>
      <w:proofErr w:type="spellEnd"/>
      <w:r w:rsidRPr="000C2023">
        <w:rPr>
          <w:rFonts w:cs="Arial"/>
        </w:rPr>
        <w:t xml:space="preserve">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w:t>
      </w:r>
      <w:proofErr w:type="spellStart"/>
      <w:r w:rsidR="00AD3F8A" w:rsidRPr="000C2023">
        <w:rPr>
          <w:rFonts w:cs="Arial"/>
        </w:rPr>
        <w:t>INSTR</w:t>
      </w:r>
      <w:proofErr w:type="spellEnd"/>
      <w:r w:rsidR="00AD3F8A" w:rsidRPr="000C2023">
        <w:rPr>
          <w:rFonts w:cs="Arial"/>
        </w:rPr>
        <w:t xml:space="preserve">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w:t>
      </w:r>
      <w:proofErr w:type="spellStart"/>
      <w:r w:rsidRPr="000C2023">
        <w:rPr>
          <w:rFonts w:cs="Arial"/>
        </w:rPr>
        <w:t>INSTR</w:t>
      </w:r>
      <w:proofErr w:type="spellEnd"/>
      <w:r w:rsidRPr="000C2023">
        <w:rPr>
          <w:rFonts w:cs="Arial"/>
        </w:rPr>
        <w:t xml:space="preserve">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201"/>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w:t>
      </w:r>
      <w:proofErr w:type="spellStart"/>
      <w:r w:rsidRPr="000C2023">
        <w:rPr>
          <w:rFonts w:cs="Arial"/>
        </w:rPr>
        <w:t>INSTR</w:t>
      </w:r>
      <w:proofErr w:type="spellEnd"/>
      <w:r w:rsidRPr="000C2023">
        <w:rPr>
          <w:rFonts w:cs="Arial"/>
        </w:rPr>
        <w:t xml:space="preserve">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w:t>
      </w:r>
      <w:proofErr w:type="spellStart"/>
      <w:r w:rsidR="00034AB7" w:rsidRPr="000C2023">
        <w:rPr>
          <w:rFonts w:cs="Arial"/>
        </w:rPr>
        <w:t>INSTR</w:t>
      </w:r>
      <w:proofErr w:type="spellEnd"/>
      <w:r w:rsidR="00034AB7" w:rsidRPr="000C2023">
        <w:rPr>
          <w:rFonts w:cs="Arial"/>
        </w:rPr>
        <w:t xml:space="preserve"> instrumentumok, azok kiváltását a fentiek szerint le kell jelenteni.</w:t>
      </w:r>
    </w:p>
    <w:p w14:paraId="3796EFD8" w14:textId="113C6C58" w:rsidR="00034AB7" w:rsidRPr="000C2023" w:rsidRDefault="00034AB7" w:rsidP="00C14714">
      <w:pPr>
        <w:rPr>
          <w:rFonts w:cs="Arial"/>
        </w:rPr>
      </w:pPr>
      <w:r w:rsidRPr="000C2023">
        <w:rPr>
          <w:rFonts w:cs="Arial"/>
        </w:rPr>
        <w:t xml:space="preserve">Hitel kiváltása esetén a kiváltott </w:t>
      </w:r>
      <w:proofErr w:type="spellStart"/>
      <w:r w:rsidRPr="000C2023">
        <w:rPr>
          <w:rFonts w:cs="Arial"/>
        </w:rPr>
        <w:t>INSTR</w:t>
      </w:r>
      <w:proofErr w:type="spellEnd"/>
      <w:r w:rsidRPr="000C2023">
        <w:rPr>
          <w:rFonts w:cs="Arial"/>
        </w:rPr>
        <w:t xml:space="preserve">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202" w:name="_Toc106619756"/>
      <w:bookmarkStart w:id="203"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202"/>
      <w:bookmarkEnd w:id="203"/>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204" w:name="_Toc106619757"/>
      <w:bookmarkStart w:id="205" w:name="_Toc149904403"/>
      <w:r w:rsidRPr="000C2023">
        <w:rPr>
          <w:b/>
          <w:szCs w:val="22"/>
        </w:rPr>
        <w:t>Faktoring ügyletek</w:t>
      </w:r>
      <w:bookmarkEnd w:id="204"/>
      <w:bookmarkEnd w:id="205"/>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206"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207" w:name="_Hlk69994365"/>
            <w:r w:rsidRPr="000C2023">
              <w:rPr>
                <w:rFonts w:cs="Arial"/>
              </w:rPr>
              <w:t>azonos devizanemben és eredeti lejárattal fennálló számlacsomag követelés</w:t>
            </w:r>
            <w:bookmarkEnd w:id="207"/>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6"/>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2DE5DBB0"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itt megadni</w:t>
            </w:r>
            <w:r w:rsidR="00326AD2" w:rsidRPr="000C2023">
              <w:rPr>
                <w:rFonts w:cs="Arial"/>
              </w:rPr>
              <w:t xml:space="preserve"> –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w:t>
            </w:r>
            <w:proofErr w:type="spellStart"/>
            <w:r w:rsidR="00107900">
              <w:rPr>
                <w:rFonts w:asciiTheme="minorHAnsi" w:hAnsiTheme="minorHAnsi" w:cstheme="minorHAnsi"/>
              </w:rPr>
              <w:t>INSTR</w:t>
            </w:r>
            <w:proofErr w:type="spellEnd"/>
            <w:r w:rsidR="00107900">
              <w:rPr>
                <w:rFonts w:asciiTheme="minorHAnsi" w:hAnsiTheme="minorHAnsi" w:cstheme="minorHAnsi"/>
              </w:rPr>
              <w:t xml:space="preserve">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208" w:name="_Hlk522095699"/>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209" w:name="_Hlk139440418"/>
            <w:r>
              <w:rPr>
                <w:rFonts w:asciiTheme="minorHAnsi" w:hAnsiTheme="minorHAnsi" w:cstheme="minorHAnsi"/>
              </w:rPr>
              <w:t xml:space="preserve">a faktoring szerződés megkötésének időpontja </w:t>
            </w:r>
            <w:bookmarkEnd w:id="209"/>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208"/>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0C2023">
        <w:rPr>
          <w:rFonts w:cs="Arial"/>
        </w:rPr>
        <w:t>rulírozó</w:t>
      </w:r>
      <w:proofErr w:type="spellEnd"/>
      <w:r w:rsidR="00701840" w:rsidRPr="000C2023">
        <w:rPr>
          <w:rFonts w:cs="Arial"/>
        </w:rPr>
        <w:t xml:space="preserve">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w:t>
            </w:r>
            <w:proofErr w:type="spellStart"/>
            <w:r w:rsidRPr="000C2023">
              <w:rPr>
                <w:rFonts w:cs="Arial"/>
              </w:rPr>
              <w:t>INSTR</w:t>
            </w:r>
            <w:proofErr w:type="spellEnd"/>
            <w:r w:rsidRPr="000C2023">
              <w:rPr>
                <w:rFonts w:cs="Arial"/>
              </w:rPr>
              <w:t xml:space="preserve">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210" w:name="_Toc106619758"/>
      <w:bookmarkStart w:id="211" w:name="_Toc149904404"/>
      <w:r w:rsidRPr="000C2023">
        <w:rPr>
          <w:b/>
          <w:szCs w:val="22"/>
        </w:rPr>
        <w:t>S</w:t>
      </w:r>
      <w:r w:rsidR="006B1FBE" w:rsidRPr="000C2023">
        <w:rPr>
          <w:rStyle w:val="Cmsor3Char"/>
          <w:b/>
          <w:szCs w:val="22"/>
        </w:rPr>
        <w:t>zerződés átruházás</w:t>
      </w:r>
      <w:bookmarkEnd w:id="210"/>
      <w:bookmarkEnd w:id="211"/>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proofErr w:type="spellStart"/>
            <w:r w:rsidRPr="000C2023">
              <w:rPr>
                <w:rFonts w:cs="Arial"/>
              </w:rPr>
              <w:t>INSTR</w:t>
            </w:r>
            <w:proofErr w:type="spellEnd"/>
            <w:r w:rsidRPr="000C2023">
              <w:rPr>
                <w:rFonts w:cs="Arial"/>
              </w:rPr>
              <w:t xml:space="preserve">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w:t>
      </w:r>
      <w:proofErr w:type="spellStart"/>
      <w:r w:rsidR="00622CA3" w:rsidRPr="000C2023">
        <w:rPr>
          <w:rFonts w:cs="Arial"/>
        </w:rPr>
        <w:t>INSTR</w:t>
      </w:r>
      <w:proofErr w:type="spellEnd"/>
      <w:r w:rsidR="00622CA3" w:rsidRPr="000C2023">
        <w:rPr>
          <w:rFonts w:cs="Arial"/>
        </w:rPr>
        <w:t xml:space="preserve">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212" w:name="_Toc106619759"/>
      <w:bookmarkStart w:id="213" w:name="_Toc149904405"/>
      <w:r w:rsidRPr="000C2023">
        <w:rPr>
          <w:b/>
          <w:szCs w:val="22"/>
        </w:rPr>
        <w:t>Váltóleszámítolás</w:t>
      </w:r>
      <w:bookmarkEnd w:id="212"/>
      <w:bookmarkEnd w:id="213"/>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214" w:name="_Toc106619760"/>
      <w:bookmarkStart w:id="215" w:name="_Toc149904406"/>
      <w:r w:rsidRPr="000C2023">
        <w:rPr>
          <w:b/>
          <w:szCs w:val="22"/>
        </w:rPr>
        <w:t>Lízing</w:t>
      </w:r>
      <w:bookmarkEnd w:id="214"/>
      <w:bookmarkEnd w:id="215"/>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proofErr w:type="spellStart"/>
      <w:r w:rsidRPr="000C2023">
        <w:t>INSTR</w:t>
      </w:r>
      <w:proofErr w:type="spellEnd"/>
      <w:r w:rsidRPr="000C2023">
        <w:t xml:space="preserve">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3059"/>
        <w:gridCol w:w="4199"/>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206"/>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216" w:name="_Toc106619761"/>
      <w:bookmarkStart w:id="217" w:name="_Toc149904407"/>
      <w:r w:rsidRPr="000C2023">
        <w:rPr>
          <w:b/>
          <w:szCs w:val="22"/>
        </w:rPr>
        <w:t>Gyűjtőszámla</w:t>
      </w:r>
      <w:r w:rsidR="001060CB" w:rsidRPr="000C2023">
        <w:rPr>
          <w:b/>
          <w:szCs w:val="22"/>
        </w:rPr>
        <w:t>hitelek</w:t>
      </w:r>
      <w:bookmarkEnd w:id="216"/>
      <w:bookmarkEnd w:id="217"/>
    </w:p>
    <w:p w14:paraId="5564184E" w14:textId="4A407E8D" w:rsidR="001060CB" w:rsidRPr="000C2023" w:rsidRDefault="001060CB" w:rsidP="00C14714">
      <w:r w:rsidRPr="000C2023">
        <w:t xml:space="preserve">Az </w:t>
      </w:r>
      <w:proofErr w:type="spellStart"/>
      <w:r w:rsidRPr="000C2023">
        <w:t>INSTR</w:t>
      </w:r>
      <w:proofErr w:type="spellEnd"/>
      <w:r w:rsidRPr="000C2023">
        <w:t xml:space="preserve">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xml:space="preserve">). A szülő </w:t>
      </w:r>
      <w:proofErr w:type="spellStart"/>
      <w:r w:rsidRPr="000C2023">
        <w:t>INSTR</w:t>
      </w:r>
      <w:proofErr w:type="spellEnd"/>
      <w:r w:rsidRPr="000C2023">
        <w:t xml:space="preserve">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218" w:name="_Toc106619762"/>
      <w:bookmarkStart w:id="219"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218"/>
      <w:bookmarkEnd w:id="219"/>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w:t>
      </w:r>
      <w:proofErr w:type="spellStart"/>
      <w:r w:rsidRPr="000C2023">
        <w:t>INSTR</w:t>
      </w:r>
      <w:proofErr w:type="spellEnd"/>
      <w:r w:rsidRPr="000C2023">
        <w:t xml:space="preserve">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220" w:name="_Toc106619763"/>
      <w:bookmarkStart w:id="221" w:name="_Toc149904409"/>
      <w:r w:rsidRPr="000C2023">
        <w:rPr>
          <w:b/>
          <w:szCs w:val="22"/>
        </w:rPr>
        <w:t>Eljárás elhunyt ügyfelek esetén</w:t>
      </w:r>
      <w:bookmarkEnd w:id="220"/>
      <w:bookmarkEnd w:id="221"/>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222" w:name="_Toc106619764"/>
      <w:bookmarkStart w:id="223" w:name="_Toc149904410"/>
      <w:proofErr w:type="spellStart"/>
      <w:r w:rsidRPr="000C2023">
        <w:rPr>
          <w:b/>
          <w:szCs w:val="22"/>
        </w:rPr>
        <w:t>Rulírozó</w:t>
      </w:r>
      <w:proofErr w:type="spellEnd"/>
      <w:r w:rsidRPr="000C2023">
        <w:rPr>
          <w:b/>
          <w:szCs w:val="22"/>
        </w:rPr>
        <w:t xml:space="preserve"> hitelek</w:t>
      </w:r>
      <w:r w:rsidR="003C6A1E">
        <w:rPr>
          <w:b/>
          <w:szCs w:val="22"/>
        </w:rPr>
        <w:t xml:space="preserve"> és hitelkártya követelések</w:t>
      </w:r>
      <w:bookmarkEnd w:id="222"/>
      <w:bookmarkEnd w:id="223"/>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w:t>
      </w:r>
      <w:proofErr w:type="spellStart"/>
      <w:r w:rsidRPr="000C2023">
        <w:rPr>
          <w:rFonts w:cs="Arial"/>
          <w:color w:val="000000"/>
        </w:rPr>
        <w:t>rulírozó</w:t>
      </w:r>
      <w:proofErr w:type="spellEnd"/>
      <w:r w:rsidRPr="000C2023">
        <w:rPr>
          <w:rFonts w:cs="Arial"/>
          <w:color w:val="000000"/>
        </w:rPr>
        <w:t xml:space="preserve">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proofErr w:type="spellStart"/>
      <w:r w:rsidRPr="000C2023">
        <w:rPr>
          <w:rFonts w:cs="Arial"/>
          <w:color w:val="000000"/>
        </w:rPr>
        <w:t>Rulírozó</w:t>
      </w:r>
      <w:proofErr w:type="spellEnd"/>
      <w:r w:rsidRPr="000C2023">
        <w:rPr>
          <w:rFonts w:cs="Arial"/>
          <w:color w:val="000000"/>
        </w:rPr>
        <w:t xml:space="preserve">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xml:space="preserve">, </w:t>
      </w:r>
      <w:proofErr w:type="spellStart"/>
      <w:r w:rsidRPr="000C2023">
        <w:rPr>
          <w:rFonts w:asciiTheme="minorHAnsi" w:hAnsiTheme="minorHAnsi" w:cs="Arial"/>
          <w:sz w:val="20"/>
          <w:szCs w:val="20"/>
        </w:rPr>
        <w:t>Rulírozó</w:t>
      </w:r>
      <w:proofErr w:type="spellEnd"/>
      <w:r w:rsidRPr="000C2023">
        <w:rPr>
          <w:rFonts w:asciiTheme="minorHAnsi" w:hAnsiTheme="minorHAnsi" w:cs="Arial"/>
          <w:sz w:val="20"/>
          <w:szCs w:val="20"/>
        </w:rPr>
        <w:t xml:space="preserve">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w:t>
      </w:r>
      <w:proofErr w:type="spellStart"/>
      <w:r w:rsidRPr="000C2023">
        <w:rPr>
          <w:rFonts w:cs="Arial"/>
        </w:rPr>
        <w:t>rulírozó</w:t>
      </w:r>
      <w:proofErr w:type="spellEnd"/>
      <w:r w:rsidRPr="000C2023">
        <w:rPr>
          <w:rFonts w:cs="Arial"/>
        </w:rPr>
        <w:t xml:space="preserve"> folyószámlahitelek és hitelkártya követelések esetén nem kell jelenteni. Amennyiben </w:t>
      </w:r>
      <w:r w:rsidRPr="000C2023">
        <w:rPr>
          <w:rFonts w:eastAsia="Times New Roman" w:cs="Arial"/>
          <w:color w:val="000000" w:themeColor="text1"/>
        </w:rPr>
        <w:t>problémássá válnak ezen instrumentumok (ha a hitel késedelmes/</w:t>
      </w:r>
      <w:proofErr w:type="spellStart"/>
      <w:r w:rsidRPr="000C2023">
        <w:rPr>
          <w:rFonts w:eastAsia="Times New Roman" w:cs="Arial"/>
          <w:color w:val="000000" w:themeColor="text1"/>
        </w:rPr>
        <w:t>default</w:t>
      </w:r>
      <w:proofErr w:type="spellEnd"/>
      <w:r w:rsidRPr="000C2023">
        <w:rPr>
          <w:rFonts w:eastAsia="Times New Roman" w:cs="Arial"/>
          <w:color w:val="000000" w:themeColor="text1"/>
        </w:rPr>
        <w:t xml:space="preserve">-os/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proofErr w:type="spellStart"/>
      <w:r w:rsidRPr="000C2023">
        <w:rPr>
          <w:rFonts w:cs="Arial"/>
        </w:rPr>
        <w:t>Rulírozó</w:t>
      </w:r>
      <w:proofErr w:type="spellEnd"/>
      <w:r w:rsidRPr="000C2023">
        <w:rPr>
          <w:rFonts w:cs="Arial"/>
        </w:rPr>
        <w:t xml:space="preserve"> folyószámlahitelek és hitelkártya követelések esetén a kamatadatok jelentős része nem töltendő (ld. </w:t>
      </w:r>
      <w:proofErr w:type="spellStart"/>
      <w:r w:rsidRPr="000C2023">
        <w:rPr>
          <w:rFonts w:cs="Arial"/>
        </w:rPr>
        <w:t>INSTR</w:t>
      </w:r>
      <w:proofErr w:type="spellEnd"/>
      <w:r w:rsidRPr="000C2023">
        <w:rPr>
          <w:rFonts w:cs="Arial"/>
        </w:rPr>
        <w:t xml:space="preserve">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224" w:name="_Toc106619765"/>
      <w:bookmarkStart w:id="225" w:name="_Toc149904411"/>
      <w:r w:rsidRPr="000C2023">
        <w:rPr>
          <w:b/>
          <w:szCs w:val="22"/>
        </w:rPr>
        <w:t>Tilos mezők az adatmodellben</w:t>
      </w:r>
      <w:bookmarkEnd w:id="224"/>
      <w:bookmarkEnd w:id="225"/>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26" w:name="_Toc106619766"/>
      <w:bookmarkStart w:id="227" w:name="_Toc149904412"/>
      <w:r w:rsidRPr="000C2023">
        <w:rPr>
          <w:b/>
        </w:rPr>
        <w:t>Magáncsőd jelentésének módja</w:t>
      </w:r>
      <w:bookmarkEnd w:id="226"/>
      <w:bookmarkEnd w:id="227"/>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28" w:name="_Toc149904413"/>
      <w:r w:rsidRPr="00312C37">
        <w:rPr>
          <w:b/>
        </w:rPr>
        <w:t>Cash-</w:t>
      </w:r>
      <w:proofErr w:type="spellStart"/>
      <w:r w:rsidRPr="00312C37">
        <w:rPr>
          <w:b/>
        </w:rPr>
        <w:t>pool</w:t>
      </w:r>
      <w:proofErr w:type="spellEnd"/>
      <w:r w:rsidRPr="00312C37">
        <w:rPr>
          <w:b/>
        </w:rPr>
        <w:t xml:space="preserve"> konstrukciók jelentésének módja</w:t>
      </w:r>
      <w:bookmarkEnd w:id="228"/>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312C37">
        <w:rPr>
          <w:rFonts w:asciiTheme="minorHAnsi" w:eastAsia="Times New Roman" w:hAnsiTheme="minorHAnsi" w:cstheme="minorHAnsi"/>
          <w:lang w:eastAsia="en-US"/>
        </w:rPr>
        <w:t>INSTR</w:t>
      </w:r>
      <w:proofErr w:type="spellEnd"/>
      <w:r w:rsidRPr="00312C37">
        <w:rPr>
          <w:rFonts w:asciiTheme="minorHAnsi" w:eastAsia="Times New Roman" w:hAnsiTheme="minorHAnsi" w:cstheme="minorHAnsi"/>
          <w:lang w:eastAsia="en-US"/>
        </w:rPr>
        <w:t xml:space="preserve">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7F1DAF40"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29" w:name="_Toc149904414"/>
      <w:r>
        <w:rPr>
          <w:rFonts w:asciiTheme="minorHAnsi" w:hAnsiTheme="minorHAnsi" w:cstheme="minorHAnsi"/>
          <w:b/>
          <w:szCs w:val="20"/>
        </w:rPr>
        <w:t>Projekthitelek jelentési módja</w:t>
      </w:r>
      <w:bookmarkEnd w:id="229"/>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30" w:name="_Hlk132795285"/>
      <w:r w:rsidRPr="00C0603E">
        <w:rPr>
          <w:rFonts w:asciiTheme="minorHAnsi" w:hAnsiTheme="minorHAnsi" w:cstheme="minorHAnsi"/>
        </w:rPr>
        <w:t>Projekttel kapcsolatos egyéb hitelintézeti mérlegen kívüli kötelezettségvállalás nyilvántartási értéke</w:t>
      </w:r>
    </w:p>
    <w:bookmarkEnd w:id="230"/>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1CCB1EF6" w14:textId="67CC2AFC" w:rsidR="00B2325A" w:rsidRDefault="00B2325A" w:rsidP="00191961">
      <w:pPr>
        <w:rPr>
          <w:rFonts w:asciiTheme="minorHAnsi" w:hAnsiTheme="minorHAnsi" w:cstheme="minorHAnsi"/>
        </w:rPr>
      </w:pPr>
      <w:r>
        <w:rPr>
          <w:rFonts w:asciiTheme="minorHAnsi" w:hAnsiTheme="minorHAnsi" w:cstheme="minorHAnsi"/>
        </w:rPr>
        <w:t xml:space="preserve">Sztenderd módszer esetén a </w:t>
      </w:r>
      <w:proofErr w:type="spellStart"/>
      <w:r>
        <w:rPr>
          <w:rFonts w:asciiTheme="minorHAnsi" w:hAnsiTheme="minorHAnsi" w:cstheme="minorHAnsi"/>
        </w:rPr>
        <w:t>CRR</w:t>
      </w:r>
      <w:proofErr w:type="spellEnd"/>
      <w:r>
        <w:rPr>
          <w:rFonts w:asciiTheme="minorHAnsi" w:hAnsiTheme="minorHAnsi" w:cstheme="minorHAnsi"/>
        </w:rPr>
        <w:t xml:space="preserve"> 2025. január 1-től történő változása azt eredményezi, hogy a jövedelemtermelő ingatlancélra folyósított hitelek az </w:t>
      </w:r>
      <w:proofErr w:type="spellStart"/>
      <w:r>
        <w:rPr>
          <w:rFonts w:asciiTheme="minorHAnsi" w:hAnsiTheme="minorHAnsi" w:cstheme="minorHAnsi"/>
        </w:rPr>
        <w:t>SL</w:t>
      </w:r>
      <w:proofErr w:type="spellEnd"/>
      <w:r>
        <w:rPr>
          <w:rFonts w:asciiTheme="minorHAnsi" w:hAnsiTheme="minorHAnsi" w:cstheme="minorHAnsi"/>
        </w:rPr>
        <w:t xml:space="preserve"> kitettségektől elkülönítetten kezelendők. A HITREG-ben azonban ezek a hitelek a továbbiakban is ’</w:t>
      </w:r>
      <w:proofErr w:type="spellStart"/>
      <w:r>
        <w:rPr>
          <w:rFonts w:asciiTheme="minorHAnsi" w:hAnsiTheme="minorHAnsi" w:cstheme="minorHAnsi"/>
        </w:rPr>
        <w:t>INGATLANF</w:t>
      </w:r>
      <w:proofErr w:type="spellEnd"/>
      <w:r>
        <w:rPr>
          <w:rFonts w:asciiTheme="minorHAnsi" w:hAnsiTheme="minorHAnsi" w:cstheme="minorHAnsi"/>
        </w:rPr>
        <w:t xml:space="preserve">’ (jövedelemtermelő ingatlan finanszírozása) kódértéken jelentendők függetlenül az alkalmazott szegmentálási módszertantól, ideértve a 2025. január 1. után történő szerződéskötéseket is. Egyidejűleg nem változik ezen hitelek esetén a projekthitelekre vonatkozó blokk töltésének meghatározása sem, azaz vizsgálandó a fent részletezett 3 </w:t>
      </w:r>
      <w:proofErr w:type="spellStart"/>
      <w:r>
        <w:rPr>
          <w:rFonts w:asciiTheme="minorHAnsi" w:hAnsiTheme="minorHAnsi" w:cstheme="minorHAnsi"/>
        </w:rPr>
        <w:t>CRR</w:t>
      </w:r>
      <w:proofErr w:type="spellEnd"/>
      <w:r>
        <w:rPr>
          <w:rFonts w:asciiTheme="minorHAnsi" w:hAnsiTheme="minorHAnsi" w:cstheme="minorHAnsi"/>
        </w:rPr>
        <w:t xml:space="preserve"> feltételnek való megfelelés és amennyiben akár egynek is megfelel a hitel, projekthitelként jelentendő a HITREG-ben.</w:t>
      </w:r>
    </w:p>
    <w:p w14:paraId="2FC84063" w14:textId="1F586298"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31"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31"/>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32" w:name="_Toc130912739"/>
      <w:bookmarkStart w:id="233" w:name="_Toc149904415"/>
      <w:r>
        <w:rPr>
          <w:b/>
          <w:bCs w:val="0"/>
        </w:rPr>
        <w:t>Babaváró hitelek jelentési módja</w:t>
      </w:r>
      <w:bookmarkEnd w:id="232"/>
      <w:bookmarkEnd w:id="233"/>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922B41E" w14:textId="30D923B6" w:rsidR="0057168A" w:rsidRDefault="0057168A" w:rsidP="0057168A">
      <w:pPr>
        <w:rPr>
          <w:rFonts w:asciiTheme="minorHAnsi" w:hAnsiTheme="minorHAnsi" w:cstheme="minorHAnsi"/>
        </w:rPr>
      </w:pPr>
      <w:r>
        <w:rPr>
          <w:rFonts w:asciiTheme="minorHAnsi" w:hAnsiTheme="minorHAnsi" w:cstheme="minorHAnsi"/>
        </w:rPr>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Pr>
          <w:rFonts w:asciiTheme="minorHAnsi" w:hAnsiTheme="minorHAnsi" w:cstheme="minorHAnsi"/>
        </w:rPr>
        <w:t>a ”Moratórium</w:t>
      </w:r>
      <w:proofErr w:type="gramEnd"/>
      <w:r>
        <w:rPr>
          <w:rFonts w:asciiTheme="minorHAnsi" w:hAnsiTheme="minorHAnsi" w:cstheme="minorHAnsi"/>
        </w:rPr>
        <w:t xml:space="preserve"> kezdete” mezőben jelentett adat nem, csak a „Moratórium vége” mezőben jelentett adat módosítandó.</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34" w:name="_Toc137118051"/>
      <w:bookmarkStart w:id="235"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34"/>
      <w:bookmarkEnd w:id="235"/>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7"/>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36" w:name="_Toc149904417"/>
      <w:r w:rsidRPr="000A44C0">
        <w:t>számú melléklet - k</w:t>
      </w:r>
      <w:r w:rsidRPr="00DD20B0">
        <w:t>izárólag az összevont felügyelet alá tartozó pénzügyi vállalkozások által jelentendő mezők listája</w:t>
      </w:r>
      <w:bookmarkEnd w:id="236"/>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969"/>
        <w:gridCol w:w="3030"/>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INSTR</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187850D6" w:rsidR="007F335A" w:rsidRPr="00AB5044" w:rsidRDefault="007F335A" w:rsidP="00C14714"/>
    <w:sectPr w:rsidR="007F335A" w:rsidRPr="00AB5044" w:rsidSect="00CD6E8D">
      <w:headerReference w:type="default" r:id="rId38"/>
      <w:footerReference w:type="default" r:id="rId3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824F1" w14:textId="77777777" w:rsidR="00124D62" w:rsidRDefault="00124D62">
      <w:r>
        <w:separator/>
      </w:r>
    </w:p>
  </w:endnote>
  <w:endnote w:type="continuationSeparator" w:id="0">
    <w:p w14:paraId="1FC1F875" w14:textId="77777777" w:rsidR="00124D62" w:rsidRDefault="00124D62">
      <w:r>
        <w:continuationSeparator/>
      </w:r>
    </w:p>
  </w:endnote>
  <w:endnote w:type="continuationNotice" w:id="1">
    <w:p w14:paraId="1DCC506D" w14:textId="77777777" w:rsidR="00124D62" w:rsidRDefault="00124D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B7FC1" w14:textId="77777777" w:rsidR="00124D62" w:rsidRDefault="00124D62">
      <w:r>
        <w:separator/>
      </w:r>
    </w:p>
  </w:footnote>
  <w:footnote w:type="continuationSeparator" w:id="0">
    <w:p w14:paraId="35BE94A5" w14:textId="77777777" w:rsidR="00124D62" w:rsidRDefault="00124D62">
      <w:r>
        <w:continuationSeparator/>
      </w:r>
    </w:p>
  </w:footnote>
  <w:footnote w:type="continuationNotice" w:id="1">
    <w:p w14:paraId="5A226C83" w14:textId="77777777" w:rsidR="00124D62" w:rsidRDefault="00124D62">
      <w:pPr>
        <w:spacing w:after="0" w:line="240" w:lineRule="auto"/>
      </w:pPr>
    </w:p>
  </w:footnote>
  <w:footnote w:id="2">
    <w:p w14:paraId="730B903D" w14:textId="77777777" w:rsidR="0022192E" w:rsidRDefault="0022192E" w:rsidP="0022192E">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4B24EAB" w14:textId="72ADB3F8" w:rsidR="00217114" w:rsidRDefault="00217114">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3.25pt;height:142.7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1"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4"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8"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3"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9"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1"/>
  </w:num>
  <w:num w:numId="8" w16cid:durableId="599458837">
    <w:abstractNumId w:val="36"/>
    <w:lvlOverride w:ilvl="0">
      <w:startOverride w:val="1"/>
    </w:lvlOverride>
  </w:num>
  <w:num w:numId="9" w16cid:durableId="787309778">
    <w:abstractNumId w:val="67"/>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1"/>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40"/>
  </w:num>
  <w:num w:numId="19" w16cid:durableId="1352563031">
    <w:abstractNumId w:val="44"/>
  </w:num>
  <w:num w:numId="20" w16cid:durableId="137963514">
    <w:abstractNumId w:val="46"/>
  </w:num>
  <w:num w:numId="21" w16cid:durableId="1681348625">
    <w:abstractNumId w:val="37"/>
  </w:num>
  <w:num w:numId="22" w16cid:durableId="550769103">
    <w:abstractNumId w:val="60"/>
  </w:num>
  <w:num w:numId="23" w16cid:durableId="92940432">
    <w:abstractNumId w:val="55"/>
  </w:num>
  <w:num w:numId="24" w16cid:durableId="2048796603">
    <w:abstractNumId w:val="17"/>
  </w:num>
  <w:num w:numId="25" w16cid:durableId="1306741546">
    <w:abstractNumId w:val="65"/>
  </w:num>
  <w:num w:numId="26" w16cid:durableId="1876503973">
    <w:abstractNumId w:val="47"/>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2"/>
  </w:num>
  <w:num w:numId="34" w16cid:durableId="1036734334">
    <w:abstractNumId w:val="21"/>
  </w:num>
  <w:num w:numId="35" w16cid:durableId="872882657">
    <w:abstractNumId w:val="62"/>
  </w:num>
  <w:num w:numId="36" w16cid:durableId="1787969993">
    <w:abstractNumId w:val="29"/>
  </w:num>
  <w:num w:numId="37" w16cid:durableId="13295973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70"/>
  </w:num>
  <w:num w:numId="42" w16cid:durableId="876699016">
    <w:abstractNumId w:val="20"/>
  </w:num>
  <w:num w:numId="43" w16cid:durableId="1887135569">
    <w:abstractNumId w:val="1"/>
  </w:num>
  <w:num w:numId="44" w16cid:durableId="174248489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8"/>
  </w:num>
  <w:num w:numId="46" w16cid:durableId="481851764">
    <w:abstractNumId w:val="39"/>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6"/>
  </w:num>
  <w:num w:numId="49" w16cid:durableId="1327897363">
    <w:abstractNumId w:val="24"/>
  </w:num>
  <w:num w:numId="50" w16cid:durableId="1817601702">
    <w:abstractNumId w:val="66"/>
  </w:num>
  <w:num w:numId="51" w16cid:durableId="1164204238">
    <w:abstractNumId w:val="45"/>
  </w:num>
  <w:num w:numId="52" w16cid:durableId="1864900968">
    <w:abstractNumId w:val="50"/>
  </w:num>
  <w:num w:numId="53" w16cid:durableId="739521186">
    <w:abstractNumId w:val="63"/>
  </w:num>
  <w:num w:numId="54" w16cid:durableId="395327">
    <w:abstractNumId w:val="49"/>
  </w:num>
  <w:num w:numId="55" w16cid:durableId="364067465">
    <w:abstractNumId w:val="69"/>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4"/>
  </w:num>
  <w:num w:numId="62" w16cid:durableId="1318461835">
    <w:abstractNumId w:val="48"/>
  </w:num>
  <w:num w:numId="63" w16cid:durableId="1395883987">
    <w:abstractNumId w:val="51"/>
  </w:num>
  <w:num w:numId="64" w16cid:durableId="1477524198">
    <w:abstractNumId w:val="28"/>
  </w:num>
  <w:num w:numId="65" w16cid:durableId="1629434256">
    <w:abstractNumId w:val="18"/>
  </w:num>
  <w:num w:numId="66" w16cid:durableId="839856321">
    <w:abstractNumId w:val="43"/>
  </w:num>
  <w:num w:numId="67" w16cid:durableId="191722799">
    <w:abstractNumId w:val="57"/>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4"/>
  </w:num>
  <w:num w:numId="73" w16cid:durableId="1517960405">
    <w:abstractNumId w:val="59"/>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 w:numId="82" w16cid:durableId="2095976901">
    <w:abstractNumId w:val="68"/>
  </w:num>
  <w:num w:numId="83" w16cid:durableId="962808364">
    <w:abstractNumId w:val="3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493"/>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2BBF"/>
    <w:rsid w:val="000430FD"/>
    <w:rsid w:val="00043DDF"/>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38D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AA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544"/>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0A5C"/>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47D"/>
    <w:rsid w:val="0012469A"/>
    <w:rsid w:val="00124C26"/>
    <w:rsid w:val="00124D62"/>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3049"/>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0CF"/>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12"/>
    <w:rsid w:val="00214230"/>
    <w:rsid w:val="0021484C"/>
    <w:rsid w:val="00214D9E"/>
    <w:rsid w:val="00214EC0"/>
    <w:rsid w:val="002156BD"/>
    <w:rsid w:val="00215AF7"/>
    <w:rsid w:val="00215E00"/>
    <w:rsid w:val="00217114"/>
    <w:rsid w:val="00217B4A"/>
    <w:rsid w:val="0022056B"/>
    <w:rsid w:val="00220EDF"/>
    <w:rsid w:val="002210F5"/>
    <w:rsid w:val="0022192E"/>
    <w:rsid w:val="00223A6D"/>
    <w:rsid w:val="0022455D"/>
    <w:rsid w:val="00224700"/>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56A9F"/>
    <w:rsid w:val="002602F5"/>
    <w:rsid w:val="002611AE"/>
    <w:rsid w:val="0026180A"/>
    <w:rsid w:val="00261E3C"/>
    <w:rsid w:val="00261EFB"/>
    <w:rsid w:val="00263AF4"/>
    <w:rsid w:val="00263BDF"/>
    <w:rsid w:val="00263DA8"/>
    <w:rsid w:val="00264100"/>
    <w:rsid w:val="0026442A"/>
    <w:rsid w:val="00264D28"/>
    <w:rsid w:val="00265058"/>
    <w:rsid w:val="00266603"/>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48EC"/>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77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2D76"/>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6AC"/>
    <w:rsid w:val="0043276D"/>
    <w:rsid w:val="004329C4"/>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26"/>
    <w:rsid w:val="004F22D5"/>
    <w:rsid w:val="004F3C59"/>
    <w:rsid w:val="004F3ED2"/>
    <w:rsid w:val="004F42D5"/>
    <w:rsid w:val="004F4755"/>
    <w:rsid w:val="004F4D77"/>
    <w:rsid w:val="004F5551"/>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47E28"/>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68A"/>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6966"/>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7651D"/>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B7F5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286F"/>
    <w:rsid w:val="006D3867"/>
    <w:rsid w:val="006D4906"/>
    <w:rsid w:val="006D4C3F"/>
    <w:rsid w:val="006D59EC"/>
    <w:rsid w:val="006E071A"/>
    <w:rsid w:val="006E0F91"/>
    <w:rsid w:val="006E1109"/>
    <w:rsid w:val="006E2A46"/>
    <w:rsid w:val="006E45F8"/>
    <w:rsid w:val="006E48B2"/>
    <w:rsid w:val="006E551F"/>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17FED"/>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2378"/>
    <w:rsid w:val="00743CAC"/>
    <w:rsid w:val="00744A1F"/>
    <w:rsid w:val="00746746"/>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372F"/>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8A7"/>
    <w:rsid w:val="007A2B6A"/>
    <w:rsid w:val="007A2BE7"/>
    <w:rsid w:val="007A4B39"/>
    <w:rsid w:val="007A5FD8"/>
    <w:rsid w:val="007A712A"/>
    <w:rsid w:val="007B1174"/>
    <w:rsid w:val="007B1653"/>
    <w:rsid w:val="007B39B9"/>
    <w:rsid w:val="007B6DC5"/>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032D"/>
    <w:rsid w:val="0082107E"/>
    <w:rsid w:val="00821124"/>
    <w:rsid w:val="00821130"/>
    <w:rsid w:val="008213AC"/>
    <w:rsid w:val="00821805"/>
    <w:rsid w:val="00821A88"/>
    <w:rsid w:val="00822209"/>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291E"/>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2C1"/>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1FA5"/>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8A6"/>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1974"/>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8F0"/>
    <w:rsid w:val="00990950"/>
    <w:rsid w:val="00990B18"/>
    <w:rsid w:val="00990C83"/>
    <w:rsid w:val="0099300C"/>
    <w:rsid w:val="009930FC"/>
    <w:rsid w:val="009939E5"/>
    <w:rsid w:val="00994450"/>
    <w:rsid w:val="009953B8"/>
    <w:rsid w:val="009962C2"/>
    <w:rsid w:val="0099630F"/>
    <w:rsid w:val="009A0427"/>
    <w:rsid w:val="009A0ACC"/>
    <w:rsid w:val="009A1100"/>
    <w:rsid w:val="009A17E4"/>
    <w:rsid w:val="009A1B53"/>
    <w:rsid w:val="009A1C04"/>
    <w:rsid w:val="009A1D28"/>
    <w:rsid w:val="009A2486"/>
    <w:rsid w:val="009A2995"/>
    <w:rsid w:val="009A2F82"/>
    <w:rsid w:val="009A3634"/>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49F"/>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0817"/>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4EA2"/>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5BC3"/>
    <w:rsid w:val="00A56BCD"/>
    <w:rsid w:val="00A57D44"/>
    <w:rsid w:val="00A60012"/>
    <w:rsid w:val="00A60276"/>
    <w:rsid w:val="00A6074B"/>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1E4"/>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2E2C"/>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5A"/>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5D42"/>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277"/>
    <w:rsid w:val="00BD3785"/>
    <w:rsid w:val="00BD4169"/>
    <w:rsid w:val="00BD41CD"/>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AB3"/>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2D14"/>
    <w:rsid w:val="00C53B6F"/>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2E2"/>
    <w:rsid w:val="00C7752B"/>
    <w:rsid w:val="00C80835"/>
    <w:rsid w:val="00C8120E"/>
    <w:rsid w:val="00C81CA3"/>
    <w:rsid w:val="00C81ECB"/>
    <w:rsid w:val="00C83C60"/>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68"/>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B7915"/>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851"/>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6A6A"/>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411"/>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4801"/>
    <w:rsid w:val="00EA513E"/>
    <w:rsid w:val="00EA523B"/>
    <w:rsid w:val="00EA6882"/>
    <w:rsid w:val="00EA6FA4"/>
    <w:rsid w:val="00EA7644"/>
    <w:rsid w:val="00EB11D4"/>
    <w:rsid w:val="00EB163C"/>
    <w:rsid w:val="00EB197F"/>
    <w:rsid w:val="00EB20B5"/>
    <w:rsid w:val="00EB2886"/>
    <w:rsid w:val="00EB398E"/>
    <w:rsid w:val="00EB3ADD"/>
    <w:rsid w:val="00EB41FC"/>
    <w:rsid w:val="00EB4270"/>
    <w:rsid w:val="00EB5380"/>
    <w:rsid w:val="00EB5495"/>
    <w:rsid w:val="00EB5C98"/>
    <w:rsid w:val="00EB62F3"/>
    <w:rsid w:val="00EB69A3"/>
    <w:rsid w:val="00EB6F69"/>
    <w:rsid w:val="00EB7465"/>
    <w:rsid w:val="00EB74B9"/>
    <w:rsid w:val="00EC105B"/>
    <w:rsid w:val="00EC1DA9"/>
    <w:rsid w:val="00EC3DF4"/>
    <w:rsid w:val="00EC4096"/>
    <w:rsid w:val="00EC429C"/>
    <w:rsid w:val="00EC679D"/>
    <w:rsid w:val="00EC6A51"/>
    <w:rsid w:val="00EC7AB4"/>
    <w:rsid w:val="00EC7E6E"/>
    <w:rsid w:val="00ED0199"/>
    <w:rsid w:val="00ED05AC"/>
    <w:rsid w:val="00ED0B31"/>
    <w:rsid w:val="00ED0C59"/>
    <w:rsid w:val="00ED10E2"/>
    <w:rsid w:val="00ED1A41"/>
    <w:rsid w:val="00ED2A98"/>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949"/>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6DFA"/>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5A3"/>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0B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6523"/>
    <w:rsid w:val="00FE6735"/>
    <w:rsid w:val="00FE7166"/>
    <w:rsid w:val="00FE72F4"/>
    <w:rsid w:val="00FE764B"/>
    <w:rsid w:val="00FE7A55"/>
    <w:rsid w:val="00FF0A29"/>
    <w:rsid w:val="00FF1213"/>
    <w:rsid w:val="00FF23C5"/>
    <w:rsid w:val="00FF2E2E"/>
    <w:rsid w:val="00FF438C"/>
    <w:rsid w:val="00FF4C35"/>
    <w:rsid w:val="00FF5EEE"/>
    <w:rsid w:val="00FF634A"/>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93411"/>
    <w:pPr>
      <w:spacing w:after="150" w:line="276" w:lineRule="auto"/>
      <w:jc w:val="both"/>
    </w:pPr>
  </w:style>
  <w:style w:type="paragraph" w:styleId="Cmsor1">
    <w:name w:val="heading 1"/>
    <w:basedOn w:val="Norml"/>
    <w:next w:val="Norml"/>
    <w:link w:val="Cmsor1Char"/>
    <w:qFormat/>
    <w:rsid w:val="00E93411"/>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E93411"/>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E93411"/>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E93411"/>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E93411"/>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E93411"/>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E93411"/>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E93411"/>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E93411"/>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E93411"/>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E93411"/>
  </w:style>
  <w:style w:type="table" w:customStyle="1" w:styleId="tblzat-mtrix">
    <w:name w:val="táblázat - mátrix"/>
    <w:basedOn w:val="Normltblzat"/>
    <w:uiPriority w:val="2"/>
    <w:qFormat/>
    <w:rsid w:val="00E93411"/>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E9341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E93411"/>
    <w:pPr>
      <w:numPr>
        <w:numId w:val="8"/>
      </w:numPr>
      <w:contextualSpacing/>
    </w:pPr>
  </w:style>
  <w:style w:type="character" w:styleId="Hiperhivatkozs">
    <w:name w:val="Hyperlink"/>
    <w:basedOn w:val="Vgjegyzet-hivatkozs"/>
    <w:uiPriority w:val="99"/>
    <w:rsid w:val="00E93411"/>
    <w:rPr>
      <w:rFonts w:ascii="Calibri" w:hAnsi="Calibri"/>
      <w:color w:val="0000FF"/>
      <w:sz w:val="20"/>
      <w:u w:val="single"/>
      <w:vertAlign w:val="superscript"/>
    </w:rPr>
  </w:style>
  <w:style w:type="table" w:customStyle="1" w:styleId="tblzat-oldallces">
    <w:name w:val="táblázat - oldalléces"/>
    <w:basedOn w:val="Normltblzat"/>
    <w:uiPriority w:val="3"/>
    <w:qFormat/>
    <w:rsid w:val="00E9341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E93411"/>
    <w:rPr>
      <w:vertAlign w:val="superscript"/>
    </w:rPr>
  </w:style>
  <w:style w:type="paragraph" w:styleId="Buborkszveg">
    <w:name w:val="Balloon Text"/>
    <w:basedOn w:val="Norml"/>
    <w:link w:val="BuborkszvegChar"/>
    <w:uiPriority w:val="99"/>
    <w:semiHidden/>
    <w:unhideWhenUsed/>
    <w:rsid w:val="00E93411"/>
    <w:rPr>
      <w:rFonts w:ascii="Tahoma" w:hAnsi="Tahoma" w:cs="Tahoma"/>
      <w:sz w:val="16"/>
      <w:szCs w:val="16"/>
    </w:rPr>
  </w:style>
  <w:style w:type="paragraph" w:customStyle="1" w:styleId="Magyarzszveg">
    <w:name w:val="Magyarázó szöveg"/>
    <w:basedOn w:val="Norml"/>
    <w:next w:val="Norml"/>
    <w:uiPriority w:val="7"/>
    <w:rsid w:val="00E93411"/>
    <w:rPr>
      <w:color w:val="F6A800" w:themeColor="accent5"/>
      <w:sz w:val="18"/>
    </w:rPr>
  </w:style>
  <w:style w:type="character" w:customStyle="1" w:styleId="BuborkszvegChar">
    <w:name w:val="Buborékszöveg Char"/>
    <w:basedOn w:val="Bekezdsalapbettpusa"/>
    <w:link w:val="Buborkszveg"/>
    <w:uiPriority w:val="99"/>
    <w:semiHidden/>
    <w:rsid w:val="00E93411"/>
    <w:rPr>
      <w:rFonts w:ascii="Tahoma" w:hAnsi="Tahoma" w:cs="Tahoma"/>
      <w:sz w:val="16"/>
      <w:szCs w:val="16"/>
    </w:rPr>
  </w:style>
  <w:style w:type="paragraph" w:styleId="lfej">
    <w:name w:val="header"/>
    <w:basedOn w:val="Norml"/>
    <w:link w:val="lfejChar"/>
    <w:uiPriority w:val="99"/>
    <w:unhideWhenUsed/>
    <w:rsid w:val="00E93411"/>
    <w:pPr>
      <w:tabs>
        <w:tab w:val="center" w:pos="4536"/>
        <w:tab w:val="right" w:pos="9072"/>
      </w:tabs>
    </w:pPr>
  </w:style>
  <w:style w:type="character" w:customStyle="1" w:styleId="lfejChar">
    <w:name w:val="Élőfej Char"/>
    <w:basedOn w:val="Bekezdsalapbettpusa"/>
    <w:link w:val="lfej"/>
    <w:uiPriority w:val="99"/>
    <w:rsid w:val="00E93411"/>
  </w:style>
  <w:style w:type="paragraph" w:styleId="llb">
    <w:name w:val="footer"/>
    <w:basedOn w:val="Norml"/>
    <w:link w:val="llbChar"/>
    <w:uiPriority w:val="99"/>
    <w:unhideWhenUsed/>
    <w:rsid w:val="00E93411"/>
    <w:pPr>
      <w:tabs>
        <w:tab w:val="center" w:pos="4536"/>
        <w:tab w:val="right" w:pos="9072"/>
      </w:tabs>
    </w:pPr>
  </w:style>
  <w:style w:type="character" w:customStyle="1" w:styleId="llbChar">
    <w:name w:val="Élőláb Char"/>
    <w:basedOn w:val="Bekezdsalapbettpusa"/>
    <w:link w:val="llb"/>
    <w:uiPriority w:val="99"/>
    <w:rsid w:val="00E93411"/>
  </w:style>
  <w:style w:type="paragraph" w:customStyle="1" w:styleId="Szmozs">
    <w:name w:val="Számozás"/>
    <w:basedOn w:val="Norml"/>
    <w:uiPriority w:val="4"/>
    <w:qFormat/>
    <w:rsid w:val="00E93411"/>
    <w:pPr>
      <w:numPr>
        <w:numId w:val="4"/>
      </w:numPr>
      <w:spacing w:before="120"/>
      <w:contextualSpacing/>
    </w:pPr>
  </w:style>
  <w:style w:type="table" w:styleId="Rcsostblzat">
    <w:name w:val="Table Grid"/>
    <w:aliases w:val="Szegély nélküli"/>
    <w:basedOn w:val="Normltblzat"/>
    <w:uiPriority w:val="59"/>
    <w:rsid w:val="00E93411"/>
    <w:pPr>
      <w:contextualSpacing/>
    </w:pPr>
    <w:tblPr/>
    <w:tcPr>
      <w:vAlign w:val="center"/>
    </w:tcPr>
  </w:style>
  <w:style w:type="character" w:customStyle="1" w:styleId="Cmsor4Char">
    <w:name w:val="Címsor 4 Char"/>
    <w:basedOn w:val="Bekezdsalapbettpusa"/>
    <w:link w:val="Cmsor4"/>
    <w:rsid w:val="00E93411"/>
    <w:rPr>
      <w:iCs/>
      <w:color w:val="0C2148" w:themeColor="text2"/>
      <w:szCs w:val="30"/>
    </w:rPr>
  </w:style>
  <w:style w:type="character" w:customStyle="1" w:styleId="Cmsor5Char">
    <w:name w:val="Címsor 5 Char"/>
    <w:basedOn w:val="Bekezdsalapbettpusa"/>
    <w:link w:val="Cmsor5"/>
    <w:rsid w:val="00E93411"/>
    <w:rPr>
      <w:color w:val="0C2148" w:themeColor="text2"/>
      <w:szCs w:val="26"/>
    </w:rPr>
  </w:style>
  <w:style w:type="character" w:customStyle="1" w:styleId="Cmsor6Char">
    <w:name w:val="Címsor 6 Char"/>
    <w:basedOn w:val="Bekezdsalapbettpusa"/>
    <w:link w:val="Cmsor6"/>
    <w:rsid w:val="00E93411"/>
    <w:rPr>
      <w:color w:val="0C2148" w:themeColor="text2"/>
    </w:rPr>
  </w:style>
  <w:style w:type="character" w:customStyle="1" w:styleId="Cmsor1Char">
    <w:name w:val="Címsor 1 Char"/>
    <w:basedOn w:val="Bekezdsalapbettpusa"/>
    <w:link w:val="Cmsor1"/>
    <w:rsid w:val="00E93411"/>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E93411"/>
    <w:rPr>
      <w:b/>
      <w:color w:val="0C2148" w:themeColor="text2"/>
      <w:sz w:val="24"/>
      <w:szCs w:val="38"/>
    </w:rPr>
  </w:style>
  <w:style w:type="character" w:customStyle="1" w:styleId="Cmsor3Char">
    <w:name w:val="Címsor 3 Char"/>
    <w:basedOn w:val="Bekezdsalapbettpusa"/>
    <w:link w:val="Cmsor3"/>
    <w:rsid w:val="00E93411"/>
    <w:rPr>
      <w:bCs/>
      <w:color w:val="0C2148" w:themeColor="text2"/>
      <w:szCs w:val="34"/>
    </w:rPr>
  </w:style>
  <w:style w:type="paragraph" w:styleId="Cm">
    <w:name w:val="Title"/>
    <w:basedOn w:val="Norml"/>
    <w:next w:val="Norml"/>
    <w:link w:val="CmChar"/>
    <w:uiPriority w:val="3"/>
    <w:qFormat/>
    <w:rsid w:val="00E93411"/>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E93411"/>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E93411"/>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E93411"/>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E93411"/>
    <w:rPr>
      <w:rFonts w:eastAsiaTheme="majorEastAsia" w:cstheme="majorBidi"/>
      <w:i/>
      <w:iCs/>
      <w:color w:val="404040" w:themeColor="text1" w:themeTint="BF"/>
    </w:rPr>
  </w:style>
  <w:style w:type="numbering" w:customStyle="1" w:styleId="Style1">
    <w:name w:val="Style1"/>
    <w:uiPriority w:val="99"/>
    <w:rsid w:val="00E93411"/>
    <w:pPr>
      <w:numPr>
        <w:numId w:val="1"/>
      </w:numPr>
    </w:pPr>
  </w:style>
  <w:style w:type="paragraph" w:styleId="TJ7">
    <w:name w:val="toc 7"/>
    <w:basedOn w:val="Norml"/>
    <w:next w:val="Norml"/>
    <w:autoRedefine/>
    <w:uiPriority w:val="99"/>
    <w:semiHidden/>
    <w:locked/>
    <w:rsid w:val="00E93411"/>
    <w:pPr>
      <w:spacing w:after="100"/>
      <w:ind w:left="1200"/>
    </w:pPr>
    <w:rPr>
      <w:color w:val="385623" w:themeColor="accent6" w:themeShade="80"/>
    </w:rPr>
  </w:style>
  <w:style w:type="paragraph" w:styleId="TJ8">
    <w:name w:val="toc 8"/>
    <w:basedOn w:val="Norml"/>
    <w:next w:val="Norml"/>
    <w:autoRedefine/>
    <w:uiPriority w:val="99"/>
    <w:semiHidden/>
    <w:locked/>
    <w:rsid w:val="00E93411"/>
    <w:pPr>
      <w:spacing w:after="100"/>
      <w:ind w:left="1400"/>
    </w:pPr>
    <w:rPr>
      <w:color w:val="385623" w:themeColor="accent6" w:themeShade="80"/>
    </w:rPr>
  </w:style>
  <w:style w:type="paragraph" w:styleId="TJ9">
    <w:name w:val="toc 9"/>
    <w:basedOn w:val="Norml"/>
    <w:next w:val="Norml"/>
    <w:autoRedefine/>
    <w:uiPriority w:val="99"/>
    <w:semiHidden/>
    <w:locked/>
    <w:rsid w:val="00E93411"/>
    <w:pPr>
      <w:spacing w:after="100"/>
      <w:ind w:left="1600"/>
    </w:pPr>
    <w:rPr>
      <w:color w:val="385623" w:themeColor="accent6" w:themeShade="80"/>
    </w:rPr>
  </w:style>
  <w:style w:type="table" w:customStyle="1" w:styleId="Calendar2">
    <w:name w:val="Calendar 2"/>
    <w:basedOn w:val="Normltblzat"/>
    <w:uiPriority w:val="99"/>
    <w:qFormat/>
    <w:rsid w:val="00E93411"/>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E93411"/>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E93411"/>
    <w:rPr>
      <w:rFonts w:eastAsiaTheme="minorEastAsia"/>
      <w:color w:val="0C2148" w:themeColor="text2"/>
      <w:sz w:val="16"/>
    </w:rPr>
  </w:style>
  <w:style w:type="character" w:styleId="Finomkiemels">
    <w:name w:val="Subtle Emphasis"/>
    <w:basedOn w:val="Bekezdsalapbettpusa"/>
    <w:uiPriority w:val="19"/>
    <w:qFormat/>
    <w:rsid w:val="00E93411"/>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E93411"/>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E93411"/>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E93411"/>
    <w:rPr>
      <w:color w:val="385623" w:themeColor="accent6" w:themeShade="80"/>
    </w:rPr>
  </w:style>
  <w:style w:type="character" w:customStyle="1" w:styleId="VgjegyzetszvegeChar">
    <w:name w:val="Végjegyzet szövege Char"/>
    <w:basedOn w:val="Bekezdsalapbettpusa"/>
    <w:link w:val="Vgjegyzetszvege"/>
    <w:uiPriority w:val="99"/>
    <w:semiHidden/>
    <w:rsid w:val="00E93411"/>
    <w:rPr>
      <w:color w:val="385623" w:themeColor="accent6" w:themeShade="80"/>
    </w:rPr>
  </w:style>
  <w:style w:type="table" w:customStyle="1" w:styleId="Vilgosrnykols1jellszn1">
    <w:name w:val="Világos árnyékolás – 1. jelölőszín1"/>
    <w:basedOn w:val="Normltblzat"/>
    <w:uiPriority w:val="60"/>
    <w:rsid w:val="00E93411"/>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E93411"/>
    <w:pPr>
      <w:numPr>
        <w:numId w:val="5"/>
      </w:numPr>
    </w:pPr>
  </w:style>
  <w:style w:type="paragraph" w:customStyle="1" w:styleId="Tblaszvegstlus">
    <w:name w:val="Tábla szöveg stílus"/>
    <w:basedOn w:val="Norml"/>
    <w:link w:val="TblaszvegstlusChar"/>
    <w:uiPriority w:val="8"/>
    <w:qFormat/>
    <w:rsid w:val="00E93411"/>
  </w:style>
  <w:style w:type="character" w:customStyle="1" w:styleId="ListaszerbekezdsChar">
    <w:name w:val="Listaszerű bekezdés Char"/>
    <w:aliases w:val="Lista_1 Char,lista_2 Char"/>
    <w:basedOn w:val="Bekezdsalapbettpusa"/>
    <w:link w:val="Listaszerbekezds"/>
    <w:uiPriority w:val="4"/>
    <w:rsid w:val="00E93411"/>
  </w:style>
  <w:style w:type="character" w:customStyle="1" w:styleId="Listaszerbekezds2Char">
    <w:name w:val="Listaszerű bekezdés 2 Char"/>
    <w:basedOn w:val="ListaszerbekezdsChar"/>
    <w:link w:val="Listaszerbekezds2"/>
    <w:uiPriority w:val="4"/>
    <w:rsid w:val="00E93411"/>
  </w:style>
  <w:style w:type="character" w:customStyle="1" w:styleId="TblaszvegstlusChar">
    <w:name w:val="Tábla szöveg stílus Char"/>
    <w:basedOn w:val="Bekezdsalapbettpusa"/>
    <w:link w:val="Tblaszvegstlus"/>
    <w:uiPriority w:val="8"/>
    <w:rsid w:val="00E93411"/>
  </w:style>
  <w:style w:type="character" w:styleId="Finomhivatkozs">
    <w:name w:val="Subtle Reference"/>
    <w:basedOn w:val="Bekezdsalapbettpusa"/>
    <w:uiPriority w:val="31"/>
    <w:rsid w:val="00E93411"/>
    <w:rPr>
      <w:sz w:val="24"/>
      <w:szCs w:val="24"/>
      <w:u w:val="single"/>
    </w:rPr>
  </w:style>
  <w:style w:type="character" w:styleId="Ershivatkozs">
    <w:name w:val="Intense Reference"/>
    <w:basedOn w:val="Bekezdsalapbettpusa"/>
    <w:uiPriority w:val="32"/>
    <w:rsid w:val="00E93411"/>
    <w:rPr>
      <w:b/>
      <w:sz w:val="24"/>
      <w:u w:val="single"/>
    </w:rPr>
  </w:style>
  <w:style w:type="paragraph" w:customStyle="1" w:styleId="Listaszerbekezds2szint">
    <w:name w:val="Listaszerű bekezdés 2. szint"/>
    <w:basedOn w:val="Listaszerbekezds"/>
    <w:link w:val="Listaszerbekezds2szintChar"/>
    <w:uiPriority w:val="4"/>
    <w:qFormat/>
    <w:rsid w:val="00E93411"/>
    <w:pPr>
      <w:numPr>
        <w:numId w:val="7"/>
      </w:numPr>
    </w:pPr>
  </w:style>
  <w:style w:type="paragraph" w:customStyle="1" w:styleId="Listaszerbekezds3szint">
    <w:name w:val="Listaszerű bekezdés 3. szint"/>
    <w:basedOn w:val="Listaszerbekezds"/>
    <w:link w:val="Listaszerbekezds3szintChar"/>
    <w:uiPriority w:val="4"/>
    <w:qFormat/>
    <w:rsid w:val="00E93411"/>
    <w:pPr>
      <w:numPr>
        <w:ilvl w:val="2"/>
        <w:numId w:val="9"/>
      </w:numPr>
    </w:pPr>
  </w:style>
  <w:style w:type="character" w:customStyle="1" w:styleId="Listaszerbekezds2szintChar">
    <w:name w:val="Listaszerű bekezdés 2. szint Char"/>
    <w:basedOn w:val="ListaszerbekezdsChar"/>
    <w:link w:val="Listaszerbekezds2szint"/>
    <w:uiPriority w:val="4"/>
    <w:rsid w:val="00E93411"/>
  </w:style>
  <w:style w:type="character" w:customStyle="1" w:styleId="Listaszerbekezds3szintChar">
    <w:name w:val="Listaszerű bekezdés 3. szint Char"/>
    <w:basedOn w:val="ListaszerbekezdsChar"/>
    <w:link w:val="Listaszerbekezds3szint"/>
    <w:uiPriority w:val="4"/>
    <w:rsid w:val="00E93411"/>
  </w:style>
  <w:style w:type="paragraph" w:styleId="Alcm">
    <w:name w:val="Subtitle"/>
    <w:basedOn w:val="Norml"/>
    <w:next w:val="Norml"/>
    <w:link w:val="AlcmChar"/>
    <w:uiPriority w:val="11"/>
    <w:rsid w:val="00E93411"/>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E93411"/>
    <w:rPr>
      <w:rFonts w:eastAsiaTheme="majorEastAsia" w:cstheme="majorBidi"/>
    </w:rPr>
  </w:style>
  <w:style w:type="paragraph" w:customStyle="1" w:styleId="Listabetvel">
    <w:name w:val="Lista betűvel"/>
    <w:basedOn w:val="Listaszerbekezds"/>
    <w:link w:val="ListabetvelChar"/>
    <w:uiPriority w:val="4"/>
    <w:qFormat/>
    <w:rsid w:val="00E93411"/>
    <w:pPr>
      <w:numPr>
        <w:numId w:val="6"/>
      </w:numPr>
    </w:pPr>
  </w:style>
  <w:style w:type="character" w:customStyle="1" w:styleId="ListabetvelChar">
    <w:name w:val="Lista betűvel Char"/>
    <w:basedOn w:val="ListaszerbekezdsChar"/>
    <w:link w:val="Listabetvel"/>
    <w:uiPriority w:val="4"/>
    <w:rsid w:val="00E93411"/>
  </w:style>
  <w:style w:type="paragraph" w:customStyle="1" w:styleId="Erskiemels1">
    <w:name w:val="Erős kiemelés1"/>
    <w:basedOn w:val="Norml"/>
    <w:link w:val="ErskiemelsChar"/>
    <w:uiPriority w:val="5"/>
    <w:qFormat/>
    <w:rsid w:val="00E93411"/>
    <w:rPr>
      <w:b/>
      <w:i/>
    </w:rPr>
  </w:style>
  <w:style w:type="character" w:customStyle="1" w:styleId="ErskiemelsChar">
    <w:name w:val="Erős kiemelés Char"/>
    <w:basedOn w:val="Bekezdsalapbettpusa"/>
    <w:link w:val="Erskiemels1"/>
    <w:uiPriority w:val="5"/>
    <w:rsid w:val="00E93411"/>
    <w:rPr>
      <w:b/>
      <w:i/>
    </w:rPr>
  </w:style>
  <w:style w:type="paragraph" w:customStyle="1" w:styleId="Bold">
    <w:name w:val="Bold"/>
    <w:basedOn w:val="Norml"/>
    <w:link w:val="BoldChar"/>
    <w:uiPriority w:val="6"/>
    <w:qFormat/>
    <w:rsid w:val="00E93411"/>
    <w:rPr>
      <w:b/>
    </w:rPr>
  </w:style>
  <w:style w:type="character" w:customStyle="1" w:styleId="BoldChar">
    <w:name w:val="Bold Char"/>
    <w:basedOn w:val="Bekezdsalapbettpusa"/>
    <w:link w:val="Bold"/>
    <w:uiPriority w:val="6"/>
    <w:rsid w:val="00E93411"/>
    <w:rPr>
      <w:b/>
    </w:rPr>
  </w:style>
  <w:style w:type="character" w:styleId="Mrltotthiperhivatkozs">
    <w:name w:val="FollowedHyperlink"/>
    <w:basedOn w:val="Bekezdsalapbettpusa"/>
    <w:uiPriority w:val="99"/>
    <w:semiHidden/>
    <w:unhideWhenUsed/>
    <w:rsid w:val="00E93411"/>
    <w:rPr>
      <w:color w:val="954F72" w:themeColor="followedHyperlink"/>
      <w:u w:val="single"/>
    </w:rPr>
  </w:style>
  <w:style w:type="paragraph" w:styleId="Tartalomjegyzkcmsora">
    <w:name w:val="TOC Heading"/>
    <w:basedOn w:val="Cmsor1"/>
    <w:next w:val="Norml"/>
    <w:uiPriority w:val="39"/>
    <w:unhideWhenUsed/>
    <w:qFormat/>
    <w:rsid w:val="00E93411"/>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E93411"/>
    <w:pPr>
      <w:spacing w:after="100"/>
      <w:ind w:left="220"/>
      <w:jc w:val="left"/>
    </w:pPr>
    <w:rPr>
      <w:rFonts w:eastAsiaTheme="minorEastAsia"/>
    </w:rPr>
  </w:style>
  <w:style w:type="paragraph" w:styleId="TJ1">
    <w:name w:val="toc 1"/>
    <w:basedOn w:val="Norml"/>
    <w:next w:val="Norml"/>
    <w:autoRedefine/>
    <w:uiPriority w:val="39"/>
    <w:unhideWhenUsed/>
    <w:qFormat/>
    <w:locked/>
    <w:rsid w:val="00E93411"/>
    <w:pPr>
      <w:spacing w:after="100"/>
      <w:jc w:val="left"/>
    </w:pPr>
    <w:rPr>
      <w:rFonts w:eastAsiaTheme="minorEastAsia"/>
    </w:rPr>
  </w:style>
  <w:style w:type="paragraph" w:styleId="TJ3">
    <w:name w:val="toc 3"/>
    <w:basedOn w:val="Norml"/>
    <w:next w:val="Norml"/>
    <w:uiPriority w:val="39"/>
    <w:unhideWhenUsed/>
    <w:qFormat/>
    <w:locked/>
    <w:rsid w:val="00E93411"/>
    <w:pPr>
      <w:spacing w:after="100"/>
      <w:ind w:left="400"/>
    </w:pPr>
  </w:style>
  <w:style w:type="paragraph" w:customStyle="1" w:styleId="StyleTOC2Left015">
    <w:name w:val="Style TOC 2 + Left:  0.15&quot;"/>
    <w:basedOn w:val="TJ2"/>
    <w:rsid w:val="00E93411"/>
    <w:pPr>
      <w:ind w:left="216"/>
    </w:pPr>
    <w:rPr>
      <w:rFonts w:eastAsia="Times New Roman" w:cs="Times New Roman"/>
    </w:rPr>
  </w:style>
  <w:style w:type="paragraph" w:customStyle="1" w:styleId="StyleTOC3Left031">
    <w:name w:val="Style TOC 3 + Left:  0.31&quot;"/>
    <w:basedOn w:val="TJ3"/>
    <w:rsid w:val="00E93411"/>
    <w:pPr>
      <w:ind w:left="446"/>
    </w:pPr>
    <w:rPr>
      <w:rFonts w:eastAsia="Times New Roman" w:cs="Times New Roman"/>
    </w:rPr>
  </w:style>
  <w:style w:type="numbering" w:customStyle="1" w:styleId="Hierarchikuslista">
    <w:name w:val="Hierarchikus lista"/>
    <w:uiPriority w:val="99"/>
    <w:rsid w:val="00E93411"/>
    <w:pPr>
      <w:numPr>
        <w:numId w:val="2"/>
      </w:numPr>
    </w:pPr>
  </w:style>
  <w:style w:type="paragraph" w:customStyle="1" w:styleId="HierarchikusLista0">
    <w:name w:val="Hierarchikus Lista"/>
    <w:basedOn w:val="Listaszerbekezds"/>
    <w:link w:val="HierarchikusListaChar"/>
    <w:qFormat/>
    <w:rsid w:val="00E93411"/>
    <w:pPr>
      <w:numPr>
        <w:numId w:val="0"/>
      </w:numPr>
    </w:pPr>
  </w:style>
  <w:style w:type="character" w:customStyle="1" w:styleId="HierarchikusListaChar">
    <w:name w:val="Hierarchikus Lista Char"/>
    <w:basedOn w:val="ListaszerbekezdsChar"/>
    <w:link w:val="HierarchikusLista0"/>
    <w:rsid w:val="00E93411"/>
  </w:style>
  <w:style w:type="character" w:styleId="Kiemels2">
    <w:name w:val="Strong"/>
    <w:basedOn w:val="Bekezdsalapbettpusa"/>
    <w:uiPriority w:val="22"/>
    <w:rsid w:val="00E93411"/>
    <w:rPr>
      <w:b/>
      <w:bCs/>
    </w:rPr>
  </w:style>
  <w:style w:type="character" w:styleId="Kiemels">
    <w:name w:val="Emphasis"/>
    <w:basedOn w:val="Bekezdsalapbettpusa"/>
    <w:uiPriority w:val="6"/>
    <w:qFormat/>
    <w:rsid w:val="00E93411"/>
    <w:rPr>
      <w:i/>
      <w:iCs/>
    </w:rPr>
  </w:style>
  <w:style w:type="paragraph" w:styleId="Nincstrkz">
    <w:name w:val="No Spacing"/>
    <w:basedOn w:val="Norml"/>
    <w:uiPriority w:val="1"/>
    <w:rsid w:val="00E93411"/>
    <w:rPr>
      <w:szCs w:val="32"/>
    </w:rPr>
  </w:style>
  <w:style w:type="paragraph" w:styleId="Idzet">
    <w:name w:val="Quote"/>
    <w:basedOn w:val="Norml"/>
    <w:next w:val="Norml"/>
    <w:link w:val="IdzetChar"/>
    <w:uiPriority w:val="29"/>
    <w:rsid w:val="00E93411"/>
    <w:rPr>
      <w:i/>
    </w:rPr>
  </w:style>
  <w:style w:type="character" w:customStyle="1" w:styleId="IdzetChar">
    <w:name w:val="Idézet Char"/>
    <w:basedOn w:val="Bekezdsalapbettpusa"/>
    <w:link w:val="Idzet"/>
    <w:uiPriority w:val="29"/>
    <w:rsid w:val="00E93411"/>
    <w:rPr>
      <w:i/>
    </w:rPr>
  </w:style>
  <w:style w:type="paragraph" w:styleId="Kiemeltidzet">
    <w:name w:val="Intense Quote"/>
    <w:basedOn w:val="Norml"/>
    <w:next w:val="Norml"/>
    <w:link w:val="KiemeltidzetChar"/>
    <w:uiPriority w:val="30"/>
    <w:rsid w:val="00E93411"/>
    <w:pPr>
      <w:ind w:left="720" w:right="720"/>
    </w:pPr>
    <w:rPr>
      <w:b/>
      <w:i/>
    </w:rPr>
  </w:style>
  <w:style w:type="character" w:customStyle="1" w:styleId="KiemeltidzetChar">
    <w:name w:val="Kiemelt idézet Char"/>
    <w:basedOn w:val="Bekezdsalapbettpusa"/>
    <w:link w:val="Kiemeltidzet"/>
    <w:uiPriority w:val="30"/>
    <w:rsid w:val="00E93411"/>
    <w:rPr>
      <w:b/>
      <w:i/>
    </w:rPr>
  </w:style>
  <w:style w:type="character" w:styleId="Erskiemels">
    <w:name w:val="Intense Emphasis"/>
    <w:basedOn w:val="Bekezdsalapbettpusa"/>
    <w:uiPriority w:val="21"/>
    <w:rsid w:val="00E93411"/>
    <w:rPr>
      <w:b/>
      <w:i/>
      <w:sz w:val="24"/>
      <w:szCs w:val="24"/>
      <w:u w:val="single"/>
    </w:rPr>
  </w:style>
  <w:style w:type="character" w:styleId="Knyvcme">
    <w:name w:val="Book Title"/>
    <w:basedOn w:val="Bekezdsalapbettpusa"/>
    <w:uiPriority w:val="33"/>
    <w:rsid w:val="00E93411"/>
    <w:rPr>
      <w:rFonts w:ascii="Calibri" w:eastAsiaTheme="majorEastAsia" w:hAnsi="Calibri"/>
      <w:b/>
      <w:i/>
      <w:sz w:val="24"/>
      <w:szCs w:val="24"/>
    </w:rPr>
  </w:style>
  <w:style w:type="paragraph" w:customStyle="1" w:styleId="Szvegdobozstlus">
    <w:name w:val="Szövegdoboz stílus"/>
    <w:basedOn w:val="HierarchikusLista0"/>
    <w:qFormat/>
    <w:rsid w:val="00E93411"/>
    <w:rPr>
      <w:b/>
      <w:i/>
      <w:color w:val="009EE0"/>
    </w:rPr>
  </w:style>
  <w:style w:type="table" w:customStyle="1" w:styleId="Rcsos">
    <w:name w:val="Rácsos"/>
    <w:basedOn w:val="Normltblzat"/>
    <w:uiPriority w:val="99"/>
    <w:rsid w:val="00E93411"/>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E9341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E93411"/>
    <w:pPr>
      <w:keepNext/>
      <w:spacing w:after="40"/>
      <w:jc w:val="center"/>
    </w:pPr>
    <w:rPr>
      <w:b/>
      <w:bCs/>
      <w:color w:val="808080"/>
      <w:szCs w:val="18"/>
    </w:rPr>
  </w:style>
  <w:style w:type="paragraph" w:customStyle="1" w:styleId="ENCaption2Col">
    <w:name w:val="EN_Caption_2Col"/>
    <w:basedOn w:val="Norml"/>
    <w:next w:val="Norml"/>
    <w:uiPriority w:val="1"/>
    <w:qFormat/>
    <w:rsid w:val="00E93411"/>
    <w:pPr>
      <w:keepNext/>
      <w:spacing w:after="40"/>
      <w:jc w:val="left"/>
    </w:pPr>
    <w:rPr>
      <w:b/>
      <w:bCs/>
      <w:color w:val="808080"/>
      <w:szCs w:val="18"/>
    </w:rPr>
  </w:style>
  <w:style w:type="paragraph" w:customStyle="1" w:styleId="ENCaptionBox">
    <w:name w:val="EN_Caption_Box"/>
    <w:basedOn w:val="Norml"/>
    <w:next w:val="Norml"/>
    <w:uiPriority w:val="1"/>
    <w:qFormat/>
    <w:rsid w:val="00E9341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E93411"/>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E93411"/>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E93411"/>
    <w:rPr>
      <w:rFonts w:eastAsiaTheme="minorEastAsia"/>
      <w:color w:val="808080"/>
      <w:sz w:val="18"/>
    </w:rPr>
  </w:style>
  <w:style w:type="paragraph" w:customStyle="1" w:styleId="ENNormal">
    <w:name w:val="EN_Normal"/>
    <w:basedOn w:val="Norml"/>
    <w:uiPriority w:val="1"/>
    <w:qFormat/>
    <w:rsid w:val="00E93411"/>
  </w:style>
  <w:style w:type="paragraph" w:customStyle="1" w:styleId="ENNormalBox">
    <w:name w:val="EN_Normal_Box"/>
    <w:basedOn w:val="Norml"/>
    <w:uiPriority w:val="1"/>
    <w:qFormat/>
    <w:rsid w:val="00E9341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E93411"/>
    <w:pPr>
      <w:keepLines/>
      <w:jc w:val="center"/>
    </w:pPr>
    <w:rPr>
      <w:color w:val="808080"/>
      <w:sz w:val="18"/>
    </w:rPr>
  </w:style>
  <w:style w:type="paragraph" w:customStyle="1" w:styleId="ENNote2Col">
    <w:name w:val="EN_Note_2Col"/>
    <w:basedOn w:val="Norml"/>
    <w:next w:val="ENNormal"/>
    <w:uiPriority w:val="1"/>
    <w:qFormat/>
    <w:rsid w:val="00E93411"/>
    <w:pPr>
      <w:keepLines/>
    </w:pPr>
    <w:rPr>
      <w:color w:val="808080"/>
      <w:sz w:val="18"/>
    </w:rPr>
  </w:style>
  <w:style w:type="paragraph" w:customStyle="1" w:styleId="ENNoteBox">
    <w:name w:val="EN_Note_Box"/>
    <w:basedOn w:val="Norml"/>
    <w:next w:val="ENNormalBox"/>
    <w:uiPriority w:val="1"/>
    <w:qFormat/>
    <w:rsid w:val="00E9341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E93411"/>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E93411"/>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E9341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E93411"/>
    <w:pPr>
      <w:keepNext/>
      <w:spacing w:after="40"/>
      <w:jc w:val="center"/>
    </w:pPr>
    <w:rPr>
      <w:sz w:val="20"/>
    </w:rPr>
  </w:style>
  <w:style w:type="paragraph" w:customStyle="1" w:styleId="HUCaption2Col">
    <w:name w:val="HU_Caption_2Col"/>
    <w:basedOn w:val="Kpalrs"/>
    <w:next w:val="Norml"/>
    <w:uiPriority w:val="1"/>
    <w:qFormat/>
    <w:rsid w:val="00E93411"/>
    <w:pPr>
      <w:keepNext/>
      <w:spacing w:after="40"/>
    </w:pPr>
    <w:rPr>
      <w:sz w:val="20"/>
    </w:rPr>
  </w:style>
  <w:style w:type="paragraph" w:customStyle="1" w:styleId="HUCaptionBox">
    <w:name w:val="HU_Caption_Box"/>
    <w:basedOn w:val="Kpalrs"/>
    <w:next w:val="Norml"/>
    <w:uiPriority w:val="1"/>
    <w:qFormat/>
    <w:rsid w:val="00E9341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E93411"/>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E93411"/>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E93411"/>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E93411"/>
    <w:rPr>
      <w:caps/>
      <w:color w:val="0C2148" w:themeColor="text2"/>
    </w:rPr>
  </w:style>
  <w:style w:type="paragraph" w:customStyle="1" w:styleId="HUFootnote">
    <w:name w:val="HU_Footnote"/>
    <w:basedOn w:val="Lbjegyzetszveg"/>
    <w:uiPriority w:val="1"/>
    <w:qFormat/>
    <w:rsid w:val="00E93411"/>
    <w:rPr>
      <w:color w:val="808080"/>
      <w:sz w:val="18"/>
    </w:rPr>
  </w:style>
  <w:style w:type="paragraph" w:customStyle="1" w:styleId="HUNormalBox">
    <w:name w:val="HU_Normal_Box"/>
    <w:basedOn w:val="Norml"/>
    <w:uiPriority w:val="1"/>
    <w:qFormat/>
    <w:rsid w:val="00E9341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E93411"/>
    <w:pPr>
      <w:keepLines/>
      <w:jc w:val="center"/>
    </w:pPr>
    <w:rPr>
      <w:color w:val="808080"/>
      <w:sz w:val="18"/>
    </w:rPr>
  </w:style>
  <w:style w:type="paragraph" w:customStyle="1" w:styleId="HUNote2Col">
    <w:name w:val="HU_Note_2Col"/>
    <w:basedOn w:val="Norml"/>
    <w:next w:val="Norml"/>
    <w:uiPriority w:val="1"/>
    <w:qFormat/>
    <w:rsid w:val="00E93411"/>
    <w:pPr>
      <w:keepLines/>
    </w:pPr>
    <w:rPr>
      <w:color w:val="808080"/>
      <w:sz w:val="18"/>
    </w:rPr>
  </w:style>
  <w:style w:type="paragraph" w:customStyle="1" w:styleId="HUNoteBox">
    <w:name w:val="HU_Note_Box"/>
    <w:basedOn w:val="Norml"/>
    <w:next w:val="HUNormalBox"/>
    <w:link w:val="HUNoteBoxChar"/>
    <w:uiPriority w:val="1"/>
    <w:qFormat/>
    <w:rsid w:val="00E9341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E93411"/>
    <w:rPr>
      <w:color w:val="808080"/>
      <w:sz w:val="18"/>
      <w:shd w:val="clear" w:color="auto" w:fill="C6EEFF"/>
    </w:rPr>
  </w:style>
  <w:style w:type="paragraph" w:customStyle="1" w:styleId="HUSectionTitle">
    <w:name w:val="HU_Section_Title"/>
    <w:basedOn w:val="Cmsor2"/>
    <w:next w:val="Norml"/>
    <w:link w:val="HUSectionTitleChar"/>
    <w:uiPriority w:val="1"/>
    <w:rsid w:val="00E93411"/>
    <w:pPr>
      <w:keepNext/>
    </w:pPr>
  </w:style>
  <w:style w:type="character" w:customStyle="1" w:styleId="HUSectionTitleChar">
    <w:name w:val="HU_Section_Title Char"/>
    <w:basedOn w:val="Cmsor2Char"/>
    <w:link w:val="HUSectionTitle"/>
    <w:uiPriority w:val="1"/>
    <w:rsid w:val="00E93411"/>
    <w:rPr>
      <w:b/>
      <w:color w:val="0C2148" w:themeColor="text2"/>
      <w:sz w:val="24"/>
      <w:szCs w:val="38"/>
    </w:rPr>
  </w:style>
  <w:style w:type="paragraph" w:customStyle="1" w:styleId="HUSubsectionTitle">
    <w:name w:val="HU_Subsection_Title"/>
    <w:basedOn w:val="Cmsor3"/>
    <w:next w:val="Norml"/>
    <w:link w:val="HUSubsectionTitleChar"/>
    <w:uiPriority w:val="1"/>
    <w:rsid w:val="00E93411"/>
    <w:pPr>
      <w:keepNext/>
      <w:ind w:left="595" w:hanging="595"/>
    </w:pPr>
  </w:style>
  <w:style w:type="character" w:customStyle="1" w:styleId="HUSubsectionTitleChar">
    <w:name w:val="HU_Subsection_Title Char"/>
    <w:basedOn w:val="Cmsor3Char"/>
    <w:link w:val="HUSubsectionTitle"/>
    <w:uiPriority w:val="1"/>
    <w:rsid w:val="00E93411"/>
    <w:rPr>
      <w:bCs/>
      <w:color w:val="0C2148" w:themeColor="text2"/>
      <w:szCs w:val="34"/>
    </w:rPr>
  </w:style>
  <w:style w:type="paragraph" w:customStyle="1" w:styleId="Heading1Kiadvny">
    <w:name w:val="Heading 1 Kiadvány"/>
    <w:basedOn w:val="Cmsor1"/>
    <w:qFormat/>
    <w:rsid w:val="00E93411"/>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 w:type="paragraph" w:customStyle="1" w:styleId="Erskiemels52">
    <w:name w:val="Erős kiemelés52"/>
    <w:basedOn w:val="Norml"/>
    <w:uiPriority w:val="5"/>
    <w:qFormat/>
    <w:rsid w:val="009E349F"/>
    <w:rPr>
      <w:b/>
      <w:i/>
    </w:rPr>
  </w:style>
  <w:style w:type="paragraph" w:styleId="NormlWeb">
    <w:name w:val="Normal (Web)"/>
    <w:basedOn w:val="Norml"/>
    <w:uiPriority w:val="99"/>
    <w:rsid w:val="00B2325A"/>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53">
    <w:name w:val="Erős kiemelés53"/>
    <w:basedOn w:val="Norml"/>
    <w:uiPriority w:val="5"/>
    <w:qFormat/>
    <w:rsid w:val="004329C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07616630">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860858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image" Target="cid:image001.png@01D6F0BA.02BD44F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image" Target="media/image19.emf"/><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media/image13.png"/><Relationship Id="rId36" Type="http://schemas.openxmlformats.org/officeDocument/2006/relationships/hyperlink" Target="https://www.ecb.europa.eu/stats/money/aggregates/anacredit/shared/pdf/List_of_national_identifiers.xlsx" TargetMode="Externa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emf"/><Relationship Id="rId30" Type="http://schemas.openxmlformats.org/officeDocument/2006/relationships/hyperlink" Target="https://entan.e-epites.hu/?potlap" TargetMode="External"/><Relationship Id="rId35" Type="http://schemas.openxmlformats.org/officeDocument/2006/relationships/image" Target="media/image18.emf"/></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cd9ea43-07ae-49b3-b02b-3fd15dba889d"/>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82</Pages>
  <Words>31119</Words>
  <Characters>222273</Characters>
  <Application>Microsoft Office Word</Application>
  <DocSecurity>0</DocSecurity>
  <Lines>1852</Lines>
  <Paragraphs>505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252887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2023-04-18T05:55:00Z</cp:lastPrinted>
  <dcterms:created xsi:type="dcterms:W3CDTF">2025-11-12T14:14:00Z</dcterms:created>
  <dcterms:modified xsi:type="dcterms:W3CDTF">2025-11-14T10:56:00Z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