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7950D7">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0619CA">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0619CA">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0619CA">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r w:rsidR="008E1EE6" w:rsidRPr="00116445">
        <w:rPr>
          <w:rFonts w:cs="Arial"/>
        </w:rPr>
        <w:t>L_ÖV</w:t>
      </w:r>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r w:rsidR="008E1EE6" w:rsidRPr="00116445">
        <w:rPr>
          <w:rFonts w:cs="Arial"/>
        </w:rPr>
        <w:t>L</w:t>
      </w:r>
      <w:r w:rsidR="00BC7CB0" w:rsidRPr="00116445">
        <w:rPr>
          <w:rFonts w:cs="Arial"/>
        </w:rPr>
        <w:t>_ÖV_</w:t>
      </w:r>
      <w:r w:rsidR="002365EF" w:rsidRPr="00116445">
        <w:rPr>
          <w:rFonts w:cs="Arial"/>
        </w:rPr>
        <w:t>V’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FBBFF0E"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r w:rsidR="00EC0FE8">
        <w:rPr>
          <w:rFonts w:cs="Arial"/>
        </w:rPr>
        <w:t>feltételesen</w:t>
      </w:r>
      <w:r w:rsidR="00EC0FE8" w:rsidRPr="00116445">
        <w:rPr>
          <w:rFonts w:cs="Arial"/>
        </w:rPr>
        <w:t xml:space="preserve"> </w:t>
      </w:r>
      <w:r w:rsidRPr="00116445">
        <w:rPr>
          <w:rFonts w:cs="Arial"/>
        </w:rPr>
        <w:t xml:space="preserve">kötelező mezők töltési kötelezettsége függhet valamely feltételek fennállásától. Így az egyes </w:t>
      </w:r>
      <w:r w:rsidR="00EC0FE8">
        <w:rPr>
          <w:rFonts w:cs="Arial"/>
        </w:rPr>
        <w:t>fe</w:t>
      </w:r>
      <w:r w:rsidR="005454AC">
        <w:rPr>
          <w:rFonts w:cs="Arial"/>
        </w:rPr>
        <w:t>l</w:t>
      </w:r>
      <w:r w:rsidR="00EC0FE8">
        <w:rPr>
          <w:rFonts w:cs="Arial"/>
        </w:rPr>
        <w:t>tételesen</w:t>
      </w:r>
      <w:r w:rsidR="00EC0FE8" w:rsidRPr="00116445">
        <w:rPr>
          <w:rFonts w:cs="Arial"/>
        </w:rPr>
        <w:t xml:space="preserve"> </w:t>
      </w:r>
      <w:r w:rsidRPr="00116445">
        <w:rPr>
          <w:rFonts w:cs="Arial"/>
        </w:rPr>
        <w:t xml:space="preserve">kötelező mezők töltési kötelezettségének megállapításához </w:t>
      </w:r>
      <w:r w:rsidR="00EC0FE8">
        <w:rPr>
          <w:rFonts w:cs="Arial"/>
        </w:rPr>
        <w:t xml:space="preserve">a rendeleti előírásokat,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r w:rsidR="00EC0FE8">
        <w:rPr>
          <w:rFonts w:cs="Arial"/>
        </w:rPr>
        <w:t>feltételesen</w:t>
      </w:r>
      <w:r w:rsidR="00EC0FE8" w:rsidRPr="00116445">
        <w:rPr>
          <w:rFonts w:cs="Arial"/>
        </w:rPr>
        <w:t xml:space="preserve"> </w:t>
      </w:r>
      <w:r w:rsidRPr="00116445">
        <w:rPr>
          <w:rFonts w:cs="Arial"/>
        </w:rPr>
        <w:t>kötelező megjelölés az esetek többségében nem azt jelenti, hogy a mező kitöltése opcionális.</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r w:rsidR="001B3A72" w:rsidRPr="00116445">
        <w:t>INSTR_BET</w:t>
      </w:r>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036BE233" w:rsidR="00A05A1C" w:rsidRPr="00116445" w:rsidRDefault="00184C8C" w:rsidP="00116445">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cash-pool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xml:space="preserve">' szerepeltetendő (és fordítva, amely transzferálható betét nem tartozik cash-pool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 xml:space="preserve">A cash-pool konstrukciók besorolása tekintetében a HITREG-ben foglaltaknak megfelelően kell eljárni, a </w:t>
      </w:r>
      <w:proofErr w:type="spellStart"/>
      <w:r w:rsidR="0025790B" w:rsidRPr="00116445">
        <w:t>notional</w:t>
      </w:r>
      <w:proofErr w:type="spellEnd"/>
      <w:r w:rsidR="0025790B" w:rsidRPr="00116445">
        <w:t xml:space="preserve"> cash-pool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xml:space="preserve">’ instrumentum típusok esetén: amennyiben cash-pool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cash-pool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cash-pool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38C16B8"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p>
    <w:p w14:paraId="67ED47D3" w14:textId="06042961"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del w:id="34" w:author="MNB" w:date="2025-07-02T16:13:00Z">
        <w:r w:rsidRPr="00057C4F">
          <w:delText>.</w:delText>
        </w:r>
      </w:del>
      <w:ins w:id="35" w:author="MNB" w:date="2025-07-02T16:13:00Z">
        <w:r w:rsidR="000C0028" w:rsidRPr="000C0028">
          <w:t>, amennyiben nem történik kamattőkésítés</w:t>
        </w:r>
        <w:r w:rsidRPr="00057C4F">
          <w:t>.</w:t>
        </w:r>
      </w:ins>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6"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6"/>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0FEB2050"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00244695">
        <w:t>, felmondásos betét, mark-</w:t>
      </w:r>
      <w:proofErr w:type="spellStart"/>
      <w:r w:rsidR="00244695">
        <w:t>to</w:t>
      </w:r>
      <w:proofErr w:type="spellEnd"/>
      <w:r w:rsidR="00244695">
        <w:t>-market betét tartozás</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7" w:name="_Hlk178603798"/>
      <w:bookmarkStart w:id="38"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7"/>
    </w:p>
    <w:bookmarkEnd w:id="38"/>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r w:rsidR="00A74E17">
        <w:rPr>
          <w:rFonts w:eastAsia="Times New Roman"/>
        </w:rPr>
        <w:t xml:space="preserve"> Hitelintézeti fióktelepek esetén nem jelentendő a mező.</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9" w:name="_Hlk160628396"/>
      <w:r w:rsidR="00C634E0" w:rsidRPr="00116445">
        <w:t xml:space="preserve">abban az esetben, ha a jelentésben az adatszolgáltató és a megfigyelt szervezet megegyezik, </w:t>
      </w:r>
      <w:bookmarkEnd w:id="39"/>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40" w:name="_Hlk161215566"/>
      <w:r w:rsidRPr="00116445">
        <w:t xml:space="preserve">A </w:t>
      </w:r>
      <w:r w:rsidRPr="00116445">
        <w:rPr>
          <w:b/>
        </w:rPr>
        <w:t>„Kamatozás módja”</w:t>
      </w:r>
      <w:r w:rsidRPr="00116445">
        <w:t xml:space="preserve"> mezőben az INSTR_BET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40"/>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41" w:name="_Toc184375289"/>
      <w:r w:rsidRPr="00116445">
        <w:t>A INSTR_FHIT kódú tábla kitöltésével kapcsolatos előírások</w:t>
      </w:r>
      <w:bookmarkEnd w:id="41"/>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INSTR_FHIT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mező tekintetében az INSTR_BET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2" w:name="_Toc184375290"/>
      <w:r w:rsidRPr="00116445">
        <w:t xml:space="preserve">A </w:t>
      </w:r>
      <w:proofErr w:type="spellStart"/>
      <w:r w:rsidRPr="00116445">
        <w:t>TRAN</w:t>
      </w:r>
      <w:proofErr w:type="spellEnd"/>
      <w:r w:rsidRPr="00116445">
        <w:t xml:space="preserve"> kódú tábla kitöltésével kapcsolatos előírások</w:t>
      </w:r>
      <w:bookmarkEnd w:id="42"/>
    </w:p>
    <w:p w14:paraId="054FBD31" w14:textId="4C512B15" w:rsidR="00507A30" w:rsidRPr="00116445" w:rsidRDefault="00380005" w:rsidP="00116445">
      <w:r w:rsidRPr="00116445">
        <w:t>Csak lekötött betét</w:t>
      </w:r>
      <w:r w:rsidR="000A2103">
        <w:t xml:space="preserve"> (ide nem értve az egy napra lekötött betéteket)</w:t>
      </w:r>
      <w:r w:rsidRPr="00116445">
        <w:t xml:space="preserve">, felvett hitel </w:t>
      </w:r>
      <w:r w:rsidR="000A2103">
        <w:t xml:space="preserve">(az egy napra felvett hitelek kivételével) </w:t>
      </w:r>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3" w:name="_Toc184375291"/>
      <w:r w:rsidRPr="00116445">
        <w:t>Az ügyfelekre vonatkozó táblák kitöltésével kapcsolatos előírások</w:t>
      </w:r>
      <w:bookmarkEnd w:id="43"/>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INSTR_FHIT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INSTR_FHIT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az INSTR_BET</w:t>
      </w:r>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INSTR_BET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7B0521F9" w14:textId="66A9FAA2" w:rsidR="00F4768B" w:rsidRDefault="0015132C" w:rsidP="00F4768B">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1D0E9813" w14:textId="208540F5" w:rsidR="00F4768B" w:rsidRPr="00F4768B" w:rsidRDefault="00F4768B" w:rsidP="00EC5C4D">
      <w:pPr>
        <w:pStyle w:val="Listaszerbekezds"/>
        <w:numPr>
          <w:ilvl w:val="0"/>
          <w:numId w:val="0"/>
        </w:numPr>
        <w:spacing w:after="0"/>
        <w:ind w:left="1429"/>
      </w:pPr>
      <w:r>
        <w:t xml:space="preserve">Amennyiben az ügyfélcsoport-vezető belföldi törzsszám nélküli vállalat (pl. társasház), akkor az </w:t>
      </w:r>
      <w:r w:rsidRPr="00116445">
        <w:rPr>
          <w:b/>
          <w:bCs/>
        </w:rPr>
        <w:t>„Ügyfélcsoport-vezető belföldi vállalat adószáma”</w:t>
      </w:r>
      <w:r>
        <w:rPr>
          <w:b/>
          <w:bCs/>
        </w:rPr>
        <w:t xml:space="preserve"> </w:t>
      </w:r>
      <w:r w:rsidRPr="00EC5C4D">
        <w:t>mezőben a ’00000002’ technikai törzsszám szerepeltetendő.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4"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4"/>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5"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6" w:name="_Hlk160719369"/>
      <w:bookmarkEnd w:id="45"/>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6"/>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Cash-pool konstrukciók részét képező betétek esetén</w:t>
      </w:r>
      <w:r w:rsidR="00FB1C73" w:rsidRPr="00116445">
        <w:t xml:space="preserve"> </w:t>
      </w:r>
      <w:r w:rsidRPr="00116445">
        <w:t xml:space="preserve">’B’ szektorkódú ügyfelek esetén minden esetben „nem” a válasz arra, hogy cash-pool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7" w:name="_Hlk161317725"/>
      <w:proofErr w:type="spellStart"/>
      <w:r w:rsidR="00FB1C73" w:rsidRPr="00116445">
        <w:t>C_HIT</w:t>
      </w:r>
      <w:proofErr w:type="spellEnd"/>
      <w:r w:rsidR="00FB1C73" w:rsidRPr="00116445">
        <w:t xml:space="preserve"> szektorba tartozó ügyfelek esetén megadható az érdemi információ és jelenthető a cash-pool konstrukció részeként.</w:t>
      </w:r>
      <w:bookmarkEnd w:id="47"/>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8"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8"/>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9"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50"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50"/>
      <w:r w:rsidRPr="00116445">
        <w:t>.</w:t>
      </w:r>
    </w:p>
    <w:p w14:paraId="349B9648" w14:textId="6565B6FD" w:rsidR="0048068D" w:rsidRPr="00116445" w:rsidRDefault="0048068D" w:rsidP="00116445">
      <w:r w:rsidRPr="00116445">
        <w:t>Amennyiben az instrumentum cash-pool konstrukció részét képezi, a táblában meg kell adni az adott ügyfél tekintetében azt a szerepkört, amit a cash-pool konstrukción belül betölt (tag/vezető</w:t>
      </w:r>
      <w:bookmarkStart w:id="51" w:name="_Hlk178608060"/>
      <w:r w:rsidR="00D11F41" w:rsidRPr="00116445">
        <w:t>, kivéve meghatalmazott és kedvezményezett minőségű ügyfelek esetén</w:t>
      </w:r>
      <w:bookmarkEnd w:id="51"/>
      <w:r w:rsidRPr="00116445">
        <w:t>).</w:t>
      </w:r>
    </w:p>
    <w:bookmarkEnd w:id="49"/>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52"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3" w:name="_Toc184375293"/>
      <w:r w:rsidRPr="00116445">
        <w:t>E</w:t>
      </w:r>
      <w:r w:rsidR="000166A3" w:rsidRPr="00116445">
        <w:t>gyes speciális jelentési előírások</w:t>
      </w:r>
      <w:bookmarkEnd w:id="53"/>
    </w:p>
    <w:p w14:paraId="1AF22833" w14:textId="795E3E3B" w:rsidR="008A02D1" w:rsidRPr="00116445" w:rsidRDefault="006200FB" w:rsidP="00116445">
      <w:pPr>
        <w:pStyle w:val="Cmsor2"/>
      </w:pPr>
      <w:bookmarkStart w:id="54" w:name="_Ref117073959"/>
      <w:bookmarkStart w:id="55" w:name="_Toc184375294"/>
      <w:bookmarkEnd w:id="52"/>
      <w:r w:rsidRPr="00116445">
        <w:t>Ú</w:t>
      </w:r>
      <w:r w:rsidR="008A02D1" w:rsidRPr="00116445">
        <w:t>j szerződések jelentési módja az INSTR_BET és INSTR_FHIT táblákban</w:t>
      </w:r>
      <w:bookmarkEnd w:id="54"/>
      <w:bookmarkEnd w:id="55"/>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037D94CE"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 xml:space="preserve">a 2025.06.01-től kezdődően </w:t>
      </w:r>
      <w:r w:rsidR="00CB4AF0">
        <w:t xml:space="preserve">indult </w:t>
      </w:r>
      <w:r w:rsidR="003C68D1">
        <w:t>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24A37DAA" w:rsidR="0011197D" w:rsidRPr="00116445" w:rsidRDefault="0011197D" w:rsidP="00116445">
      <w:pPr>
        <w:pStyle w:val="Listaszerbekezds"/>
        <w:numPr>
          <w:ilvl w:val="0"/>
          <w:numId w:val="0"/>
        </w:numPr>
        <w:tabs>
          <w:tab w:val="left" w:pos="993"/>
        </w:tabs>
        <w:ind w:left="720"/>
      </w:pPr>
    </w:p>
    <w:p w14:paraId="11DA1808" w14:textId="77777777" w:rsidR="0011197D" w:rsidRDefault="0011197D" w:rsidP="00116445">
      <w:pPr>
        <w:pStyle w:val="Listaszerbekezds"/>
        <w:numPr>
          <w:ilvl w:val="0"/>
          <w:numId w:val="0"/>
        </w:numPr>
        <w:tabs>
          <w:tab w:val="left" w:pos="993"/>
        </w:tabs>
        <w:ind w:left="720"/>
      </w:pPr>
    </w:p>
    <w:p w14:paraId="09289671" w14:textId="21AEF104" w:rsidR="00447A72" w:rsidRPr="00116445" w:rsidRDefault="00447A72" w:rsidP="00116445">
      <w:pPr>
        <w:pStyle w:val="Listaszerbekezds"/>
        <w:numPr>
          <w:ilvl w:val="0"/>
          <w:numId w:val="0"/>
        </w:numPr>
        <w:tabs>
          <w:tab w:val="left" w:pos="993"/>
        </w:tabs>
        <w:ind w:left="720"/>
      </w:pPr>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p>
    <w:p w14:paraId="451EF5A4" w14:textId="77777777" w:rsidR="00447A72" w:rsidRDefault="00447A72" w:rsidP="00116445">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03C25C3C" w:rsidR="00525C96" w:rsidRPr="00116445" w:rsidRDefault="00525C96" w:rsidP="00116445">
      <w:pPr>
        <w:pStyle w:val="Listaszerbekezds"/>
        <w:numPr>
          <w:ilvl w:val="0"/>
          <w:numId w:val="24"/>
        </w:numPr>
        <w:tabs>
          <w:tab w:val="left" w:pos="993"/>
        </w:tabs>
      </w:pPr>
      <w:r w:rsidRPr="00116445">
        <w:t>a betét indulása napja mezőben jelentett dátumnak megfelelő vonatkozási időszak jelentésé</w:t>
      </w:r>
      <w:r w:rsidR="00763BEB">
        <w:t>től</w:t>
      </w:r>
      <w:r w:rsidRPr="00116445">
        <w:t xml:space="preserve"> </w:t>
      </w:r>
      <w:r w:rsidR="00CA3160" w:rsidRPr="00116445">
        <w:t>töltendő az új szerződésekre vonatkozó alábbi blokk az INSTR_BET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INSTR_FHIT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6" w:name="_Ref117073880"/>
      <w:bookmarkStart w:id="57" w:name="_Toc184375295"/>
      <w:r w:rsidRPr="00116445">
        <w:t>H</w:t>
      </w:r>
      <w:r w:rsidR="00CB1209" w:rsidRPr="00116445">
        <w:t>atáridős betétek jelentési módja</w:t>
      </w:r>
      <w:bookmarkEnd w:id="56"/>
      <w:bookmarkEnd w:id="57"/>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INSTR_BET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58" w:name="_Ref117589271"/>
      <w:bookmarkStart w:id="59" w:name="_Toc184375296"/>
      <w:r w:rsidRPr="00116445">
        <w:t>Instrumentumok megszűnése</w:t>
      </w:r>
      <w:bookmarkEnd w:id="58"/>
      <w:bookmarkEnd w:id="59"/>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az INSTR_</w:t>
      </w:r>
      <w:r w:rsidR="00F22634">
        <w:t>FHIT</w:t>
      </w:r>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08FB146"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r w:rsidR="00BD7F6C" w:rsidRPr="00BD7F6C">
        <w:t xml:space="preserve">, felmondásos betét, könyvesbetét, betéti okirat, óvadéki betét </w:t>
      </w:r>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jelentendő)</w:t>
      </w:r>
      <w:r w:rsidR="00F22634">
        <w:t xml:space="preserve">, tehát jelentendő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 xml:space="preserve">. </w:t>
      </w:r>
    </w:p>
    <w:p w14:paraId="062D7B2F" w14:textId="69374B68" w:rsidR="00BD7F6C" w:rsidRPr="00BD7F6C" w:rsidRDefault="00BD7F6C" w:rsidP="000A11C8">
      <w:pPr>
        <w:pStyle w:val="Listaszerbekezds"/>
        <w:numPr>
          <w:ilvl w:val="0"/>
          <w:numId w:val="24"/>
        </w:numPr>
        <w:spacing w:after="0"/>
        <w:contextualSpacing w:val="0"/>
        <w:jc w:val="left"/>
      </w:pPr>
      <w:r w:rsidRPr="000A11C8">
        <w:t xml:space="preserve">a hitelszámla (ideértve a kártyahitelekhez tartozó számlát) típusú ügyleteket nem kell jelenteni a megszűnés hónapjában (0 fennálló tőkével és könyv szerinti értékkel), esetükben nem jelentendő adat az INSTR_BET táblában az </w:t>
      </w:r>
      <w:proofErr w:type="spellStart"/>
      <w:r w:rsidRPr="000A11C8">
        <w:t>INSTR_BET.MEGSZUNES_NAP</w:t>
      </w:r>
      <w:proofErr w:type="spellEnd"/>
      <w:r w:rsidRPr="000A11C8">
        <w:t xml:space="preserve"> és </w:t>
      </w:r>
      <w:proofErr w:type="spellStart"/>
      <w:r w:rsidRPr="000A11C8">
        <w:t>INSTR_BET.MEGSZUNES_KOD</w:t>
      </w:r>
      <w:proofErr w:type="spellEnd"/>
      <w:r w:rsidRPr="000A11C8">
        <w:t xml:space="preserve"> mezőkben</w:t>
      </w:r>
      <w:r w:rsidR="008A6FCF">
        <w:t xml:space="preserve"> és tranzakció sem jelentendő</w:t>
      </w:r>
      <w:r w:rsidRPr="000A11C8">
        <w:t>.</w:t>
      </w:r>
    </w:p>
    <w:p w14:paraId="00C5AFBD" w14:textId="460E7A14" w:rsidR="00B16E71" w:rsidRPr="00BD7F6C" w:rsidRDefault="00B16E71" w:rsidP="007C061D">
      <w:pPr>
        <w:pStyle w:val="Listaszerbekezds"/>
        <w:numPr>
          <w:ilvl w:val="0"/>
          <w:numId w:val="0"/>
        </w:numPr>
        <w:spacing w:before="240"/>
        <w:ind w:left="720"/>
      </w:pPr>
    </w:p>
    <w:p w14:paraId="3EE682BF" w14:textId="239081E1" w:rsidR="007C2DF7" w:rsidRPr="00BD7F6C" w:rsidRDefault="00AA27C1" w:rsidP="007C061D">
      <w:pPr>
        <w:pStyle w:val="Listaszerbekezds"/>
        <w:numPr>
          <w:ilvl w:val="0"/>
          <w:numId w:val="24"/>
        </w:numPr>
        <w:spacing w:before="240"/>
      </w:pPr>
      <w:r w:rsidRPr="00BD7F6C">
        <w:t xml:space="preserve">a </w:t>
      </w:r>
      <w:r w:rsidR="00BD7F6C" w:rsidRPr="00BD7F6C">
        <w:t xml:space="preserve">lekötött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r w:rsidR="00F22634">
        <w:t xml:space="preserve"> és </w:t>
      </w:r>
      <w:r w:rsidR="00F22634" w:rsidRPr="00AA2CAF">
        <w:t xml:space="preserve">jelentendő adat az INSTR_BET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r w:rsidRPr="00BD7F6C">
        <w:t>.</w:t>
      </w:r>
      <w:r w:rsidR="00F64D8A" w:rsidRPr="00BD7F6C">
        <w:t xml:space="preserve"> </w:t>
      </w:r>
    </w:p>
    <w:p w14:paraId="2C32A3CB" w14:textId="77777777" w:rsidR="007C2DF7" w:rsidRDefault="007C2DF7" w:rsidP="00116445">
      <w:pPr>
        <w:pStyle w:val="Listaszerbekezds"/>
        <w:numPr>
          <w:ilvl w:val="0"/>
          <w:numId w:val="0"/>
        </w:numPr>
        <w:ind w:left="720"/>
      </w:pPr>
    </w:p>
    <w:p w14:paraId="40F4F03F" w14:textId="6A44D7F6" w:rsidR="000E57C0" w:rsidRPr="00116445" w:rsidRDefault="000E57C0" w:rsidP="000A11C8">
      <w:pPr>
        <w:pStyle w:val="Listaszerbekezds"/>
        <w:numPr>
          <w:ilvl w:val="0"/>
          <w:numId w:val="24"/>
        </w:numPr>
      </w:pPr>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60" w:name="_Toc184375297"/>
      <w:r w:rsidRPr="00116445">
        <w:t>Bizalmi vagyonkezelés alatt álló instrumentumok jelentési módja</w:t>
      </w:r>
      <w:bookmarkEnd w:id="60"/>
    </w:p>
    <w:p w14:paraId="1FF90895" w14:textId="53A4DE9D" w:rsidR="00EC59A7" w:rsidRPr="00116445" w:rsidRDefault="00EC59A7" w:rsidP="00116445">
      <w:r w:rsidRPr="00116445">
        <w:t xml:space="preserve">A bizalmi vagyonkezelés alatt álló instrumentumokat az INSTR_BET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INSTR_BET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61" w:name="_Toc184375298"/>
      <w:r w:rsidRPr="00116445">
        <w:t>Szindikált hitelek</w:t>
      </w:r>
      <w:r w:rsidR="008A198E" w:rsidRPr="00116445">
        <w:t xml:space="preserve"> jelentési módja</w:t>
      </w:r>
      <w:bookmarkEnd w:id="61"/>
    </w:p>
    <w:p w14:paraId="10475B9F" w14:textId="496ED1C1" w:rsidR="008A198E" w:rsidRPr="00116445" w:rsidRDefault="008A198E" w:rsidP="00116445">
      <w:bookmarkStart w:id="62" w:name="_Hlk161302277"/>
      <w:r w:rsidRPr="00116445">
        <w:t>A szindikált hitelek forrás oldalát az M04-nek megfelelően kell jelenteni:</w:t>
      </w:r>
    </w:p>
    <w:p w14:paraId="4C08707C" w14:textId="1AE52010" w:rsidR="008A198E" w:rsidRPr="00116445" w:rsidRDefault="008A198E" w:rsidP="00116445">
      <w:r w:rsidRPr="00116445">
        <w:t>- amennyiben a szindikált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3" w:name="_Toc184375299"/>
      <w:bookmarkEnd w:id="62"/>
      <w:r w:rsidRPr="00116445">
        <w:t>Az analitikusan nem bontható állományok jelentési módja</w:t>
      </w:r>
      <w:bookmarkEnd w:id="63"/>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52592284"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w:t>
      </w:r>
      <w:r w:rsidR="00F4768B">
        <w:t>2</w:t>
      </w:r>
      <w:r w:rsidRPr="00116445">
        <w:t xml:space="preserve">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64" w:name="_Toc184375300"/>
      <w:r>
        <w:t>mellékletek</w:t>
      </w:r>
      <w:bookmarkEnd w:id="64"/>
    </w:p>
    <w:p w14:paraId="4BC6453E" w14:textId="31ACD734" w:rsidR="00F60B4A" w:rsidRDefault="00F60B4A" w:rsidP="00F60B4A">
      <w:pPr>
        <w:pStyle w:val="Cmsor2"/>
      </w:pPr>
      <w:bookmarkStart w:id="65" w:name="_Toc184375301"/>
      <w:r w:rsidRPr="00116445">
        <w:t xml:space="preserve">Az </w:t>
      </w:r>
      <w:r>
        <w:t>egyes ügyfélminőségi kategóriák esetén az ügyféltáblákban jelentendő mezők listája</w:t>
      </w:r>
      <w:bookmarkEnd w:id="65"/>
    </w:p>
    <w:p w14:paraId="428B8675" w14:textId="77777777" w:rsidR="00300B96" w:rsidRDefault="00300B96" w:rsidP="00300B96"/>
    <w:p w14:paraId="7B90D277" w14:textId="2A167F6B" w:rsidR="00300B96" w:rsidRDefault="00300B96" w:rsidP="00300B96">
      <w:r w:rsidRPr="00300B96">
        <w:rPr>
          <w:noProof/>
        </w:rPr>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619742AD" w:rsidR="00300B96" w:rsidRPr="00300B96" w:rsidRDefault="00F33B63" w:rsidP="000F3998">
      <w:r w:rsidRPr="00F33B63">
        <w:rPr>
          <w:noProof/>
        </w:rPr>
        <w:drawing>
          <wp:inline distT="0" distB="0" distL="0" distR="0" wp14:anchorId="74626706" wp14:editId="2BAD812D">
            <wp:extent cx="6047740" cy="6373495"/>
            <wp:effectExtent l="0" t="0" r="0" b="8255"/>
            <wp:docPr id="139300017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373495"/>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49831" w14:textId="77777777" w:rsidR="000619CA" w:rsidRDefault="000619CA">
      <w:r>
        <w:separator/>
      </w:r>
    </w:p>
  </w:endnote>
  <w:endnote w:type="continuationSeparator" w:id="0">
    <w:p w14:paraId="06E69CE0" w14:textId="77777777" w:rsidR="000619CA" w:rsidRDefault="000619CA">
      <w:r>
        <w:continuationSeparator/>
      </w:r>
    </w:p>
  </w:endnote>
  <w:endnote w:type="continuationNotice" w:id="1">
    <w:p w14:paraId="6BF14E9A" w14:textId="77777777" w:rsidR="000619CA" w:rsidRDefault="000619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68FC7" w14:textId="77777777" w:rsidR="000619CA" w:rsidRDefault="000619CA">
      <w:r>
        <w:separator/>
      </w:r>
    </w:p>
  </w:footnote>
  <w:footnote w:type="continuationSeparator" w:id="0">
    <w:p w14:paraId="187DB31F" w14:textId="77777777" w:rsidR="000619CA" w:rsidRDefault="000619CA">
      <w:r>
        <w:continuationSeparator/>
      </w:r>
    </w:p>
  </w:footnote>
  <w:footnote w:type="continuationNotice" w:id="1">
    <w:p w14:paraId="1995195E" w14:textId="77777777" w:rsidR="000619CA" w:rsidRDefault="000619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19CA"/>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0028"/>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1699"/>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231ED"/>
    <w:rsid w:val="003246D8"/>
    <w:rsid w:val="003270CF"/>
    <w:rsid w:val="00327407"/>
    <w:rsid w:val="00327A74"/>
    <w:rsid w:val="00330381"/>
    <w:rsid w:val="003369A5"/>
    <w:rsid w:val="003417C1"/>
    <w:rsid w:val="00341BB5"/>
    <w:rsid w:val="00341ED2"/>
    <w:rsid w:val="00341EDB"/>
    <w:rsid w:val="003426EA"/>
    <w:rsid w:val="00342EEE"/>
    <w:rsid w:val="00343614"/>
    <w:rsid w:val="00343928"/>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4813"/>
    <w:rsid w:val="003B5263"/>
    <w:rsid w:val="003C1335"/>
    <w:rsid w:val="003C16B2"/>
    <w:rsid w:val="003C42F6"/>
    <w:rsid w:val="003C5699"/>
    <w:rsid w:val="003C68D1"/>
    <w:rsid w:val="003D04DD"/>
    <w:rsid w:val="003D11A4"/>
    <w:rsid w:val="003D1845"/>
    <w:rsid w:val="003D52BC"/>
    <w:rsid w:val="003D597F"/>
    <w:rsid w:val="003D5BEE"/>
    <w:rsid w:val="003E1385"/>
    <w:rsid w:val="003E3D6B"/>
    <w:rsid w:val="003F128A"/>
    <w:rsid w:val="003F4244"/>
    <w:rsid w:val="003F6F3F"/>
    <w:rsid w:val="004017F7"/>
    <w:rsid w:val="00401DFF"/>
    <w:rsid w:val="00405B25"/>
    <w:rsid w:val="00407466"/>
    <w:rsid w:val="00413A84"/>
    <w:rsid w:val="0041484F"/>
    <w:rsid w:val="00416E08"/>
    <w:rsid w:val="00423D50"/>
    <w:rsid w:val="004241D9"/>
    <w:rsid w:val="00425E9D"/>
    <w:rsid w:val="00427880"/>
    <w:rsid w:val="004302D1"/>
    <w:rsid w:val="0043276D"/>
    <w:rsid w:val="004330EA"/>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2A6B"/>
    <w:rsid w:val="004C36D5"/>
    <w:rsid w:val="004C7207"/>
    <w:rsid w:val="004D270F"/>
    <w:rsid w:val="004D38A8"/>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4C2C"/>
    <w:rsid w:val="007452F0"/>
    <w:rsid w:val="0074581A"/>
    <w:rsid w:val="00746D82"/>
    <w:rsid w:val="007470F6"/>
    <w:rsid w:val="007474DD"/>
    <w:rsid w:val="00753BD8"/>
    <w:rsid w:val="00754A11"/>
    <w:rsid w:val="00755DF9"/>
    <w:rsid w:val="00763BEB"/>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99C"/>
    <w:rsid w:val="007D7E92"/>
    <w:rsid w:val="007E0286"/>
    <w:rsid w:val="007E03D4"/>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19C3"/>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3F5"/>
    <w:rsid w:val="009A1613"/>
    <w:rsid w:val="009A38CA"/>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0AD0"/>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0079"/>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AF0"/>
    <w:rsid w:val="00CB4F6D"/>
    <w:rsid w:val="00CC1429"/>
    <w:rsid w:val="00CC3B8E"/>
    <w:rsid w:val="00CC4CB1"/>
    <w:rsid w:val="00CD36BC"/>
    <w:rsid w:val="00CD50DF"/>
    <w:rsid w:val="00CD5373"/>
    <w:rsid w:val="00CD6E8D"/>
    <w:rsid w:val="00CD724F"/>
    <w:rsid w:val="00CE188C"/>
    <w:rsid w:val="00CE4818"/>
    <w:rsid w:val="00CF148C"/>
    <w:rsid w:val="00CF30B3"/>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57C5"/>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170CE"/>
    <w:rsid w:val="00E25741"/>
    <w:rsid w:val="00E301AE"/>
    <w:rsid w:val="00E315BC"/>
    <w:rsid w:val="00E316FC"/>
    <w:rsid w:val="00E33610"/>
    <w:rsid w:val="00E35139"/>
    <w:rsid w:val="00E3688C"/>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5C4D"/>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3B63"/>
    <w:rsid w:val="00F34A01"/>
    <w:rsid w:val="00F363E7"/>
    <w:rsid w:val="00F4768B"/>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D1699"/>
    <w:pPr>
      <w:spacing w:after="150" w:line="276" w:lineRule="auto"/>
      <w:jc w:val="both"/>
    </w:pPr>
  </w:style>
  <w:style w:type="paragraph" w:styleId="Cmsor1">
    <w:name w:val="heading 1"/>
    <w:basedOn w:val="Norml"/>
    <w:next w:val="Norml"/>
    <w:link w:val="Cmsor1Char"/>
    <w:qFormat/>
    <w:rsid w:val="002D169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2D169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2D169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2D169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2D169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2D169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2D169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D169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D169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D169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D1699"/>
  </w:style>
  <w:style w:type="table" w:customStyle="1" w:styleId="tblzat-mtrix">
    <w:name w:val="táblázat - mátrix"/>
    <w:basedOn w:val="Normltblzat"/>
    <w:uiPriority w:val="2"/>
    <w:qFormat/>
    <w:rsid w:val="002D169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D169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2D1699"/>
    <w:pPr>
      <w:numPr>
        <w:numId w:val="9"/>
      </w:numPr>
      <w:contextualSpacing/>
    </w:pPr>
  </w:style>
  <w:style w:type="character" w:styleId="Hiperhivatkozs">
    <w:name w:val="Hyperlink"/>
    <w:basedOn w:val="Vgjegyzet-hivatkozs"/>
    <w:uiPriority w:val="99"/>
    <w:rsid w:val="002D1699"/>
    <w:rPr>
      <w:rFonts w:ascii="Calibri" w:hAnsi="Calibri"/>
      <w:color w:val="0000FF"/>
      <w:sz w:val="20"/>
      <w:u w:val="single"/>
      <w:vertAlign w:val="superscript"/>
    </w:rPr>
  </w:style>
  <w:style w:type="table" w:customStyle="1" w:styleId="tblzat-oldallces">
    <w:name w:val="táblázat - oldalléces"/>
    <w:basedOn w:val="Normltblzat"/>
    <w:uiPriority w:val="3"/>
    <w:qFormat/>
    <w:rsid w:val="002D169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D1699"/>
    <w:rPr>
      <w:vertAlign w:val="superscript"/>
    </w:rPr>
  </w:style>
  <w:style w:type="paragraph" w:styleId="Buborkszveg">
    <w:name w:val="Balloon Text"/>
    <w:basedOn w:val="Norml"/>
    <w:link w:val="BuborkszvegChar"/>
    <w:uiPriority w:val="99"/>
    <w:semiHidden/>
    <w:unhideWhenUsed/>
    <w:rsid w:val="002D1699"/>
    <w:rPr>
      <w:rFonts w:ascii="Tahoma" w:hAnsi="Tahoma" w:cs="Tahoma"/>
      <w:sz w:val="16"/>
      <w:szCs w:val="16"/>
    </w:rPr>
  </w:style>
  <w:style w:type="paragraph" w:customStyle="1" w:styleId="Magyarzszveg">
    <w:name w:val="Magyarázó szöveg"/>
    <w:basedOn w:val="Norml"/>
    <w:next w:val="Norml"/>
    <w:uiPriority w:val="7"/>
    <w:rsid w:val="002D1699"/>
    <w:rPr>
      <w:color w:val="F6A800" w:themeColor="accent5"/>
      <w:sz w:val="18"/>
    </w:rPr>
  </w:style>
  <w:style w:type="character" w:customStyle="1" w:styleId="BuborkszvegChar">
    <w:name w:val="Buborékszöveg Char"/>
    <w:basedOn w:val="Bekezdsalapbettpusa"/>
    <w:link w:val="Buborkszveg"/>
    <w:uiPriority w:val="99"/>
    <w:semiHidden/>
    <w:rsid w:val="002D1699"/>
    <w:rPr>
      <w:rFonts w:ascii="Tahoma" w:hAnsi="Tahoma" w:cs="Tahoma"/>
      <w:sz w:val="16"/>
      <w:szCs w:val="16"/>
    </w:rPr>
  </w:style>
  <w:style w:type="paragraph" w:styleId="lfej">
    <w:name w:val="header"/>
    <w:basedOn w:val="Norml"/>
    <w:link w:val="lfejChar"/>
    <w:uiPriority w:val="99"/>
    <w:semiHidden/>
    <w:unhideWhenUsed/>
    <w:rsid w:val="002D1699"/>
    <w:pPr>
      <w:tabs>
        <w:tab w:val="center" w:pos="4536"/>
        <w:tab w:val="right" w:pos="9072"/>
      </w:tabs>
    </w:pPr>
  </w:style>
  <w:style w:type="character" w:customStyle="1" w:styleId="lfejChar">
    <w:name w:val="Élőfej Char"/>
    <w:basedOn w:val="Bekezdsalapbettpusa"/>
    <w:link w:val="lfej"/>
    <w:uiPriority w:val="99"/>
    <w:semiHidden/>
    <w:rsid w:val="002D1699"/>
  </w:style>
  <w:style w:type="paragraph" w:styleId="llb">
    <w:name w:val="footer"/>
    <w:basedOn w:val="Norml"/>
    <w:link w:val="llbChar"/>
    <w:uiPriority w:val="99"/>
    <w:semiHidden/>
    <w:unhideWhenUsed/>
    <w:rsid w:val="002D1699"/>
    <w:pPr>
      <w:tabs>
        <w:tab w:val="center" w:pos="4536"/>
        <w:tab w:val="right" w:pos="9072"/>
      </w:tabs>
    </w:pPr>
  </w:style>
  <w:style w:type="character" w:customStyle="1" w:styleId="llbChar">
    <w:name w:val="Élőláb Char"/>
    <w:basedOn w:val="Bekezdsalapbettpusa"/>
    <w:link w:val="llb"/>
    <w:uiPriority w:val="99"/>
    <w:semiHidden/>
    <w:rsid w:val="002D1699"/>
  </w:style>
  <w:style w:type="paragraph" w:customStyle="1" w:styleId="Szmozs">
    <w:name w:val="Számozás"/>
    <w:basedOn w:val="Norml"/>
    <w:uiPriority w:val="4"/>
    <w:qFormat/>
    <w:rsid w:val="002D1699"/>
    <w:pPr>
      <w:numPr>
        <w:numId w:val="4"/>
      </w:numPr>
      <w:spacing w:before="120"/>
      <w:contextualSpacing/>
    </w:pPr>
  </w:style>
  <w:style w:type="table" w:styleId="Rcsostblzat">
    <w:name w:val="Table Grid"/>
    <w:aliases w:val="Szegély nélküli"/>
    <w:basedOn w:val="Normltblzat"/>
    <w:uiPriority w:val="59"/>
    <w:rsid w:val="002D1699"/>
    <w:pPr>
      <w:contextualSpacing/>
    </w:pPr>
    <w:tblPr/>
    <w:tcPr>
      <w:vAlign w:val="center"/>
    </w:tcPr>
  </w:style>
  <w:style w:type="character" w:customStyle="1" w:styleId="Cmsor4Char">
    <w:name w:val="Címsor 4 Char"/>
    <w:basedOn w:val="Bekezdsalapbettpusa"/>
    <w:link w:val="Cmsor4"/>
    <w:rsid w:val="002D1699"/>
    <w:rPr>
      <w:iCs/>
      <w:color w:val="0C2148" w:themeColor="text2"/>
      <w:szCs w:val="30"/>
    </w:rPr>
  </w:style>
  <w:style w:type="character" w:customStyle="1" w:styleId="Cmsor5Char">
    <w:name w:val="Címsor 5 Char"/>
    <w:basedOn w:val="Bekezdsalapbettpusa"/>
    <w:link w:val="Cmsor5"/>
    <w:rsid w:val="002D1699"/>
    <w:rPr>
      <w:color w:val="0C2148" w:themeColor="text2"/>
      <w:szCs w:val="26"/>
    </w:rPr>
  </w:style>
  <w:style w:type="character" w:customStyle="1" w:styleId="Cmsor6Char">
    <w:name w:val="Címsor 6 Char"/>
    <w:basedOn w:val="Bekezdsalapbettpusa"/>
    <w:link w:val="Cmsor6"/>
    <w:rsid w:val="002D1699"/>
    <w:rPr>
      <w:color w:val="0C2148" w:themeColor="text2"/>
    </w:rPr>
  </w:style>
  <w:style w:type="character" w:customStyle="1" w:styleId="Cmsor1Char">
    <w:name w:val="Címsor 1 Char"/>
    <w:basedOn w:val="Bekezdsalapbettpusa"/>
    <w:link w:val="Cmsor1"/>
    <w:rsid w:val="002D169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2D1699"/>
    <w:rPr>
      <w:b/>
      <w:color w:val="0C2148" w:themeColor="text2"/>
      <w:sz w:val="24"/>
      <w:szCs w:val="38"/>
    </w:rPr>
  </w:style>
  <w:style w:type="character" w:customStyle="1" w:styleId="Cmsor3Char">
    <w:name w:val="Címsor 3 Char"/>
    <w:basedOn w:val="Bekezdsalapbettpusa"/>
    <w:link w:val="Cmsor3"/>
    <w:rsid w:val="002D1699"/>
    <w:rPr>
      <w:bCs/>
      <w:color w:val="0C2148" w:themeColor="text2"/>
      <w:szCs w:val="34"/>
    </w:rPr>
  </w:style>
  <w:style w:type="paragraph" w:styleId="Cm">
    <w:name w:val="Title"/>
    <w:basedOn w:val="Norml"/>
    <w:next w:val="Norml"/>
    <w:link w:val="CmChar"/>
    <w:uiPriority w:val="3"/>
    <w:qFormat/>
    <w:rsid w:val="002D169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2D169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2D169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2D169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2D1699"/>
    <w:rPr>
      <w:rFonts w:eastAsiaTheme="majorEastAsia" w:cstheme="majorBidi"/>
      <w:i/>
      <w:iCs/>
      <w:color w:val="404040" w:themeColor="text1" w:themeTint="BF"/>
    </w:rPr>
  </w:style>
  <w:style w:type="numbering" w:customStyle="1" w:styleId="Style1">
    <w:name w:val="Style1"/>
    <w:uiPriority w:val="99"/>
    <w:rsid w:val="002D1699"/>
    <w:pPr>
      <w:numPr>
        <w:numId w:val="1"/>
      </w:numPr>
    </w:pPr>
  </w:style>
  <w:style w:type="paragraph" w:styleId="TJ7">
    <w:name w:val="toc 7"/>
    <w:basedOn w:val="Norml"/>
    <w:next w:val="Norml"/>
    <w:autoRedefine/>
    <w:uiPriority w:val="99"/>
    <w:semiHidden/>
    <w:locked/>
    <w:rsid w:val="002D1699"/>
    <w:pPr>
      <w:spacing w:after="100"/>
      <w:ind w:left="1200"/>
    </w:pPr>
    <w:rPr>
      <w:color w:val="385623" w:themeColor="accent6" w:themeShade="80"/>
    </w:rPr>
  </w:style>
  <w:style w:type="paragraph" w:styleId="TJ8">
    <w:name w:val="toc 8"/>
    <w:basedOn w:val="Norml"/>
    <w:next w:val="Norml"/>
    <w:autoRedefine/>
    <w:uiPriority w:val="99"/>
    <w:semiHidden/>
    <w:locked/>
    <w:rsid w:val="002D1699"/>
    <w:pPr>
      <w:spacing w:after="100"/>
      <w:ind w:left="1400"/>
    </w:pPr>
    <w:rPr>
      <w:color w:val="385623" w:themeColor="accent6" w:themeShade="80"/>
    </w:rPr>
  </w:style>
  <w:style w:type="paragraph" w:styleId="TJ9">
    <w:name w:val="toc 9"/>
    <w:basedOn w:val="Norml"/>
    <w:next w:val="Norml"/>
    <w:autoRedefine/>
    <w:uiPriority w:val="99"/>
    <w:semiHidden/>
    <w:locked/>
    <w:rsid w:val="002D1699"/>
    <w:pPr>
      <w:spacing w:after="100"/>
      <w:ind w:left="1600"/>
    </w:pPr>
    <w:rPr>
      <w:color w:val="385623" w:themeColor="accent6" w:themeShade="80"/>
    </w:rPr>
  </w:style>
  <w:style w:type="table" w:customStyle="1" w:styleId="Calendar2">
    <w:name w:val="Calendar 2"/>
    <w:basedOn w:val="Normltblzat"/>
    <w:uiPriority w:val="99"/>
    <w:qFormat/>
    <w:rsid w:val="002D169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D169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2D1699"/>
    <w:rPr>
      <w:rFonts w:eastAsiaTheme="minorEastAsia"/>
      <w:color w:val="0C2148" w:themeColor="text2"/>
      <w:sz w:val="16"/>
    </w:rPr>
  </w:style>
  <w:style w:type="character" w:styleId="Finomkiemels">
    <w:name w:val="Subtle Emphasis"/>
    <w:basedOn w:val="Bekezdsalapbettpusa"/>
    <w:uiPriority w:val="19"/>
    <w:qFormat/>
    <w:rsid w:val="002D169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D169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2D169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D1699"/>
    <w:rPr>
      <w:color w:val="385623" w:themeColor="accent6" w:themeShade="80"/>
    </w:rPr>
  </w:style>
  <w:style w:type="character" w:customStyle="1" w:styleId="VgjegyzetszvegeChar">
    <w:name w:val="Végjegyzet szövege Char"/>
    <w:basedOn w:val="Bekezdsalapbettpusa"/>
    <w:link w:val="Vgjegyzetszvege"/>
    <w:uiPriority w:val="99"/>
    <w:semiHidden/>
    <w:rsid w:val="002D1699"/>
    <w:rPr>
      <w:color w:val="385623" w:themeColor="accent6" w:themeShade="80"/>
    </w:rPr>
  </w:style>
  <w:style w:type="table" w:customStyle="1" w:styleId="Vilgosrnykols1jellszn1">
    <w:name w:val="Világos árnyékolás – 1. jelölőszín1"/>
    <w:basedOn w:val="Normltblzat"/>
    <w:uiPriority w:val="60"/>
    <w:rsid w:val="002D169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2D1699"/>
    <w:pPr>
      <w:numPr>
        <w:numId w:val="5"/>
      </w:numPr>
    </w:pPr>
  </w:style>
  <w:style w:type="paragraph" w:customStyle="1" w:styleId="Tblaszvegstlus">
    <w:name w:val="Tábla szöveg stílus"/>
    <w:basedOn w:val="Norml"/>
    <w:link w:val="TblaszvegstlusChar"/>
    <w:uiPriority w:val="8"/>
    <w:qFormat/>
    <w:rsid w:val="002D1699"/>
  </w:style>
  <w:style w:type="character" w:customStyle="1" w:styleId="ListaszerbekezdsChar">
    <w:name w:val="Listaszerű bekezdés Char"/>
    <w:aliases w:val="Lista_1 Char,lista_2 Char"/>
    <w:basedOn w:val="Bekezdsalapbettpusa"/>
    <w:link w:val="Listaszerbekezds"/>
    <w:uiPriority w:val="4"/>
    <w:rsid w:val="002D1699"/>
  </w:style>
  <w:style w:type="character" w:customStyle="1" w:styleId="Listaszerbekezds2Char">
    <w:name w:val="Listaszerű bekezdés 2 Char"/>
    <w:basedOn w:val="ListaszerbekezdsChar"/>
    <w:link w:val="Listaszerbekezds2"/>
    <w:uiPriority w:val="4"/>
    <w:rsid w:val="002D1699"/>
  </w:style>
  <w:style w:type="character" w:customStyle="1" w:styleId="TblaszvegstlusChar">
    <w:name w:val="Tábla szöveg stílus Char"/>
    <w:basedOn w:val="Bekezdsalapbettpusa"/>
    <w:link w:val="Tblaszvegstlus"/>
    <w:uiPriority w:val="8"/>
    <w:rsid w:val="002D1699"/>
  </w:style>
  <w:style w:type="character" w:styleId="Finomhivatkozs">
    <w:name w:val="Subtle Reference"/>
    <w:basedOn w:val="Bekezdsalapbettpusa"/>
    <w:uiPriority w:val="31"/>
    <w:rsid w:val="002D1699"/>
    <w:rPr>
      <w:sz w:val="24"/>
      <w:szCs w:val="24"/>
      <w:u w:val="single"/>
    </w:rPr>
  </w:style>
  <w:style w:type="character" w:styleId="Ershivatkozs">
    <w:name w:val="Intense Reference"/>
    <w:basedOn w:val="Bekezdsalapbettpusa"/>
    <w:uiPriority w:val="32"/>
    <w:rsid w:val="002D1699"/>
    <w:rPr>
      <w:b/>
      <w:sz w:val="24"/>
      <w:u w:val="single"/>
    </w:rPr>
  </w:style>
  <w:style w:type="paragraph" w:customStyle="1" w:styleId="Listaszerbekezds2szint">
    <w:name w:val="Listaszerű bekezdés 2. szint"/>
    <w:basedOn w:val="Listaszerbekezds"/>
    <w:link w:val="Listaszerbekezds2szintChar"/>
    <w:uiPriority w:val="4"/>
    <w:qFormat/>
    <w:rsid w:val="002D1699"/>
    <w:pPr>
      <w:numPr>
        <w:numId w:val="8"/>
      </w:numPr>
    </w:pPr>
  </w:style>
  <w:style w:type="paragraph" w:customStyle="1" w:styleId="Listaszerbekezds3szint">
    <w:name w:val="Listaszerű bekezdés 3. szint"/>
    <w:basedOn w:val="Listaszerbekezds"/>
    <w:link w:val="Listaszerbekezds3szintChar"/>
    <w:uiPriority w:val="4"/>
    <w:qFormat/>
    <w:rsid w:val="002D1699"/>
    <w:pPr>
      <w:numPr>
        <w:ilvl w:val="2"/>
        <w:numId w:val="10"/>
      </w:numPr>
    </w:pPr>
  </w:style>
  <w:style w:type="character" w:customStyle="1" w:styleId="Listaszerbekezds2szintChar">
    <w:name w:val="Listaszerű bekezdés 2. szint Char"/>
    <w:basedOn w:val="ListaszerbekezdsChar"/>
    <w:link w:val="Listaszerbekezds2szint"/>
    <w:uiPriority w:val="4"/>
    <w:rsid w:val="002D1699"/>
  </w:style>
  <w:style w:type="character" w:customStyle="1" w:styleId="Listaszerbekezds3szintChar">
    <w:name w:val="Listaszerű bekezdés 3. szint Char"/>
    <w:basedOn w:val="ListaszerbekezdsChar"/>
    <w:link w:val="Listaszerbekezds3szint"/>
    <w:uiPriority w:val="4"/>
    <w:rsid w:val="002D1699"/>
  </w:style>
  <w:style w:type="paragraph" w:styleId="Alcm">
    <w:name w:val="Subtitle"/>
    <w:basedOn w:val="Norml"/>
    <w:next w:val="Norml"/>
    <w:link w:val="AlcmChar"/>
    <w:uiPriority w:val="11"/>
    <w:rsid w:val="002D169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D1699"/>
    <w:rPr>
      <w:rFonts w:eastAsiaTheme="majorEastAsia" w:cstheme="majorBidi"/>
    </w:rPr>
  </w:style>
  <w:style w:type="paragraph" w:customStyle="1" w:styleId="Listabetvel">
    <w:name w:val="Lista betűvel"/>
    <w:basedOn w:val="Listaszerbekezds"/>
    <w:link w:val="ListabetvelChar"/>
    <w:uiPriority w:val="4"/>
    <w:qFormat/>
    <w:rsid w:val="002D1699"/>
    <w:pPr>
      <w:numPr>
        <w:numId w:val="7"/>
      </w:numPr>
    </w:pPr>
  </w:style>
  <w:style w:type="character" w:customStyle="1" w:styleId="ListabetvelChar">
    <w:name w:val="Lista betűvel Char"/>
    <w:basedOn w:val="ListaszerbekezdsChar"/>
    <w:link w:val="Listabetvel"/>
    <w:uiPriority w:val="4"/>
    <w:rsid w:val="002D1699"/>
  </w:style>
  <w:style w:type="paragraph" w:customStyle="1" w:styleId="Erskiemels1">
    <w:name w:val="Erős kiemelés1"/>
    <w:basedOn w:val="Norml"/>
    <w:link w:val="ErskiemelsChar"/>
    <w:uiPriority w:val="5"/>
    <w:qFormat/>
    <w:rsid w:val="002D1699"/>
    <w:rPr>
      <w:b/>
      <w:i/>
    </w:rPr>
  </w:style>
  <w:style w:type="character" w:customStyle="1" w:styleId="ErskiemelsChar">
    <w:name w:val="Erős kiemelés Char"/>
    <w:basedOn w:val="Bekezdsalapbettpusa"/>
    <w:link w:val="Erskiemels1"/>
    <w:uiPriority w:val="5"/>
    <w:rsid w:val="002D1699"/>
    <w:rPr>
      <w:b/>
      <w:i/>
    </w:rPr>
  </w:style>
  <w:style w:type="paragraph" w:customStyle="1" w:styleId="Bold">
    <w:name w:val="Bold"/>
    <w:basedOn w:val="Norml"/>
    <w:link w:val="BoldChar"/>
    <w:uiPriority w:val="6"/>
    <w:qFormat/>
    <w:rsid w:val="002D1699"/>
    <w:rPr>
      <w:b/>
    </w:rPr>
  </w:style>
  <w:style w:type="character" w:customStyle="1" w:styleId="BoldChar">
    <w:name w:val="Bold Char"/>
    <w:basedOn w:val="Bekezdsalapbettpusa"/>
    <w:link w:val="Bold"/>
    <w:uiPriority w:val="6"/>
    <w:rsid w:val="002D1699"/>
    <w:rPr>
      <w:b/>
    </w:rPr>
  </w:style>
  <w:style w:type="character" w:styleId="Mrltotthiperhivatkozs">
    <w:name w:val="FollowedHyperlink"/>
    <w:basedOn w:val="Bekezdsalapbettpusa"/>
    <w:uiPriority w:val="99"/>
    <w:semiHidden/>
    <w:unhideWhenUsed/>
    <w:rsid w:val="002D1699"/>
    <w:rPr>
      <w:color w:val="954F72" w:themeColor="followedHyperlink"/>
      <w:u w:val="single"/>
    </w:rPr>
  </w:style>
  <w:style w:type="paragraph" w:styleId="Tartalomjegyzkcmsora">
    <w:name w:val="TOC Heading"/>
    <w:basedOn w:val="Cmsor1"/>
    <w:next w:val="Norml"/>
    <w:uiPriority w:val="39"/>
    <w:unhideWhenUsed/>
    <w:qFormat/>
    <w:rsid w:val="002D169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D1699"/>
    <w:pPr>
      <w:spacing w:after="100"/>
      <w:ind w:left="220"/>
      <w:jc w:val="left"/>
    </w:pPr>
    <w:rPr>
      <w:rFonts w:eastAsiaTheme="minorEastAsia"/>
    </w:rPr>
  </w:style>
  <w:style w:type="paragraph" w:styleId="TJ1">
    <w:name w:val="toc 1"/>
    <w:basedOn w:val="Norml"/>
    <w:next w:val="Norml"/>
    <w:autoRedefine/>
    <w:uiPriority w:val="39"/>
    <w:unhideWhenUsed/>
    <w:qFormat/>
    <w:locked/>
    <w:rsid w:val="002D1699"/>
    <w:pPr>
      <w:spacing w:after="100"/>
      <w:jc w:val="left"/>
    </w:pPr>
    <w:rPr>
      <w:rFonts w:eastAsiaTheme="minorEastAsia"/>
    </w:rPr>
  </w:style>
  <w:style w:type="paragraph" w:styleId="TJ3">
    <w:name w:val="toc 3"/>
    <w:basedOn w:val="Norml"/>
    <w:next w:val="Norml"/>
    <w:uiPriority w:val="39"/>
    <w:unhideWhenUsed/>
    <w:qFormat/>
    <w:locked/>
    <w:rsid w:val="002D1699"/>
    <w:pPr>
      <w:spacing w:after="100"/>
      <w:ind w:left="400"/>
    </w:pPr>
  </w:style>
  <w:style w:type="paragraph" w:customStyle="1" w:styleId="StyleTOC2Left015">
    <w:name w:val="Style TOC 2 + Left:  0.15&quot;"/>
    <w:basedOn w:val="TJ2"/>
    <w:rsid w:val="002D1699"/>
    <w:pPr>
      <w:ind w:left="216"/>
    </w:pPr>
    <w:rPr>
      <w:rFonts w:eastAsia="Times New Roman" w:cs="Times New Roman"/>
    </w:rPr>
  </w:style>
  <w:style w:type="paragraph" w:customStyle="1" w:styleId="StyleTOC3Left031">
    <w:name w:val="Style TOC 3 + Left:  0.31&quot;"/>
    <w:basedOn w:val="TJ3"/>
    <w:rsid w:val="002D1699"/>
    <w:pPr>
      <w:ind w:left="446"/>
    </w:pPr>
    <w:rPr>
      <w:rFonts w:eastAsia="Times New Roman" w:cs="Times New Roman"/>
    </w:rPr>
  </w:style>
  <w:style w:type="numbering" w:customStyle="1" w:styleId="Hierarchikuslista">
    <w:name w:val="Hierarchikus lista"/>
    <w:uiPriority w:val="99"/>
    <w:rsid w:val="002D1699"/>
    <w:pPr>
      <w:numPr>
        <w:numId w:val="2"/>
      </w:numPr>
    </w:pPr>
  </w:style>
  <w:style w:type="paragraph" w:customStyle="1" w:styleId="HierarchikusLista0">
    <w:name w:val="Hierarchikus Lista"/>
    <w:basedOn w:val="Listaszerbekezds"/>
    <w:link w:val="HierarchikusListaChar"/>
    <w:qFormat/>
    <w:rsid w:val="002D1699"/>
    <w:pPr>
      <w:numPr>
        <w:numId w:val="0"/>
      </w:numPr>
    </w:pPr>
  </w:style>
  <w:style w:type="character" w:customStyle="1" w:styleId="HierarchikusListaChar">
    <w:name w:val="Hierarchikus Lista Char"/>
    <w:basedOn w:val="ListaszerbekezdsChar"/>
    <w:link w:val="HierarchikusLista0"/>
    <w:rsid w:val="002D1699"/>
  </w:style>
  <w:style w:type="character" w:styleId="Kiemels2">
    <w:name w:val="Strong"/>
    <w:basedOn w:val="Bekezdsalapbettpusa"/>
    <w:uiPriority w:val="22"/>
    <w:rsid w:val="002D1699"/>
    <w:rPr>
      <w:b/>
      <w:bCs/>
    </w:rPr>
  </w:style>
  <w:style w:type="character" w:styleId="Kiemels">
    <w:name w:val="Emphasis"/>
    <w:basedOn w:val="Bekezdsalapbettpusa"/>
    <w:uiPriority w:val="6"/>
    <w:qFormat/>
    <w:rsid w:val="002D1699"/>
    <w:rPr>
      <w:i/>
      <w:iCs/>
    </w:rPr>
  </w:style>
  <w:style w:type="paragraph" w:styleId="Nincstrkz">
    <w:name w:val="No Spacing"/>
    <w:basedOn w:val="Norml"/>
    <w:uiPriority w:val="1"/>
    <w:rsid w:val="002D1699"/>
    <w:rPr>
      <w:szCs w:val="32"/>
    </w:rPr>
  </w:style>
  <w:style w:type="paragraph" w:styleId="Idzet">
    <w:name w:val="Quote"/>
    <w:basedOn w:val="Norml"/>
    <w:next w:val="Norml"/>
    <w:link w:val="IdzetChar"/>
    <w:uiPriority w:val="29"/>
    <w:rsid w:val="002D1699"/>
    <w:rPr>
      <w:i/>
    </w:rPr>
  </w:style>
  <w:style w:type="character" w:customStyle="1" w:styleId="IdzetChar">
    <w:name w:val="Idézet Char"/>
    <w:basedOn w:val="Bekezdsalapbettpusa"/>
    <w:link w:val="Idzet"/>
    <w:uiPriority w:val="29"/>
    <w:rsid w:val="002D1699"/>
    <w:rPr>
      <w:i/>
    </w:rPr>
  </w:style>
  <w:style w:type="paragraph" w:styleId="Kiemeltidzet">
    <w:name w:val="Intense Quote"/>
    <w:basedOn w:val="Norml"/>
    <w:next w:val="Norml"/>
    <w:link w:val="KiemeltidzetChar"/>
    <w:uiPriority w:val="30"/>
    <w:rsid w:val="002D1699"/>
    <w:pPr>
      <w:ind w:left="720" w:right="720"/>
    </w:pPr>
    <w:rPr>
      <w:b/>
      <w:i/>
    </w:rPr>
  </w:style>
  <w:style w:type="character" w:customStyle="1" w:styleId="KiemeltidzetChar">
    <w:name w:val="Kiemelt idézet Char"/>
    <w:basedOn w:val="Bekezdsalapbettpusa"/>
    <w:link w:val="Kiemeltidzet"/>
    <w:uiPriority w:val="30"/>
    <w:rsid w:val="002D1699"/>
    <w:rPr>
      <w:b/>
      <w:i/>
    </w:rPr>
  </w:style>
  <w:style w:type="character" w:styleId="Erskiemels">
    <w:name w:val="Intense Emphasis"/>
    <w:basedOn w:val="Bekezdsalapbettpusa"/>
    <w:uiPriority w:val="21"/>
    <w:rsid w:val="002D1699"/>
    <w:rPr>
      <w:b/>
      <w:i/>
      <w:sz w:val="24"/>
      <w:szCs w:val="24"/>
      <w:u w:val="single"/>
    </w:rPr>
  </w:style>
  <w:style w:type="character" w:styleId="Knyvcme">
    <w:name w:val="Book Title"/>
    <w:basedOn w:val="Bekezdsalapbettpusa"/>
    <w:uiPriority w:val="33"/>
    <w:rsid w:val="002D1699"/>
    <w:rPr>
      <w:rFonts w:ascii="Calibri" w:eastAsiaTheme="majorEastAsia" w:hAnsi="Calibri"/>
      <w:b/>
      <w:i/>
      <w:sz w:val="24"/>
      <w:szCs w:val="24"/>
    </w:rPr>
  </w:style>
  <w:style w:type="paragraph" w:customStyle="1" w:styleId="Szvegdobozstlus">
    <w:name w:val="Szövegdoboz stílus"/>
    <w:basedOn w:val="HierarchikusLista0"/>
    <w:qFormat/>
    <w:rsid w:val="002D1699"/>
    <w:rPr>
      <w:b/>
      <w:i/>
      <w:color w:val="009EE0"/>
    </w:rPr>
  </w:style>
  <w:style w:type="table" w:customStyle="1" w:styleId="Rcsos">
    <w:name w:val="Rácsos"/>
    <w:basedOn w:val="Normltblzat"/>
    <w:uiPriority w:val="99"/>
    <w:rsid w:val="002D169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2D169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D1699"/>
    <w:pPr>
      <w:keepNext/>
      <w:spacing w:after="40"/>
      <w:jc w:val="center"/>
    </w:pPr>
    <w:rPr>
      <w:b/>
      <w:bCs/>
      <w:color w:val="808080"/>
      <w:szCs w:val="18"/>
    </w:rPr>
  </w:style>
  <w:style w:type="paragraph" w:customStyle="1" w:styleId="ENCaption2Col">
    <w:name w:val="EN_Caption_2Col"/>
    <w:basedOn w:val="Norml"/>
    <w:next w:val="Norml"/>
    <w:uiPriority w:val="1"/>
    <w:qFormat/>
    <w:rsid w:val="002D1699"/>
    <w:pPr>
      <w:keepNext/>
      <w:spacing w:after="40"/>
      <w:jc w:val="left"/>
    </w:pPr>
    <w:rPr>
      <w:b/>
      <w:bCs/>
      <w:color w:val="808080"/>
      <w:szCs w:val="18"/>
    </w:rPr>
  </w:style>
  <w:style w:type="paragraph" w:customStyle="1" w:styleId="ENCaptionBox">
    <w:name w:val="EN_Caption_Box"/>
    <w:basedOn w:val="Norml"/>
    <w:next w:val="Norml"/>
    <w:uiPriority w:val="1"/>
    <w:qFormat/>
    <w:rsid w:val="002D169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D169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D169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2D1699"/>
    <w:rPr>
      <w:rFonts w:eastAsiaTheme="minorEastAsia"/>
      <w:color w:val="808080"/>
      <w:sz w:val="18"/>
    </w:rPr>
  </w:style>
  <w:style w:type="paragraph" w:customStyle="1" w:styleId="ENNormal">
    <w:name w:val="EN_Normal"/>
    <w:basedOn w:val="Norml"/>
    <w:uiPriority w:val="1"/>
    <w:qFormat/>
    <w:rsid w:val="002D1699"/>
  </w:style>
  <w:style w:type="paragraph" w:customStyle="1" w:styleId="ENNormalBox">
    <w:name w:val="EN_Normal_Box"/>
    <w:basedOn w:val="Norml"/>
    <w:uiPriority w:val="1"/>
    <w:qFormat/>
    <w:rsid w:val="002D169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2D1699"/>
    <w:pPr>
      <w:keepLines/>
      <w:jc w:val="center"/>
    </w:pPr>
    <w:rPr>
      <w:color w:val="808080"/>
      <w:sz w:val="18"/>
    </w:rPr>
  </w:style>
  <w:style w:type="paragraph" w:customStyle="1" w:styleId="ENNote2Col">
    <w:name w:val="EN_Note_2Col"/>
    <w:basedOn w:val="Norml"/>
    <w:next w:val="ENNormal"/>
    <w:uiPriority w:val="1"/>
    <w:qFormat/>
    <w:rsid w:val="002D1699"/>
    <w:pPr>
      <w:keepLines/>
    </w:pPr>
    <w:rPr>
      <w:color w:val="808080"/>
      <w:sz w:val="18"/>
    </w:rPr>
  </w:style>
  <w:style w:type="paragraph" w:customStyle="1" w:styleId="ENNoteBox">
    <w:name w:val="EN_Note_Box"/>
    <w:basedOn w:val="Norml"/>
    <w:next w:val="ENNormalBox"/>
    <w:uiPriority w:val="1"/>
    <w:qFormat/>
    <w:rsid w:val="002D169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D169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2D169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2D169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D1699"/>
    <w:pPr>
      <w:keepNext/>
      <w:spacing w:after="40"/>
      <w:jc w:val="center"/>
    </w:pPr>
    <w:rPr>
      <w:sz w:val="20"/>
    </w:rPr>
  </w:style>
  <w:style w:type="paragraph" w:customStyle="1" w:styleId="HUCaption2Col">
    <w:name w:val="HU_Caption_2Col"/>
    <w:basedOn w:val="Kpalrs"/>
    <w:next w:val="Norml"/>
    <w:uiPriority w:val="1"/>
    <w:qFormat/>
    <w:rsid w:val="002D1699"/>
    <w:pPr>
      <w:keepNext/>
      <w:spacing w:after="40"/>
    </w:pPr>
    <w:rPr>
      <w:sz w:val="20"/>
    </w:rPr>
  </w:style>
  <w:style w:type="paragraph" w:customStyle="1" w:styleId="HUCaptionBox">
    <w:name w:val="HU_Caption_Box"/>
    <w:basedOn w:val="Kpalrs"/>
    <w:next w:val="Norml"/>
    <w:uiPriority w:val="1"/>
    <w:qFormat/>
    <w:rsid w:val="002D169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D169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D169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D169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2D1699"/>
    <w:rPr>
      <w:caps/>
      <w:color w:val="0C2148" w:themeColor="text2"/>
    </w:rPr>
  </w:style>
  <w:style w:type="paragraph" w:customStyle="1" w:styleId="HUFootnote">
    <w:name w:val="HU_Footnote"/>
    <w:basedOn w:val="Lbjegyzetszveg"/>
    <w:uiPriority w:val="1"/>
    <w:qFormat/>
    <w:rsid w:val="002D1699"/>
    <w:rPr>
      <w:color w:val="808080"/>
      <w:sz w:val="18"/>
    </w:rPr>
  </w:style>
  <w:style w:type="paragraph" w:customStyle="1" w:styleId="HUNormalBox">
    <w:name w:val="HU_Normal_Box"/>
    <w:basedOn w:val="Norml"/>
    <w:uiPriority w:val="1"/>
    <w:qFormat/>
    <w:rsid w:val="002D169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2D1699"/>
    <w:pPr>
      <w:keepLines/>
      <w:jc w:val="center"/>
    </w:pPr>
    <w:rPr>
      <w:color w:val="808080"/>
      <w:sz w:val="18"/>
    </w:rPr>
  </w:style>
  <w:style w:type="paragraph" w:customStyle="1" w:styleId="HUNote2Col">
    <w:name w:val="HU_Note_2Col"/>
    <w:basedOn w:val="Norml"/>
    <w:next w:val="Norml"/>
    <w:uiPriority w:val="1"/>
    <w:qFormat/>
    <w:rsid w:val="002D1699"/>
    <w:pPr>
      <w:keepLines/>
    </w:pPr>
    <w:rPr>
      <w:color w:val="808080"/>
      <w:sz w:val="18"/>
    </w:rPr>
  </w:style>
  <w:style w:type="paragraph" w:customStyle="1" w:styleId="HUNoteBox">
    <w:name w:val="HU_Note_Box"/>
    <w:basedOn w:val="Norml"/>
    <w:next w:val="HUNormalBox"/>
    <w:link w:val="HUNoteBoxChar"/>
    <w:uiPriority w:val="1"/>
    <w:qFormat/>
    <w:rsid w:val="002D169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D1699"/>
    <w:rPr>
      <w:color w:val="808080"/>
      <w:sz w:val="18"/>
      <w:shd w:val="clear" w:color="auto" w:fill="C6EEFF"/>
    </w:rPr>
  </w:style>
  <w:style w:type="paragraph" w:customStyle="1" w:styleId="HUSectionTitle">
    <w:name w:val="HU_Section_Title"/>
    <w:basedOn w:val="Cmsor2"/>
    <w:next w:val="Norml"/>
    <w:link w:val="HUSectionTitleChar"/>
    <w:uiPriority w:val="1"/>
    <w:rsid w:val="002D1699"/>
    <w:pPr>
      <w:keepNext/>
    </w:pPr>
  </w:style>
  <w:style w:type="character" w:customStyle="1" w:styleId="HUSectionTitleChar">
    <w:name w:val="HU_Section_Title Char"/>
    <w:basedOn w:val="Cmsor2Char"/>
    <w:link w:val="HUSectionTitle"/>
    <w:uiPriority w:val="1"/>
    <w:rsid w:val="002D1699"/>
    <w:rPr>
      <w:b/>
      <w:color w:val="0C2148" w:themeColor="text2"/>
      <w:sz w:val="24"/>
      <w:szCs w:val="38"/>
    </w:rPr>
  </w:style>
  <w:style w:type="paragraph" w:customStyle="1" w:styleId="HUSubsectionTitle">
    <w:name w:val="HU_Subsection_Title"/>
    <w:basedOn w:val="Cmsor3"/>
    <w:next w:val="Norml"/>
    <w:link w:val="HUSubsectionTitleChar"/>
    <w:uiPriority w:val="1"/>
    <w:rsid w:val="002D1699"/>
    <w:pPr>
      <w:keepNext/>
      <w:ind w:left="595" w:hanging="595"/>
    </w:pPr>
  </w:style>
  <w:style w:type="character" w:customStyle="1" w:styleId="HUSubsectionTitleChar">
    <w:name w:val="HU_Subsection_Title Char"/>
    <w:basedOn w:val="Cmsor3Char"/>
    <w:link w:val="HUSubsectionTitle"/>
    <w:uiPriority w:val="1"/>
    <w:rsid w:val="002D1699"/>
    <w:rPr>
      <w:bCs/>
      <w:color w:val="0C2148" w:themeColor="text2"/>
      <w:szCs w:val="34"/>
    </w:rPr>
  </w:style>
  <w:style w:type="paragraph" w:customStyle="1" w:styleId="Heading1Kiadvny">
    <w:name w:val="Heading 1 Kiadvány"/>
    <w:basedOn w:val="Cmsor1"/>
    <w:qFormat/>
    <w:rsid w:val="002D1699"/>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282DF211-3AAB-4CF2-B549-88FE9327A5C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2.xml><?xml version="1.0" encoding="utf-8"?>
<ds:datastoreItem xmlns:ds="http://schemas.openxmlformats.org/officeDocument/2006/customXml" ds:itemID="{CF06358E-9ADB-4A1D-A7B0-E82AB7F59E57}">
  <ds:schemaRefs>
    <ds:schemaRef ds:uri="http://schemas.microsoft.com/sharepoint/v3/contenttype/forms"/>
  </ds:schemaRefs>
</ds:datastoreItem>
</file>

<file path=customXml/itemProps3.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8646</Words>
  <Characters>62645</Characters>
  <Application>Microsoft Office Word</Application>
  <DocSecurity>0</DocSecurity>
  <Lines>522</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Bárdos Krisztina</cp:lastModifiedBy>
  <cp:revision>1</cp:revision>
  <cp:lastPrinted>1900-12-31T23:00:00Z</cp:lastPrinted>
  <dcterms:created xsi:type="dcterms:W3CDTF">2025-07-02T14:11:00Z</dcterms:created>
  <dcterms:modified xsi:type="dcterms:W3CDTF">2025-07-02T14:14:00Z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