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3D28A" w14:textId="6EBB95EA" w:rsidR="00C81460" w:rsidRPr="00116445" w:rsidRDefault="00C81460" w:rsidP="00116445">
      <w:pPr>
        <w:jc w:val="center"/>
        <w:rPr>
          <w:rFonts w:cs="Arial"/>
          <w:b/>
        </w:rPr>
      </w:pPr>
      <w:r w:rsidRPr="00116445">
        <w:rPr>
          <w:rFonts w:cs="Arial"/>
          <w:b/>
        </w:rPr>
        <w:t>Módszertani segédlet</w:t>
      </w:r>
      <w:r w:rsidR="00DC3658" w:rsidRPr="00116445">
        <w:rPr>
          <w:rFonts w:cs="Arial"/>
          <w:b/>
        </w:rPr>
        <w:t xml:space="preserve"> – betétregiszter (BETREG)</w:t>
      </w:r>
    </w:p>
    <w:sdt>
      <w:sdtPr>
        <w:rPr>
          <w:rFonts w:eastAsiaTheme="minorHAnsi" w:cstheme="minorBidi"/>
          <w:bCs w:val="0"/>
          <w:color w:val="auto"/>
          <w:sz w:val="20"/>
          <w:szCs w:val="20"/>
        </w:rPr>
        <w:id w:val="-1774862351"/>
        <w:docPartObj>
          <w:docPartGallery w:val="Table of Contents"/>
          <w:docPartUnique/>
        </w:docPartObj>
      </w:sdtPr>
      <w:sdtEndPr>
        <w:rPr>
          <w:b/>
        </w:rPr>
      </w:sdtEndPr>
      <w:sdtContent>
        <w:p w14:paraId="2DAF4168" w14:textId="3577AC54" w:rsidR="00F7786A" w:rsidRPr="00116445" w:rsidRDefault="00F7786A" w:rsidP="00116445">
          <w:pPr>
            <w:pStyle w:val="Tartalomjegyzkcmsora"/>
            <w:rPr>
              <w:rFonts w:asciiTheme="majorHAnsi" w:hAnsiTheme="majorHAnsi" w:cstheme="majorHAnsi"/>
              <w:sz w:val="20"/>
              <w:szCs w:val="20"/>
            </w:rPr>
          </w:pPr>
          <w:r w:rsidRPr="00116445">
            <w:rPr>
              <w:rFonts w:asciiTheme="majorHAnsi" w:hAnsiTheme="majorHAnsi" w:cstheme="majorHAnsi"/>
              <w:sz w:val="20"/>
              <w:szCs w:val="20"/>
            </w:rPr>
            <w:t>Tartalom</w:t>
          </w:r>
        </w:p>
        <w:p w14:paraId="197FDFCF" w14:textId="77777777" w:rsidR="00E63CF2" w:rsidRPr="00116445" w:rsidRDefault="00E63CF2" w:rsidP="00116445"/>
        <w:p w14:paraId="2FF86EA6" w14:textId="1639B8B6" w:rsidR="006A5626" w:rsidRDefault="00F7786A">
          <w:pPr>
            <w:pStyle w:val="TJ1"/>
            <w:tabs>
              <w:tab w:val="right" w:leader="dot" w:pos="9514"/>
            </w:tabs>
            <w:rPr>
              <w:rFonts w:asciiTheme="minorHAnsi" w:hAnsiTheme="minorHAnsi"/>
              <w:noProof/>
              <w:kern w:val="2"/>
              <w:sz w:val="22"/>
              <w:szCs w:val="22"/>
              <w14:ligatures w14:val="standardContextual"/>
            </w:rPr>
          </w:pPr>
          <w:r w:rsidRPr="00116445">
            <w:fldChar w:fldCharType="begin"/>
          </w:r>
          <w:r w:rsidRPr="00116445">
            <w:instrText xml:space="preserve"> TOC \o "1-3" \h \z \u </w:instrText>
          </w:r>
          <w:r w:rsidRPr="00116445">
            <w:fldChar w:fldCharType="separate"/>
          </w:r>
          <w:hyperlink w:anchor="_Toc184375284" w:history="1">
            <w:r w:rsidR="006A5626" w:rsidRPr="00445A5E">
              <w:rPr>
                <w:rStyle w:val="Hiperhivatkozs"/>
                <w:noProof/>
              </w:rPr>
              <w:t>1. Az egyes táblák kitöltésével kapcsolatos részletes előírások</w:t>
            </w:r>
            <w:r w:rsidR="006A5626">
              <w:rPr>
                <w:noProof/>
                <w:webHidden/>
              </w:rPr>
              <w:tab/>
            </w:r>
            <w:r w:rsidR="006A5626">
              <w:rPr>
                <w:noProof/>
                <w:webHidden/>
              </w:rPr>
              <w:fldChar w:fldCharType="begin"/>
            </w:r>
            <w:r w:rsidR="006A5626">
              <w:rPr>
                <w:noProof/>
                <w:webHidden/>
              </w:rPr>
              <w:instrText xml:space="preserve"> PAGEREF _Toc184375284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68B99086" w14:textId="2C328044" w:rsidR="006A5626" w:rsidRDefault="002E5F9F">
          <w:pPr>
            <w:pStyle w:val="TJ2"/>
            <w:tabs>
              <w:tab w:val="right" w:leader="dot" w:pos="9514"/>
            </w:tabs>
            <w:rPr>
              <w:rFonts w:asciiTheme="minorHAnsi" w:hAnsiTheme="minorHAnsi"/>
              <w:noProof/>
              <w:kern w:val="2"/>
              <w:sz w:val="22"/>
              <w:szCs w:val="22"/>
              <w14:ligatures w14:val="standardContextual"/>
            </w:rPr>
          </w:pPr>
          <w:hyperlink w:anchor="_Toc184375285" w:history="1">
            <w:r w:rsidR="006A5626" w:rsidRPr="00445A5E">
              <w:rPr>
                <w:rStyle w:val="Hiperhivatkozs"/>
                <w:noProof/>
              </w:rPr>
              <w:t>1.1. Az adatok számbavétele</w:t>
            </w:r>
            <w:r w:rsidR="006A5626">
              <w:rPr>
                <w:noProof/>
                <w:webHidden/>
              </w:rPr>
              <w:tab/>
            </w:r>
            <w:r w:rsidR="006A5626">
              <w:rPr>
                <w:noProof/>
                <w:webHidden/>
              </w:rPr>
              <w:fldChar w:fldCharType="begin"/>
            </w:r>
            <w:r w:rsidR="006A5626">
              <w:rPr>
                <w:noProof/>
                <w:webHidden/>
              </w:rPr>
              <w:instrText xml:space="preserve"> PAGEREF _Toc184375285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31EA43B1" w14:textId="65E5AD32" w:rsidR="006A5626" w:rsidRDefault="002E5F9F">
          <w:pPr>
            <w:pStyle w:val="TJ2"/>
            <w:tabs>
              <w:tab w:val="right" w:leader="dot" w:pos="9514"/>
            </w:tabs>
            <w:rPr>
              <w:rFonts w:asciiTheme="minorHAnsi" w:hAnsiTheme="minorHAnsi"/>
              <w:noProof/>
              <w:kern w:val="2"/>
              <w:sz w:val="22"/>
              <w:szCs w:val="22"/>
              <w14:ligatures w14:val="standardContextual"/>
            </w:rPr>
          </w:pPr>
          <w:hyperlink w:anchor="_Toc184375286" w:history="1">
            <w:r w:rsidR="006A5626" w:rsidRPr="00445A5E">
              <w:rPr>
                <w:rStyle w:val="Hiperhivatkozs"/>
                <w:noProof/>
              </w:rPr>
              <w:t>1.2. Az adatgyűjtésben szereplő ügyletek, az adatmodell felépítése</w:t>
            </w:r>
            <w:r w:rsidR="006A5626">
              <w:rPr>
                <w:noProof/>
                <w:webHidden/>
              </w:rPr>
              <w:tab/>
            </w:r>
            <w:r w:rsidR="006A5626">
              <w:rPr>
                <w:noProof/>
                <w:webHidden/>
              </w:rPr>
              <w:fldChar w:fldCharType="begin"/>
            </w:r>
            <w:r w:rsidR="006A5626">
              <w:rPr>
                <w:noProof/>
                <w:webHidden/>
              </w:rPr>
              <w:instrText xml:space="preserve"> PAGEREF _Toc184375286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03339D12" w14:textId="03DA1190" w:rsidR="006A5626" w:rsidRDefault="002E5F9F">
          <w:pPr>
            <w:pStyle w:val="TJ2"/>
            <w:tabs>
              <w:tab w:val="right" w:leader="dot" w:pos="9514"/>
            </w:tabs>
            <w:rPr>
              <w:rFonts w:asciiTheme="minorHAnsi" w:hAnsiTheme="minorHAnsi"/>
              <w:noProof/>
              <w:kern w:val="2"/>
              <w:sz w:val="22"/>
              <w:szCs w:val="22"/>
              <w14:ligatures w14:val="standardContextual"/>
            </w:rPr>
          </w:pPr>
          <w:hyperlink w:anchor="_Toc184375287" w:history="1">
            <w:r w:rsidR="006A5626" w:rsidRPr="00445A5E">
              <w:rPr>
                <w:rStyle w:val="Hiperhivatkozs"/>
                <w:noProof/>
              </w:rPr>
              <w:t>1.3. A MEGF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_Toc184375287 \h </w:instrText>
            </w:r>
            <w:r w:rsidR="006A5626">
              <w:rPr>
                <w:noProof/>
                <w:webHidden/>
              </w:rPr>
            </w:r>
            <w:r w:rsidR="006A5626">
              <w:rPr>
                <w:noProof/>
                <w:webHidden/>
              </w:rPr>
              <w:fldChar w:fldCharType="separate"/>
            </w:r>
            <w:r w:rsidR="006A5626">
              <w:rPr>
                <w:noProof/>
                <w:webHidden/>
              </w:rPr>
              <w:t>4</w:t>
            </w:r>
            <w:r w:rsidR="006A5626">
              <w:rPr>
                <w:noProof/>
                <w:webHidden/>
              </w:rPr>
              <w:fldChar w:fldCharType="end"/>
            </w:r>
          </w:hyperlink>
        </w:p>
        <w:p w14:paraId="6E1D5EC1" w14:textId="112739E4" w:rsidR="006A5626" w:rsidRDefault="002E5F9F">
          <w:pPr>
            <w:pStyle w:val="TJ2"/>
            <w:tabs>
              <w:tab w:val="right" w:leader="dot" w:pos="9514"/>
            </w:tabs>
            <w:rPr>
              <w:rFonts w:asciiTheme="minorHAnsi" w:hAnsiTheme="minorHAnsi"/>
              <w:noProof/>
              <w:kern w:val="2"/>
              <w:sz w:val="22"/>
              <w:szCs w:val="22"/>
              <w14:ligatures w14:val="standardContextual"/>
            </w:rPr>
          </w:pPr>
          <w:hyperlink w:anchor="_Toc184375288" w:history="1">
            <w:r w:rsidR="006A5626" w:rsidRPr="00445A5E">
              <w:rPr>
                <w:rStyle w:val="Hiperhivatkozs"/>
                <w:noProof/>
              </w:rPr>
              <w:t>1.4. A INSTR_BET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_Toc184375288 \h </w:instrText>
            </w:r>
            <w:r w:rsidR="006A5626">
              <w:rPr>
                <w:noProof/>
                <w:webHidden/>
              </w:rPr>
            </w:r>
            <w:r w:rsidR="006A5626">
              <w:rPr>
                <w:noProof/>
                <w:webHidden/>
              </w:rPr>
              <w:fldChar w:fldCharType="separate"/>
            </w:r>
            <w:r w:rsidR="006A5626">
              <w:rPr>
                <w:noProof/>
                <w:webHidden/>
              </w:rPr>
              <w:t>4</w:t>
            </w:r>
            <w:r w:rsidR="006A5626">
              <w:rPr>
                <w:noProof/>
                <w:webHidden/>
              </w:rPr>
              <w:fldChar w:fldCharType="end"/>
            </w:r>
          </w:hyperlink>
        </w:p>
        <w:p w14:paraId="77C8FA30" w14:textId="1B902019" w:rsidR="006A5626" w:rsidRDefault="002E5F9F">
          <w:pPr>
            <w:pStyle w:val="TJ2"/>
            <w:tabs>
              <w:tab w:val="right" w:leader="dot" w:pos="9514"/>
            </w:tabs>
            <w:rPr>
              <w:rFonts w:asciiTheme="minorHAnsi" w:hAnsiTheme="minorHAnsi"/>
              <w:noProof/>
              <w:kern w:val="2"/>
              <w:sz w:val="22"/>
              <w:szCs w:val="22"/>
              <w14:ligatures w14:val="standardContextual"/>
            </w:rPr>
          </w:pPr>
          <w:hyperlink w:anchor="_Toc184375289" w:history="1">
            <w:r w:rsidR="006A5626" w:rsidRPr="00445A5E">
              <w:rPr>
                <w:rStyle w:val="Hiperhivatkozs"/>
                <w:noProof/>
              </w:rPr>
              <w:t>1.5. A INSTR_FHIT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_Toc184375289 \h </w:instrText>
            </w:r>
            <w:r w:rsidR="006A5626">
              <w:rPr>
                <w:noProof/>
                <w:webHidden/>
              </w:rPr>
            </w:r>
            <w:r w:rsidR="006A5626">
              <w:rPr>
                <w:noProof/>
                <w:webHidden/>
              </w:rPr>
              <w:fldChar w:fldCharType="separate"/>
            </w:r>
            <w:r w:rsidR="006A5626">
              <w:rPr>
                <w:noProof/>
                <w:webHidden/>
              </w:rPr>
              <w:t>10</w:t>
            </w:r>
            <w:r w:rsidR="006A5626">
              <w:rPr>
                <w:noProof/>
                <w:webHidden/>
              </w:rPr>
              <w:fldChar w:fldCharType="end"/>
            </w:r>
          </w:hyperlink>
        </w:p>
        <w:p w14:paraId="7432FFBE" w14:textId="436FCE09" w:rsidR="006A5626" w:rsidRDefault="002E5F9F">
          <w:pPr>
            <w:pStyle w:val="TJ2"/>
            <w:tabs>
              <w:tab w:val="right" w:leader="dot" w:pos="9514"/>
            </w:tabs>
            <w:rPr>
              <w:rFonts w:asciiTheme="minorHAnsi" w:hAnsiTheme="minorHAnsi"/>
              <w:noProof/>
              <w:kern w:val="2"/>
              <w:sz w:val="22"/>
              <w:szCs w:val="22"/>
              <w14:ligatures w14:val="standardContextual"/>
            </w:rPr>
          </w:pPr>
          <w:hyperlink w:anchor="_Toc184375290" w:history="1">
            <w:r w:rsidR="006A5626" w:rsidRPr="00445A5E">
              <w:rPr>
                <w:rStyle w:val="Hiperhivatkozs"/>
                <w:noProof/>
              </w:rPr>
              <w:t>1.6. A TRAN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_Toc184375290 \h </w:instrText>
            </w:r>
            <w:r w:rsidR="006A5626">
              <w:rPr>
                <w:noProof/>
                <w:webHidden/>
              </w:rPr>
            </w:r>
            <w:r w:rsidR="006A5626">
              <w:rPr>
                <w:noProof/>
                <w:webHidden/>
              </w:rPr>
              <w:fldChar w:fldCharType="separate"/>
            </w:r>
            <w:r w:rsidR="006A5626">
              <w:rPr>
                <w:noProof/>
                <w:webHidden/>
              </w:rPr>
              <w:t>13</w:t>
            </w:r>
            <w:r w:rsidR="006A5626">
              <w:rPr>
                <w:noProof/>
                <w:webHidden/>
              </w:rPr>
              <w:fldChar w:fldCharType="end"/>
            </w:r>
          </w:hyperlink>
        </w:p>
        <w:p w14:paraId="638A030C" w14:textId="5EED3A9C" w:rsidR="006A5626" w:rsidRDefault="002E5F9F">
          <w:pPr>
            <w:pStyle w:val="TJ2"/>
            <w:tabs>
              <w:tab w:val="right" w:leader="dot" w:pos="9514"/>
            </w:tabs>
            <w:rPr>
              <w:rFonts w:asciiTheme="minorHAnsi" w:hAnsiTheme="minorHAnsi"/>
              <w:noProof/>
              <w:kern w:val="2"/>
              <w:sz w:val="22"/>
              <w:szCs w:val="22"/>
              <w14:ligatures w14:val="standardContextual"/>
            </w:rPr>
          </w:pPr>
          <w:hyperlink w:anchor="_Toc184375291" w:history="1">
            <w:r w:rsidR="006A5626" w:rsidRPr="00445A5E">
              <w:rPr>
                <w:rStyle w:val="Hiperhivatkozs"/>
                <w:noProof/>
              </w:rPr>
              <w:t>1.7. Az ügyfelekre vonatkozó táblák kitöltésével kapcsolatos előírások</w:t>
            </w:r>
            <w:r w:rsidR="006A5626">
              <w:rPr>
                <w:noProof/>
                <w:webHidden/>
              </w:rPr>
              <w:tab/>
            </w:r>
            <w:r w:rsidR="006A5626">
              <w:rPr>
                <w:noProof/>
                <w:webHidden/>
              </w:rPr>
              <w:fldChar w:fldCharType="begin"/>
            </w:r>
            <w:r w:rsidR="006A5626">
              <w:rPr>
                <w:noProof/>
                <w:webHidden/>
              </w:rPr>
              <w:instrText xml:space="preserve"> PAGEREF _Toc184375291 \h </w:instrText>
            </w:r>
            <w:r w:rsidR="006A5626">
              <w:rPr>
                <w:noProof/>
                <w:webHidden/>
              </w:rPr>
            </w:r>
            <w:r w:rsidR="006A5626">
              <w:rPr>
                <w:noProof/>
                <w:webHidden/>
              </w:rPr>
              <w:fldChar w:fldCharType="separate"/>
            </w:r>
            <w:r w:rsidR="006A5626">
              <w:rPr>
                <w:noProof/>
                <w:webHidden/>
              </w:rPr>
              <w:t>15</w:t>
            </w:r>
            <w:r w:rsidR="006A5626">
              <w:rPr>
                <w:noProof/>
                <w:webHidden/>
              </w:rPr>
              <w:fldChar w:fldCharType="end"/>
            </w:r>
          </w:hyperlink>
        </w:p>
        <w:p w14:paraId="40A3DA45" w14:textId="36897F70" w:rsidR="006A5626" w:rsidRDefault="002E5F9F">
          <w:pPr>
            <w:pStyle w:val="TJ2"/>
            <w:tabs>
              <w:tab w:val="right" w:leader="dot" w:pos="9514"/>
            </w:tabs>
            <w:rPr>
              <w:rFonts w:asciiTheme="minorHAnsi" w:hAnsiTheme="minorHAnsi"/>
              <w:noProof/>
              <w:kern w:val="2"/>
              <w:sz w:val="22"/>
              <w:szCs w:val="22"/>
              <w14:ligatures w14:val="standardContextual"/>
            </w:rPr>
          </w:pPr>
          <w:hyperlink w:anchor="_Toc184375292" w:history="1">
            <w:r w:rsidR="006A5626" w:rsidRPr="00445A5E">
              <w:rPr>
                <w:rStyle w:val="Hiperhivatkozs"/>
                <w:noProof/>
              </w:rPr>
              <w:t>1.8. Az INST_UGYF_B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_Toc184375292 \h </w:instrText>
            </w:r>
            <w:r w:rsidR="006A5626">
              <w:rPr>
                <w:noProof/>
                <w:webHidden/>
              </w:rPr>
            </w:r>
            <w:r w:rsidR="006A5626">
              <w:rPr>
                <w:noProof/>
                <w:webHidden/>
              </w:rPr>
              <w:fldChar w:fldCharType="separate"/>
            </w:r>
            <w:r w:rsidR="006A5626">
              <w:rPr>
                <w:noProof/>
                <w:webHidden/>
              </w:rPr>
              <w:t>17</w:t>
            </w:r>
            <w:r w:rsidR="006A5626">
              <w:rPr>
                <w:noProof/>
                <w:webHidden/>
              </w:rPr>
              <w:fldChar w:fldCharType="end"/>
            </w:r>
          </w:hyperlink>
        </w:p>
        <w:p w14:paraId="68F96D05" w14:textId="51273554" w:rsidR="006A5626" w:rsidRDefault="002E5F9F">
          <w:pPr>
            <w:pStyle w:val="TJ1"/>
            <w:tabs>
              <w:tab w:val="right" w:leader="dot" w:pos="9514"/>
            </w:tabs>
            <w:rPr>
              <w:rFonts w:asciiTheme="minorHAnsi" w:hAnsiTheme="minorHAnsi"/>
              <w:noProof/>
              <w:kern w:val="2"/>
              <w:sz w:val="22"/>
              <w:szCs w:val="22"/>
              <w14:ligatures w14:val="standardContextual"/>
            </w:rPr>
          </w:pPr>
          <w:hyperlink w:anchor="_Toc184375293" w:history="1">
            <w:r w:rsidR="006A5626" w:rsidRPr="00445A5E">
              <w:rPr>
                <w:rStyle w:val="Hiperhivatkozs"/>
                <w:noProof/>
              </w:rPr>
              <w:t>2. Egyes speciális jelentési előírások</w:t>
            </w:r>
            <w:r w:rsidR="006A5626">
              <w:rPr>
                <w:noProof/>
                <w:webHidden/>
              </w:rPr>
              <w:tab/>
            </w:r>
            <w:r w:rsidR="006A5626">
              <w:rPr>
                <w:noProof/>
                <w:webHidden/>
              </w:rPr>
              <w:fldChar w:fldCharType="begin"/>
            </w:r>
            <w:r w:rsidR="006A5626">
              <w:rPr>
                <w:noProof/>
                <w:webHidden/>
              </w:rPr>
              <w:instrText xml:space="preserve"> PAGEREF _Toc184375293 \h </w:instrText>
            </w:r>
            <w:r w:rsidR="006A5626">
              <w:rPr>
                <w:noProof/>
                <w:webHidden/>
              </w:rPr>
            </w:r>
            <w:r w:rsidR="006A5626">
              <w:rPr>
                <w:noProof/>
                <w:webHidden/>
              </w:rPr>
              <w:fldChar w:fldCharType="separate"/>
            </w:r>
            <w:r w:rsidR="006A5626">
              <w:rPr>
                <w:noProof/>
                <w:webHidden/>
              </w:rPr>
              <w:t>18</w:t>
            </w:r>
            <w:r w:rsidR="006A5626">
              <w:rPr>
                <w:noProof/>
                <w:webHidden/>
              </w:rPr>
              <w:fldChar w:fldCharType="end"/>
            </w:r>
          </w:hyperlink>
        </w:p>
        <w:p w14:paraId="43D83E7F" w14:textId="7D212184" w:rsidR="006A5626" w:rsidRDefault="002E5F9F">
          <w:pPr>
            <w:pStyle w:val="TJ2"/>
            <w:tabs>
              <w:tab w:val="right" w:leader="dot" w:pos="9514"/>
            </w:tabs>
            <w:rPr>
              <w:rFonts w:asciiTheme="minorHAnsi" w:hAnsiTheme="minorHAnsi"/>
              <w:noProof/>
              <w:kern w:val="2"/>
              <w:sz w:val="22"/>
              <w:szCs w:val="22"/>
              <w14:ligatures w14:val="standardContextual"/>
            </w:rPr>
          </w:pPr>
          <w:hyperlink w:anchor="_Toc184375294" w:history="1">
            <w:r w:rsidR="006A5626" w:rsidRPr="00445A5E">
              <w:rPr>
                <w:rStyle w:val="Hiperhivatkozs"/>
                <w:noProof/>
              </w:rPr>
              <w:t>2.1. Új szerződések jelentési módja az INSTR_BET és INSTR_FHIT táblákban</w:t>
            </w:r>
            <w:r w:rsidR="006A5626">
              <w:rPr>
                <w:noProof/>
                <w:webHidden/>
              </w:rPr>
              <w:tab/>
            </w:r>
            <w:r w:rsidR="006A5626">
              <w:rPr>
                <w:noProof/>
                <w:webHidden/>
              </w:rPr>
              <w:fldChar w:fldCharType="begin"/>
            </w:r>
            <w:r w:rsidR="006A5626">
              <w:rPr>
                <w:noProof/>
                <w:webHidden/>
              </w:rPr>
              <w:instrText xml:space="preserve"> PAGEREF _Toc184375294 \h </w:instrText>
            </w:r>
            <w:r w:rsidR="006A5626">
              <w:rPr>
                <w:noProof/>
                <w:webHidden/>
              </w:rPr>
            </w:r>
            <w:r w:rsidR="006A5626">
              <w:rPr>
                <w:noProof/>
                <w:webHidden/>
              </w:rPr>
              <w:fldChar w:fldCharType="separate"/>
            </w:r>
            <w:r w:rsidR="006A5626">
              <w:rPr>
                <w:noProof/>
                <w:webHidden/>
              </w:rPr>
              <w:t>18</w:t>
            </w:r>
            <w:r w:rsidR="006A5626">
              <w:rPr>
                <w:noProof/>
                <w:webHidden/>
              </w:rPr>
              <w:fldChar w:fldCharType="end"/>
            </w:r>
          </w:hyperlink>
        </w:p>
        <w:p w14:paraId="59E25445" w14:textId="7F2837FE" w:rsidR="006A5626" w:rsidRDefault="002E5F9F">
          <w:pPr>
            <w:pStyle w:val="TJ2"/>
            <w:tabs>
              <w:tab w:val="right" w:leader="dot" w:pos="9514"/>
            </w:tabs>
            <w:rPr>
              <w:rFonts w:asciiTheme="minorHAnsi" w:hAnsiTheme="minorHAnsi"/>
              <w:noProof/>
              <w:kern w:val="2"/>
              <w:sz w:val="22"/>
              <w:szCs w:val="22"/>
              <w14:ligatures w14:val="standardContextual"/>
            </w:rPr>
          </w:pPr>
          <w:hyperlink w:anchor="_Toc184375295" w:history="1">
            <w:r w:rsidR="006A5626" w:rsidRPr="00445A5E">
              <w:rPr>
                <w:rStyle w:val="Hiperhivatkozs"/>
                <w:noProof/>
              </w:rPr>
              <w:t>2.2. Határidős betétek jelentési módja</w:t>
            </w:r>
            <w:r w:rsidR="006A5626">
              <w:rPr>
                <w:noProof/>
                <w:webHidden/>
              </w:rPr>
              <w:tab/>
            </w:r>
            <w:r w:rsidR="006A5626">
              <w:rPr>
                <w:noProof/>
                <w:webHidden/>
              </w:rPr>
              <w:fldChar w:fldCharType="begin"/>
            </w:r>
            <w:r w:rsidR="006A5626">
              <w:rPr>
                <w:noProof/>
                <w:webHidden/>
              </w:rPr>
              <w:instrText xml:space="preserve"> PAGEREF _Toc184375295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5AC7B581" w14:textId="23D4E65D" w:rsidR="006A5626" w:rsidRDefault="002E5F9F">
          <w:pPr>
            <w:pStyle w:val="TJ2"/>
            <w:tabs>
              <w:tab w:val="right" w:leader="dot" w:pos="9514"/>
            </w:tabs>
            <w:rPr>
              <w:rFonts w:asciiTheme="minorHAnsi" w:hAnsiTheme="minorHAnsi"/>
              <w:noProof/>
              <w:kern w:val="2"/>
              <w:sz w:val="22"/>
              <w:szCs w:val="22"/>
              <w14:ligatures w14:val="standardContextual"/>
            </w:rPr>
          </w:pPr>
          <w:hyperlink w:anchor="_Toc184375296" w:history="1">
            <w:r w:rsidR="006A5626" w:rsidRPr="00445A5E">
              <w:rPr>
                <w:rStyle w:val="Hiperhivatkozs"/>
                <w:noProof/>
              </w:rPr>
              <w:t>2.3. Instrumentumok megszűnése</w:t>
            </w:r>
            <w:r w:rsidR="006A5626">
              <w:rPr>
                <w:noProof/>
                <w:webHidden/>
              </w:rPr>
              <w:tab/>
            </w:r>
            <w:r w:rsidR="006A5626">
              <w:rPr>
                <w:noProof/>
                <w:webHidden/>
              </w:rPr>
              <w:fldChar w:fldCharType="begin"/>
            </w:r>
            <w:r w:rsidR="006A5626">
              <w:rPr>
                <w:noProof/>
                <w:webHidden/>
              </w:rPr>
              <w:instrText xml:space="preserve"> PAGEREF _Toc184375296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3A8AF8EB" w14:textId="06F67BF4" w:rsidR="006A5626" w:rsidRDefault="002E5F9F">
          <w:pPr>
            <w:pStyle w:val="TJ2"/>
            <w:tabs>
              <w:tab w:val="right" w:leader="dot" w:pos="9514"/>
            </w:tabs>
            <w:rPr>
              <w:rFonts w:asciiTheme="minorHAnsi" w:hAnsiTheme="minorHAnsi"/>
              <w:noProof/>
              <w:kern w:val="2"/>
              <w:sz w:val="22"/>
              <w:szCs w:val="22"/>
              <w14:ligatures w14:val="standardContextual"/>
            </w:rPr>
          </w:pPr>
          <w:hyperlink w:anchor="_Toc184375297" w:history="1">
            <w:r w:rsidR="006A5626" w:rsidRPr="00445A5E">
              <w:rPr>
                <w:rStyle w:val="Hiperhivatkozs"/>
                <w:noProof/>
              </w:rPr>
              <w:t>2.4. Bizalmi vagyonkezelés alatt álló instrumentumok jelentési módja</w:t>
            </w:r>
            <w:r w:rsidR="006A5626">
              <w:rPr>
                <w:noProof/>
                <w:webHidden/>
              </w:rPr>
              <w:tab/>
            </w:r>
            <w:r w:rsidR="006A5626">
              <w:rPr>
                <w:noProof/>
                <w:webHidden/>
              </w:rPr>
              <w:fldChar w:fldCharType="begin"/>
            </w:r>
            <w:r w:rsidR="006A5626">
              <w:rPr>
                <w:noProof/>
                <w:webHidden/>
              </w:rPr>
              <w:instrText xml:space="preserve"> PAGEREF _Toc184375297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007C2E29" w14:textId="6DB66CB8" w:rsidR="006A5626" w:rsidRDefault="002E5F9F">
          <w:pPr>
            <w:pStyle w:val="TJ2"/>
            <w:tabs>
              <w:tab w:val="right" w:leader="dot" w:pos="9514"/>
            </w:tabs>
            <w:rPr>
              <w:rFonts w:asciiTheme="minorHAnsi" w:hAnsiTheme="minorHAnsi"/>
              <w:noProof/>
              <w:kern w:val="2"/>
              <w:sz w:val="22"/>
              <w:szCs w:val="22"/>
              <w14:ligatures w14:val="standardContextual"/>
            </w:rPr>
          </w:pPr>
          <w:hyperlink w:anchor="_Toc184375298" w:history="1">
            <w:r w:rsidR="006A5626" w:rsidRPr="00445A5E">
              <w:rPr>
                <w:rStyle w:val="Hiperhivatkozs"/>
                <w:noProof/>
              </w:rPr>
              <w:t>2.5. Szindikált hitelek jelentési módja</w:t>
            </w:r>
            <w:r w:rsidR="006A5626">
              <w:rPr>
                <w:noProof/>
                <w:webHidden/>
              </w:rPr>
              <w:tab/>
            </w:r>
            <w:r w:rsidR="006A5626">
              <w:rPr>
                <w:noProof/>
                <w:webHidden/>
              </w:rPr>
              <w:fldChar w:fldCharType="begin"/>
            </w:r>
            <w:r w:rsidR="006A5626">
              <w:rPr>
                <w:noProof/>
                <w:webHidden/>
              </w:rPr>
              <w:instrText xml:space="preserve"> PAGEREF _Toc184375298 \h </w:instrText>
            </w:r>
            <w:r w:rsidR="006A5626">
              <w:rPr>
                <w:noProof/>
                <w:webHidden/>
              </w:rPr>
            </w:r>
            <w:r w:rsidR="006A5626">
              <w:rPr>
                <w:noProof/>
                <w:webHidden/>
              </w:rPr>
              <w:fldChar w:fldCharType="separate"/>
            </w:r>
            <w:r w:rsidR="006A5626">
              <w:rPr>
                <w:noProof/>
                <w:webHidden/>
              </w:rPr>
              <w:t>24</w:t>
            </w:r>
            <w:r w:rsidR="006A5626">
              <w:rPr>
                <w:noProof/>
                <w:webHidden/>
              </w:rPr>
              <w:fldChar w:fldCharType="end"/>
            </w:r>
          </w:hyperlink>
        </w:p>
        <w:p w14:paraId="370385C1" w14:textId="732D64AF" w:rsidR="006A5626" w:rsidRDefault="002E5F9F">
          <w:pPr>
            <w:pStyle w:val="TJ2"/>
            <w:tabs>
              <w:tab w:val="right" w:leader="dot" w:pos="9514"/>
            </w:tabs>
            <w:rPr>
              <w:rFonts w:asciiTheme="minorHAnsi" w:hAnsiTheme="minorHAnsi"/>
              <w:noProof/>
              <w:kern w:val="2"/>
              <w:sz w:val="22"/>
              <w:szCs w:val="22"/>
              <w14:ligatures w14:val="standardContextual"/>
            </w:rPr>
          </w:pPr>
          <w:hyperlink w:anchor="_Toc184375299" w:history="1">
            <w:r w:rsidR="006A5626" w:rsidRPr="00445A5E">
              <w:rPr>
                <w:rStyle w:val="Hiperhivatkozs"/>
                <w:noProof/>
              </w:rPr>
              <w:t>2.6. Az analitikusan nem bontható állományok jelentési módja</w:t>
            </w:r>
            <w:r w:rsidR="006A5626">
              <w:rPr>
                <w:noProof/>
                <w:webHidden/>
              </w:rPr>
              <w:tab/>
            </w:r>
            <w:r w:rsidR="006A5626">
              <w:rPr>
                <w:noProof/>
                <w:webHidden/>
              </w:rPr>
              <w:fldChar w:fldCharType="begin"/>
            </w:r>
            <w:r w:rsidR="006A5626">
              <w:rPr>
                <w:noProof/>
                <w:webHidden/>
              </w:rPr>
              <w:instrText xml:space="preserve"> PAGEREF _Toc184375299 \h </w:instrText>
            </w:r>
            <w:r w:rsidR="006A5626">
              <w:rPr>
                <w:noProof/>
                <w:webHidden/>
              </w:rPr>
            </w:r>
            <w:r w:rsidR="006A5626">
              <w:rPr>
                <w:noProof/>
                <w:webHidden/>
              </w:rPr>
              <w:fldChar w:fldCharType="separate"/>
            </w:r>
            <w:r w:rsidR="006A5626">
              <w:rPr>
                <w:noProof/>
                <w:webHidden/>
              </w:rPr>
              <w:t>24</w:t>
            </w:r>
            <w:r w:rsidR="006A5626">
              <w:rPr>
                <w:noProof/>
                <w:webHidden/>
              </w:rPr>
              <w:fldChar w:fldCharType="end"/>
            </w:r>
          </w:hyperlink>
        </w:p>
        <w:p w14:paraId="1D2F130F" w14:textId="1EDCF38B" w:rsidR="006A5626" w:rsidRDefault="002E5F9F">
          <w:pPr>
            <w:pStyle w:val="TJ1"/>
            <w:tabs>
              <w:tab w:val="right" w:leader="dot" w:pos="9514"/>
            </w:tabs>
            <w:rPr>
              <w:rFonts w:asciiTheme="minorHAnsi" w:hAnsiTheme="minorHAnsi"/>
              <w:noProof/>
              <w:kern w:val="2"/>
              <w:sz w:val="22"/>
              <w:szCs w:val="22"/>
              <w14:ligatures w14:val="standardContextual"/>
            </w:rPr>
          </w:pPr>
          <w:hyperlink w:anchor="_Toc184375300" w:history="1">
            <w:r w:rsidR="006A5626" w:rsidRPr="00445A5E">
              <w:rPr>
                <w:rStyle w:val="Hiperhivatkozs"/>
                <w:noProof/>
              </w:rPr>
              <w:t>3. mellékletek</w:t>
            </w:r>
            <w:r w:rsidR="006A5626">
              <w:rPr>
                <w:noProof/>
                <w:webHidden/>
              </w:rPr>
              <w:tab/>
            </w:r>
            <w:r w:rsidR="006A5626">
              <w:rPr>
                <w:noProof/>
                <w:webHidden/>
              </w:rPr>
              <w:fldChar w:fldCharType="begin"/>
            </w:r>
            <w:r w:rsidR="006A5626">
              <w:rPr>
                <w:noProof/>
                <w:webHidden/>
              </w:rPr>
              <w:instrText xml:space="preserve"> PAGEREF _Toc184375300 \h </w:instrText>
            </w:r>
            <w:r w:rsidR="006A5626">
              <w:rPr>
                <w:noProof/>
                <w:webHidden/>
              </w:rPr>
            </w:r>
            <w:r w:rsidR="006A5626">
              <w:rPr>
                <w:noProof/>
                <w:webHidden/>
              </w:rPr>
              <w:fldChar w:fldCharType="separate"/>
            </w:r>
            <w:r w:rsidR="006A5626">
              <w:rPr>
                <w:noProof/>
                <w:webHidden/>
              </w:rPr>
              <w:t>25</w:t>
            </w:r>
            <w:r w:rsidR="006A5626">
              <w:rPr>
                <w:noProof/>
                <w:webHidden/>
              </w:rPr>
              <w:fldChar w:fldCharType="end"/>
            </w:r>
          </w:hyperlink>
        </w:p>
        <w:p w14:paraId="31FAF281" w14:textId="58719B2B" w:rsidR="006A5626" w:rsidRDefault="002E5F9F">
          <w:pPr>
            <w:pStyle w:val="TJ2"/>
            <w:tabs>
              <w:tab w:val="right" w:leader="dot" w:pos="9514"/>
            </w:tabs>
            <w:rPr>
              <w:rFonts w:asciiTheme="minorHAnsi" w:hAnsiTheme="minorHAnsi"/>
              <w:noProof/>
              <w:kern w:val="2"/>
              <w:sz w:val="22"/>
              <w:szCs w:val="22"/>
              <w14:ligatures w14:val="standardContextual"/>
            </w:rPr>
          </w:pPr>
          <w:hyperlink w:anchor="_Toc184375301" w:history="1">
            <w:r w:rsidR="006A5626" w:rsidRPr="00445A5E">
              <w:rPr>
                <w:rStyle w:val="Hiperhivatkozs"/>
                <w:noProof/>
              </w:rPr>
              <w:t>3.1. Az egyes ügyfélminőségi kategóriák esetén az ügyféltáblákban jelentendő mezők listája</w:t>
            </w:r>
            <w:r w:rsidR="006A5626">
              <w:rPr>
                <w:noProof/>
                <w:webHidden/>
              </w:rPr>
              <w:tab/>
            </w:r>
            <w:r w:rsidR="006A5626">
              <w:rPr>
                <w:noProof/>
                <w:webHidden/>
              </w:rPr>
              <w:fldChar w:fldCharType="begin"/>
            </w:r>
            <w:r w:rsidR="006A5626">
              <w:rPr>
                <w:noProof/>
                <w:webHidden/>
              </w:rPr>
              <w:instrText xml:space="preserve"> PAGEREF _Toc184375301 \h </w:instrText>
            </w:r>
            <w:r w:rsidR="006A5626">
              <w:rPr>
                <w:noProof/>
                <w:webHidden/>
              </w:rPr>
            </w:r>
            <w:r w:rsidR="006A5626">
              <w:rPr>
                <w:noProof/>
                <w:webHidden/>
              </w:rPr>
              <w:fldChar w:fldCharType="separate"/>
            </w:r>
            <w:r w:rsidR="006A5626">
              <w:rPr>
                <w:noProof/>
                <w:webHidden/>
              </w:rPr>
              <w:t>25</w:t>
            </w:r>
            <w:r w:rsidR="006A5626">
              <w:rPr>
                <w:noProof/>
                <w:webHidden/>
              </w:rPr>
              <w:fldChar w:fldCharType="end"/>
            </w:r>
          </w:hyperlink>
        </w:p>
        <w:p w14:paraId="376D10D1" w14:textId="44951C9E" w:rsidR="00F7786A" w:rsidRPr="00116445" w:rsidRDefault="00F7786A" w:rsidP="00116445">
          <w:r w:rsidRPr="00116445">
            <w:rPr>
              <w:b/>
              <w:bCs/>
            </w:rPr>
            <w:fldChar w:fldCharType="end"/>
          </w:r>
        </w:p>
      </w:sdtContent>
    </w:sdt>
    <w:p w14:paraId="2D73191C" w14:textId="5899507D" w:rsidR="00DC3658" w:rsidRPr="00116445" w:rsidRDefault="00DC3658" w:rsidP="00116445">
      <w:pPr>
        <w:spacing w:after="0"/>
        <w:jc w:val="left"/>
        <w:rPr>
          <w:rFonts w:cs="Arial"/>
          <w:b/>
        </w:rPr>
      </w:pPr>
      <w:r w:rsidRPr="00116445">
        <w:rPr>
          <w:rFonts w:cs="Arial"/>
          <w:b/>
        </w:rPr>
        <w:br w:type="page"/>
      </w:r>
    </w:p>
    <w:p w14:paraId="0CB1BA02" w14:textId="77777777" w:rsidR="00DC3658" w:rsidRPr="00116445" w:rsidRDefault="00DC3658" w:rsidP="00116445">
      <w:pPr>
        <w:jc w:val="center"/>
        <w:rPr>
          <w:rFonts w:cs="Arial"/>
          <w:b/>
        </w:rPr>
      </w:pPr>
    </w:p>
    <w:p w14:paraId="717DF679" w14:textId="77777777" w:rsidR="00C81460" w:rsidRPr="00116445" w:rsidRDefault="00C81460" w:rsidP="00116445">
      <w:pPr>
        <w:pStyle w:val="Cmsor1"/>
      </w:pPr>
      <w:bookmarkStart w:id="0" w:name="_Toc64020235"/>
      <w:bookmarkStart w:id="1" w:name="_Toc184375284"/>
      <w:r w:rsidRPr="00116445">
        <w:t>Az egyes táblák kitöltésével kapcsolatos részletes előírások</w:t>
      </w:r>
      <w:bookmarkEnd w:id="0"/>
      <w:bookmarkEnd w:id="1"/>
    </w:p>
    <w:p w14:paraId="2A6EC881" w14:textId="24748773" w:rsidR="002365EF" w:rsidRPr="00116445" w:rsidRDefault="00C81460" w:rsidP="00116445">
      <w:pPr>
        <w:rPr>
          <w:rFonts w:asciiTheme="minorHAnsi" w:hAnsiTheme="minorHAnsi" w:cstheme="minorHAnsi"/>
        </w:rPr>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116445">
        <w:t xml:space="preserve">Jelen módszertani segédletet kiegészítik </w:t>
      </w:r>
      <w:r w:rsidRPr="00116445">
        <w:rPr>
          <w:bCs/>
        </w:rPr>
        <w:t>a</w:t>
      </w:r>
      <w:r w:rsidR="00694E92" w:rsidRPr="00116445">
        <w:rPr>
          <w:bCs/>
        </w:rPr>
        <w:t xml:space="preserve">z </w:t>
      </w:r>
      <w:proofErr w:type="spellStart"/>
      <w:r w:rsidR="00694E92" w:rsidRPr="00116445">
        <w:rPr>
          <w:bCs/>
        </w:rPr>
        <w:t>excel</w:t>
      </w:r>
      <w:proofErr w:type="spellEnd"/>
      <w:r w:rsidR="00694E92" w:rsidRPr="00116445">
        <w:rPr>
          <w:bCs/>
        </w:rPr>
        <w:t xml:space="preserve"> formátumú</w:t>
      </w:r>
      <w:r w:rsidRPr="00116445">
        <w:rPr>
          <w:b/>
        </w:rPr>
        <w:t xml:space="preserve"> adatmodellben </w:t>
      </w:r>
      <w:r w:rsidRPr="00116445">
        <w:t xml:space="preserve">az egyes mezőkhöz közzétett definíciók, valamint az ugyanebben a dokumentumban található vállalati/lakossági </w:t>
      </w:r>
      <w:proofErr w:type="spellStart"/>
      <w:r w:rsidRPr="00116445">
        <w:t>flagek</w:t>
      </w:r>
      <w:proofErr w:type="spellEnd"/>
      <w:r w:rsidRPr="00116445">
        <w:t>, amelyek megmutatják, hogy a vállalatok vagy a lakosság esetében értelmezhető-e az adott mező</w:t>
      </w:r>
      <w:r w:rsidR="002365EF" w:rsidRPr="00116445">
        <w:t>:</w:t>
      </w:r>
      <w:r w:rsidRPr="00116445">
        <w:t xml:space="preserve"> </w:t>
      </w:r>
      <w:r w:rsidR="002365EF" w:rsidRPr="00116445">
        <w:rPr>
          <w:rFonts w:cs="Arial"/>
        </w:rPr>
        <w:t>’L’ (lakosság), ’</w:t>
      </w:r>
      <w:proofErr w:type="spellStart"/>
      <w:r w:rsidR="008E1EE6" w:rsidRPr="00116445">
        <w:rPr>
          <w:rFonts w:cs="Arial"/>
        </w:rPr>
        <w:t>L_ÖV</w:t>
      </w:r>
      <w:proofErr w:type="spellEnd"/>
      <w:r w:rsidR="002365EF" w:rsidRPr="00116445">
        <w:rPr>
          <w:rFonts w:cs="Arial"/>
        </w:rPr>
        <w:t>’ (háztartás, azaz lakosság és önálló vállalkozók), ’ÖV’ (önálló vállalkozók), ’</w:t>
      </w:r>
      <w:proofErr w:type="spellStart"/>
      <w:r w:rsidR="002365EF" w:rsidRPr="00116445">
        <w:rPr>
          <w:rFonts w:cs="Arial"/>
        </w:rPr>
        <w:t>V_ÖV</w:t>
      </w:r>
      <w:proofErr w:type="spellEnd"/>
      <w:r w:rsidR="002365EF" w:rsidRPr="00116445">
        <w:rPr>
          <w:rFonts w:cs="Arial"/>
        </w:rPr>
        <w:t>’ (vállal</w:t>
      </w:r>
      <w:r w:rsidR="00200A58" w:rsidRPr="00116445">
        <w:rPr>
          <w:rFonts w:cs="Arial"/>
        </w:rPr>
        <w:t>kozások</w:t>
      </w:r>
      <w:r w:rsidR="002365EF" w:rsidRPr="00116445">
        <w:rPr>
          <w:rFonts w:cs="Arial"/>
        </w:rPr>
        <w:t xml:space="preserve"> és önálló vállalkozók)</w:t>
      </w:r>
      <w:r w:rsidR="00EB2E2B" w:rsidRPr="00116445">
        <w:rPr>
          <w:rFonts w:cs="Arial"/>
        </w:rPr>
        <w:t>, ’V’ (vállalkozások)</w:t>
      </w:r>
      <w:r w:rsidR="002365EF" w:rsidRPr="00116445">
        <w:rPr>
          <w:rFonts w:cs="Arial"/>
        </w:rPr>
        <w:t xml:space="preserve"> és ’</w:t>
      </w:r>
      <w:proofErr w:type="spellStart"/>
      <w:r w:rsidR="008E1EE6" w:rsidRPr="00116445">
        <w:rPr>
          <w:rFonts w:cs="Arial"/>
        </w:rPr>
        <w:t>L</w:t>
      </w:r>
      <w:r w:rsidR="00BC7CB0" w:rsidRPr="00116445">
        <w:rPr>
          <w:rFonts w:cs="Arial"/>
        </w:rPr>
        <w:t>_ÖV_</w:t>
      </w:r>
      <w:r w:rsidR="002365EF" w:rsidRPr="00116445">
        <w:rPr>
          <w:rFonts w:cs="Arial"/>
        </w:rPr>
        <w:t>V</w:t>
      </w:r>
      <w:proofErr w:type="spellEnd"/>
      <w:r w:rsidR="002365EF" w:rsidRPr="00116445">
        <w:rPr>
          <w:rFonts w:cs="Arial"/>
        </w:rPr>
        <w:t>’ (háztartás és vállal</w:t>
      </w:r>
      <w:r w:rsidR="00200A58" w:rsidRPr="00116445">
        <w:rPr>
          <w:rFonts w:cs="Arial"/>
        </w:rPr>
        <w:t>kozások</w:t>
      </w:r>
      <w:r w:rsidR="002365EF" w:rsidRPr="00116445">
        <w:rPr>
          <w:rFonts w:cs="Arial"/>
        </w:rPr>
        <w:t xml:space="preserve">). </w:t>
      </w:r>
    </w:p>
    <w:p w14:paraId="004F8E87" w14:textId="5400F719" w:rsidR="00253D6F" w:rsidRPr="00116445" w:rsidRDefault="00C81460" w:rsidP="00116445">
      <w:r w:rsidRPr="00116445">
        <w:t xml:space="preserve">A módszertani segédlet kiegészíti a közreadott kódlistákat, valamint a Rendeletben található definíciókat és az általános, valamint részletes kitöltési előírásokat. </w:t>
      </w:r>
    </w:p>
    <w:p w14:paraId="27F543EE" w14:textId="7C8DAB25" w:rsidR="00C81460" w:rsidRPr="00116445" w:rsidRDefault="00C81460" w:rsidP="00116445">
      <w:pPr>
        <w:rPr>
          <w:rFonts w:cs="Arial"/>
        </w:rPr>
      </w:pPr>
      <w:r w:rsidRPr="00116445">
        <w:t>A hónap végére vonatkozó állományi adatok számbavétele tekintetében a </w:t>
      </w:r>
      <w:r w:rsidRPr="00116445">
        <w:rPr>
          <w:rFonts w:cs="Arial"/>
        </w:rPr>
        <w:t>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BC606" w14:textId="17A7DD0A" w:rsidR="00C81460" w:rsidRPr="00116445" w:rsidRDefault="00C81460" w:rsidP="00116445">
      <w:pPr>
        <w:rPr>
          <w:rFonts w:cs="Arial"/>
        </w:rPr>
      </w:pPr>
      <w:bookmarkStart w:id="9" w:name="_Hlk21091143"/>
      <w:r w:rsidRPr="00116445">
        <w:rPr>
          <w:rFonts w:cs="Arial"/>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w:t>
      </w:r>
      <w:r w:rsidR="00380005" w:rsidRPr="00116445">
        <w:rPr>
          <w:rFonts w:cs="Arial"/>
        </w:rPr>
        <w:t>n</w:t>
      </w:r>
      <w:r w:rsidRPr="00116445">
        <w:rPr>
          <w:rFonts w:cs="Arial"/>
        </w:rPr>
        <w:t>t figyelembe kell venni, azaz a nem kötelező megjelölés az esetek többségében nem azt jelenti, hogy a mező kitöltése opcionális, hanem azt, hogy feltételekhez kötött, azaz feltételesen kötelező.</w:t>
      </w:r>
    </w:p>
    <w:p w14:paraId="1DD77A50" w14:textId="4DA6E3CA" w:rsidR="00815E1F" w:rsidRPr="00116445" w:rsidRDefault="00815E1F" w:rsidP="00116445">
      <w:pPr>
        <w:rPr>
          <w:rFonts w:cs="Arial"/>
        </w:rPr>
      </w:pPr>
      <w:r w:rsidRPr="00116445">
        <w:rPr>
          <w:rFonts w:cs="Arial"/>
        </w:rPr>
        <w:t>Egyéb rendelkezés hiányában az adatgyűjtésben az M04</w:t>
      </w:r>
      <w:r w:rsidR="00392A5E" w:rsidRPr="00116445">
        <w:rPr>
          <w:rFonts w:cs="Arial"/>
        </w:rPr>
        <w:t>/K04</w:t>
      </w:r>
      <w:r w:rsidRPr="00116445">
        <w:rPr>
          <w:rFonts w:cs="Arial"/>
        </w:rPr>
        <w:t xml:space="preserve"> </w:t>
      </w:r>
      <w:r w:rsidR="00EB6755" w:rsidRPr="00116445">
        <w:rPr>
          <w:rFonts w:cs="Arial"/>
        </w:rPr>
        <w:t>azonosító kódú adatszolgáltatás</w:t>
      </w:r>
      <w:r w:rsidR="00392A5E" w:rsidRPr="00116445">
        <w:rPr>
          <w:rFonts w:cs="Arial"/>
        </w:rPr>
        <w:t>ok</w:t>
      </w:r>
      <w:r w:rsidR="00EB6755" w:rsidRPr="00116445">
        <w:rPr>
          <w:rFonts w:cs="Arial"/>
        </w:rPr>
        <w:t xml:space="preserve"> előírásai alkalmazandók.</w:t>
      </w:r>
    </w:p>
    <w:p w14:paraId="1B288F60" w14:textId="77777777" w:rsidR="00C81460" w:rsidRPr="00116445" w:rsidRDefault="00C81460" w:rsidP="00116445">
      <w:pPr>
        <w:pStyle w:val="Cmsor2"/>
      </w:pPr>
      <w:bookmarkStart w:id="10" w:name="_Toc64020236"/>
      <w:bookmarkStart w:id="11" w:name="_Toc184375285"/>
      <w:bookmarkStart w:id="12" w:name="_Hlk19024490"/>
      <w:bookmarkEnd w:id="9"/>
      <w:r w:rsidRPr="00116445">
        <w:t>Az adatok számbavétele</w:t>
      </w:r>
      <w:bookmarkEnd w:id="10"/>
      <w:bookmarkEnd w:id="11"/>
    </w:p>
    <w:p w14:paraId="7E111C61" w14:textId="5697812E" w:rsidR="00C81460" w:rsidRPr="00116445" w:rsidRDefault="00C81460" w:rsidP="00116445">
      <w:r w:rsidRPr="00116445">
        <w:t xml:space="preserve">Az </w:t>
      </w:r>
      <w:proofErr w:type="spellStart"/>
      <w:r w:rsidRPr="00116445">
        <w:t>értékadatokat</w:t>
      </w:r>
      <w:proofErr w:type="spellEnd"/>
      <w:r w:rsidRPr="00116445">
        <w:t xml:space="preserve"> – jelen módszertani segédlet eltérő rendelkezésének hiányában – </w:t>
      </w:r>
      <w:r w:rsidRPr="00116445">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116445">
        <w:rPr>
          <w:color w:val="000000" w:themeColor="text1"/>
        </w:rPr>
        <w:t>forintosítva</w:t>
      </w:r>
      <w:proofErr w:type="spellEnd"/>
      <w:r w:rsidRPr="00116445">
        <w:rPr>
          <w:color w:val="000000" w:themeColor="text1"/>
        </w:rPr>
        <w:t xml:space="preserve"> kell s</w:t>
      </w:r>
      <w:r w:rsidRPr="00116445">
        <w:t>zerepeltetni.</w:t>
      </w:r>
      <w:r w:rsidR="009531F7" w:rsidRPr="00116445">
        <w:t xml:space="preserve"> </w:t>
      </w:r>
    </w:p>
    <w:p w14:paraId="43B439F1" w14:textId="0C2B2426" w:rsidR="009531F7" w:rsidRPr="00116445" w:rsidRDefault="009531F7" w:rsidP="00116445">
      <w:pPr>
        <w:pStyle w:val="NormlWeb"/>
        <w:spacing w:before="0" w:beforeAutospacing="0" w:after="0" w:afterAutospacing="0" w:line="276" w:lineRule="auto"/>
        <w:rPr>
          <w:rFonts w:ascii="Calibri" w:eastAsiaTheme="minorHAnsi" w:hAnsi="Calibri" w:cstheme="minorBidi"/>
          <w:sz w:val="20"/>
          <w:szCs w:val="20"/>
        </w:rPr>
      </w:pPr>
      <w:bookmarkStart w:id="13" w:name="_Hlk167885314"/>
      <w:r w:rsidRPr="00116445">
        <w:rPr>
          <w:rFonts w:ascii="Calibri" w:eastAsiaTheme="minorHAnsi" w:hAnsi="Calibri" w:cstheme="minorBidi"/>
          <w:sz w:val="20"/>
          <w:szCs w:val="20"/>
        </w:rPr>
        <w:t>A százalékos mezőkben az adatszolgáltató köteles az adatokat 0.0000-100.0000 közötti értékként jelenteni, azaz, ha adott mezőben 30%-os értéknek kellene szerepelnie, akkor azt adott mezőben 30.0000 formátumban szükséges jelenteni.</w:t>
      </w:r>
    </w:p>
    <w:p w14:paraId="7F260F73" w14:textId="1CEEB139" w:rsidR="00694E92" w:rsidRPr="00116445" w:rsidRDefault="00694E92" w:rsidP="00116445">
      <w:pPr>
        <w:pStyle w:val="Cmsor2"/>
      </w:pPr>
      <w:bookmarkStart w:id="14" w:name="_Toc184375286"/>
      <w:bookmarkEnd w:id="13"/>
      <w:r w:rsidRPr="00116445">
        <w:t>Az adatgyűjtés</w:t>
      </w:r>
      <w:r w:rsidR="00052BC8" w:rsidRPr="00116445">
        <w:t>ben szereplő ügyletek, az adatmodell</w:t>
      </w:r>
      <w:r w:rsidRPr="00116445">
        <w:t xml:space="preserve"> felépítése</w:t>
      </w:r>
      <w:bookmarkEnd w:id="14"/>
    </w:p>
    <w:p w14:paraId="26361534" w14:textId="6E891844" w:rsidR="00896040" w:rsidRPr="00116445" w:rsidRDefault="00253D6F" w:rsidP="00116445">
      <w:r w:rsidRPr="00116445">
        <w:t>A BETREG adatgyűjtésben jelentendő</w:t>
      </w:r>
      <w:r w:rsidR="00BB4DDA" w:rsidRPr="00116445">
        <w:t xml:space="preserve">k az adatszolgáltató által kapott hitelkeretek, a felvett hitelek, az adatszolgáltatónál elhelyezett betétek (ideértve a mérleg alatti határidős betéteket is) és a </w:t>
      </w:r>
      <w:proofErr w:type="spellStart"/>
      <w:r w:rsidR="00BB4DDA" w:rsidRPr="00116445">
        <w:t>repóügyletekből</w:t>
      </w:r>
      <w:proofErr w:type="spellEnd"/>
      <w:r w:rsidR="00BB4DDA" w:rsidRPr="00116445">
        <w:t xml:space="preserve"> származó kötelezettségek függetlenül a partner(</w:t>
      </w:r>
      <w:proofErr w:type="spellStart"/>
      <w:r w:rsidR="00BB4DDA" w:rsidRPr="00116445">
        <w:t>ek</w:t>
      </w:r>
      <w:proofErr w:type="spellEnd"/>
      <w:r w:rsidR="00BB4DDA" w:rsidRPr="00116445">
        <w:t>) szektorától (azaz minden szektor jelentendő).</w:t>
      </w:r>
    </w:p>
    <w:p w14:paraId="1338ACC9" w14:textId="7FBD705B" w:rsidR="007C251B" w:rsidRPr="00116445" w:rsidRDefault="00392A5E" w:rsidP="00116445">
      <w:r w:rsidRPr="00116445">
        <w:t xml:space="preserve">Az adatmodellben szerepelnek instrumentum táblák egyrészt a betéti termékekre, másrészt a felvett hitelekre és </w:t>
      </w:r>
      <w:proofErr w:type="spellStart"/>
      <w:r w:rsidRPr="00116445">
        <w:t>repó</w:t>
      </w:r>
      <w:proofErr w:type="spellEnd"/>
      <w:r w:rsidRPr="00116445">
        <w:t xml:space="preserve"> kötelezettségekre, egy tábla a tranzakciók megfigyelésére, ügyféltáblák és ügyfél-instrumentum kapcsolótábla.</w:t>
      </w:r>
      <w:r w:rsidR="007C251B" w:rsidRPr="00116445">
        <w:t xml:space="preserve"> </w:t>
      </w:r>
      <w:r w:rsidR="007C251B" w:rsidRPr="00116445">
        <w:rPr>
          <w:rFonts w:asciiTheme="minorHAnsi" w:hAnsiTheme="minorHAnsi" w:cstheme="minorHAnsi"/>
        </w:rPr>
        <w:t>Az instrumentum típusok szerinti besorolás nem változhat az ügylet élettartama alatt - ez alól csak azok az esetek kivételek, ahol az érintett instrumentumok kategorizálására vonatkozó előírás a besorolás módosítására lehetőséget ad/kötelezően előírja azt.</w:t>
      </w:r>
      <w:r w:rsidR="001C3C46" w:rsidRPr="00116445">
        <w:rPr>
          <w:rFonts w:asciiTheme="minorHAnsi" w:hAnsiTheme="minorHAnsi" w:cstheme="minorHAnsi"/>
        </w:rPr>
        <w:t xml:space="preserve"> Ennélfogva nem eredményezheti egy instrumentum kategóriájának módosítását az, ha egy ügylet a teljesítési határidőig nem kerül lezárásra, vagy ha a kötelezettség számvitelileg az értékesítésre </w:t>
      </w:r>
      <w:proofErr w:type="spellStart"/>
      <w:r w:rsidR="001C3C46" w:rsidRPr="00116445">
        <w:rPr>
          <w:rFonts w:asciiTheme="minorHAnsi" w:hAnsiTheme="minorHAnsi" w:cstheme="minorHAnsi"/>
        </w:rPr>
        <w:t>tartottá</w:t>
      </w:r>
      <w:proofErr w:type="spellEnd"/>
      <w:r w:rsidR="001C3C46" w:rsidRPr="00116445">
        <w:rPr>
          <w:rFonts w:asciiTheme="minorHAnsi" w:hAnsiTheme="minorHAnsi" w:cstheme="minorHAnsi"/>
        </w:rPr>
        <w:t xml:space="preserve"> minősített kategóriába kerül besorolásra.</w:t>
      </w:r>
    </w:p>
    <w:p w14:paraId="30CCF006" w14:textId="39F5C0B0" w:rsidR="00051A31" w:rsidRPr="00116445" w:rsidRDefault="00051A31" w:rsidP="00116445">
      <w:r w:rsidRPr="00116445">
        <w:lastRenderedPageBreak/>
        <w:t>Lakástakarékpénztári formában műkö</w:t>
      </w:r>
      <w:r w:rsidR="008C140F" w:rsidRPr="00116445">
        <w:t>d</w:t>
      </w:r>
      <w:r w:rsidRPr="00116445">
        <w:t>ő adatszolgáltatók esetén az állami támogatás jelentése tekintetében a kön</w:t>
      </w:r>
      <w:r w:rsidR="008C140F" w:rsidRPr="00116445">
        <w:t>y</w:t>
      </w:r>
      <w:r w:rsidRPr="00116445">
        <w:t>veléssel és az M04 jelű adatgyűjtéssel konzisztensen kell eljárni, azaz addig kell betétként kimutatni a lehívott állami támogatást, amíg az az M04-ben is betétként jelenik meg.</w:t>
      </w:r>
    </w:p>
    <w:p w14:paraId="717AB284" w14:textId="2C061BE8" w:rsidR="00C81460" w:rsidRPr="00116445" w:rsidRDefault="00C81460" w:rsidP="00116445">
      <w:pPr>
        <w:pStyle w:val="Cmsor2"/>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020237"/>
      <w:bookmarkStart w:id="31" w:name="_Toc184375287"/>
      <w:bookmarkEnd w:id="1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116445">
        <w:t xml:space="preserve">A </w:t>
      </w:r>
      <w:proofErr w:type="spellStart"/>
      <w:r w:rsidRPr="00116445">
        <w:t>MEGF</w:t>
      </w:r>
      <w:proofErr w:type="spellEnd"/>
      <w:r w:rsidRPr="00116445">
        <w:t xml:space="preserve"> kódú tábla kitöltésével kapcsolatos előírások</w:t>
      </w:r>
      <w:bookmarkEnd w:id="30"/>
      <w:bookmarkEnd w:id="31"/>
    </w:p>
    <w:p w14:paraId="0B1F66C5" w14:textId="218D4544" w:rsidR="00C81460" w:rsidRPr="00116445" w:rsidRDefault="00C81460" w:rsidP="00116445">
      <w:r w:rsidRPr="00116445">
        <w:t xml:space="preserve">A jelentésben az adatszolgáltató ügyletein kívül szerepeltetni kell az adatszolgáltató külföldi fióktelepének </w:t>
      </w:r>
      <w:r w:rsidR="00654448" w:rsidRPr="00116445">
        <w:t xml:space="preserve">ide vonatkozó </w:t>
      </w:r>
      <w:r w:rsidRPr="00116445">
        <w:t xml:space="preserve">ügyleteit is az adatszolgáltató jelentésében, de külön megfigyelt szervezet azonosítóval. A </w:t>
      </w:r>
      <w:proofErr w:type="spellStart"/>
      <w:r w:rsidRPr="00116445">
        <w:t>MEGF</w:t>
      </w:r>
      <w:proofErr w:type="spellEnd"/>
      <w:r w:rsidRPr="00116445">
        <w:t xml:space="preserve"> táblában azt kell jelenteni, hogy az adatszolgáltatásban az adatszolgáltató kire vonatkozóan teljesíti a jelentést. Amennyiben az adatszolgáltató nem rendelkezik külföldi fiókteleppel, a </w:t>
      </w:r>
      <w:proofErr w:type="spellStart"/>
      <w:r w:rsidRPr="00116445">
        <w:t>MEGF</w:t>
      </w:r>
      <w:proofErr w:type="spellEnd"/>
      <w:r w:rsidRPr="00116445">
        <w:t xml:space="preserve"> táblában az Adatszolgáltató törzsszáma és a Megfigyelt szervezet azonosító mezőkben is ugyanaz az érték, vagyis az adatszolgáltató törzsszáma jelentendő (vagyis ebben az esetben egy rekord jelentendő a </w:t>
      </w:r>
      <w:proofErr w:type="spellStart"/>
      <w:r w:rsidRPr="00116445">
        <w:t>MEGF</w:t>
      </w:r>
      <w:proofErr w:type="spellEnd"/>
      <w:r w:rsidRPr="00116445">
        <w:t xml:space="preserve"> táblában). </w:t>
      </w:r>
    </w:p>
    <w:p w14:paraId="4EB64DEF" w14:textId="77777777" w:rsidR="00C81460" w:rsidRPr="00116445" w:rsidRDefault="00C81460" w:rsidP="00116445">
      <w:r w:rsidRPr="00116445">
        <w:t xml:space="preserve">Amennyiben az adatszolgáltató külföldi fiókteleppel rendelkezik, megfigyelt szervezetként önmagát és a külföldi fióktelepet is főszabály szerint jelenteni kell. Abban az esetben, ha az adatszolgáltató egy külföldi fiókkal rendelkezik, akkor két rekordot kell jelenteni, az egyiknél a megfigyelt szervezet maga az adatszolgáltató, a másik rekordban pedig a külföldi fióktelep. </w:t>
      </w:r>
    </w:p>
    <w:p w14:paraId="42D8B6C5" w14:textId="77777777" w:rsidR="00C81460" w:rsidRPr="00116445" w:rsidRDefault="00C81460" w:rsidP="00116445">
      <w:r w:rsidRPr="00116445">
        <w:t xml:space="preserve">A megfigyelt szervezet azonosító az összes többi táblában kulcsazonosító, minden további táblában szerepeltetni kell. A külföldi fióktelep MNB által elvárt azonosítóját az MNB az adatszolgáltatás előtt megosztja az érintett adatszolgáltatóval, a továbbiakban a külföldi fióktelepet ezzel az azonosítóval kell jelenteni. </w:t>
      </w:r>
    </w:p>
    <w:p w14:paraId="0EE88174" w14:textId="032DB9E4" w:rsidR="00C81460" w:rsidRPr="00116445" w:rsidRDefault="00C81460" w:rsidP="00116445">
      <w:r w:rsidRPr="00116445">
        <w:t>A további táblákban a megfigyelt szervezet azonosítója kulcsmezőként fog szerepelni.</w:t>
      </w:r>
    </w:p>
    <w:p w14:paraId="0FF0637B" w14:textId="2CE26059" w:rsidR="00C81460" w:rsidRPr="00116445" w:rsidRDefault="00C81460" w:rsidP="00116445">
      <w:pPr>
        <w:pStyle w:val="Cmsor2"/>
      </w:pPr>
      <w:bookmarkStart w:id="32" w:name="_Toc184375288"/>
      <w:r w:rsidRPr="00116445">
        <w:t xml:space="preserve">A </w:t>
      </w:r>
      <w:proofErr w:type="spellStart"/>
      <w:r w:rsidR="001B3A72" w:rsidRPr="00116445">
        <w:t>INSTR_BET</w:t>
      </w:r>
      <w:proofErr w:type="spellEnd"/>
      <w:r w:rsidRPr="00116445">
        <w:t xml:space="preserve"> kódú tábla kitöltésével kapcsolatos előírások</w:t>
      </w:r>
      <w:bookmarkEnd w:id="32"/>
    </w:p>
    <w:p w14:paraId="2233998E" w14:textId="7F0C0FF1" w:rsidR="007C251B" w:rsidRPr="00116445" w:rsidRDefault="001B3A72" w:rsidP="00116445">
      <w:pPr>
        <w:autoSpaceDE w:val="0"/>
        <w:autoSpaceDN w:val="0"/>
        <w:spacing w:before="40" w:after="40"/>
      </w:pPr>
      <w:r w:rsidRPr="00116445">
        <w:t>A táblába</w:t>
      </w:r>
      <w:r w:rsidR="001D2F77" w:rsidRPr="00116445">
        <w:t>n</w:t>
      </w:r>
      <w:r w:rsidRPr="00116445">
        <w:t xml:space="preserve"> a betét típusú folyószámla és lekötött betét szerződéseket kell szerepeltetni. </w:t>
      </w:r>
      <w:r w:rsidR="007C251B" w:rsidRPr="00116445">
        <w:t xml:space="preserve">Betét típusú folyószámla </w:t>
      </w:r>
      <w:r w:rsidR="007C251B" w:rsidRPr="00116445">
        <w:rPr>
          <w:rFonts w:ascii="Times New Roman" w:hAnsi="Times New Roman" w:cs="Times New Roman"/>
        </w:rPr>
        <w:t xml:space="preserve">a </w:t>
      </w:r>
      <w:r w:rsidR="007C251B" w:rsidRPr="00116445">
        <w:t xml:space="preserve">hitelintézet által vezetett fizetési számlához és az ügyfél által bármikor hozzáférhető egyéb számlához kapcsolódó lekötetlen betét. </w:t>
      </w:r>
      <w:r w:rsidRPr="00116445">
        <w:t>A betét típusú folyószámla szerződéseket</w:t>
      </w:r>
      <w:r w:rsidR="007C251B" w:rsidRPr="00116445">
        <w:t xml:space="preserve"> (pl</w:t>
      </w:r>
      <w:r w:rsidR="00C86C46" w:rsidRPr="00116445">
        <w:t>.</w:t>
      </w:r>
      <w:r w:rsidR="007C251B" w:rsidRPr="00116445">
        <w:t xml:space="preserve"> </w:t>
      </w:r>
      <w:proofErr w:type="spellStart"/>
      <w:r w:rsidR="007C251B" w:rsidRPr="00116445">
        <w:t>látraszóló</w:t>
      </w:r>
      <w:proofErr w:type="spellEnd"/>
      <w:r w:rsidR="007C251B" w:rsidRPr="00116445">
        <w:t xml:space="preserve"> betétek) </w:t>
      </w:r>
      <w:r w:rsidRPr="00116445">
        <w:t>mindaddig jelenteni kell, amíg a szerződés meg</w:t>
      </w:r>
      <w:r w:rsidR="004908B4" w:rsidRPr="00116445">
        <w:t xml:space="preserve"> nem </w:t>
      </w:r>
      <w:r w:rsidRPr="00116445">
        <w:t xml:space="preserve">szűnik, annak egyenlegétől függetlenül. </w:t>
      </w:r>
    </w:p>
    <w:p w14:paraId="4FD27606" w14:textId="77777777" w:rsidR="007C251B" w:rsidRPr="00116445" w:rsidRDefault="007C251B" w:rsidP="00116445">
      <w:pPr>
        <w:autoSpaceDE w:val="0"/>
        <w:autoSpaceDN w:val="0"/>
        <w:spacing w:before="40" w:after="40"/>
      </w:pPr>
      <w:r w:rsidRPr="00116445">
        <w:t>Ugyanakkor a betétregiszterben az állományi adatok tekintetében (pl. fennálló tőke, könyv szerinti érték) csak a forrás típusú állományokat szükséges jelenteni, amennyiben a hó végén a számla egyenlege átfordul, a HITREG jelentésben:</w:t>
      </w:r>
    </w:p>
    <w:p w14:paraId="5806AFB3" w14:textId="0CCC8046" w:rsidR="007C251B" w:rsidRPr="00116445" w:rsidRDefault="007C251B" w:rsidP="00116445">
      <w:pPr>
        <w:autoSpaceDE w:val="0"/>
        <w:autoSpaceDN w:val="0"/>
        <w:spacing w:before="40" w:after="40"/>
      </w:pPr>
      <w:r w:rsidRPr="00116445">
        <w:t>- a folyószámlahitel (keret)szerződéssel nem rendelkező számlák esetén ’</w:t>
      </w:r>
      <w:proofErr w:type="spellStart"/>
      <w:r w:rsidRPr="00116445">
        <w:t>FOLY_HIT</w:t>
      </w:r>
      <w:proofErr w:type="spellEnd"/>
      <w:r w:rsidRPr="00116445">
        <w:t xml:space="preserve">’ </w:t>
      </w:r>
      <w:r w:rsidR="00C86C46" w:rsidRPr="00116445">
        <w:t>vagy ’</w:t>
      </w:r>
      <w:proofErr w:type="spellStart"/>
      <w:r w:rsidR="00C86C46" w:rsidRPr="00116445">
        <w:t>FOLY_HIT_EP</w:t>
      </w:r>
      <w:proofErr w:type="spellEnd"/>
      <w:r w:rsidR="00C86C46" w:rsidRPr="00116445">
        <w:t>’</w:t>
      </w:r>
      <w:r w:rsidRPr="00116445">
        <w:t xml:space="preserve"> instrumentum típussal kell jelenteni a negatív egyenleget. </w:t>
      </w:r>
    </w:p>
    <w:p w14:paraId="138F58F8" w14:textId="77777777" w:rsidR="007C251B" w:rsidRPr="00116445" w:rsidRDefault="007C251B" w:rsidP="00116445">
      <w:pPr>
        <w:autoSpaceDE w:val="0"/>
        <w:autoSpaceDN w:val="0"/>
        <w:spacing w:before="40" w:after="40"/>
      </w:pPr>
      <w:r w:rsidRPr="00116445">
        <w:t>- a folyószámlahitel (keret)szerződéssel rendelkező számlák esetén ’</w:t>
      </w:r>
      <w:proofErr w:type="spellStart"/>
      <w:r w:rsidRPr="00116445">
        <w:t>RULIR_FOLY</w:t>
      </w:r>
      <w:proofErr w:type="spellEnd"/>
      <w:r w:rsidRPr="00116445">
        <w:t xml:space="preserve">’ instrumentum típussal kell jelenteni a negatív egyenleget. Megjegyezzük, hogy amennyiben a szerződésben szerepel folyószámlahitel keret, az mindig szerepeltetendő a HITREG-ben, kihasználtságától függetlenül. </w:t>
      </w:r>
    </w:p>
    <w:p w14:paraId="7D54EDFE" w14:textId="49616280" w:rsidR="007C251B" w:rsidRPr="00116445" w:rsidRDefault="007C251B" w:rsidP="00116445">
      <w:pPr>
        <w:autoSpaceDE w:val="0"/>
        <w:autoSpaceDN w:val="0"/>
        <w:spacing w:before="40" w:after="40"/>
      </w:pPr>
      <w:r w:rsidRPr="00116445">
        <w:t xml:space="preserve">Mindez azt jelenti, hogy amennyiben folyószámlahitel keretszerződéssel rendelkezik a folyószámla, az mindig szerepel mind a HITREG-ben, mind a BETREG-ben, de </w:t>
      </w:r>
      <w:r w:rsidR="004C36D5" w:rsidRPr="00116445">
        <w:t xml:space="preserve">fennálló tőke </w:t>
      </w:r>
      <w:r w:rsidRPr="00116445">
        <w:t>állománya csak az egyik jelentésben van, amennyiben nincs folyószámlahitel keret, akkor csak abban az esetben kerül a</w:t>
      </w:r>
      <w:r w:rsidR="00C86C46" w:rsidRPr="00116445">
        <w:t xml:space="preserve">z instrumentum </w:t>
      </w:r>
      <w:r w:rsidRPr="00116445">
        <w:t>a HITREG-be, ha kényszerhitel keletkezik</w:t>
      </w:r>
      <w:r w:rsidR="00C86C46" w:rsidRPr="00116445">
        <w:t>,</w:t>
      </w:r>
      <w:r w:rsidRPr="00116445">
        <w:t xml:space="preserve"> és csak annyi ideig, ameddig az létezik (a kényszerhitel 0 </w:t>
      </w:r>
      <w:r w:rsidR="00C86C46" w:rsidRPr="00116445">
        <w:t xml:space="preserve">összegű </w:t>
      </w:r>
      <w:r w:rsidRPr="00116445">
        <w:t>kapcsolódó állományi adatok esetén nem tartható bent a HITREG-ben, ld</w:t>
      </w:r>
      <w:r w:rsidR="00C86C46" w:rsidRPr="00116445">
        <w:t>.</w:t>
      </w:r>
      <w:r w:rsidRPr="00116445">
        <w:t xml:space="preserve"> HITREG módszertani segédlet 1.10.20. pontja).</w:t>
      </w:r>
    </w:p>
    <w:p w14:paraId="3E3B298D" w14:textId="38D4B38B" w:rsidR="007C251B" w:rsidRPr="00116445" w:rsidRDefault="007C251B" w:rsidP="00116445">
      <w:pPr>
        <w:autoSpaceDE w:val="0"/>
        <w:autoSpaceDN w:val="0"/>
        <w:spacing w:before="40" w:after="40"/>
      </w:pPr>
      <w:r w:rsidRPr="00116445">
        <w:t xml:space="preserve">Azokat a folyószámla szerződéshez (pl. </w:t>
      </w:r>
      <w:proofErr w:type="spellStart"/>
      <w:r w:rsidRPr="00116445">
        <w:t>látraszóló</w:t>
      </w:r>
      <w:proofErr w:type="spellEnd"/>
      <w:r w:rsidRPr="00116445">
        <w:t xml:space="preserve"> betét) kapcsolódó attribútumokat, amelyek függetlenek a folyószámla egyenlegétől, mindig a BETREG adatgyűjtésben kell szerepeltetni. </w:t>
      </w:r>
    </w:p>
    <w:p w14:paraId="63E1BF24" w14:textId="44B31991" w:rsidR="00B944EB" w:rsidRPr="00116445" w:rsidRDefault="004908B4" w:rsidP="00116445">
      <w:r w:rsidRPr="00116445">
        <w:rPr>
          <w:b/>
          <w:bCs/>
        </w:rPr>
        <w:t>„Ügyletazonosító</w:t>
      </w:r>
      <w:r w:rsidR="002713E9" w:rsidRPr="00116445">
        <w:rPr>
          <w:b/>
          <w:bCs/>
        </w:rPr>
        <w:t xml:space="preserve"> (betétügyletek esetén)</w:t>
      </w:r>
      <w:r w:rsidRPr="00116445">
        <w:rPr>
          <w:b/>
          <w:bCs/>
        </w:rPr>
        <w:t xml:space="preserve">” </w:t>
      </w:r>
      <w:r w:rsidRPr="00116445">
        <w:t>mező értékének</w:t>
      </w:r>
      <w:r w:rsidRPr="00116445">
        <w:rPr>
          <w:b/>
          <w:bCs/>
        </w:rPr>
        <w:t xml:space="preserve"> </w:t>
      </w:r>
      <w:r w:rsidRPr="00116445">
        <w:t xml:space="preserve">egyedinek és időben állandónak kell lennie, az ügylet élettartama során nem változhat. A HITREG és BETREG instrumentum azonosító lehet azonos. A </w:t>
      </w:r>
      <w:r w:rsidRPr="00116445">
        <w:rPr>
          <w:b/>
          <w:bCs/>
        </w:rPr>
        <w:t>„Folyószámla azonosító</w:t>
      </w:r>
      <w:r w:rsidR="002713E9" w:rsidRPr="00116445">
        <w:rPr>
          <w:b/>
          <w:bCs/>
        </w:rPr>
        <w:t>ja</w:t>
      </w:r>
      <w:r w:rsidRPr="00116445">
        <w:rPr>
          <w:b/>
          <w:bCs/>
        </w:rPr>
        <w:t>”</w:t>
      </w:r>
      <w:r w:rsidRPr="00116445">
        <w:t xml:space="preserve"> mező értéke </w:t>
      </w:r>
      <w:r w:rsidR="00380005" w:rsidRPr="00116445">
        <w:t xml:space="preserve">lehet több ügyletnél azonos, amennyiben egy folyószámláról több lekötés történik. </w:t>
      </w:r>
      <w:r w:rsidR="00A15B48" w:rsidRPr="00116445">
        <w:t>A f</w:t>
      </w:r>
      <w:r w:rsidR="00380005" w:rsidRPr="00116445">
        <w:t>olyószáml</w:t>
      </w:r>
      <w:r w:rsidR="00A15B48" w:rsidRPr="00116445">
        <w:t>a</w:t>
      </w:r>
      <w:r w:rsidR="00380005" w:rsidRPr="00116445">
        <w:t xml:space="preserve"> esetén </w:t>
      </w:r>
      <w:r w:rsidR="00A15B48" w:rsidRPr="00116445">
        <w:t xml:space="preserve">– amelyből az eltérő ügyletazonosítójú lekötések történnek - </w:t>
      </w:r>
      <w:r w:rsidR="00380005" w:rsidRPr="00116445">
        <w:t xml:space="preserve">az ügylet és a folyószámla azonosító </w:t>
      </w:r>
      <w:r w:rsidR="00A15B48" w:rsidRPr="00116445">
        <w:t>meg kell egyezzen</w:t>
      </w:r>
      <w:r w:rsidR="00380005" w:rsidRPr="00116445">
        <w:t>.</w:t>
      </w:r>
    </w:p>
    <w:p w14:paraId="282331CF" w14:textId="49E3375F" w:rsidR="00AF196F" w:rsidRPr="00116445" w:rsidRDefault="00AF196F" w:rsidP="00116445">
      <w:r w:rsidRPr="00116445">
        <w:t>Példa</w:t>
      </w:r>
      <w:r w:rsidR="00F244CC" w:rsidRPr="00116445">
        <w:t>:</w:t>
      </w:r>
    </w:p>
    <w:p w14:paraId="70B0704B" w14:textId="50FE1575" w:rsidR="00D64346" w:rsidRPr="00116445" w:rsidRDefault="00F244CC" w:rsidP="00116445">
      <w:r w:rsidRPr="00116445">
        <w:rPr>
          <w:noProof/>
        </w:rPr>
        <w:lastRenderedPageBreak/>
        <w:drawing>
          <wp:inline distT="0" distB="0" distL="0" distR="0" wp14:anchorId="0384302C" wp14:editId="5391F60F">
            <wp:extent cx="6047740" cy="508635"/>
            <wp:effectExtent l="0" t="0" r="0" b="571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7740" cy="508635"/>
                    </a:xfrm>
                    <a:prstGeom prst="rect">
                      <a:avLst/>
                    </a:prstGeom>
                    <a:noFill/>
                    <a:ln>
                      <a:noFill/>
                    </a:ln>
                  </pic:spPr>
                </pic:pic>
              </a:graphicData>
            </a:graphic>
          </wp:inline>
        </w:drawing>
      </w:r>
    </w:p>
    <w:p w14:paraId="7F6F95B4" w14:textId="77777777" w:rsidR="007C251B" w:rsidRPr="00116445" w:rsidRDefault="007C251B" w:rsidP="00116445">
      <w:r w:rsidRPr="00116445">
        <w:t>Folyószámla azonosítóval kapcsolatos speciális előírások:</w:t>
      </w:r>
    </w:p>
    <w:p w14:paraId="76CF0D54" w14:textId="77777777" w:rsidR="007C251B" w:rsidRPr="00116445" w:rsidRDefault="007C251B" w:rsidP="00116445">
      <w:pPr>
        <w:pStyle w:val="Listaszerbekezds"/>
        <w:numPr>
          <w:ilvl w:val="0"/>
          <w:numId w:val="41"/>
        </w:numPr>
      </w:pPr>
      <w:r w:rsidRPr="00116445">
        <w:t>A ’</w:t>
      </w:r>
      <w:proofErr w:type="spellStart"/>
      <w:r w:rsidRPr="00116445">
        <w:t>BET_KOT_KONYVESBET</w:t>
      </w:r>
      <w:proofErr w:type="spellEnd"/>
      <w:r w:rsidRPr="00116445">
        <w:t>’ instrumentum típuson jelentett ügyletek esetén a folyószámla azonosító – amennyiben nem kapcsolódik az instrumentumhoz folyószámla - egységesen ’</w:t>
      </w:r>
      <w:proofErr w:type="spellStart"/>
      <w:r w:rsidRPr="00116445">
        <w:t>TECH_KONYVESBET</w:t>
      </w:r>
      <w:proofErr w:type="spellEnd"/>
      <w:r w:rsidRPr="00116445">
        <w:t xml:space="preserve">’ kell legyen. </w:t>
      </w:r>
    </w:p>
    <w:p w14:paraId="003F41EF" w14:textId="77777777" w:rsidR="007C251B" w:rsidRPr="00116445" w:rsidRDefault="007C251B" w:rsidP="00116445">
      <w:pPr>
        <w:pStyle w:val="Listaszerbekezds"/>
        <w:numPr>
          <w:ilvl w:val="0"/>
          <w:numId w:val="41"/>
        </w:numPr>
      </w:pPr>
      <w:r w:rsidRPr="00116445">
        <w:t>A lakástakarékpénztári formában működő adatszolgáltatók lakástakarékpénztári megtakarítási számlája esetén – amennyiben nem kapcsolódik az instrumentumhoz folyószámla - ’</w:t>
      </w:r>
      <w:proofErr w:type="spellStart"/>
      <w:r w:rsidRPr="00116445">
        <w:t>TECH_LTP</w:t>
      </w:r>
      <w:proofErr w:type="spellEnd"/>
      <w:r w:rsidRPr="00116445">
        <w:t xml:space="preserve">’ érték jelentendő. </w:t>
      </w:r>
    </w:p>
    <w:p w14:paraId="15D12F64" w14:textId="0C7BCBA7" w:rsidR="007C251B" w:rsidRPr="00116445" w:rsidRDefault="007C251B" w:rsidP="00116445">
      <w:pPr>
        <w:pStyle w:val="Listaszerbekezds"/>
        <w:numPr>
          <w:ilvl w:val="0"/>
          <w:numId w:val="41"/>
        </w:numPr>
      </w:pPr>
      <w:r w:rsidRPr="00116445">
        <w:t>Amennyiben túlfizetés történik az ügyfél tartozása tekintetében, akkor az betétként szerepeltetendő a BETREG-ben. Amennyiben nincs folyószámla/hitelszámla azonosító a rendszerben (ideértve a hitelkártyákhoz tartozó számlákat is), a folyószámla azonosító ’</w:t>
      </w:r>
      <w:proofErr w:type="spellStart"/>
      <w:r w:rsidRPr="00116445">
        <w:t>TECH_TULFIZ</w:t>
      </w:r>
      <w:proofErr w:type="spellEnd"/>
      <w:r w:rsidRPr="00116445">
        <w:t>’ kell legyen.</w:t>
      </w:r>
    </w:p>
    <w:p w14:paraId="1513C056" w14:textId="25E8ADDD" w:rsidR="007C251B" w:rsidRPr="00116445" w:rsidRDefault="007C251B" w:rsidP="00116445">
      <w:pPr>
        <w:pStyle w:val="Listaszerbekezds"/>
        <w:numPr>
          <w:ilvl w:val="0"/>
          <w:numId w:val="41"/>
        </w:numPr>
      </w:pPr>
      <w:r w:rsidRPr="00116445">
        <w:t>’</w:t>
      </w:r>
      <w:proofErr w:type="spellStart"/>
      <w:r w:rsidRPr="00116445">
        <w:t>TECH_EGYEB</w:t>
      </w:r>
      <w:proofErr w:type="spellEnd"/>
      <w:r w:rsidRPr="00116445">
        <w:t xml:space="preserve">’ folyószámla azonosítót kell alkalmazni egyrészt abban az esetben, ha régi lekötött betétek még léteznek, de a hozzájuk kapcsolódó folyószámlák már nem, másrészt </w:t>
      </w:r>
      <w:proofErr w:type="spellStart"/>
      <w:r w:rsidRPr="00116445">
        <w:t>MTM</w:t>
      </w:r>
      <w:proofErr w:type="spellEnd"/>
      <w:r w:rsidRPr="00116445">
        <w:t xml:space="preserve"> ügyletekhez kapcsolódó kötelezettségek esetén</w:t>
      </w:r>
      <w:bookmarkStart w:id="33" w:name="_Hlk178603036"/>
      <w:r w:rsidR="00181FDE" w:rsidRPr="00116445">
        <w:t>, illetve analitikusan nem bontható állományok jelentése esetén</w:t>
      </w:r>
      <w:bookmarkEnd w:id="33"/>
    </w:p>
    <w:p w14:paraId="69AAB49E" w14:textId="659A5B3B" w:rsidR="00600A45" w:rsidRPr="00116445" w:rsidRDefault="00815E1F" w:rsidP="00116445">
      <w:r w:rsidRPr="00116445">
        <w:t>A</w:t>
      </w:r>
      <w:r w:rsidR="00365720" w:rsidRPr="00116445">
        <w:t>z</w:t>
      </w:r>
      <w:r w:rsidRPr="00116445">
        <w:t xml:space="preserve"> </w:t>
      </w:r>
      <w:r w:rsidRPr="00116445">
        <w:rPr>
          <w:b/>
          <w:bCs/>
        </w:rPr>
        <w:t>„</w:t>
      </w:r>
      <w:r w:rsidR="00365720" w:rsidRPr="00116445">
        <w:rPr>
          <w:b/>
          <w:bCs/>
        </w:rPr>
        <w:t>Instrumentum típus</w:t>
      </w:r>
      <w:r w:rsidR="002713E9" w:rsidRPr="00116445">
        <w:rPr>
          <w:b/>
          <w:bCs/>
        </w:rPr>
        <w:t>a</w:t>
      </w:r>
      <w:r w:rsidRPr="00116445">
        <w:rPr>
          <w:b/>
          <w:bCs/>
        </w:rPr>
        <w:t>”</w:t>
      </w:r>
      <w:r w:rsidRPr="00116445">
        <w:t xml:space="preserve"> mezőben </w:t>
      </w:r>
      <w:r w:rsidR="00600A45" w:rsidRPr="00116445">
        <w:t xml:space="preserve">alapvetően az M04 jelű adatszolgáltatásban foglaltaknak megfelelően kell besorolni a betéteket, a </w:t>
      </w:r>
      <w:r w:rsidR="00095C17" w:rsidRPr="00116445">
        <w:t>BET</w:t>
      </w:r>
      <w:r w:rsidR="00600A45" w:rsidRPr="00116445">
        <w:t>REG bontás részletesebb, a megfeleltetés az alábbiak szerint teljesül:</w:t>
      </w:r>
    </w:p>
    <w:p w14:paraId="67F9232D" w14:textId="77777777" w:rsidR="00A05A1C" w:rsidRPr="00116445" w:rsidRDefault="00A05A1C" w:rsidP="00116445">
      <w:r w:rsidRPr="00116445">
        <w:rPr>
          <w:noProof/>
        </w:rPr>
        <w:drawing>
          <wp:inline distT="0" distB="0" distL="0" distR="0" wp14:anchorId="7C13B079" wp14:editId="073E0C81">
            <wp:extent cx="6051600" cy="4510800"/>
            <wp:effectExtent l="0" t="0" r="6350" b="4445"/>
            <wp:docPr id="195912882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51600" cy="4510800"/>
                    </a:xfrm>
                    <a:prstGeom prst="rect">
                      <a:avLst/>
                    </a:prstGeom>
                    <a:noFill/>
                    <a:ln>
                      <a:noFill/>
                    </a:ln>
                  </pic:spPr>
                </pic:pic>
              </a:graphicData>
            </a:graphic>
          </wp:inline>
        </w:drawing>
      </w:r>
    </w:p>
    <w:p w14:paraId="28D52C49" w14:textId="026B9ADF" w:rsidR="00DE1A2E" w:rsidRPr="00116445" w:rsidRDefault="00DE1A2E" w:rsidP="00116445"/>
    <w:p w14:paraId="359224DC" w14:textId="3DE4F5BD" w:rsidR="00906F50" w:rsidRPr="00116445" w:rsidRDefault="00906F50" w:rsidP="00116445">
      <w:r w:rsidRPr="00116445">
        <w:t>A BETREG-ben ennek megfelelően nem jelentendő az elektronikus pénz, a kereskedelmi hitelek és előlegek, illetve az egyéb kötelezettségek és passzív elszámolások.</w:t>
      </w:r>
    </w:p>
    <w:p w14:paraId="6FC6DAE4" w14:textId="0CEE85DD" w:rsidR="00600A45" w:rsidRPr="00116445" w:rsidRDefault="00600A45" w:rsidP="00116445">
      <w:r w:rsidRPr="00116445">
        <w:t>Az instrumentum típusokkal kapcsolatos kiemelt besorolási szempontok a következők:</w:t>
      </w:r>
    </w:p>
    <w:p w14:paraId="6BFC02B2" w14:textId="39C09F43" w:rsidR="00600A45" w:rsidRPr="00116445" w:rsidRDefault="00815E1F" w:rsidP="00116445">
      <w:pPr>
        <w:pStyle w:val="Listaszerbekezds"/>
        <w:numPr>
          <w:ilvl w:val="0"/>
          <w:numId w:val="24"/>
        </w:numPr>
      </w:pPr>
      <w:r w:rsidRPr="00116445">
        <w:t>a befektetési tevékenységhez nyitott számlákat külön instrumentum típuson (’</w:t>
      </w:r>
      <w:proofErr w:type="spellStart"/>
      <w:r w:rsidRPr="00116445">
        <w:t>BET_KOT_EPSZLA</w:t>
      </w:r>
      <w:proofErr w:type="spellEnd"/>
      <w:r w:rsidRPr="00116445">
        <w:t>’) szükséges jelenteni.</w:t>
      </w:r>
      <w:r w:rsidR="00770835" w:rsidRPr="00116445">
        <w:t xml:space="preserve"> </w:t>
      </w:r>
    </w:p>
    <w:p w14:paraId="25438D54" w14:textId="0D95BD10" w:rsidR="00770835" w:rsidRPr="00116445" w:rsidRDefault="00600A45" w:rsidP="00116445">
      <w:pPr>
        <w:pStyle w:val="Listaszerbekezds"/>
        <w:numPr>
          <w:ilvl w:val="0"/>
          <w:numId w:val="24"/>
        </w:numPr>
      </w:pPr>
      <w:r w:rsidRPr="00116445">
        <w:t>a</w:t>
      </w:r>
      <w:r w:rsidR="00770835" w:rsidRPr="00116445">
        <w:t xml:space="preserve"> kapott hitelnyújtási elkötelezettségek közül a határidős betéteket kell jelenteni a táblában ’</w:t>
      </w:r>
      <w:proofErr w:type="spellStart"/>
      <w:r w:rsidR="00770835" w:rsidRPr="00116445">
        <w:t>BET_HATARIDOS</w:t>
      </w:r>
      <w:proofErr w:type="spellEnd"/>
      <w:r w:rsidR="00770835" w:rsidRPr="00116445">
        <w:t>’ terméktípuson.</w:t>
      </w:r>
    </w:p>
    <w:p w14:paraId="29B77382" w14:textId="170BD445" w:rsidR="00600A45" w:rsidRPr="00116445" w:rsidRDefault="00600A45" w:rsidP="00116445">
      <w:pPr>
        <w:pStyle w:val="Listaszerbekezds"/>
        <w:numPr>
          <w:ilvl w:val="0"/>
          <w:numId w:val="24"/>
        </w:numPr>
      </w:pPr>
      <w:r w:rsidRPr="00116445">
        <w:t>a transzferálható betétek között (’</w:t>
      </w:r>
      <w:proofErr w:type="spellStart"/>
      <w:r w:rsidRPr="00116445">
        <w:t>BET_KOT_TRSZFR</w:t>
      </w:r>
      <w:proofErr w:type="spellEnd"/>
      <w:r w:rsidRPr="00116445">
        <w:t>’) kell kimutatni az olyan - a folyószámlabetétek alkategóriáját képező - betéteket, amelyekről jelentős késedelem, korlátozás vagy büntetés nélkül, kérésre közvetlenül fizetések teljesíthetők más gazdasági szereplőknek átutalás, beszedési megbízás, esetleg hitelkártya vagy bankkártya, elektronikus pénz, csekk vagy hasonló általánosan használt pénzforgalmi eszközök révén. Nem tekinthető transzferálható betétnek a csak készpénz felvételére szolgáló betét, vagy az olyan betét, amelyről csak a pénztulajdonos más betétje közbeiktatásával vehető fel készpénz, vagy teljesíthető átutalás. Az M04-től eltérően cash-</w:t>
      </w:r>
      <w:proofErr w:type="spellStart"/>
      <w:r w:rsidRPr="00116445">
        <w:t>pool</w:t>
      </w:r>
      <w:proofErr w:type="spellEnd"/>
      <w:r w:rsidRPr="00116445">
        <w:t xml:space="preserve"> konstrukcióba tartozó transzferálható betétek a ’</w:t>
      </w:r>
      <w:proofErr w:type="spellStart"/>
      <w:r w:rsidRPr="00116445">
        <w:t>BET_KOT_TRSZFR</w:t>
      </w:r>
      <w:proofErr w:type="spellEnd"/>
      <w:r w:rsidRPr="00116445">
        <w:t xml:space="preserve">’ kódon jelentendők és emellett a </w:t>
      </w:r>
      <w:proofErr w:type="spellStart"/>
      <w:r w:rsidRPr="00116445">
        <w:t>CASHPOOL_KOD</w:t>
      </w:r>
      <w:proofErr w:type="spellEnd"/>
      <w:r w:rsidRPr="00116445">
        <w:t xml:space="preserve"> mezőben ’I</w:t>
      </w:r>
      <w:r w:rsidR="0081431B" w:rsidRPr="00116445">
        <w:t>’</w:t>
      </w:r>
      <w:r w:rsidRPr="00116445">
        <w:t xml:space="preserve">, a </w:t>
      </w:r>
      <w:proofErr w:type="spellStart"/>
      <w:r w:rsidRPr="00116445">
        <w:t>CASHPOOL_TIP_KOD</w:t>
      </w:r>
      <w:proofErr w:type="spellEnd"/>
      <w:r w:rsidRPr="00116445">
        <w:t xml:space="preserve"> mezőben '</w:t>
      </w:r>
      <w:proofErr w:type="spellStart"/>
      <w:r w:rsidRPr="00116445">
        <w:t>NOTIONAL_CP</w:t>
      </w:r>
      <w:proofErr w:type="spellEnd"/>
      <w:r w:rsidRPr="00116445">
        <w:t>' szerepeltetendő (és fordítva, amely transzferálható betét nem tartozik cash-</w:t>
      </w:r>
      <w:proofErr w:type="spellStart"/>
      <w:r w:rsidRPr="00116445">
        <w:t>pool</w:t>
      </w:r>
      <w:proofErr w:type="spellEnd"/>
      <w:r w:rsidRPr="00116445">
        <w:t xml:space="preserve"> konstrukcióba, ott a </w:t>
      </w:r>
      <w:proofErr w:type="spellStart"/>
      <w:r w:rsidRPr="00116445">
        <w:t>a</w:t>
      </w:r>
      <w:proofErr w:type="spellEnd"/>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 </w:t>
      </w:r>
      <w:r w:rsidR="0025790B" w:rsidRPr="00116445">
        <w:t>A cash-</w:t>
      </w:r>
      <w:proofErr w:type="spellStart"/>
      <w:r w:rsidR="0025790B" w:rsidRPr="00116445">
        <w:t>pool</w:t>
      </w:r>
      <w:proofErr w:type="spellEnd"/>
      <w:r w:rsidR="0025790B" w:rsidRPr="00116445">
        <w:t xml:space="preserve"> konstrukciók besorolása tekintetében a HITREG-ben foglaltaknak megfelelően kell eljárni, a </w:t>
      </w:r>
      <w:proofErr w:type="spellStart"/>
      <w:r w:rsidR="0025790B" w:rsidRPr="00116445">
        <w:t>notional</w:t>
      </w:r>
      <w:proofErr w:type="spellEnd"/>
      <w:r w:rsidR="0025790B" w:rsidRPr="00116445">
        <w:t xml:space="preserve"> cash-</w:t>
      </w:r>
      <w:proofErr w:type="spellStart"/>
      <w:r w:rsidR="0025790B" w:rsidRPr="00116445">
        <w:t>pool</w:t>
      </w:r>
      <w:proofErr w:type="spellEnd"/>
      <w:r w:rsidR="0025790B" w:rsidRPr="00116445">
        <w:t xml:space="preserve"> szerinti besorolás konzisztens kell legyen az M04 jelű adatszolgáltatással.</w:t>
      </w:r>
    </w:p>
    <w:p w14:paraId="38DF289C" w14:textId="0B167917" w:rsidR="005152C9" w:rsidRPr="00116445" w:rsidRDefault="005152C9" w:rsidP="00116445">
      <w:pPr>
        <w:pStyle w:val="Listaszerbekezds"/>
        <w:numPr>
          <w:ilvl w:val="0"/>
          <w:numId w:val="24"/>
        </w:numPr>
      </w:pPr>
      <w:r w:rsidRPr="00116445">
        <w:t>ugyanígy kell eljárni ’</w:t>
      </w:r>
      <w:proofErr w:type="spellStart"/>
      <w:r w:rsidRPr="00116445">
        <w:t>BET_KOT_LATRA</w:t>
      </w:r>
      <w:proofErr w:type="spellEnd"/>
      <w:r w:rsidRPr="00116445">
        <w:t>’ és ’</w:t>
      </w:r>
      <w:proofErr w:type="spellStart"/>
      <w:r w:rsidRPr="00116445">
        <w:t>BET_KOT_ON</w:t>
      </w:r>
      <w:proofErr w:type="spellEnd"/>
      <w:r w:rsidRPr="00116445">
        <w:t>’ instrumentum típusok esetén: amennyiben cash-</w:t>
      </w:r>
      <w:proofErr w:type="spellStart"/>
      <w:r w:rsidRPr="00116445">
        <w:t>pool</w:t>
      </w:r>
      <w:proofErr w:type="spellEnd"/>
      <w:r w:rsidRPr="00116445">
        <w:t xml:space="preserve"> konstrukciók részét képezik, esetükben a </w:t>
      </w:r>
      <w:proofErr w:type="spellStart"/>
      <w:r w:rsidRPr="00116445">
        <w:t>CASHPOOL_KOD</w:t>
      </w:r>
      <w:proofErr w:type="spellEnd"/>
      <w:r w:rsidRPr="00116445">
        <w:t xml:space="preserve"> mezőben ’I</w:t>
      </w:r>
      <w:r w:rsidR="0081431B" w:rsidRPr="00116445">
        <w:t>’</w:t>
      </w:r>
      <w:r w:rsidRPr="00116445">
        <w:t xml:space="preserve">, </w:t>
      </w:r>
      <w:proofErr w:type="spellStart"/>
      <w:r w:rsidR="004A76BE" w:rsidRPr="00116445">
        <w:t>notional</w:t>
      </w:r>
      <w:proofErr w:type="spellEnd"/>
      <w:r w:rsidR="004A76BE" w:rsidRPr="00116445">
        <w:t xml:space="preserve"> cash-</w:t>
      </w:r>
      <w:proofErr w:type="spellStart"/>
      <w:r w:rsidR="004A76BE" w:rsidRPr="00116445">
        <w:t>pool</w:t>
      </w:r>
      <w:proofErr w:type="spellEnd"/>
      <w:r w:rsidR="004A76BE" w:rsidRPr="00116445">
        <w:t xml:space="preserve"> konstrukció esetén </w:t>
      </w:r>
      <w:r w:rsidRPr="00116445">
        <w:t xml:space="preserve">a </w:t>
      </w:r>
      <w:proofErr w:type="spellStart"/>
      <w:r w:rsidRPr="00116445">
        <w:t>CASHPOOL_TIP_KOD</w:t>
      </w:r>
      <w:proofErr w:type="spellEnd"/>
      <w:r w:rsidRPr="00116445">
        <w:t xml:space="preserve"> mezőben '</w:t>
      </w:r>
      <w:proofErr w:type="spellStart"/>
      <w:r w:rsidRPr="00116445">
        <w:t>NOTIONAL_CP</w:t>
      </w:r>
      <w:proofErr w:type="spellEnd"/>
      <w:r w:rsidRPr="00116445">
        <w:t>' szerepeltetendő, amennyiben nem</w:t>
      </w:r>
      <w:r w:rsidR="004A76BE" w:rsidRPr="00116445">
        <w:t xml:space="preserve"> képezi cash-</w:t>
      </w:r>
      <w:proofErr w:type="spellStart"/>
      <w:r w:rsidR="004A76BE" w:rsidRPr="00116445">
        <w:t>pool</w:t>
      </w:r>
      <w:proofErr w:type="spellEnd"/>
      <w:r w:rsidR="004A76BE" w:rsidRPr="00116445">
        <w:t xml:space="preserve"> konstrukció részét</w:t>
      </w:r>
      <w:r w:rsidRPr="00116445">
        <w:t>,</w:t>
      </w:r>
      <w:r w:rsidR="004A76BE" w:rsidRPr="00116445">
        <w:t xml:space="preserve"> a</w:t>
      </w:r>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w:t>
      </w:r>
    </w:p>
    <w:p w14:paraId="7774974C" w14:textId="63065551" w:rsidR="00365720" w:rsidRPr="00116445" w:rsidRDefault="005152C9" w:rsidP="00116445">
      <w:pPr>
        <w:pStyle w:val="Listaszerbekezds"/>
        <w:numPr>
          <w:ilvl w:val="0"/>
          <w:numId w:val="24"/>
        </w:numPr>
      </w:pPr>
      <w:r w:rsidRPr="00116445">
        <w:t>a</w:t>
      </w:r>
      <w:r w:rsidR="00365720" w:rsidRPr="00116445">
        <w:t xml:space="preserve"> hitel fedezetéül szolgáló óvadéki betétet a kapcsolódó hitel lejáratával megegyező futamidejű lekötött betétként kell kimutatni</w:t>
      </w:r>
      <w:r w:rsidR="00B35AB3" w:rsidRPr="00116445">
        <w:t xml:space="preserve">, és az kapcsolódó hitel instrumentum azonosítóját az </w:t>
      </w:r>
      <w:proofErr w:type="spellStart"/>
      <w:r w:rsidR="00B35AB3" w:rsidRPr="00116445">
        <w:t>INSTR_AZON</w:t>
      </w:r>
      <w:proofErr w:type="spellEnd"/>
      <w:r w:rsidR="00B35AB3" w:rsidRPr="00116445">
        <w:t xml:space="preserve"> vagy </w:t>
      </w:r>
      <w:proofErr w:type="spellStart"/>
      <w:r w:rsidR="00B35AB3" w:rsidRPr="00116445">
        <w:t>INSTK_AZON</w:t>
      </w:r>
      <w:proofErr w:type="spellEnd"/>
      <w:r w:rsidR="00B35AB3" w:rsidRPr="00116445">
        <w:t xml:space="preserve"> mezőben meg kell adni</w:t>
      </w:r>
      <w:r w:rsidR="00B81D70">
        <w:t>, de egyidejűleg csak az egyik hitel instrumentum azonosító lehet töltve adott óvadéki betéthez kapcsolódóan</w:t>
      </w:r>
      <w:r w:rsidR="00365720" w:rsidRPr="00116445">
        <w:t>.</w:t>
      </w:r>
      <w:r w:rsidR="00887B9D" w:rsidRPr="00116445">
        <w:t xml:space="preserve"> Amennyiben az óvadéki betét egyidejűleg több hitel mögött is szerepel fedezetként, akkor a leginkább releváns hitel azonosítóját kell megadni.</w:t>
      </w:r>
      <w:r w:rsidR="00DD6D02">
        <w:t xml:space="preserve"> Az óvadéki betétek esetén a szerződéskötés napja és lejáratának napja mezőkből kalkulált lejárat nem kell konzisztens legyen az eredeti lejárati kategóriában jelentett adattal, hiszen azt – fentieknek megfelelően – a kapcsolódó hitel lejárata határozza meg.</w:t>
      </w:r>
    </w:p>
    <w:p w14:paraId="6F3F2AAB" w14:textId="0B2B1E84" w:rsidR="007101C3" w:rsidRPr="00116445" w:rsidRDefault="0081431B" w:rsidP="00116445">
      <w:pPr>
        <w:pStyle w:val="Listaszerbekezds"/>
        <w:numPr>
          <w:ilvl w:val="0"/>
          <w:numId w:val="24"/>
        </w:numPr>
      </w:pPr>
      <w:r w:rsidRPr="00116445">
        <w:t>a</w:t>
      </w:r>
      <w:r w:rsidR="003B1064" w:rsidRPr="00116445">
        <w:t xml:space="preserve"> </w:t>
      </w:r>
      <w:proofErr w:type="spellStart"/>
      <w:r w:rsidR="003B1064" w:rsidRPr="00116445">
        <w:t>derivatíva</w:t>
      </w:r>
      <w:proofErr w:type="spellEnd"/>
      <w:r w:rsidR="003B1064" w:rsidRPr="00116445">
        <w:t xml:space="preserve"> ügyletekhez kapcsolódó, fix összegű, az ügylet végéig a mérlegben levő fedezeteket nem a </w:t>
      </w:r>
      <w:r w:rsidR="00B21F10" w:rsidRPr="00116445">
        <w:t>mark-</w:t>
      </w:r>
      <w:proofErr w:type="spellStart"/>
      <w:r w:rsidR="00B21F10" w:rsidRPr="00116445">
        <w:t>to</w:t>
      </w:r>
      <w:proofErr w:type="spellEnd"/>
      <w:r w:rsidR="00B21F10" w:rsidRPr="00116445">
        <w:t>-market betéttartozáson (</w:t>
      </w:r>
      <w:r w:rsidR="003B1064" w:rsidRPr="00116445">
        <w:t>’</w:t>
      </w:r>
      <w:proofErr w:type="spellStart"/>
      <w:r w:rsidR="003B1064" w:rsidRPr="00116445">
        <w:t>BET_KOT_MTM</w:t>
      </w:r>
      <w:proofErr w:type="spellEnd"/>
      <w:r w:rsidR="003B1064" w:rsidRPr="00116445">
        <w:t>’</w:t>
      </w:r>
      <w:r w:rsidR="00B21F10" w:rsidRPr="00116445">
        <w:t>)</w:t>
      </w:r>
      <w:r w:rsidR="003B1064" w:rsidRPr="00116445">
        <w:t xml:space="preserve">, hanem a </w:t>
      </w:r>
      <w:r w:rsidR="005A6A94" w:rsidRPr="00116445">
        <w:t xml:space="preserve">lekötött betét </w:t>
      </w:r>
      <w:r w:rsidR="003B1064" w:rsidRPr="00116445">
        <w:t>instrumentumon</w:t>
      </w:r>
      <w:r w:rsidR="00B21F10" w:rsidRPr="00116445">
        <w:t xml:space="preserve"> (’</w:t>
      </w:r>
      <w:proofErr w:type="spellStart"/>
      <w:r w:rsidR="00B21F10" w:rsidRPr="00116445">
        <w:t>BET_KOT_LEKOT</w:t>
      </w:r>
      <w:proofErr w:type="spellEnd"/>
      <w:r w:rsidR="00B21F10" w:rsidRPr="00116445">
        <w:t>’)</w:t>
      </w:r>
      <w:r w:rsidR="003B1064" w:rsidRPr="00116445">
        <w:t>, az alapügylet lejártának megfelelő lejárattal kell szerepeltetni</w:t>
      </w:r>
      <w:r w:rsidR="007101C3" w:rsidRPr="00116445">
        <w:t>.</w:t>
      </w:r>
    </w:p>
    <w:p w14:paraId="07A15946" w14:textId="4BD9B017" w:rsidR="007101C3" w:rsidRPr="00116445" w:rsidRDefault="007101C3" w:rsidP="00116445">
      <w:pPr>
        <w:pStyle w:val="Listaszerbekezds"/>
        <w:numPr>
          <w:ilvl w:val="0"/>
          <w:numId w:val="24"/>
        </w:numPr>
      </w:pPr>
      <w:r w:rsidRPr="00116445">
        <w:t xml:space="preserve">A strukturált betéteket a következőképpen kell szerepeltetni: a megfelelő instrumentum típus mellett a </w:t>
      </w:r>
      <w:r w:rsidRPr="00116445">
        <w:rPr>
          <w:b/>
          <w:bCs/>
        </w:rPr>
        <w:t>„Hibrid/strukturált termék része</w:t>
      </w:r>
      <w:r w:rsidR="00C97F15" w:rsidRPr="00116445">
        <w:rPr>
          <w:b/>
          <w:bCs/>
        </w:rPr>
        <w:t>-e?</w:t>
      </w:r>
      <w:r w:rsidRPr="00116445">
        <w:rPr>
          <w:b/>
          <w:bCs/>
        </w:rPr>
        <w:t>”</w:t>
      </w:r>
      <w:r w:rsidRPr="00116445">
        <w:t xml:space="preserve"> mezőben ’</w:t>
      </w:r>
      <w:proofErr w:type="spellStart"/>
      <w:r w:rsidRPr="00116445">
        <w:t>HIBRID_TOKEVED</w:t>
      </w:r>
      <w:proofErr w:type="spellEnd"/>
      <w:r w:rsidRPr="00116445">
        <w:t>’ vagy ’</w:t>
      </w:r>
      <w:proofErr w:type="spellStart"/>
      <w:r w:rsidRPr="00116445">
        <w:t>HIBRID_NTOKEVED</w:t>
      </w:r>
      <w:proofErr w:type="spellEnd"/>
      <w:r w:rsidRPr="00116445">
        <w:t xml:space="preserve">’ érték </w:t>
      </w:r>
      <w:r w:rsidR="006E0E89" w:rsidRPr="00116445">
        <w:t>jelentendő</w:t>
      </w:r>
      <w:r w:rsidRPr="00116445">
        <w:t>.</w:t>
      </w:r>
    </w:p>
    <w:p w14:paraId="124D1041" w14:textId="58B57DDF" w:rsidR="007C251B" w:rsidRPr="00116445" w:rsidRDefault="007C251B" w:rsidP="00116445">
      <w:pPr>
        <w:pStyle w:val="Listaszerbekezds"/>
        <w:numPr>
          <w:ilvl w:val="0"/>
          <w:numId w:val="24"/>
        </w:numPr>
      </w:pPr>
      <w:r w:rsidRPr="00116445">
        <w:t>az ügyfelek részére nyújtott hitelekhez kapcsolódó túlfizetések ’</w:t>
      </w:r>
      <w:proofErr w:type="spellStart"/>
      <w:r w:rsidRPr="00116445">
        <w:t>BET_KOT_HITSZLA</w:t>
      </w:r>
      <w:proofErr w:type="spellEnd"/>
      <w:r w:rsidRPr="00116445">
        <w:t xml:space="preserve">’ instrumentum típuson jelentendők. </w:t>
      </w:r>
    </w:p>
    <w:p w14:paraId="71D1BE31" w14:textId="55936AC9" w:rsidR="003B1064" w:rsidRPr="00116445" w:rsidRDefault="00D405E5" w:rsidP="00116445">
      <w:r w:rsidRPr="00116445">
        <w:t>Fentiekben nem részletezett speciális esetekben az M04 jelű adatgyűjtéssel konzisztensen kell meghatározni az instrumentum típust.</w:t>
      </w:r>
    </w:p>
    <w:p w14:paraId="1419C262" w14:textId="663209B1" w:rsidR="007C2DF7" w:rsidRPr="00116445" w:rsidRDefault="007C2DF7" w:rsidP="00116445">
      <w:pPr>
        <w:spacing w:before="240"/>
      </w:pPr>
      <w:r w:rsidRPr="00116445">
        <w:t>A „</w:t>
      </w:r>
      <w:r w:rsidRPr="00116445">
        <w:rPr>
          <w:b/>
          <w:bCs/>
        </w:rPr>
        <w:t>Keletkezés módja</w:t>
      </w:r>
      <w:r w:rsidRPr="00116445">
        <w:t>” mezőben az ’</w:t>
      </w:r>
      <w:proofErr w:type="spellStart"/>
      <w:r w:rsidRPr="00116445">
        <w:t>ATSOROL</w:t>
      </w:r>
      <w:proofErr w:type="spellEnd"/>
      <w:r w:rsidRPr="00116445">
        <w:t>’ kódértéket azokban az esetekben kell alkalmazni, amikor az M04-ben az instrumentum tekintetében az „Átsorolások és egyéb volumen-változások” oszlopban pozitív irányú változás kerül jelentésre azzal, hogy a BETREG-ben ebben a tekin</w:t>
      </w:r>
      <w:r w:rsidR="00C634E0" w:rsidRPr="00116445">
        <w:t>t</w:t>
      </w:r>
      <w:r w:rsidRPr="00116445">
        <w:t>etben nem érvényesül értékhatár (azaz az 500 millió Ft alatti átsorolások is jelentendők). Ennek megfelelően a partner országának és szektorának, valamint az instrumentum típusának esetleges változását ’</w:t>
      </w:r>
      <w:proofErr w:type="spellStart"/>
      <w:r w:rsidRPr="00116445">
        <w:t>ATSOROL</w:t>
      </w:r>
      <w:proofErr w:type="spellEnd"/>
      <w:r w:rsidRPr="00116445">
        <w:t xml:space="preserve">’ keletkezési móddal kell jelenteni, amennyiben </w:t>
      </w:r>
      <w:r w:rsidR="00223B14" w:rsidRPr="00116445">
        <w:t>egy korábbi</w:t>
      </w:r>
      <w:r w:rsidRPr="00116445">
        <w:t xml:space="preserve"> instrumentum megszűnik és új instrumentum indul. Amennyiben a jelzett attribútumok változása adott instrumentumon belül megy végbe, nem szükséges az instrumentumot lezárni és újat indítani, az átsorolást az MNB rendszereiben megképezi. Minden egyéb </w:t>
      </w:r>
      <w:r w:rsidR="00223B14" w:rsidRPr="00116445">
        <w:t>keletkezési</w:t>
      </w:r>
      <w:r w:rsidRPr="00116445">
        <w:t xml:space="preserve"> mód esetén az ’</w:t>
      </w:r>
      <w:proofErr w:type="spellStart"/>
      <w:r w:rsidRPr="00116445">
        <w:t>EGYEB</w:t>
      </w:r>
      <w:proofErr w:type="spellEnd"/>
      <w:r w:rsidRPr="00116445">
        <w:t>’ kódérték jelentendő.</w:t>
      </w:r>
    </w:p>
    <w:p w14:paraId="67ED47D3" w14:textId="38D97DDE" w:rsidR="00D91309" w:rsidRPr="00116445" w:rsidRDefault="007C251B" w:rsidP="00116445">
      <w:r w:rsidRPr="00116445">
        <w:t xml:space="preserve">A </w:t>
      </w:r>
      <w:r w:rsidRPr="00116445">
        <w:rPr>
          <w:b/>
          <w:bCs/>
        </w:rPr>
        <w:t>„Betét indulás</w:t>
      </w:r>
      <w:r w:rsidR="00C97F15" w:rsidRPr="00116445">
        <w:rPr>
          <w:b/>
          <w:bCs/>
        </w:rPr>
        <w:t>ának dátuma</w:t>
      </w:r>
      <w:r w:rsidRPr="00116445">
        <w:rPr>
          <w:b/>
          <w:bCs/>
        </w:rPr>
        <w:t>”</w:t>
      </w:r>
      <w:r w:rsidRPr="00116445">
        <w:t xml:space="preserve"> mező lekötött betéteknél alapvetően az eredeti betétlekötés </w:t>
      </w:r>
      <w:r w:rsidRPr="00057C4F">
        <w:t xml:space="preserve">napja, </w:t>
      </w:r>
      <w:del w:id="34" w:author="MNB" w:date="2025-01-29T14:48:00Z">
        <w:r w:rsidRPr="00116445">
          <w:delText>roll</w:delText>
        </w:r>
      </w:del>
      <w:ins w:id="35" w:author="MNB" w:date="2025-01-29T14:48:00Z">
        <w:r w:rsidR="00554D24" w:rsidRPr="00057C4F">
          <w:t>ami újonnan lekötött betét esetén a lekötés dátuma. Amennyiben a hónap során nem történt új lekötés, akkor a legutolsó lekötés dátuma. R</w:t>
        </w:r>
        <w:r w:rsidRPr="00057C4F">
          <w:t>oll</w:t>
        </w:r>
      </w:ins>
      <w:r w:rsidRPr="00057C4F">
        <w:t xml:space="preserve">-over jellegű betéteknél </w:t>
      </w:r>
      <w:del w:id="36" w:author="MNB" w:date="2025-01-29T14:48:00Z">
        <w:r w:rsidRPr="00116445">
          <w:delText>sem</w:delText>
        </w:r>
      </w:del>
      <w:ins w:id="37" w:author="MNB" w:date="2025-01-29T14:48:00Z">
        <w:r w:rsidR="00554D24" w:rsidRPr="00057C4F">
          <w:t>nem</w:t>
        </w:r>
      </w:ins>
      <w:r w:rsidR="00554D24" w:rsidRPr="00057C4F">
        <w:t xml:space="preserve"> </w:t>
      </w:r>
      <w:r w:rsidRPr="00057C4F">
        <w:t>módosítandó</w:t>
      </w:r>
      <w:ins w:id="38" w:author="MNB" w:date="2025-01-29T14:48:00Z">
        <w:r w:rsidR="00554D24" w:rsidRPr="00057C4F">
          <w:t xml:space="preserve"> az indulás dátuma</w:t>
        </w:r>
      </w:ins>
      <w:r w:rsidRPr="00057C4F">
        <w:t xml:space="preserve">. </w:t>
      </w:r>
      <w:proofErr w:type="spellStart"/>
      <w:r w:rsidR="0020526E" w:rsidRPr="00057C4F">
        <w:t>Látraszóló</w:t>
      </w:r>
      <w:proofErr w:type="spellEnd"/>
      <w:r w:rsidR="0020526E" w:rsidRPr="00057C4F">
        <w:t xml:space="preserve"> típusú betétek </w:t>
      </w:r>
      <w:r w:rsidR="0020526E" w:rsidRPr="00116445">
        <w:t xml:space="preserve">esetén a szerződéskötés napja mezőben jelentett dátumot kell megadni a betét indulás napja mezőben. </w:t>
      </w:r>
      <w:r w:rsidRPr="00116445">
        <w:t xml:space="preserve">Az ügyfelek részére nyújtott hitelekhez kapcsolódó túlfizetések esetén a túlfizetés keletkezésének dátuma jelentendő indulás napjaként. </w:t>
      </w:r>
    </w:p>
    <w:p w14:paraId="3EAAC38F" w14:textId="68006B30" w:rsidR="00A746B2" w:rsidRPr="00116445" w:rsidRDefault="007C251B" w:rsidP="00116445">
      <w:pPr>
        <w:rPr>
          <w:color w:val="FF0000"/>
        </w:rPr>
      </w:pPr>
      <w:r w:rsidRPr="00116445">
        <w:t xml:space="preserve">A </w:t>
      </w:r>
      <w:r w:rsidRPr="00116445">
        <w:rPr>
          <w:b/>
          <w:bCs/>
        </w:rPr>
        <w:t xml:space="preserve">„Betét lejáratának </w:t>
      </w:r>
      <w:r w:rsidR="00C97F15" w:rsidRPr="00116445">
        <w:rPr>
          <w:b/>
          <w:bCs/>
        </w:rPr>
        <w:t>dátuma</w:t>
      </w:r>
      <w:r w:rsidRPr="00116445">
        <w:rPr>
          <w:b/>
          <w:bCs/>
        </w:rPr>
        <w:t>”</w:t>
      </w:r>
      <w:r w:rsidRPr="00116445">
        <w:t xml:space="preserve"> roll-over jellegű betéteknél a betét megújulás utáni lejáratának napja.</w:t>
      </w:r>
      <w:r w:rsidR="0020526E" w:rsidRPr="00116445">
        <w:t xml:space="preserve"> </w:t>
      </w:r>
      <w:bookmarkStart w:id="39" w:name="_Hlk178603644"/>
      <w:proofErr w:type="spellStart"/>
      <w:r w:rsidR="0020526E" w:rsidRPr="00116445">
        <w:t>Látraszóló</w:t>
      </w:r>
      <w:proofErr w:type="spellEnd"/>
      <w:r w:rsidR="00DA592B" w:rsidRPr="00116445">
        <w:t>, felmondásos és mark-</w:t>
      </w:r>
      <w:proofErr w:type="spellStart"/>
      <w:r w:rsidR="00DA592B" w:rsidRPr="00116445">
        <w:t>to</w:t>
      </w:r>
      <w:proofErr w:type="spellEnd"/>
      <w:r w:rsidR="00DA592B" w:rsidRPr="00116445">
        <w:t>-market</w:t>
      </w:r>
      <w:r w:rsidR="0020526E" w:rsidRPr="00116445">
        <w:t xml:space="preserve"> típusú betétek esetén</w:t>
      </w:r>
      <w:r w:rsidR="00BA57E5" w:rsidRPr="00116445">
        <w:t xml:space="preserve"> nem töltendő</w:t>
      </w:r>
      <w:bookmarkEnd w:id="39"/>
      <w:r w:rsidR="00A746B2" w:rsidRPr="00116445">
        <w:t>.</w:t>
      </w:r>
    </w:p>
    <w:p w14:paraId="47F93505" w14:textId="37BD9DD0" w:rsidR="003E1385" w:rsidRPr="00116445" w:rsidRDefault="003E1385" w:rsidP="00116445">
      <w:pPr>
        <w:autoSpaceDE w:val="0"/>
        <w:autoSpaceDN w:val="0"/>
      </w:pPr>
      <w:r w:rsidRPr="00116445">
        <w:t xml:space="preserve">A </w:t>
      </w:r>
      <w:r w:rsidRPr="00116445">
        <w:rPr>
          <w:b/>
          <w:bCs/>
        </w:rPr>
        <w:t xml:space="preserve">„Strukturált betéthez kapcsolódó </w:t>
      </w:r>
      <w:proofErr w:type="spellStart"/>
      <w:r w:rsidRPr="00116445">
        <w:rPr>
          <w:b/>
          <w:bCs/>
        </w:rPr>
        <w:t>derivatíva</w:t>
      </w:r>
      <w:proofErr w:type="spellEnd"/>
      <w:r w:rsidRPr="00116445">
        <w:rPr>
          <w:b/>
          <w:bCs/>
        </w:rPr>
        <w:t xml:space="preserve"> átértékelődés miatti állományváltozás összege”</w:t>
      </w:r>
      <w:r w:rsidRPr="00116445">
        <w:t xml:space="preserve"> (</w:t>
      </w:r>
      <w:proofErr w:type="spellStart"/>
      <w:r w:rsidRPr="00116445">
        <w:t>DERIV_ATERT_AV_OSSZEG</w:t>
      </w:r>
      <w:proofErr w:type="spellEnd"/>
      <w:r w:rsidRPr="00116445">
        <w:t xml:space="preserve">) mezőben </w:t>
      </w:r>
      <w:r w:rsidR="009D1EBF">
        <w:t xml:space="preserve">a strukturált betéthez </w:t>
      </w:r>
      <w:r w:rsidRPr="00116445">
        <w:t xml:space="preserve">kapcsolódó </w:t>
      </w:r>
      <w:proofErr w:type="spellStart"/>
      <w:r w:rsidRPr="00116445">
        <w:t>derivatíva</w:t>
      </w:r>
      <w:proofErr w:type="spellEnd"/>
      <w:r w:rsidRPr="00116445">
        <w:t xml:space="preserve"> </w:t>
      </w:r>
      <w:proofErr w:type="spellStart"/>
      <w:r w:rsidRPr="00116445">
        <w:t>átértékelődése</w:t>
      </w:r>
      <w:proofErr w:type="spellEnd"/>
      <w:r w:rsidRPr="00116445">
        <w:t xml:space="preserve"> </w:t>
      </w:r>
      <w:r w:rsidR="00C26260">
        <w:t>jelentendő</w:t>
      </w:r>
      <w:proofErr w:type="gramStart"/>
      <w:r w:rsidR="00C26260">
        <w:t xml:space="preserve">. </w:t>
      </w:r>
      <w:r w:rsidRPr="00116445">
        <w:t>.</w:t>
      </w:r>
      <w:proofErr w:type="gramEnd"/>
      <w:r w:rsidR="005F1E09">
        <w:t xml:space="preserve"> A mező mindenképp töltendő – akár 0 értékkel is -, amennyiben a </w:t>
      </w:r>
      <w:r w:rsidR="005F1E09" w:rsidRPr="00116445">
        <w:rPr>
          <w:b/>
        </w:rPr>
        <w:t>„Hibrid/strukturált termék része</w:t>
      </w:r>
      <w:r w:rsidR="005F1E09" w:rsidRPr="00116445">
        <w:rPr>
          <w:b/>
          <w:bCs/>
        </w:rPr>
        <w:t>-e?”</w:t>
      </w:r>
      <w:r w:rsidR="005F1E09" w:rsidRPr="00116445">
        <w:t xml:space="preserve"> mezőben</w:t>
      </w:r>
      <w:r w:rsidR="005F1E09">
        <w:t xml:space="preserve"> nem ’</w:t>
      </w:r>
      <w:proofErr w:type="spellStart"/>
      <w:r w:rsidR="005F1E09">
        <w:t>NHIBRID</w:t>
      </w:r>
      <w:proofErr w:type="spellEnd"/>
      <w:r w:rsidR="005F1E09">
        <w:t>’ kód szerepel, azaz a betét hibrid/strukturált termék része.</w:t>
      </w:r>
    </w:p>
    <w:p w14:paraId="1C40F8BF" w14:textId="2A99354F" w:rsidR="00474B9D" w:rsidRPr="00116445" w:rsidRDefault="00474B9D" w:rsidP="00116445">
      <w:r w:rsidRPr="00116445">
        <w:t xml:space="preserve">A </w:t>
      </w:r>
      <w:r w:rsidRPr="00116445">
        <w:rPr>
          <w:b/>
          <w:bCs/>
        </w:rPr>
        <w:t>„</w:t>
      </w:r>
      <w:r w:rsidR="005A6A94" w:rsidRPr="00116445">
        <w:rPr>
          <w:b/>
          <w:bCs/>
        </w:rPr>
        <w:t>Betétszerződés összege</w:t>
      </w:r>
      <w:r w:rsidRPr="00116445">
        <w:rPr>
          <w:b/>
          <w:bCs/>
        </w:rPr>
        <w:t>”</w:t>
      </w:r>
      <w:r w:rsidRPr="00116445">
        <w:t xml:space="preserve"> a szerződéses összeg, nem töltendő a következő instrumentum típusok esetén: transzferálható betét, látra szóló és folyószámla betét, egy napra lekötött (O/N) betét, megtakarítási számla, értékpapír számla</w:t>
      </w:r>
      <w:r w:rsidR="001A76EA" w:rsidRPr="00116445">
        <w:t>, hitelszámla ideértve a kártyahitelekhez tartozó számlát</w:t>
      </w:r>
      <w:r w:rsidRPr="00116445">
        <w:t>. Határidős betétmegállapodás esetén töltendő a mező már a szerződéskötéskor (bővebben ld.</w:t>
      </w:r>
      <w:r w:rsidR="000D2B62" w:rsidRPr="00116445">
        <w:t xml:space="preserve"> 2.2</w:t>
      </w:r>
      <w:r w:rsidRPr="00116445">
        <w:t xml:space="preserve">) </w:t>
      </w:r>
    </w:p>
    <w:p w14:paraId="7C2644B2" w14:textId="5AE8B52C" w:rsidR="005152C9" w:rsidRPr="00116445" w:rsidRDefault="003B1064" w:rsidP="00116445">
      <w:r w:rsidRPr="00116445">
        <w:t>Felmondásos betétek és mark-</w:t>
      </w:r>
      <w:proofErr w:type="spellStart"/>
      <w:r w:rsidRPr="00116445">
        <w:t>to</w:t>
      </w:r>
      <w:proofErr w:type="spellEnd"/>
      <w:r w:rsidRPr="00116445">
        <w:t xml:space="preserve">-market betéttartozások esetén az </w:t>
      </w:r>
      <w:r w:rsidRPr="00116445">
        <w:rPr>
          <w:b/>
          <w:bCs/>
        </w:rPr>
        <w:t>„Eredeti lejárat”</w:t>
      </w:r>
      <w:r w:rsidRPr="00116445">
        <w:t xml:space="preserve"> mező </w:t>
      </w:r>
      <w:r w:rsidR="00B35AB3" w:rsidRPr="00116445">
        <w:t>’</w:t>
      </w:r>
      <w:r w:rsidRPr="00116445">
        <w:t>0-1EV</w:t>
      </w:r>
      <w:r w:rsidR="00B35AB3" w:rsidRPr="00116445">
        <w:t>’</w:t>
      </w:r>
      <w:r w:rsidRPr="00116445">
        <w:t xml:space="preserve">, a </w:t>
      </w:r>
      <w:r w:rsidRPr="00116445">
        <w:rPr>
          <w:b/>
          <w:bCs/>
        </w:rPr>
        <w:t>„Hátralévő lejárat”</w:t>
      </w:r>
      <w:r w:rsidRPr="00116445">
        <w:t xml:space="preserve"> mező</w:t>
      </w:r>
      <w:r w:rsidR="00B35AB3" w:rsidRPr="00116445">
        <w:t xml:space="preserve"> ’0-30N’</w:t>
      </w:r>
      <w:r w:rsidRPr="00116445">
        <w:t xml:space="preserve"> </w:t>
      </w:r>
      <w:r w:rsidR="00B35AB3" w:rsidRPr="00116445">
        <w:t>(</w:t>
      </w:r>
      <w:r w:rsidRPr="00116445">
        <w:t>0-30 nap</w:t>
      </w:r>
      <w:r w:rsidR="00B35AB3" w:rsidRPr="00116445">
        <w:t>)</w:t>
      </w:r>
      <w:r w:rsidRPr="00116445">
        <w:t xml:space="preserve"> értékkel töltendő (ezek a tételek a Statisztikai mérlegben is a rövid Lekötött betétek között szerepelnek).</w:t>
      </w:r>
    </w:p>
    <w:p w14:paraId="2D950BB2" w14:textId="615340A2" w:rsidR="009314D1" w:rsidRPr="00116445" w:rsidRDefault="009314D1" w:rsidP="00116445">
      <w:r w:rsidRPr="00116445">
        <w:t xml:space="preserve">Az ismételt lekötési rendelkezéseket tartalmazó pénzügyi termékek esetében az éppen aktuális lekötés kezdő időpontjától a következő lekötés időpontjáig tartó időintervallumot figyelembe véve kell az instrumentumokat az egyes lejárati kategóriákba besorolni az </w:t>
      </w:r>
      <w:r w:rsidRPr="00116445">
        <w:rPr>
          <w:b/>
          <w:bCs/>
        </w:rPr>
        <w:t>„Eredeti lejárat”</w:t>
      </w:r>
      <w:r w:rsidRPr="00116445">
        <w:t xml:space="preserve"> mezőben.</w:t>
      </w:r>
      <w:r w:rsidR="00341EDB" w:rsidRPr="00116445">
        <w:t xml:space="preserve"> </w:t>
      </w:r>
      <w:bookmarkStart w:id="40" w:name="_Hlk178603798"/>
      <w:bookmarkStart w:id="41" w:name="_Hlk176341664"/>
      <w:r w:rsidR="00341EDB" w:rsidRPr="00116445">
        <w:t xml:space="preserve">Ez azt jelenti, hogy az első megújítás időpontjától kezdődően elválik a betét indulási és lejárati dátumából kalkulált lejárat és az </w:t>
      </w:r>
      <w:r w:rsidR="00341EDB" w:rsidRPr="00116445">
        <w:rPr>
          <w:b/>
        </w:rPr>
        <w:t>„Eredeti lejárat”</w:t>
      </w:r>
      <w:r w:rsidR="00341EDB" w:rsidRPr="00116445">
        <w:t xml:space="preserve"> mezőben jelentett lejárati kategória.</w:t>
      </w:r>
      <w:bookmarkEnd w:id="40"/>
    </w:p>
    <w:bookmarkEnd w:id="41"/>
    <w:p w14:paraId="16F3136B" w14:textId="383E7B05" w:rsidR="009314D1" w:rsidRPr="00116445" w:rsidRDefault="009314D1" w:rsidP="00116445">
      <w:r w:rsidRPr="00116445">
        <w:t>Lejárt lekötött betétekre vonatkozó előírások:</w:t>
      </w:r>
    </w:p>
    <w:p w14:paraId="0646FF0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amennyiben az ügyfél megújítja a betétet, akkor a megújítás és a lejárat időpontja közötti időintervallum alapján kell az ügylet eredeti és hátralévő lejáratát meghatározni;</w:t>
      </w:r>
    </w:p>
    <w:p w14:paraId="6CB2FEC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 folyamatos lekötésű betéteket (amelyek az ügyfél közreműködése nélkül kerülnek újra lekötésre) is a lekötött betétek állományában kell szerepeltetni, az éppen aktuális lekötés kezdő időpontjától a következő lekötés időpontjáig tartó időintervallumot figyelembe véve az eredeti és a hátralévő lejárat meghatározásakor;</w:t>
      </w:r>
    </w:p>
    <w:p w14:paraId="29E59B9F"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ha a hitelintézet a lekötött betét összegét a lejáratot követően áthelyezi a folyószámlára, akkor a lejárt betétet a látra szóló és folyószámlabetétek között kell jelenteni;</w:t>
      </w:r>
    </w:p>
    <w:p w14:paraId="688FEF90" w14:textId="77777777" w:rsidR="009314D1" w:rsidRPr="00116445" w:rsidRDefault="009314D1" w:rsidP="00116445">
      <w:pPr>
        <w:pStyle w:val="Listaszerbekezds"/>
        <w:numPr>
          <w:ilvl w:val="0"/>
          <w:numId w:val="43"/>
        </w:numPr>
        <w:spacing w:after="0"/>
        <w:contextualSpacing w:val="0"/>
        <w:rPr>
          <w:rFonts w:asciiTheme="minorHAnsi" w:hAnsiTheme="minorHAnsi" w:cstheme="minorHAnsi"/>
        </w:rPr>
      </w:pPr>
      <w:r w:rsidRPr="00116445">
        <w:rPr>
          <w:rFonts w:asciiTheme="minorHAnsi" w:hAnsiTheme="minorHAnsi" w:cstheme="minorHAnsi"/>
        </w:rPr>
        <w:t xml:space="preserve">ha az ügyfél nem újítja meg a lejárt betétet, de a hitelintézet </w:t>
      </w:r>
      <w:proofErr w:type="spellStart"/>
      <w:r w:rsidRPr="00116445">
        <w:rPr>
          <w:rFonts w:asciiTheme="minorHAnsi" w:hAnsiTheme="minorHAnsi" w:cstheme="minorHAnsi"/>
        </w:rPr>
        <w:t>újralekötés</w:t>
      </w:r>
      <w:proofErr w:type="spellEnd"/>
      <w:r w:rsidRPr="00116445">
        <w:rPr>
          <w:rFonts w:asciiTheme="minorHAnsi" w:hAnsiTheme="minorHAnsi" w:cstheme="minorHAnsi"/>
        </w:rPr>
        <w:t xml:space="preserve"> nélkül is az eredeti betétszerződésben rögzített feltételeket biztosítja, akkor a lejárt betétösszeget a lekötött betétek között kell hagyni úgy, hogy eredeti lejáratként ugyanazt a kategóriát kell megadni, amelybe az állomány a lejárat előtt tartozott, hátralévő lejáratként pedig a legrövidebb időszak (0-30 nap) jelentendő.</w:t>
      </w:r>
    </w:p>
    <w:p w14:paraId="330D36C8" w14:textId="77777777" w:rsidR="009314D1" w:rsidRPr="00116445" w:rsidRDefault="009314D1" w:rsidP="00116445"/>
    <w:p w14:paraId="2887A93F" w14:textId="05192C35" w:rsidR="00365720" w:rsidRPr="00116445" w:rsidRDefault="008A02D1" w:rsidP="00116445">
      <w:pPr>
        <w:rPr>
          <w:rFonts w:ascii="Arial" w:hAnsi="Arial" w:cs="Arial"/>
          <w:color w:val="000000"/>
        </w:rPr>
      </w:pPr>
      <w:r w:rsidRPr="00116445">
        <w:t xml:space="preserve">Az új szerződésekre vonatkozó előírásokat az </w:t>
      </w:r>
      <w:r w:rsidR="00C83C37" w:rsidRPr="00116445">
        <w:t>2.1.</w:t>
      </w:r>
      <w:r w:rsidR="00474B9D" w:rsidRPr="00116445">
        <w:t xml:space="preserve"> </w:t>
      </w:r>
      <w:r w:rsidRPr="00116445">
        <w:t>pont tartalmazza.</w:t>
      </w:r>
    </w:p>
    <w:p w14:paraId="4C67D558" w14:textId="77777777" w:rsidR="008C1ADB" w:rsidRDefault="00815E1F" w:rsidP="00116445">
      <w:pPr>
        <w:spacing w:after="0"/>
      </w:pPr>
      <w:r w:rsidRPr="00116445">
        <w:t xml:space="preserve">A </w:t>
      </w:r>
      <w:r w:rsidRPr="00116445">
        <w:rPr>
          <w:b/>
          <w:bCs/>
        </w:rPr>
        <w:t xml:space="preserve">„Zárolások összege” </w:t>
      </w:r>
      <w:r w:rsidRPr="00116445">
        <w:t>mezőben f</w:t>
      </w:r>
      <w:r w:rsidR="006C7D26" w:rsidRPr="00116445">
        <w:t>olyószámlák esetén a hó végén fennálló zárolások összeg</w:t>
      </w:r>
      <w:r w:rsidRPr="00116445">
        <w:t>e jelentendő egy összegben</w:t>
      </w:r>
      <w:r w:rsidR="00E92C76" w:rsidRPr="00116445">
        <w:t>, annak a számlának a devizanemében, amelyen a zárolás történik</w:t>
      </w:r>
      <w:r w:rsidRPr="00116445">
        <w:t xml:space="preserve">. </w:t>
      </w:r>
      <w:r w:rsidR="006C7D26" w:rsidRPr="00116445">
        <w:t xml:space="preserve"> </w:t>
      </w:r>
      <w:r w:rsidR="00E417D8" w:rsidRPr="00116445">
        <w:t>A mezőben mindazon összegek jelentendők (így például a bankkártyás vásárlásokhoz kapcsolódó előjegyzések is), amelyekhez az ügyfél már nem fér hozzá.</w:t>
      </w:r>
      <w:r w:rsidR="001F31D5" w:rsidRPr="00116445">
        <w:t xml:space="preserve"> Jelentendők továbbá a pozitív zárolások is, azaz az ügyfél számlájára előjegyzett, azonban azon még jóvá nem írt összegek. Az előírt terhelések negatív, az előirányzott jóváírások pozitív előjellel </w:t>
      </w:r>
      <w:r w:rsidR="00E72331" w:rsidRPr="00116445">
        <w:t>szerepeltetendők.</w:t>
      </w:r>
      <w:r w:rsidR="00810B35" w:rsidRPr="00116445">
        <w:t xml:space="preserve"> Amennyiben egy betétszámla negatív állományt mutat hónap végén és ennek megfelelően a HITREG-ben kerül az állomány kényszerhitelként/folyószámlahitelként kimutatásra, az előírásoknak megfelelően a betétszámla 0-s egyenleggel szerepe</w:t>
      </w:r>
      <w:r w:rsidR="00823FD9" w:rsidRPr="00116445">
        <w:t>l</w:t>
      </w:r>
      <w:r w:rsidR="00810B35" w:rsidRPr="00116445">
        <w:t>tetendő a BETREG-ben, ennek megfelelően a zárolások összege is jelentendő.</w:t>
      </w:r>
    </w:p>
    <w:p w14:paraId="5E16E473" w14:textId="377BB076" w:rsidR="006C7D26" w:rsidRPr="00116445" w:rsidRDefault="006C7D26" w:rsidP="00116445"/>
    <w:p w14:paraId="44309D2C" w14:textId="02AD0170" w:rsidR="00E417D8" w:rsidRDefault="002E1BD2" w:rsidP="00116445">
      <w:r w:rsidRPr="00116445">
        <w:t>A zárolásokra vonatkozó információk transzferálható betétek (’</w:t>
      </w:r>
      <w:proofErr w:type="spellStart"/>
      <w:r w:rsidRPr="00116445">
        <w:t>BET_KOT_TRSZF</w:t>
      </w:r>
      <w:proofErr w:type="spellEnd"/>
      <w:r w:rsidRPr="00116445">
        <w:t>’) és látra szóló és folyószámla betét (a transzferálható betétek nélkül) (’</w:t>
      </w:r>
      <w:proofErr w:type="spellStart"/>
      <w:r w:rsidRPr="00116445">
        <w:t>BET_KOT_LATRA</w:t>
      </w:r>
      <w:proofErr w:type="spellEnd"/>
      <w:r w:rsidRPr="00116445">
        <w:t>’) instrumentum típusok esetén jelentendők.</w:t>
      </w:r>
      <w:r w:rsidR="00693CDB" w:rsidRPr="00116445">
        <w:t xml:space="preserve"> A zárolásokra vonatkozó információ ezen instrumentumtípusoknál mindenképp jelentendők (0 érték</w:t>
      </w:r>
      <w:r w:rsidR="008C1ADB">
        <w:t xml:space="preserve"> jelentendő</w:t>
      </w:r>
      <w:r w:rsidR="00693CDB" w:rsidRPr="00116445">
        <w:t>, ha nincs zárolás)</w:t>
      </w:r>
      <w:r w:rsidR="00F926BD" w:rsidRPr="00116445">
        <w:t xml:space="preserve">. </w:t>
      </w:r>
    </w:p>
    <w:p w14:paraId="30B519C7" w14:textId="77777777" w:rsidR="008C1ADB" w:rsidRDefault="008C1ADB" w:rsidP="008C1ADB">
      <w:pPr>
        <w:spacing w:after="0"/>
      </w:pPr>
    </w:p>
    <w:p w14:paraId="2EAAC002" w14:textId="77777777" w:rsidR="008C1ADB" w:rsidRPr="00116445" w:rsidRDefault="008C1ADB" w:rsidP="008C1ADB">
      <w:pPr>
        <w:spacing w:after="0"/>
        <w:rPr>
          <w:rFonts w:eastAsia="Times New Roman"/>
        </w:rPr>
      </w:pPr>
      <w:r w:rsidRPr="00116445">
        <w:t xml:space="preserve">A </w:t>
      </w:r>
      <w:r w:rsidRPr="00116445">
        <w:rPr>
          <w:b/>
          <w:bCs/>
        </w:rPr>
        <w:t>„</w:t>
      </w:r>
      <w:r w:rsidRPr="00116445">
        <w:rPr>
          <w:rFonts w:asciiTheme="minorHAnsi" w:hAnsiTheme="minorHAnsi" w:cstheme="minorHAnsi"/>
          <w:b/>
          <w:bCs/>
        </w:rPr>
        <w:t>Likviditásfedezeti követelményben (</w:t>
      </w:r>
      <w:proofErr w:type="spellStart"/>
      <w:r w:rsidRPr="00116445">
        <w:rPr>
          <w:rFonts w:asciiTheme="minorHAnsi" w:hAnsiTheme="minorHAnsi" w:cstheme="minorHAnsi"/>
          <w:b/>
          <w:bCs/>
        </w:rPr>
        <w:t>LCR</w:t>
      </w:r>
      <w:proofErr w:type="spellEnd"/>
      <w:r w:rsidRPr="00116445">
        <w:rPr>
          <w:rFonts w:asciiTheme="minorHAnsi" w:hAnsiTheme="minorHAnsi" w:cstheme="minorHAnsi"/>
          <w:b/>
          <w:bCs/>
        </w:rPr>
        <w:t>) alkalmazott kiáramlási súly”</w:t>
      </w:r>
      <w:r w:rsidRPr="00116445">
        <w:rPr>
          <w:rFonts w:asciiTheme="minorHAnsi" w:hAnsiTheme="minorHAnsi" w:cstheme="minorHAnsi"/>
        </w:rPr>
        <w:t xml:space="preserve"> mezőben </w:t>
      </w:r>
      <w:r w:rsidRPr="00116445">
        <w:rPr>
          <w:rFonts w:eastAsia="Times New Roman"/>
        </w:rPr>
        <w:t xml:space="preserve">az </w:t>
      </w:r>
      <w:proofErr w:type="spellStart"/>
      <w:r w:rsidRPr="00116445">
        <w:rPr>
          <w:rFonts w:eastAsia="Times New Roman"/>
        </w:rPr>
        <w:t>LCR</w:t>
      </w:r>
      <w:proofErr w:type="spellEnd"/>
      <w:r w:rsidRPr="00116445">
        <w:rPr>
          <w:rFonts w:eastAsia="Times New Roman"/>
        </w:rPr>
        <w:t xml:space="preserve"> (C_73) jelentésben szereplő adatokkal konzisztensen jelentendő a kiáramlási súly. Alapvetően azon egyéb tételekhez kell kiáramlási súlyt rendelni, ahol szerződés alapján 30 napon belül esedékessé válik vagy esedékessé válhat a kötelezettség. Azon tételekhez, amelyek nem jelennek meg az </w:t>
      </w:r>
      <w:proofErr w:type="spellStart"/>
      <w:r w:rsidRPr="00116445">
        <w:rPr>
          <w:rFonts w:eastAsia="Times New Roman"/>
        </w:rPr>
        <w:t>LCR</w:t>
      </w:r>
      <w:proofErr w:type="spellEnd"/>
      <w:r w:rsidRPr="00116445">
        <w:rPr>
          <w:rFonts w:eastAsia="Times New Roman"/>
        </w:rPr>
        <w:t xml:space="preserve"> számításban, nem kell értéket rendelni.</w:t>
      </w:r>
    </w:p>
    <w:p w14:paraId="2B7DEC58" w14:textId="77777777" w:rsidR="008C1ADB" w:rsidRPr="00116445" w:rsidRDefault="008C1ADB" w:rsidP="00116445"/>
    <w:p w14:paraId="7BB64623" w14:textId="10E96603" w:rsidR="003F6F3F" w:rsidRPr="00116445" w:rsidRDefault="00F509F2" w:rsidP="00116445">
      <w:pPr>
        <w:autoSpaceDE w:val="0"/>
        <w:autoSpaceDN w:val="0"/>
        <w:spacing w:after="0"/>
      </w:pPr>
      <w:r w:rsidRPr="00116445">
        <w:t>Sávos kamatozású betétek esetén a „</w:t>
      </w:r>
      <w:r w:rsidRPr="00116445">
        <w:rPr>
          <w:b/>
          <w:bCs/>
        </w:rPr>
        <w:t>Felhalmozott (statisztikai) kamat</w:t>
      </w:r>
      <w:r w:rsidRPr="00116445">
        <w:t>”</w:t>
      </w:r>
      <w:r w:rsidR="00FF25D5" w:rsidRPr="00116445">
        <w:t xml:space="preserve"> és </w:t>
      </w:r>
      <w:r w:rsidRPr="00116445">
        <w:t>a „</w:t>
      </w:r>
      <w:r w:rsidRPr="00116445">
        <w:rPr>
          <w:b/>
          <w:bCs/>
        </w:rPr>
        <w:t>Tárgyidőszakra jutó (statisztikai) kamat</w:t>
      </w:r>
      <w:r w:rsidRPr="00116445">
        <w:t>” mezők tekintetében</w:t>
      </w:r>
      <w:r w:rsidR="00380005" w:rsidRPr="00116445">
        <w:t xml:space="preserve"> mindig azon sávhoz tartozó kamatláb</w:t>
      </w:r>
      <w:r w:rsidR="00D91309" w:rsidRPr="00116445">
        <w:t>bal</w:t>
      </w:r>
      <w:r w:rsidR="00380005" w:rsidRPr="00116445">
        <w:t xml:space="preserve"> kell </w:t>
      </w:r>
      <w:r w:rsidR="00D91309" w:rsidRPr="00116445">
        <w:t>kalkulálni</w:t>
      </w:r>
      <w:r w:rsidR="00380005" w:rsidRPr="00116445">
        <w:t>, amilyen sávba az állomány tartozik.</w:t>
      </w:r>
      <w:r w:rsidR="003F6F3F" w:rsidRPr="00116445">
        <w:t xml:space="preserve"> A </w:t>
      </w:r>
      <w:r w:rsidR="003F6F3F" w:rsidRPr="00116445">
        <w:rPr>
          <w:b/>
          <w:bCs/>
        </w:rPr>
        <w:t>„Kamatozás módja”</w:t>
      </w:r>
      <w:r w:rsidR="003F6F3F" w:rsidRPr="00116445">
        <w:t xml:space="preserve"> mezőben sávos kamatozás esetén ’</w:t>
      </w:r>
      <w:proofErr w:type="spellStart"/>
      <w:r w:rsidR="003F6F3F" w:rsidRPr="00116445">
        <w:t>VK</w:t>
      </w:r>
      <w:proofErr w:type="spellEnd"/>
      <w:r w:rsidR="003F6F3F" w:rsidRPr="00116445">
        <w:t>’ kódérték (</w:t>
      </w:r>
      <w:r w:rsidR="000243A0" w:rsidRPr="00116445">
        <w:t>V</w:t>
      </w:r>
      <w:r w:rsidR="003F6F3F" w:rsidRPr="00116445">
        <w:t>áltozó kamatozás (nem referencia kamathoz kötött)) jelentendő.</w:t>
      </w:r>
    </w:p>
    <w:p w14:paraId="302AB43F" w14:textId="77777777" w:rsidR="00116445" w:rsidRDefault="00116445" w:rsidP="00116445"/>
    <w:p w14:paraId="09D90A48" w14:textId="4B98636A" w:rsidR="003A5EEC" w:rsidRPr="00116445" w:rsidRDefault="003A5EEC"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w:t>
      </w:r>
      <w:r w:rsidR="00C634E0" w:rsidRPr="00116445">
        <w:t xml:space="preserve">abban az esetben, ha a jelentésben az adatszolgáltató és a megfigyelt szervezet megegyezik, </w:t>
      </w:r>
      <w:r w:rsidRPr="00116445">
        <w:t>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7EDE612A" w14:textId="5B1915BC" w:rsidR="003A5EEC" w:rsidRPr="00116445" w:rsidRDefault="003A5EEC"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w:t>
      </w:r>
      <w:r w:rsidR="00C634E0" w:rsidRPr="00116445">
        <w:t xml:space="preserve"> </w:t>
      </w:r>
      <w:bookmarkStart w:id="42" w:name="_Hlk160628396"/>
      <w:r w:rsidR="00C634E0" w:rsidRPr="00116445">
        <w:t xml:space="preserve">abban az esetben, ha a jelentésben az adatszolgáltató és a megfigyelt szervezet megegyezik, </w:t>
      </w:r>
      <w:bookmarkEnd w:id="42"/>
      <w:r w:rsidRPr="00116445">
        <w:t>konzisztensnek kell lennie a Statisztikai mérleg 01-es – külföldi fióktelep nélküli adatokat tartalmazó – táblájában szereplő megfelelő („K” sorkódjelű - Értékelési különbözet) értékekkel.</w:t>
      </w:r>
    </w:p>
    <w:p w14:paraId="3442744E" w14:textId="77777777" w:rsidR="003A5EEC" w:rsidRPr="00116445" w:rsidRDefault="003A5EEC" w:rsidP="00116445">
      <w:pPr>
        <w:pStyle w:val="Listaszerbekezds"/>
        <w:numPr>
          <w:ilvl w:val="0"/>
          <w:numId w:val="0"/>
        </w:numPr>
        <w:spacing w:after="0"/>
        <w:ind w:left="720"/>
        <w:contextualSpacing w:val="0"/>
        <w:rPr>
          <w:rFonts w:ascii="Arial" w:hAnsi="Arial" w:cs="Arial"/>
        </w:rPr>
      </w:pPr>
    </w:p>
    <w:p w14:paraId="2B6CC697" w14:textId="1AB1352F" w:rsidR="003A5EEC" w:rsidRPr="00116445" w:rsidRDefault="003A5EEC"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Az okiratban lekötött betéteken egy-egy év elteltével felhalmozódott kamatok állományát nem lehet itt kimutatni, ezeket a kamatokat abban az esetben is az állomány részéként kell jelenteni, ha még nem kerültek tőkésítésre. Amennyiben a felhalmozott kamat - a negatív kamatkörnyezet miatt - negatív, abban az esetben is a kapcsolódó instrumentummal egy soron, negatív előjellel kell az adatgyűjtésben szerepeltetni. Folyószámlák felhalmozott kamatát olyan módon kell jelenteni, hogy ha hó végén a tartozik jellegű</w:t>
      </w:r>
      <w:r w:rsidR="001603E3" w:rsidRPr="00116445">
        <w:t>, tehát a HITREG-ben szereplő</w:t>
      </w:r>
      <w:r w:rsidRPr="00116445">
        <w:t xml:space="preserve"> folyószámlához felhalmozott betéti kamat kötelezettség kapcsolódik, akkor a felhalmozott (betéti) kamat állományát annak ellenére is a mérleg forrás oldalán</w:t>
      </w:r>
      <w:r w:rsidR="001603E3" w:rsidRPr="00116445">
        <w:t>, azaz a BETREG-ben</w:t>
      </w:r>
      <w:r w:rsidRPr="00116445">
        <w:t xml:space="preserve"> kell bemutatni, hogy nem kapcsolódik hozzá betét oldali állomány. Amennyiben az adott havi állományváltozások hatására egyazon állományhoz tartozik kamatkövetelés és -kötelezettség is, úgy azt lehetőség szerint bruttó módon kell kimutatni: a kamatkövetelést eszközként, míg a forrás oldali állományra jutó kamatkötelezettséget forrásként kell az egyes jelentésekben szerepeltetni. A mezőben jelentett adatnak </w:t>
      </w:r>
      <w:r w:rsidR="00345D42"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70B68A0" w14:textId="77777777" w:rsidR="003A5EEC" w:rsidRPr="00116445" w:rsidRDefault="003A5EEC" w:rsidP="00116445">
      <w:pPr>
        <w:spacing w:after="0"/>
        <w:ind w:left="360"/>
        <w:rPr>
          <w:rFonts w:ascii="Arial" w:hAnsi="Arial" w:cs="Arial"/>
          <w:sz w:val="22"/>
        </w:rPr>
      </w:pPr>
    </w:p>
    <w:p w14:paraId="1D24BA60" w14:textId="54A3E01A" w:rsidR="003A5EEC" w:rsidRPr="00116445" w:rsidRDefault="000C3D9B" w:rsidP="00116445">
      <w:pPr>
        <w:keepNext/>
      </w:pPr>
      <w:r w:rsidRPr="00116445">
        <w:rPr>
          <w:b/>
          <w:bCs/>
        </w:rPr>
        <w:t>„</w:t>
      </w:r>
      <w:r w:rsidR="003A5EEC" w:rsidRPr="00116445">
        <w:rPr>
          <w:b/>
          <w:bCs/>
        </w:rPr>
        <w:t>Tárgyidőszakra jutó (statisztikai) kamat</w:t>
      </w:r>
      <w:r w:rsidRPr="00116445">
        <w:rPr>
          <w:b/>
          <w:bCs/>
        </w:rPr>
        <w:t>”</w:t>
      </w:r>
      <w:r w:rsidRPr="00116445">
        <w:t xml:space="preserve"> mezőben a</w:t>
      </w:r>
      <w:r w:rsidR="003A5EEC" w:rsidRPr="00116445">
        <w:t xml:space="preserve"> tárgyidőszak során fennálló állományokra felszámított, a pénzügyi teljesítéssel nem korrigált (statisztikai) kamat (tárgyhónapra fizetendő statisztikai kamatjövedelem)</w:t>
      </w:r>
      <w:r w:rsidRPr="00116445">
        <w:t xml:space="preserve"> jelentendő</w:t>
      </w:r>
      <w:r w:rsidR="003A5EEC" w:rsidRPr="00116445">
        <w:t>.</w:t>
      </w:r>
      <w:r w:rsidRPr="00116445">
        <w:t xml:space="preserve"> </w:t>
      </w:r>
      <w:r w:rsidR="003A5EEC" w:rsidRPr="00116445">
        <w:t xml:space="preserve">Amennyiben a tárgyidőszakra felszámított kamat - a negatív kamatkörnyezet miatt - negatív, abban az esetben negatív előjellel kell az adatgyűjtésben szerepeltetni. </w:t>
      </w:r>
      <w:r w:rsidRPr="00116445">
        <w:t>A f</w:t>
      </w:r>
      <w:r w:rsidR="003A5EEC" w:rsidRPr="00116445">
        <w:t>olyószámlák tárgyidőszakra jutó kamata</w:t>
      </w:r>
      <w:r w:rsidRPr="00116445">
        <w:t xml:space="preserve"> olyan módon jelentendő, hogy h</w:t>
      </w:r>
      <w:r w:rsidR="003A5EEC" w:rsidRPr="00116445">
        <w:t>a a folyószámlához annak hó közbeni egyenlegei miatt kamatráfordítás kapcsolódik ugyan, de a hónap utolsó napján mégis eszközjellegű az egyenleg, akkor a kamatráfordítást a forrás oldalon</w:t>
      </w:r>
      <w:r w:rsidRPr="00116445">
        <w:t xml:space="preserve"> (azaz a BETREG-ben)</w:t>
      </w:r>
      <w:r w:rsidR="003A5EEC" w:rsidRPr="00116445">
        <w:t xml:space="preserve"> kell bemutatni a hó végi tőkeösszeg nulla egyenlege ellenére is. </w:t>
      </w:r>
      <w:r w:rsidRPr="00116445">
        <w:t xml:space="preserve"> A</w:t>
      </w:r>
      <w:r w:rsidR="003A5EEC" w:rsidRPr="00116445">
        <w:t>mennyiben az adott havi állományváltozások hatására egyazon állományhoz tartozik kamatbevétel és -ráfordítás is, úgy azt lehetőség szerint bruttó módon kell kimutatni: a kamatbevételt az eszköz oldali hitelek</w:t>
      </w:r>
      <w:r w:rsidRPr="00116445">
        <w:t>nél (a HITREG-ben)</w:t>
      </w:r>
      <w:r w:rsidR="003A5EEC" w:rsidRPr="00116445">
        <w:t>, míg a forrás oldali állományra jutó kamatráfordítást a forrás oldali betétek</w:t>
      </w:r>
      <w:r w:rsidRPr="00116445">
        <w:t>nél (a BETREG-ben)</w:t>
      </w:r>
      <w:r w:rsidR="003A5EEC" w:rsidRPr="00116445">
        <w:t>.</w:t>
      </w:r>
      <w:r w:rsidRPr="00116445">
        <w:t xml:space="preserve"> </w:t>
      </w:r>
      <w:r w:rsidR="003A5EEC" w:rsidRPr="00116445">
        <w:t>A</w:t>
      </w:r>
      <w:r w:rsidRPr="00116445">
        <w:t xml:space="preserve"> mezőben jelentett adatnak</w:t>
      </w:r>
      <w:r w:rsidR="003A5EEC" w:rsidRPr="00116445">
        <w:t xml:space="preserve"> </w:t>
      </w:r>
      <w:r w:rsidRPr="00116445">
        <w:t>konzisztensnek kell lennie</w:t>
      </w:r>
      <w:r w:rsidR="003A5EEC" w:rsidRPr="00116445">
        <w:t xml:space="preserve"> a statisztikai eredménykimutatásban szereplő, megfelelő instrumentumhoz tartozó statisztikai kamatráfordítás</w:t>
      </w:r>
      <w:r w:rsidRPr="00116445">
        <w:t xml:space="preserve"> tárgyha</w:t>
      </w:r>
      <w:r w:rsidR="003A5EEC" w:rsidRPr="00116445">
        <w:t>vi értékével.</w:t>
      </w:r>
    </w:p>
    <w:p w14:paraId="4A72F376" w14:textId="269115AC" w:rsidR="001A3077" w:rsidRPr="00116445" w:rsidRDefault="001A3077" w:rsidP="00116445">
      <w:pPr>
        <w:keepNext/>
      </w:pPr>
      <w:r w:rsidRPr="00116445">
        <w:t xml:space="preserve">Az </w:t>
      </w:r>
      <w:r w:rsidRPr="00116445">
        <w:rPr>
          <w:b/>
          <w:bCs/>
        </w:rPr>
        <w:t>„Állományi évesített kamatláb</w:t>
      </w:r>
      <w:r w:rsidR="00FF25D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0D26473C" w14:textId="08666E1D" w:rsidR="00AC199E" w:rsidRPr="00116445" w:rsidRDefault="00AC199E" w:rsidP="00116445">
      <w:pPr>
        <w:keepNext/>
      </w:pPr>
      <w:r w:rsidRPr="00116445">
        <w:t>Az állományi kamatokra vonatkozó mezők minden, a vonatkozási idő végén élő instrumentum tekintetében jelentendők.</w:t>
      </w:r>
    </w:p>
    <w:p w14:paraId="023FA861" w14:textId="38A72721" w:rsidR="001A3077" w:rsidRPr="00116445" w:rsidRDefault="001A3077" w:rsidP="00116445">
      <w:pPr>
        <w:keepNext/>
      </w:pPr>
      <w:r w:rsidRPr="00116445">
        <w:t xml:space="preserve">Az </w:t>
      </w:r>
      <w:r w:rsidRPr="00116445">
        <w:rPr>
          <w:b/>
          <w:bCs/>
        </w:rPr>
        <w:t>„Új szerződés - szerződéses kamatláb”</w:t>
      </w:r>
      <w:r w:rsidRPr="00116445">
        <w:t xml:space="preserve"> </w:t>
      </w:r>
      <w:proofErr w:type="spellStart"/>
      <w:r w:rsidRPr="00116445">
        <w:t>mezőbenaz</w:t>
      </w:r>
      <w:proofErr w:type="spellEnd"/>
      <w:r w:rsidRPr="00116445">
        <w:t xml:space="preserve"> ügyféllel kötött szerződésben meghatározott kamatlábat kell jelenteni. A </w:t>
      </w:r>
      <w:r w:rsidR="004E431E" w:rsidRPr="00116445">
        <w:rPr>
          <w:b/>
        </w:rPr>
        <w:t>„Hibrid/strukturált termék része</w:t>
      </w:r>
      <w:r w:rsidR="00252FA0" w:rsidRPr="00116445">
        <w:rPr>
          <w:b/>
          <w:bCs/>
        </w:rPr>
        <w:t>-e?</w:t>
      </w:r>
      <w:r w:rsidR="004E431E" w:rsidRPr="00116445">
        <w:rPr>
          <w:b/>
          <w:bCs/>
        </w:rPr>
        <w:t>”</w:t>
      </w:r>
      <w:r w:rsidR="004E431E" w:rsidRPr="00116445">
        <w:t xml:space="preserve"> mezőben hibridként jelentett </w:t>
      </w:r>
      <w:r w:rsidRPr="00116445">
        <w:t xml:space="preserve">instrumentumok esetén a betétek új szerződéses kamatlábaként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07292D2F" w14:textId="1E5E5700" w:rsidR="001A3077" w:rsidRPr="00116445" w:rsidRDefault="001A3077"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1BCB7423" w14:textId="4EDB79CD" w:rsidR="00CB0030"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00345D42" w:rsidRPr="00116445">
        <w:t xml:space="preserve">abban az esetben, ha a jelentésben az adatszolgáltató és a megfigyelt szervezet megegyezik, </w:t>
      </w:r>
      <w:r w:rsidRPr="00116445">
        <w:t>konzisztens kell legyen</w:t>
      </w:r>
      <w:r w:rsidR="00CB0030" w:rsidRPr="00116445">
        <w:t xml:space="preserve"> a Statisztikai mérleg 01-es – külföldi fióktelep nélküli adatokat tartalmazó – táblájában szereplő megfelelő („N” sorkódjelű - Nettó könyv szerinti érték) értékekkel.</w:t>
      </w:r>
    </w:p>
    <w:p w14:paraId="59CFDB68" w14:textId="77777777" w:rsidR="003F6F3F" w:rsidRPr="00116445" w:rsidRDefault="003F6F3F" w:rsidP="00116445">
      <w:r w:rsidRPr="00116445">
        <w:t xml:space="preserve">A </w:t>
      </w:r>
      <w:r w:rsidRPr="00116445">
        <w:rPr>
          <w:b/>
          <w:bCs/>
        </w:rPr>
        <w:t>„Referencia kamat átárazási periódusa”</w:t>
      </w:r>
      <w:r w:rsidRPr="00116445">
        <w:t xml:space="preserve"> mezőben jegybanki alapkamat esetén 1 hónap (’1M’) jelentendő.</w:t>
      </w:r>
    </w:p>
    <w:p w14:paraId="1E58F36E" w14:textId="26072B1D" w:rsidR="00740E39" w:rsidRPr="00116445" w:rsidRDefault="00740E39" w:rsidP="00116445">
      <w:bookmarkStart w:id="43" w:name="_Hlk161215566"/>
      <w:r w:rsidRPr="00116445">
        <w:t xml:space="preserve">A </w:t>
      </w:r>
      <w:r w:rsidRPr="00116445">
        <w:rPr>
          <w:b/>
        </w:rPr>
        <w:t>„Kamatozás módja”</w:t>
      </w:r>
      <w:r w:rsidRPr="00116445">
        <w:t xml:space="preserve"> mezőben az </w:t>
      </w:r>
      <w:proofErr w:type="spellStart"/>
      <w:r w:rsidRPr="00116445">
        <w:t>INSTR_BET</w:t>
      </w:r>
      <w:proofErr w:type="spellEnd"/>
      <w:r w:rsidRPr="00116445">
        <w:t xml:space="preserve"> táblában nem alkalmazható az ’</w:t>
      </w:r>
      <w:proofErr w:type="spellStart"/>
      <w:r w:rsidRPr="00116445">
        <w:t>NK</w:t>
      </w:r>
      <w:proofErr w:type="spellEnd"/>
      <w:r w:rsidRPr="00116445">
        <w:t>’ kódérték, a nem kamatozó tételeket ’</w:t>
      </w:r>
      <w:proofErr w:type="spellStart"/>
      <w:r w:rsidRPr="00116445">
        <w:t>FK</w:t>
      </w:r>
      <w:proofErr w:type="spellEnd"/>
      <w:r w:rsidRPr="00116445">
        <w:t xml:space="preserve">’ kamatozási móddal, 0% kamat mértékkel kell jelenteni. </w:t>
      </w:r>
    </w:p>
    <w:bookmarkEnd w:id="43"/>
    <w:p w14:paraId="162102AB" w14:textId="56E51EBC" w:rsidR="003F6F3F" w:rsidRPr="00116445" w:rsidRDefault="003F6F3F" w:rsidP="00116445">
      <w:r w:rsidRPr="00116445">
        <w:t>’</w:t>
      </w:r>
      <w:proofErr w:type="spellStart"/>
      <w:r w:rsidRPr="00116445">
        <w:t>FK</w:t>
      </w:r>
      <w:proofErr w:type="spellEnd"/>
      <w:r w:rsidRPr="00116445">
        <w:t xml:space="preserve">’ kamatozási mód esetén a </w:t>
      </w:r>
      <w:r w:rsidRPr="00116445">
        <w:rPr>
          <w:b/>
          <w:bCs/>
        </w:rPr>
        <w:t>„Referencia</w:t>
      </w:r>
      <w:r w:rsidR="00252FA0" w:rsidRPr="00116445">
        <w:rPr>
          <w:b/>
          <w:bCs/>
        </w:rPr>
        <w:t xml:space="preserve"> </w:t>
      </w:r>
      <w:r w:rsidRPr="00116445">
        <w:rPr>
          <w:b/>
          <w:bCs/>
        </w:rPr>
        <w:t>kamat megnevezése”</w:t>
      </w:r>
      <w:r w:rsidRPr="00116445">
        <w:t xml:space="preserve"> és a kapcsolódó mezők üresen hagyhatók vagy ’NINCS’ kódérték jelentendő.</w:t>
      </w:r>
    </w:p>
    <w:p w14:paraId="1A6D5BF0" w14:textId="0351EA7C" w:rsidR="001C57AD" w:rsidRPr="00116445" w:rsidRDefault="001C57AD" w:rsidP="00116445">
      <w:pPr>
        <w:pStyle w:val="Bekezds"/>
        <w:spacing w:line="276" w:lineRule="auto"/>
        <w:ind w:firstLine="0"/>
        <w:jc w:val="both"/>
        <w:rPr>
          <w:rFonts w:ascii="Calibri" w:eastAsiaTheme="minorHAnsi" w:hAnsi="Calibri" w:cstheme="minorBidi"/>
          <w:sz w:val="20"/>
          <w:szCs w:val="20"/>
        </w:rPr>
      </w:pPr>
      <w:r w:rsidRPr="00116445">
        <w:rPr>
          <w:rFonts w:ascii="Calibri" w:eastAsiaTheme="minorHAnsi" w:hAnsi="Calibri" w:cstheme="minorBidi"/>
          <w:sz w:val="20"/>
          <w:szCs w:val="20"/>
        </w:rPr>
        <w:t xml:space="preserve">A táblában jelentendő 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és 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 a P74 adatszolgáltatással konzisztensen. </w:t>
      </w:r>
    </w:p>
    <w:p w14:paraId="12B64D84" w14:textId="77777777" w:rsidR="001C57AD" w:rsidRPr="00116445" w:rsidRDefault="001C57AD" w:rsidP="00116445">
      <w:pPr>
        <w:pStyle w:val="Bekezds"/>
        <w:spacing w:line="276" w:lineRule="auto"/>
        <w:ind w:firstLine="0"/>
        <w:jc w:val="both"/>
        <w:rPr>
          <w:rFonts w:ascii="Calibri" w:eastAsiaTheme="minorHAnsi" w:hAnsi="Calibri" w:cstheme="minorBidi"/>
          <w:sz w:val="20"/>
          <w:szCs w:val="20"/>
        </w:rPr>
      </w:pPr>
    </w:p>
    <w:p w14:paraId="43FBC59F" w14:textId="42EA1E3B" w:rsidR="001C57AD" w:rsidRPr="00116445" w:rsidRDefault="001C57AD" w:rsidP="00116445">
      <w:pPr>
        <w:pStyle w:val="Bekezds"/>
        <w:spacing w:line="276" w:lineRule="auto"/>
        <w:ind w:firstLine="0"/>
        <w:jc w:val="both"/>
        <w:rPr>
          <w:rStyle w:val="cf01"/>
        </w:rPr>
      </w:pP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mező</w:t>
      </w:r>
      <w:r w:rsidR="00204CB0" w:rsidRPr="00116445">
        <w:rPr>
          <w:rFonts w:ascii="Calibri" w:eastAsiaTheme="minorHAnsi" w:hAnsi="Calibri" w:cstheme="minorBidi"/>
          <w:sz w:val="20"/>
          <w:szCs w:val="20"/>
        </w:rPr>
        <w:t>ben, amennyiben devizaszámláról van szó, a „Deviza” megnevezés szerepeltetendő</w:t>
      </w:r>
      <w:r w:rsidR="00AA010F" w:rsidRPr="00116445">
        <w:rPr>
          <w:rFonts w:ascii="Calibri" w:eastAsiaTheme="minorHAnsi" w:hAnsi="Calibri" w:cstheme="minorBidi"/>
          <w:sz w:val="20"/>
          <w:szCs w:val="20"/>
        </w:rPr>
        <w:t>. Amennyiben a számlacsomag nem rendelkezik 9SED kóddal és nem devizaszámla,</w:t>
      </w:r>
      <w:r w:rsidRPr="00116445">
        <w:rPr>
          <w:rFonts w:ascii="Calibri" w:eastAsiaTheme="minorHAnsi" w:hAnsi="Calibri" w:cstheme="minorBidi"/>
          <w:sz w:val="20"/>
          <w:szCs w:val="20"/>
        </w:rPr>
        <w:t xml:space="preserve"> </w:t>
      </w:r>
      <w:r w:rsidR="00204CB0" w:rsidRPr="00116445">
        <w:rPr>
          <w:rFonts w:ascii="Calibri" w:eastAsiaTheme="minorHAnsi" w:hAnsi="Calibri" w:cstheme="minorBidi"/>
          <w:sz w:val="20"/>
          <w:szCs w:val="20"/>
        </w:rPr>
        <w:t>a mezőt</w:t>
      </w:r>
      <w:r w:rsidRPr="00116445">
        <w:rPr>
          <w:rFonts w:ascii="Calibri" w:eastAsiaTheme="minorHAnsi" w:hAnsi="Calibri" w:cstheme="minorBidi"/>
          <w:sz w:val="20"/>
          <w:szCs w:val="20"/>
        </w:rPr>
        <w:t xml:space="preserve"> üresen kell hagyni. </w:t>
      </w:r>
      <w:r w:rsidR="00AA010F" w:rsidRPr="00116445">
        <w:rPr>
          <w:rStyle w:val="cf01"/>
        </w:rPr>
        <w:t xml:space="preserve">Ha az adott terméknek több változata is van és az külön 9SED kódot kapott, akkor minden termékváltozatra az egyedi 9SED kódot szükséges megadni. </w:t>
      </w: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mezőben </w:t>
      </w:r>
      <w:r w:rsidRPr="00116445">
        <w:rPr>
          <w:rStyle w:val="cf01"/>
        </w:rPr>
        <w:t>az adott számlatermék nevét (fizetési számla megnevezése) kell szerepeltetni a bizottsági végrehajtási rendelet 5. cikk (1) bekezdése alapján.</w:t>
      </w:r>
    </w:p>
    <w:p w14:paraId="27FF0278" w14:textId="77777777" w:rsidR="00DF3C78" w:rsidRPr="00116445" w:rsidRDefault="00DF3C78" w:rsidP="00116445">
      <w:pPr>
        <w:pStyle w:val="Bekezds"/>
        <w:spacing w:line="276" w:lineRule="auto"/>
        <w:ind w:firstLine="0"/>
        <w:jc w:val="both"/>
        <w:rPr>
          <w:rStyle w:val="cf01"/>
        </w:rPr>
      </w:pPr>
    </w:p>
    <w:p w14:paraId="2C912884" w14:textId="2EC5C994" w:rsidR="00380005" w:rsidRPr="00116445" w:rsidRDefault="00380005" w:rsidP="00116445">
      <w:pPr>
        <w:pStyle w:val="Cmsor2"/>
      </w:pPr>
      <w:bookmarkStart w:id="44" w:name="_Toc184375289"/>
      <w:r w:rsidRPr="00116445">
        <w:t xml:space="preserve">A </w:t>
      </w:r>
      <w:proofErr w:type="spellStart"/>
      <w:r w:rsidRPr="00116445">
        <w:t>INSTR_FHIT</w:t>
      </w:r>
      <w:proofErr w:type="spellEnd"/>
      <w:r w:rsidRPr="00116445">
        <w:t xml:space="preserve"> kódú tábla kitöltésével kapcsolatos előírások</w:t>
      </w:r>
      <w:bookmarkEnd w:id="44"/>
    </w:p>
    <w:p w14:paraId="3E786A42" w14:textId="4999DB01" w:rsidR="00380005" w:rsidRPr="00116445" w:rsidRDefault="006B07F5" w:rsidP="00116445">
      <w:r w:rsidRPr="00116445">
        <w:t>A mérlegen belüli f</w:t>
      </w:r>
      <w:r w:rsidR="00380005" w:rsidRPr="00116445">
        <w:t xml:space="preserve">elvett hitel és </w:t>
      </w:r>
      <w:proofErr w:type="spellStart"/>
      <w:r w:rsidR="00380005" w:rsidRPr="00116445">
        <w:t>rep</w:t>
      </w:r>
      <w:r w:rsidR="00CB1209" w:rsidRPr="00116445">
        <w:t>ó</w:t>
      </w:r>
      <w:proofErr w:type="spellEnd"/>
      <w:r w:rsidR="00CB1209" w:rsidRPr="00116445">
        <w:t xml:space="preserve"> kötelezettség</w:t>
      </w:r>
      <w:r w:rsidR="00380005" w:rsidRPr="00116445">
        <w:t xml:space="preserve"> ügyletekre</w:t>
      </w:r>
      <w:r w:rsidRPr="00116445">
        <w:t>, valamint a mérleg alatti kapott hitelkeretekre</w:t>
      </w:r>
      <w:r w:rsidR="00380005" w:rsidRPr="00116445">
        <w:t xml:space="preserve"> töltendő a tábla</w:t>
      </w:r>
      <w:r w:rsidR="008A02D1" w:rsidRPr="00116445">
        <w:t>.</w:t>
      </w:r>
      <w:r w:rsidR="005B1477" w:rsidRPr="00116445">
        <w:t xml:space="preserve"> A keretazonosítót a </w:t>
      </w:r>
      <w:proofErr w:type="spellStart"/>
      <w:r w:rsidR="005B1477" w:rsidRPr="00116445">
        <w:t>INST</w:t>
      </w:r>
      <w:r w:rsidR="004865B5" w:rsidRPr="00116445">
        <w:t>R</w:t>
      </w:r>
      <w:r w:rsidR="005B1477" w:rsidRPr="00116445">
        <w:t>_FHIT.SZERZ_AZON</w:t>
      </w:r>
      <w:proofErr w:type="spellEnd"/>
      <w:r w:rsidR="005B1477" w:rsidRPr="00116445">
        <w:t xml:space="preserve"> (</w:t>
      </w:r>
      <w:r w:rsidR="005B1477" w:rsidRPr="00116445">
        <w:rPr>
          <w:b/>
          <w:bCs/>
        </w:rPr>
        <w:t>„Szerződés azonosító</w:t>
      </w:r>
      <w:r w:rsidR="00413A84" w:rsidRPr="00116445">
        <w:rPr>
          <w:b/>
          <w:bCs/>
        </w:rPr>
        <w:t>ja</w:t>
      </w:r>
      <w:r w:rsidR="005B1477" w:rsidRPr="00116445">
        <w:rPr>
          <w:b/>
          <w:bCs/>
        </w:rPr>
        <w:t>”</w:t>
      </w:r>
      <w:r w:rsidR="005B1477" w:rsidRPr="00116445">
        <w:t>) mezőben kell szerepeltetni.</w:t>
      </w:r>
    </w:p>
    <w:p w14:paraId="62ABFD40" w14:textId="1F5A3571" w:rsidR="00435F8A" w:rsidRPr="00116445" w:rsidRDefault="00435F8A" w:rsidP="00116445">
      <w:pPr>
        <w:spacing w:after="0"/>
        <w:rPr>
          <w:rFonts w:asciiTheme="minorHAnsi" w:hAnsiTheme="minorHAnsi" w:cstheme="minorHAnsi"/>
        </w:rPr>
      </w:pPr>
      <w:r w:rsidRPr="00116445">
        <w:rPr>
          <w:rFonts w:asciiTheme="minorHAnsi" w:hAnsiTheme="minorHAnsi" w:cstheme="minorHAnsi"/>
          <w:b/>
        </w:rPr>
        <w:t>A felvett hitelek</w:t>
      </w:r>
      <w:r w:rsidRPr="00116445">
        <w:rPr>
          <w:rFonts w:asciiTheme="minorHAnsi" w:hAnsiTheme="minorHAnsi" w:cstheme="minorHAnsi"/>
        </w:rPr>
        <w:t xml:space="preserve"> olyan pénzügyi tevékenységből eredő kötelezettségek, amelyeket nem betéti szerződés alapján szerzett, illetve vállalt a hitelintézet, és amely a Statisztikai mérlegben a felvett hitelek között kerül kimutatásra. Ezen az instrumentum típuson kell jelenteni többek között a hitel formájában fennálló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kötelezettségeket is. </w:t>
      </w:r>
    </w:p>
    <w:p w14:paraId="7B1F6447" w14:textId="03398A91" w:rsidR="00435F8A" w:rsidRPr="00116445" w:rsidRDefault="00435F8A" w:rsidP="00116445">
      <w:pPr>
        <w:spacing w:after="0"/>
        <w:rPr>
          <w:rFonts w:asciiTheme="minorHAnsi" w:hAnsiTheme="minorHAnsi" w:cstheme="minorHAnsi"/>
        </w:rPr>
      </w:pPr>
      <w:r w:rsidRPr="00116445">
        <w:rPr>
          <w:rFonts w:asciiTheme="minorHAnsi" w:hAnsiTheme="minorHAnsi" w:cstheme="minorHAnsi"/>
          <w:color w:val="000000"/>
        </w:rPr>
        <w:t xml:space="preserve">Az MNB-től felvett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hitelek állományát felvett hitelként kell jelenteni. Az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III. szakaszának II. pillére keretében, az MNB-től kapott forint refinanszírozási hiteleket és az azokhoz kapcsolódó </w:t>
      </w:r>
      <w:proofErr w:type="spellStart"/>
      <w:r w:rsidRPr="00116445">
        <w:rPr>
          <w:rFonts w:asciiTheme="minorHAnsi" w:hAnsiTheme="minorHAnsi" w:cstheme="minorHAnsi"/>
          <w:color w:val="000000"/>
        </w:rPr>
        <w:t>CIRS</w:t>
      </w:r>
      <w:proofErr w:type="spellEnd"/>
      <w:r w:rsidRPr="00116445">
        <w:rPr>
          <w:rFonts w:asciiTheme="minorHAnsi" w:hAnsiTheme="minorHAnsi" w:cstheme="minorHAnsi"/>
          <w:color w:val="000000"/>
        </w:rPr>
        <w:t xml:space="preserve"> ügyleteket nem lehet összevontan kimutatni, azoknak a felvett forint hitel lába szerepeltetendő a </w:t>
      </w:r>
      <w:proofErr w:type="spellStart"/>
      <w:r w:rsidRPr="00116445">
        <w:rPr>
          <w:rFonts w:asciiTheme="minorHAnsi" w:hAnsiTheme="minorHAnsi" w:cstheme="minorHAnsi"/>
          <w:color w:val="000000"/>
        </w:rPr>
        <w:t>BETREG</w:t>
      </w:r>
      <w:proofErr w:type="spellEnd"/>
      <w:r w:rsidRPr="00116445">
        <w:rPr>
          <w:rFonts w:asciiTheme="minorHAnsi" w:hAnsiTheme="minorHAnsi" w:cstheme="minorHAnsi"/>
          <w:color w:val="000000"/>
        </w:rPr>
        <w:t xml:space="preserve">-ben a kapcsolódó </w:t>
      </w:r>
      <w:proofErr w:type="spellStart"/>
      <w:r w:rsidRPr="00116445">
        <w:rPr>
          <w:rFonts w:asciiTheme="minorHAnsi" w:hAnsiTheme="minorHAnsi" w:cstheme="minorHAnsi"/>
          <w:color w:val="000000"/>
        </w:rPr>
        <w:t>derivatíva</w:t>
      </w:r>
      <w:proofErr w:type="spellEnd"/>
      <w:r w:rsidRPr="00116445">
        <w:rPr>
          <w:rFonts w:asciiTheme="minorHAnsi" w:hAnsiTheme="minorHAnsi" w:cstheme="minorHAnsi"/>
          <w:color w:val="000000"/>
        </w:rPr>
        <w:t xml:space="preserve"> nélkül. </w:t>
      </w:r>
    </w:p>
    <w:p w14:paraId="7E56E46F" w14:textId="20D101BD" w:rsidR="00435F8A" w:rsidRPr="00116445" w:rsidRDefault="00435F8A" w:rsidP="00116445">
      <w:pPr>
        <w:ind w:hanging="11"/>
        <w:rPr>
          <w:rFonts w:asciiTheme="minorHAnsi" w:hAnsiTheme="minorHAnsi" w:cstheme="minorHAnsi"/>
        </w:rPr>
      </w:pPr>
      <w:r w:rsidRPr="00116445">
        <w:rPr>
          <w:rFonts w:asciiTheme="minorHAnsi" w:hAnsiTheme="minorHAnsi" w:cstheme="minorHAnsi"/>
        </w:rPr>
        <w:t xml:space="preserve">A külföldi bankjegy- és érmekereskedelemmel, valamint a devizaszámla, illetve valutakészlet ellenében történt forint bankjegy- és érmekereskedelemmel kapcsolatos tartozásokat a – belföldi vagy külföldi – monetáris pénzügyi intézményektől felvett hitelként kell jelenteni. Felvett hitelként kell </w:t>
      </w:r>
      <w:r w:rsidR="0071398C" w:rsidRPr="00116445">
        <w:rPr>
          <w:rFonts w:asciiTheme="minorHAnsi" w:hAnsiTheme="minorHAnsi" w:cstheme="minorHAnsi"/>
        </w:rPr>
        <w:t xml:space="preserve">továbbá </w:t>
      </w:r>
      <w:r w:rsidRPr="00116445">
        <w:rPr>
          <w:rFonts w:asciiTheme="minorHAnsi" w:hAnsiTheme="minorHAnsi" w:cstheme="minorHAnsi"/>
        </w:rPr>
        <w:t>kimutatni a más hitelintézetektől, faktorcégektől elfogadott követelés-megelőlegezés bekerülési értékét.</w:t>
      </w:r>
      <w:r w:rsidR="0071398C" w:rsidRPr="00116445">
        <w:rPr>
          <w:rFonts w:asciiTheme="minorHAnsi" w:hAnsiTheme="minorHAnsi" w:cstheme="minorHAnsi"/>
        </w:rPr>
        <w:t xml:space="preserve"> Az operatív lízinghez kapcsolódó tartozásokat azonban nem lehet sem betétként vagy felvett hitelként kimutatni (a Statisztikai mérlegben ezek a tételek az egyéb be nem sorolt kötelezettségek között szerepelnek).</w:t>
      </w:r>
      <w:r w:rsidR="009314D1" w:rsidRPr="00116445">
        <w:rPr>
          <w:rFonts w:asciiTheme="minorHAnsi" w:hAnsiTheme="minorHAnsi" w:cstheme="minorHAnsi"/>
        </w:rPr>
        <w:t xml:space="preserve"> Ugyancsak felvett hitelként mutatandó ki a halasztott fizetéssel vásárolt részesedés, illetve kötelezettség még nem kiegyenlített összege is.</w:t>
      </w:r>
    </w:p>
    <w:p w14:paraId="0D289E16" w14:textId="7CE8BD7C" w:rsidR="00435F8A" w:rsidRPr="00116445" w:rsidRDefault="0071398C" w:rsidP="00116445">
      <w:pPr>
        <w:rPr>
          <w:rFonts w:asciiTheme="minorHAnsi" w:hAnsiTheme="minorHAnsi" w:cstheme="minorHAnsi"/>
          <w:bCs/>
        </w:rPr>
      </w:pPr>
      <w:r w:rsidRPr="00116445">
        <w:rPr>
          <w:rFonts w:asciiTheme="minorHAnsi" w:hAnsiTheme="minorHAnsi" w:cstheme="minorHAnsi"/>
        </w:rPr>
        <w:t>A</w:t>
      </w:r>
      <w:r w:rsidR="00435F8A" w:rsidRPr="00116445">
        <w:rPr>
          <w:rFonts w:asciiTheme="minorHAnsi" w:hAnsiTheme="minorHAnsi" w:cstheme="minorHAnsi"/>
        </w:rPr>
        <w:t>mennyiben valamely ügylet megfordítására nem pusztán opció, hanem kötelezettség</w:t>
      </w:r>
      <w:r w:rsidR="00435F8A" w:rsidRPr="00116445">
        <w:rPr>
          <w:rFonts w:asciiTheme="minorHAnsi" w:hAnsiTheme="minorHAnsi" w:cstheme="minorHAnsi"/>
          <w:bCs/>
        </w:rPr>
        <w:t xml:space="preserve"> áll fenn, akkor az adatszolgáltató hitelintézet által kötött </w:t>
      </w:r>
      <w:proofErr w:type="spellStart"/>
      <w:r w:rsidR="00435F8A" w:rsidRPr="00116445">
        <w:rPr>
          <w:rFonts w:asciiTheme="minorHAnsi" w:hAnsiTheme="minorHAnsi" w:cstheme="minorHAnsi"/>
          <w:bCs/>
        </w:rPr>
        <w:t>repó</w:t>
      </w:r>
      <w:proofErr w:type="spellEnd"/>
      <w:r w:rsidR="00435F8A" w:rsidRPr="00116445">
        <w:rPr>
          <w:rFonts w:asciiTheme="minorHAnsi" w:hAnsiTheme="minorHAnsi" w:cstheme="minorHAnsi"/>
          <w:bCs/>
        </w:rPr>
        <w:t xml:space="preserve"> típusú ügyletekből eredő kötelezettségek</w:t>
      </w:r>
      <w:r w:rsidRPr="00116445">
        <w:rPr>
          <w:rFonts w:asciiTheme="minorHAnsi" w:hAnsiTheme="minorHAnsi" w:cstheme="minorHAnsi"/>
          <w:bCs/>
        </w:rPr>
        <w:t>et</w:t>
      </w:r>
      <w:r w:rsidR="00435F8A" w:rsidRPr="00116445">
        <w:rPr>
          <w:rFonts w:asciiTheme="minorHAnsi" w:hAnsiTheme="minorHAnsi" w:cstheme="minorHAnsi"/>
          <w:bCs/>
        </w:rPr>
        <w:t xml:space="preserve"> </w:t>
      </w:r>
      <w:r w:rsidRPr="00116445">
        <w:rPr>
          <w:rFonts w:asciiTheme="minorHAnsi" w:hAnsiTheme="minorHAnsi" w:cstheme="minorHAnsi"/>
          <w:bCs/>
        </w:rPr>
        <w:t xml:space="preserve">is az </w:t>
      </w:r>
      <w:proofErr w:type="spellStart"/>
      <w:r w:rsidRPr="00116445">
        <w:rPr>
          <w:rFonts w:asciiTheme="minorHAnsi" w:hAnsiTheme="minorHAnsi" w:cstheme="minorHAnsi"/>
          <w:bCs/>
        </w:rPr>
        <w:t>INSTR_FHIT</w:t>
      </w:r>
      <w:proofErr w:type="spellEnd"/>
      <w:r w:rsidRPr="00116445">
        <w:rPr>
          <w:rFonts w:asciiTheme="minorHAnsi" w:hAnsiTheme="minorHAnsi" w:cstheme="minorHAnsi"/>
          <w:bCs/>
        </w:rPr>
        <w:t xml:space="preserve"> táblában kell jelenteni </w:t>
      </w:r>
      <w:r w:rsidR="00435F8A" w:rsidRPr="00116445">
        <w:rPr>
          <w:rFonts w:asciiTheme="minorHAnsi" w:hAnsiTheme="minorHAnsi" w:cstheme="minorHAnsi"/>
          <w:bCs/>
        </w:rPr>
        <w:t xml:space="preserve">– beleértve az értékpapírkölcsön-ügylethez kapcsolódó készpénz óvadék miatti kötelezettségeket is. </w:t>
      </w:r>
    </w:p>
    <w:p w14:paraId="47DBFFF9" w14:textId="35A5F057" w:rsidR="00DF1CF0" w:rsidRPr="00116445" w:rsidRDefault="005B1477" w:rsidP="00116445">
      <w:pPr>
        <w:rPr>
          <w:rFonts w:asciiTheme="minorHAnsi" w:hAnsiTheme="minorHAnsi" w:cstheme="minorHAnsi"/>
          <w:bCs/>
        </w:rPr>
      </w:pPr>
      <w:r w:rsidRPr="00116445">
        <w:rPr>
          <w:rFonts w:asciiTheme="minorHAnsi" w:hAnsiTheme="minorHAnsi" w:cstheme="minorHAnsi"/>
          <w:bCs/>
        </w:rPr>
        <w:t xml:space="preserve">A </w:t>
      </w:r>
      <w:proofErr w:type="spellStart"/>
      <w:r w:rsidRPr="00116445">
        <w:rPr>
          <w:rFonts w:asciiTheme="minorHAnsi" w:hAnsiTheme="minorHAnsi" w:cstheme="minorHAnsi"/>
          <w:bCs/>
        </w:rPr>
        <w:t>továbbkölcsönzésre</w:t>
      </w:r>
      <w:proofErr w:type="spellEnd"/>
      <w:r w:rsidRPr="00116445">
        <w:rPr>
          <w:rFonts w:asciiTheme="minorHAnsi" w:hAnsiTheme="minorHAnsi" w:cstheme="minorHAnsi"/>
          <w:bCs/>
        </w:rPr>
        <w:t xml:space="preserve"> felvett, refinanszírozási hiteleket a refinanszírozó pénzügyi intézmény</w:t>
      </w:r>
      <w:r w:rsidR="00DF1CF0" w:rsidRPr="00116445">
        <w:rPr>
          <w:rFonts w:asciiTheme="minorHAnsi" w:hAnsiTheme="minorHAnsi" w:cstheme="minorHAnsi"/>
          <w:bCs/>
        </w:rPr>
        <w:t>től felvett hitelként kell jelenteni</w:t>
      </w:r>
      <w:r w:rsidR="004F349B" w:rsidRPr="00116445">
        <w:rPr>
          <w:rFonts w:asciiTheme="minorHAnsi" w:hAnsiTheme="minorHAnsi" w:cstheme="minorHAnsi"/>
          <w:bCs/>
        </w:rPr>
        <w:t>,</w:t>
      </w:r>
      <w:r w:rsidR="00DF1CF0" w:rsidRPr="00116445">
        <w:rPr>
          <w:rFonts w:asciiTheme="minorHAnsi" w:hAnsiTheme="minorHAnsi" w:cstheme="minorHAnsi"/>
          <w:bCs/>
        </w:rPr>
        <w:t xml:space="preserve"> és a </w:t>
      </w:r>
      <w:proofErr w:type="spellStart"/>
      <w:r w:rsidR="00DF1CF0" w:rsidRPr="00116445">
        <w:rPr>
          <w:rFonts w:asciiTheme="minorHAnsi" w:hAnsiTheme="minorHAnsi" w:cstheme="minorHAnsi"/>
          <w:bCs/>
        </w:rPr>
        <w:t>továbbfolyósított</w:t>
      </w:r>
      <w:proofErr w:type="spellEnd"/>
      <w:r w:rsidR="00DF1CF0" w:rsidRPr="00116445">
        <w:rPr>
          <w:rFonts w:asciiTheme="minorHAnsi" w:hAnsiTheme="minorHAnsi" w:cstheme="minorHAnsi"/>
          <w:bCs/>
        </w:rPr>
        <w:t xml:space="preserve"> hitel eredeti és hátralévő lejárata alapján kell a megfelelő lejárati kategóriákba besorolni.</w:t>
      </w:r>
      <w:r w:rsidRPr="00116445">
        <w:rPr>
          <w:rFonts w:asciiTheme="minorHAnsi" w:hAnsiTheme="minorHAnsi" w:cstheme="minorHAnsi"/>
          <w:bCs/>
        </w:rPr>
        <w:t xml:space="preserve"> </w:t>
      </w:r>
      <w:r w:rsidR="003F6F3F" w:rsidRPr="00116445">
        <w:rPr>
          <w:rFonts w:asciiTheme="minorHAnsi" w:hAnsiTheme="minorHAnsi" w:cstheme="minorHAnsi"/>
          <w:bCs/>
        </w:rPr>
        <w:t>Amennyiben egyazon refinanszírozási hitel terhére több hitel tovább folyósítása történik, a refinanszírozási hitelt meg kell bontani annyi részre, hogy a tovább folyósított hitelek eredeti és hátralévő lejárati kategóriáival konzisztensek legyenek. A refinanszírozási hitelek esetén a szerződéskötés napja és lejáratának napja mezőkből kalkulált lejárat nem kell konzisztens legyen az eredeti lejárati kategóriában jelentett adattal, hiszen azt – fentieknek megfelelően – a tovább folyósított hitel(</w:t>
      </w:r>
      <w:proofErr w:type="spellStart"/>
      <w:r w:rsidR="003F6F3F" w:rsidRPr="00116445">
        <w:rPr>
          <w:rFonts w:asciiTheme="minorHAnsi" w:hAnsiTheme="minorHAnsi" w:cstheme="minorHAnsi"/>
          <w:bCs/>
        </w:rPr>
        <w:t>ek</w:t>
      </w:r>
      <w:proofErr w:type="spellEnd"/>
      <w:r w:rsidR="003F6F3F" w:rsidRPr="00116445">
        <w:rPr>
          <w:rFonts w:asciiTheme="minorHAnsi" w:hAnsiTheme="minorHAnsi" w:cstheme="minorHAnsi"/>
          <w:bCs/>
        </w:rPr>
        <w:t>) lejárata határozza meg.</w:t>
      </w:r>
    </w:p>
    <w:p w14:paraId="535F906A" w14:textId="19674135" w:rsidR="00DF1CF0" w:rsidRPr="00116445" w:rsidRDefault="00DF1CF0" w:rsidP="00116445">
      <w:pPr>
        <w:rPr>
          <w:rFonts w:asciiTheme="minorHAnsi" w:hAnsiTheme="minorHAnsi" w:cstheme="minorHAnsi"/>
          <w:bCs/>
        </w:rPr>
      </w:pPr>
      <w:r w:rsidRPr="00116445">
        <w:rPr>
          <w:rFonts w:asciiTheme="minorHAnsi" w:hAnsiTheme="minorHAnsi" w:cstheme="minorHAnsi"/>
          <w:bCs/>
        </w:rPr>
        <w:t>Amennyiben egy főhitel</w:t>
      </w:r>
      <w:r w:rsidR="00302693" w:rsidRPr="00116445">
        <w:rPr>
          <w:rFonts w:asciiTheme="minorHAnsi" w:hAnsiTheme="minorHAnsi" w:cstheme="minorHAnsi"/>
          <w:bCs/>
        </w:rPr>
        <w:t>/keret</w:t>
      </w:r>
      <w:r w:rsidRPr="00116445">
        <w:rPr>
          <w:rFonts w:asciiTheme="minorHAnsi" w:hAnsiTheme="minorHAnsi" w:cstheme="minorHAnsi"/>
          <w:bCs/>
        </w:rPr>
        <w:t xml:space="preserve"> alá alhitel nyílik, ezeket külön rekordon kell szerepeltetni és mindegyiknek a saját lejáratát kell megadni.</w:t>
      </w:r>
    </w:p>
    <w:p w14:paraId="6CF0542F" w14:textId="131C6BF8" w:rsidR="00223B14" w:rsidRPr="00116445" w:rsidRDefault="00223B14" w:rsidP="00116445">
      <w:pPr>
        <w:rPr>
          <w:rFonts w:asciiTheme="minorHAnsi" w:hAnsiTheme="minorHAnsi" w:cstheme="minorHAnsi"/>
          <w:bCs/>
        </w:rPr>
      </w:pPr>
      <w:r w:rsidRPr="00116445">
        <w:rPr>
          <w:rFonts w:asciiTheme="minorHAnsi" w:hAnsiTheme="minorHAnsi" w:cstheme="minorHAnsi"/>
          <w:bCs/>
        </w:rPr>
        <w:t>A „</w:t>
      </w:r>
      <w:r w:rsidRPr="00116445">
        <w:rPr>
          <w:rFonts w:asciiTheme="minorHAnsi" w:hAnsiTheme="minorHAnsi" w:cstheme="minorHAnsi"/>
          <w:b/>
        </w:rPr>
        <w:t>Keletkezés módja</w:t>
      </w:r>
      <w:r w:rsidRPr="00116445">
        <w:rPr>
          <w:rFonts w:asciiTheme="minorHAnsi" w:hAnsiTheme="minorHAnsi" w:cstheme="minorHAnsi"/>
          <w:bCs/>
        </w:rPr>
        <w:t xml:space="preserve">” mező tekintetében az </w:t>
      </w:r>
      <w:proofErr w:type="spellStart"/>
      <w:r w:rsidRPr="00116445">
        <w:rPr>
          <w:rFonts w:asciiTheme="minorHAnsi" w:hAnsiTheme="minorHAnsi" w:cstheme="minorHAnsi"/>
          <w:bCs/>
        </w:rPr>
        <w:t>INSTR_BET</w:t>
      </w:r>
      <w:proofErr w:type="spellEnd"/>
      <w:r w:rsidRPr="00116445">
        <w:rPr>
          <w:rFonts w:asciiTheme="minorHAnsi" w:hAnsiTheme="minorHAnsi" w:cstheme="minorHAnsi"/>
          <w:bCs/>
        </w:rPr>
        <w:t xml:space="preserve"> táblánál leírtak szerint kell eljárni.</w:t>
      </w:r>
    </w:p>
    <w:p w14:paraId="0EABF412" w14:textId="12BBA633" w:rsidR="009972EC" w:rsidRPr="00116445" w:rsidRDefault="00474B9D" w:rsidP="00116445">
      <w:r w:rsidRPr="00116445">
        <w:t xml:space="preserve">Az </w:t>
      </w:r>
      <w:r w:rsidRPr="00116445">
        <w:rPr>
          <w:b/>
          <w:bCs/>
        </w:rPr>
        <w:t>„Instrumentum összege”</w:t>
      </w:r>
      <w:r w:rsidRPr="00116445">
        <w:t xml:space="preserve"> (</w:t>
      </w:r>
      <w:proofErr w:type="spellStart"/>
      <w:r w:rsidRPr="00116445">
        <w:t>INST_OSSZEG</w:t>
      </w:r>
      <w:proofErr w:type="spellEnd"/>
      <w:r w:rsidRPr="00116445">
        <w:t xml:space="preserve">) a </w:t>
      </w:r>
      <w:proofErr w:type="spellStart"/>
      <w:r w:rsidRPr="00116445">
        <w:t>HITREG-hez</w:t>
      </w:r>
      <w:proofErr w:type="spellEnd"/>
      <w:r w:rsidRPr="00116445">
        <w:t xml:space="preserve"> hasonlóan a szerződéses összeg, azaz a szerződött hitelkeret összege. </w:t>
      </w:r>
      <w:proofErr w:type="spellStart"/>
      <w:r w:rsidR="009972EC" w:rsidRPr="00116445">
        <w:t>Cross-currency</w:t>
      </w:r>
      <w:proofErr w:type="spellEnd"/>
      <w:r w:rsidR="009972EC" w:rsidRPr="00116445">
        <w:t xml:space="preserve"> </w:t>
      </w:r>
      <w:proofErr w:type="spellStart"/>
      <w:r w:rsidR="009972EC" w:rsidRPr="00116445">
        <w:t>repó</w:t>
      </w:r>
      <w:proofErr w:type="spellEnd"/>
      <w:r w:rsidR="009972EC" w:rsidRPr="00116445">
        <w:t xml:space="preserve"> ügyletek esetén az instrumentum összegét abban a devizanemben kell megadni, amelyben a pénzáramok felmerülnek, nem pedig a mögöttes kötvény devizanemében (amennyiben a két devizanem eltér).</w:t>
      </w:r>
      <w:r w:rsidR="005A27FC">
        <w:t xml:space="preserve"> Technikai ügyfél esetén, amennyiben analitikusan nem bontható állományról van szó, a mező üresen hagyandó.</w:t>
      </w:r>
      <w:r w:rsidR="009972EC" w:rsidRPr="00116445">
        <w:t xml:space="preserve"> </w:t>
      </w:r>
    </w:p>
    <w:p w14:paraId="35C392D5" w14:textId="034BD160" w:rsidR="00474B9D" w:rsidRPr="00116445" w:rsidRDefault="00474B9D" w:rsidP="00116445">
      <w:r w:rsidRPr="00116445">
        <w:t xml:space="preserve">A </w:t>
      </w:r>
      <w:r w:rsidRPr="00116445">
        <w:rPr>
          <w:b/>
          <w:bCs/>
        </w:rPr>
        <w:t>„Bruttó fennálló tőketartozás”</w:t>
      </w:r>
      <w:r w:rsidRPr="00116445">
        <w:t xml:space="preserve"> mező (</w:t>
      </w:r>
      <w:proofErr w:type="spellStart"/>
      <w:r w:rsidRPr="00116445">
        <w:t>FENNALLO_TOKE_OSSZEG</w:t>
      </w:r>
      <w:proofErr w:type="spellEnd"/>
      <w:r w:rsidRPr="00116445">
        <w:t xml:space="preserve">) tartalmazza a tényleges tartozás összegét, míg a még rendelkezésre álló hitelkeret a </w:t>
      </w:r>
      <w:r w:rsidRPr="00116445">
        <w:rPr>
          <w:b/>
          <w:bCs/>
        </w:rPr>
        <w:t>„</w:t>
      </w:r>
      <w:r w:rsidR="00D97619" w:rsidRPr="00116445">
        <w:rPr>
          <w:b/>
          <w:bCs/>
        </w:rPr>
        <w:t>Mérlegen kívüli követelések összege</w:t>
      </w:r>
      <w:r w:rsidRPr="00116445">
        <w:rPr>
          <w:b/>
          <w:bCs/>
        </w:rPr>
        <w:t>”</w:t>
      </w:r>
      <w:r w:rsidRPr="00116445">
        <w:t xml:space="preserve"> mezőben szerepeltetendő.</w:t>
      </w:r>
    </w:p>
    <w:p w14:paraId="3274CEC3" w14:textId="462AA893" w:rsidR="00720311" w:rsidRPr="00116445" w:rsidRDefault="00720311" w:rsidP="00116445">
      <w:pPr>
        <w:rPr>
          <w:rFonts w:asciiTheme="minorHAnsi" w:hAnsiTheme="minorHAnsi" w:cstheme="minorHAnsi"/>
          <w:bCs/>
        </w:rPr>
      </w:pPr>
      <w:r w:rsidRPr="00116445">
        <w:rPr>
          <w:rFonts w:asciiTheme="minorHAnsi" w:hAnsiTheme="minorHAnsi" w:cstheme="minorHAnsi"/>
          <w:bCs/>
        </w:rPr>
        <w:t>Főhitel/keret jelentése esetén az instrumentum és a szerződés azonosítója megegyezik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_FHIT.SZERZ_AZON</w:t>
      </w:r>
      <w:proofErr w:type="spellEnd"/>
      <w:r w:rsidRPr="00116445">
        <w:rPr>
          <w:rFonts w:asciiTheme="minorHAnsi" w:hAnsiTheme="minorHAnsi" w:cstheme="minorHAnsi"/>
          <w:bCs/>
        </w:rPr>
        <w:t xml:space="preserve"> és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_FHIT.INSTR_FHIT_AZON</w:t>
      </w:r>
      <w:proofErr w:type="spellEnd"/>
      <w:r w:rsidRPr="00116445">
        <w:rPr>
          <w:rFonts w:asciiTheme="minorHAnsi" w:hAnsiTheme="minorHAnsi" w:cstheme="minorHAnsi"/>
          <w:bCs/>
        </w:rPr>
        <w:t>, az instrumentum típusa pedig ’</w:t>
      </w:r>
      <w:proofErr w:type="spellStart"/>
      <w:r w:rsidRPr="00116445">
        <w:rPr>
          <w:rFonts w:asciiTheme="minorHAnsi" w:hAnsiTheme="minorHAnsi" w:cstheme="minorHAnsi"/>
          <w:bCs/>
        </w:rPr>
        <w:t>HIT_KERET</w:t>
      </w:r>
      <w:proofErr w:type="spellEnd"/>
      <w:r w:rsidRPr="00116445">
        <w:rPr>
          <w:rFonts w:asciiTheme="minorHAnsi" w:hAnsiTheme="minorHAnsi" w:cstheme="minorHAnsi"/>
          <w:bCs/>
        </w:rPr>
        <w:t xml:space="preserve">’. A főhitel/keret rekord tartalmazza a szerződött teljes keret összeget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_FHIT.INST_OSSZEG</w:t>
      </w:r>
      <w:proofErr w:type="spellEnd"/>
      <w:r w:rsidRPr="00116445">
        <w:rPr>
          <w:rFonts w:asciiTheme="minorHAnsi" w:hAnsiTheme="minorHAnsi" w:cstheme="minorHAnsi"/>
          <w:bCs/>
        </w:rPr>
        <w:t xml:space="preserve"> mezőben, míg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 xml:space="preserve">)hitelek esetén az adott lehíváshoz tartozó instrumentum összeget kell szerepeltetni ebben a mezőben. A főhitel/keret típusú instrumentum esetén szükséges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_FHIT.MERL_KIV_KOV_OSSZEG</w:t>
      </w:r>
      <w:proofErr w:type="spellEnd"/>
      <w:r w:rsidRPr="00116445">
        <w:rPr>
          <w:rFonts w:asciiTheme="minorHAnsi" w:hAnsiTheme="minorHAnsi" w:cstheme="minorHAnsi"/>
          <w:bCs/>
        </w:rPr>
        <w:t xml:space="preserve"> mező töltése, a le nem hívott keret összegével, amelynek meg kell egyezni az SF0902 tábla Kapott hitelnyújtási elkötelezettségek Névérték oszlopában jelentett összegével.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)hitel instrumentumon kell szerepeltetni a</w:t>
      </w:r>
      <w:r w:rsidR="00A55CAA" w:rsidRPr="00116445">
        <w:rPr>
          <w:rFonts w:asciiTheme="minorHAnsi" w:hAnsiTheme="minorHAnsi" w:cstheme="minorHAnsi"/>
          <w:bCs/>
        </w:rPr>
        <w:t>z</w:t>
      </w:r>
      <w:r w:rsidRPr="00116445">
        <w:rPr>
          <w:rFonts w:asciiTheme="minorHAnsi" w:hAnsiTheme="minorHAnsi" w:cstheme="minorHAnsi"/>
          <w:bCs/>
        </w:rPr>
        <w:t xml:space="preserve">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_FHIT.FENNALLO_TOKE_OSSZEG</w:t>
      </w:r>
      <w:proofErr w:type="spellEnd"/>
      <w:r w:rsidRPr="00116445">
        <w:rPr>
          <w:rFonts w:asciiTheme="minorHAnsi" w:hAnsiTheme="minorHAnsi" w:cstheme="minorHAnsi"/>
          <w:bCs/>
        </w:rPr>
        <w:t xml:space="preserve"> mezőben a bruttó fennálló tőketartozás összegét. Amennyiben az adatszolgáltató egy azonosítón tartja nyilván a hitelszerződést, azaz nem képez főhitelt/keretet és alhiteleket, egy azonosító alatt jelenthető mindkét összeg, a nyilvántartó rendszerekkel összhangban.</w:t>
      </w:r>
    </w:p>
    <w:p w14:paraId="6CD065F6" w14:textId="77777777" w:rsidR="00720311" w:rsidRPr="00116445" w:rsidRDefault="00720311" w:rsidP="00116445"/>
    <w:p w14:paraId="44473D4C" w14:textId="77777777" w:rsidR="00953942" w:rsidRPr="00116445" w:rsidRDefault="00653584" w:rsidP="00116445">
      <w:r w:rsidRPr="00116445">
        <w:t xml:space="preserve">Az </w:t>
      </w:r>
      <w:r w:rsidRPr="00116445">
        <w:rPr>
          <w:b/>
          <w:bCs/>
        </w:rPr>
        <w:t>„Eredeti lejárat”</w:t>
      </w:r>
      <w:r w:rsidRPr="00116445">
        <w:t xml:space="preserve"> mezőben</w:t>
      </w:r>
      <w:r w:rsidR="00953942" w:rsidRPr="00116445">
        <w:t xml:space="preserve"> </w:t>
      </w:r>
      <w:r w:rsidRPr="00116445">
        <w:t>jelentett érték</w:t>
      </w:r>
      <w:r w:rsidR="00953942" w:rsidRPr="00116445">
        <w:t>kel kapcsolatos előírások:</w:t>
      </w:r>
    </w:p>
    <w:p w14:paraId="5228A9CD" w14:textId="6EA06FE8" w:rsidR="00953942" w:rsidRPr="00116445" w:rsidRDefault="00953942" w:rsidP="00116445">
      <w:pPr>
        <w:pStyle w:val="Listaszerbekezds"/>
        <w:numPr>
          <w:ilvl w:val="0"/>
          <w:numId w:val="24"/>
        </w:numPr>
        <w:contextualSpacing w:val="0"/>
        <w:rPr>
          <w:rFonts w:asciiTheme="minorHAnsi" w:hAnsiTheme="minorHAnsi" w:cstheme="minorHAnsi"/>
          <w:bCs/>
        </w:rPr>
      </w:pPr>
      <w:r w:rsidRPr="00116445">
        <w:t xml:space="preserve">az eredeti lejárat </w:t>
      </w:r>
      <w:r w:rsidR="00653584" w:rsidRPr="00116445">
        <w:t xml:space="preserve">meghatározását </w:t>
      </w:r>
      <w:r w:rsidR="00653584" w:rsidRPr="00116445">
        <w:rPr>
          <w:rFonts w:asciiTheme="minorHAnsi" w:hAnsiTheme="minorHAnsi" w:cstheme="minorHAnsi"/>
          <w:bCs/>
        </w:rPr>
        <w:t xml:space="preserve">a </w:t>
      </w:r>
      <w:proofErr w:type="spellStart"/>
      <w:r w:rsidR="00653584" w:rsidRPr="00116445">
        <w:rPr>
          <w:rFonts w:asciiTheme="minorHAnsi" w:hAnsiTheme="minorHAnsi" w:cstheme="minorHAnsi"/>
          <w:bCs/>
        </w:rPr>
        <w:t>repó</w:t>
      </w:r>
      <w:proofErr w:type="spellEnd"/>
      <w:r w:rsidR="00653584" w:rsidRPr="00116445">
        <w:rPr>
          <w:rFonts w:asciiTheme="minorHAnsi" w:hAnsiTheme="minorHAnsi" w:cstheme="minorHAnsi"/>
          <w:bCs/>
        </w:rPr>
        <w:t xml:space="preserve"> típusú ügyletekből eredő kötelezettség esetén az ügylet – nem pedig az ügylet tárgyát képező értékpapír – lejárata alapján kell elvégezni. </w:t>
      </w:r>
    </w:p>
    <w:p w14:paraId="33C2E118" w14:textId="07C28DFE" w:rsidR="008B7C9E"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w:t>
      </w:r>
      <w:r w:rsidR="008B7C9E" w:rsidRPr="00116445">
        <w:rPr>
          <w:rFonts w:asciiTheme="minorHAnsi" w:hAnsiTheme="minorHAnsi" w:cstheme="minorHAnsi"/>
        </w:rPr>
        <w:t xml:space="preserve">z adatszolgáltató hitelintézet által felvett, határozott futamidővel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 esetén az első igénybevétel és a futamidő vége közötti időtartam alapján kell meghatározni az eredeti lejáratot. </w:t>
      </w:r>
      <w:r w:rsidR="008B7C9E" w:rsidRPr="00116445">
        <w:rPr>
          <w:rFonts w:asciiTheme="minorHAnsi" w:hAnsiTheme="minorHAnsi" w:cstheme="minorHAnsi"/>
          <w:color w:val="000000"/>
        </w:rPr>
        <w:t>Amennyiben az egyes</w:t>
      </w:r>
      <w:r w:rsidR="008B7C9E" w:rsidRPr="00116445">
        <w:rPr>
          <w:rFonts w:asciiTheme="minorHAnsi" w:hAnsiTheme="minorHAnsi" w:cstheme="minorHAnsi"/>
        </w:rPr>
        <w:t xml:space="preserve"> lehívások visszafizetési határidejét a szerződésben előre rögzítik, akkor a besorolásnál ezeket a lejárati időpontokat kell figyelembe venni. A határozott futamidővel nem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hiteleket rövid (</w:t>
      </w:r>
      <w:r w:rsidR="00FC0929" w:rsidRPr="00116445">
        <w:rPr>
          <w:rFonts w:asciiTheme="minorHAnsi" w:hAnsiTheme="minorHAnsi" w:cstheme="minorHAnsi"/>
        </w:rPr>
        <w:t>’</w:t>
      </w:r>
      <w:r w:rsidR="008B7C9E" w:rsidRPr="00116445">
        <w:rPr>
          <w:rFonts w:asciiTheme="minorHAnsi" w:hAnsiTheme="minorHAnsi" w:cstheme="minorHAnsi"/>
        </w:rPr>
        <w:t>0-1EV</w:t>
      </w:r>
      <w:r w:rsidR="00FC0929" w:rsidRPr="00116445">
        <w:rPr>
          <w:rFonts w:asciiTheme="minorHAnsi" w:hAnsiTheme="minorHAnsi" w:cstheme="minorHAnsi"/>
        </w:rPr>
        <w:t>’</w:t>
      </w:r>
      <w:r w:rsidR="008B7C9E" w:rsidRPr="00116445">
        <w:rPr>
          <w:rFonts w:asciiTheme="minorHAnsi" w:hAnsiTheme="minorHAnsi" w:cstheme="minorHAnsi"/>
        </w:rPr>
        <w:t>) eredeti lejárattal kell jelenteni.</w:t>
      </w:r>
    </w:p>
    <w:p w14:paraId="2BE547BB" w14:textId="7F1B624C"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futamidő módosítás esetén az eredeti lejáratot a hitel korábbi hitelszerződésében meghatározott induló időpontja és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 alapján kell meghatározni. Vagyis futamidő hosszabbítása esetén az új eredeti lejárat nem lehet rövidebb a szerződésmódosítást megelőző eredeti lejáratnál, míg abban az esetben, ha a szerződés-módosítás eredményeképpen a végső lejárat dátuma korábbi időpontra módosul, úgy a hitel átkerülhet egy rövidebb eredeti lejárat kategóriába.</w:t>
      </w:r>
    </w:p>
    <w:p w14:paraId="15FDA4A2" w14:textId="70FFBF92" w:rsidR="00953942" w:rsidRPr="00116445" w:rsidRDefault="00953942"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amennyiben valamely konstrukció esetében lehetőség van bizonyos, előre meghatározott </w:t>
      </w:r>
      <w:proofErr w:type="spellStart"/>
      <w:r w:rsidRPr="00116445">
        <w:rPr>
          <w:rFonts w:asciiTheme="minorHAnsi" w:hAnsiTheme="minorHAnsi" w:cstheme="minorHAnsi"/>
          <w:color w:val="000000"/>
        </w:rPr>
        <w:t>időszakonkénti</w:t>
      </w:r>
      <w:proofErr w:type="spellEnd"/>
      <w:r w:rsidRPr="00116445">
        <w:rPr>
          <w:rFonts w:asciiTheme="minorHAnsi" w:hAnsiTheme="minorHAnsi" w:cstheme="minorHAnsi"/>
          <w:color w:val="000000"/>
        </w:rPr>
        <w:t xml:space="preserve"> felülvizsgálatra, amelynek eredményeképpen a hitel bármely fél kezdeményezésére felmondható, akkor a szerződés eredeti lejáratának a két felülvizsgálat közötti időintervallumot kell tekinteni. </w:t>
      </w:r>
    </w:p>
    <w:p w14:paraId="4280A6F3" w14:textId="55297AE6"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refinanszírozási hiteleket a </w:t>
      </w:r>
      <w:proofErr w:type="spellStart"/>
      <w:r w:rsidRPr="00116445">
        <w:rPr>
          <w:rFonts w:asciiTheme="minorHAnsi" w:hAnsiTheme="minorHAnsi" w:cstheme="minorHAnsi"/>
        </w:rPr>
        <w:t>továbbfolyósított</w:t>
      </w:r>
      <w:proofErr w:type="spellEnd"/>
      <w:r w:rsidRPr="00116445">
        <w:rPr>
          <w:rFonts w:asciiTheme="minorHAnsi" w:hAnsiTheme="minorHAnsi" w:cstheme="minorHAnsi"/>
        </w:rPr>
        <w:t xml:space="preserve"> hitel eredeti lejárata alapján kell a megfelelő lejárati kategóriákba besorolni.</w:t>
      </w:r>
    </w:p>
    <w:p w14:paraId="563FE54D" w14:textId="26F74224"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 2 éven túli eredeti lejáratú, nem belföldi hitelintézetektől felvett, felmondott, de még fennálló hiteltartozásokat – a kötelező tartalék összegének megfelelő kiszámítása érdekében – abba a lejárati kategóriába kell sorolni, amelybe a felmondási idő hossza szerint tartozik. (A belföldi hitelintézetekkel szemben fennálló ilyen hiteltartozásokat az eredeti lejáratuk alapján kell besorolni.)</w:t>
      </w:r>
    </w:p>
    <w:p w14:paraId="4B9A97C5" w14:textId="77777777"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lejárati kategóriába kell az instrumentumot sorolni.</w:t>
      </w:r>
    </w:p>
    <w:p w14:paraId="505D6817" w14:textId="493C80A9"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egyes instrumentumok eredeti lejárata nem lehet rövidebb, mint a hátralevő lejáratuk. </w:t>
      </w:r>
    </w:p>
    <w:p w14:paraId="2E052F01" w14:textId="0ADD2B25" w:rsidR="005D2A00" w:rsidRPr="00116445" w:rsidRDefault="005D2A00" w:rsidP="00116445">
      <w:r w:rsidRPr="00116445">
        <w:t xml:space="preserve">A </w:t>
      </w:r>
      <w:r w:rsidRPr="00116445">
        <w:rPr>
          <w:b/>
          <w:bCs/>
        </w:rPr>
        <w:t>„Hátralévő lejárat”</w:t>
      </w:r>
      <w:r w:rsidRPr="00116445">
        <w:t xml:space="preserve"> mezőben jelentett értékkel kapcsolatos előírások:</w:t>
      </w:r>
    </w:p>
    <w:p w14:paraId="03125954" w14:textId="21541688"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adatgyűjtés vonatkozási idejétől a pénzügyi instrumentum szerződéskötéskor meghatározott lejáratáig hátralevő időt kell itt kimutatni. </w:t>
      </w:r>
    </w:p>
    <w:p w14:paraId="71F98F2E" w14:textId="7330F465"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típusú ügyletekből eredő kötelezettség hátralévő lejáratának meghatározását az ügylet – nem pedig az ügylet tárgyát képező értékpapír – lejárata alapján kell elvégezni.</w:t>
      </w:r>
    </w:p>
    <w:p w14:paraId="0DF6C33D" w14:textId="40F67B2F"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határozott futamidővel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 esetén a futamidő végéig hátralevő idő alapján kell meghatározni a hátralevő lejáratot. A határozott futamidővel nem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hiteleket a legrövidebb </w:t>
      </w:r>
      <w:r w:rsidR="00FC0929" w:rsidRPr="00116445">
        <w:t xml:space="preserve">’0-30N’ </w:t>
      </w:r>
      <w:r w:rsidRPr="00116445">
        <w:rPr>
          <w:rFonts w:asciiTheme="minorHAnsi" w:hAnsiTheme="minorHAnsi" w:cstheme="minorHAnsi"/>
        </w:rPr>
        <w:t xml:space="preserve">(0-30 nap) hátralevő lejárattal kell jelenteni. </w:t>
      </w:r>
    </w:p>
    <w:p w14:paraId="4EACB860" w14:textId="259157A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color w:val="000000"/>
        </w:rPr>
        <w:t>Amennyiben az egyes</w:t>
      </w:r>
      <w:r w:rsidRPr="00116445">
        <w:rPr>
          <w:rFonts w:asciiTheme="minorHAnsi" w:hAnsiTheme="minorHAnsi" w:cstheme="minorHAnsi"/>
        </w:rPr>
        <w:t xml:space="preserve"> lehívások visszafizetési határidejét a szerződésben előre rögzítik, akkor a besorolásnál ezeket a lejárati időpontokat kell figyelembe venni. </w:t>
      </w:r>
    </w:p>
    <w:p w14:paraId="532A2413" w14:textId="13319D45"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Amennyiben valamely konstrukció esetében lehetőség van bizonyos, előre meghatározott </w:t>
      </w:r>
      <w:proofErr w:type="spellStart"/>
      <w:r w:rsidRPr="00116445">
        <w:rPr>
          <w:rFonts w:asciiTheme="minorHAnsi" w:hAnsiTheme="minorHAnsi" w:cstheme="minorHAnsi"/>
        </w:rPr>
        <w:t>időszakonkénti</w:t>
      </w:r>
      <w:proofErr w:type="spellEnd"/>
      <w:r w:rsidRPr="00116445">
        <w:rPr>
          <w:rFonts w:asciiTheme="minorHAnsi" w:hAnsiTheme="minorHAnsi" w:cstheme="minorHAnsi"/>
        </w:rPr>
        <w:t xml:space="preserve"> felülvizsgálatra, amelynek eredményeképpen a hitel bármely fél részéről felmondható, akkor a szerződés hátralevő lejáratának a következő felülvizsgálatig hátralevő időszakot kell tekinteni.</w:t>
      </w:r>
    </w:p>
    <w:p w14:paraId="12B6C7A5" w14:textId="1E0CC9EC"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Futamidő módosítás esetén a hátralevő lejáratot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lejáratig hátralevő időintervallum alapján kell meghatározni.</w:t>
      </w:r>
    </w:p>
    <w:p w14:paraId="0915B726" w14:textId="79C87AB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források hátralevő lejáratának meghatározásakor a felmondási határidőig hátralevő időszakot kell figyelembe venni. </w:t>
      </w:r>
    </w:p>
    <w:p w14:paraId="211FD4BE" w14:textId="0BBF96D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hátralevő lejárati kategóriába kell az instrumentumot sorolni.</w:t>
      </w:r>
    </w:p>
    <w:p w14:paraId="5D314FBE" w14:textId="2177157A" w:rsidR="005D2A00" w:rsidRPr="00116445" w:rsidRDefault="005D2A00"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 tárgyhónap során a mérlegből kikerülő </w:t>
      </w:r>
      <w:proofErr w:type="spellStart"/>
      <w:r w:rsidRPr="00116445">
        <w:rPr>
          <w:rFonts w:asciiTheme="minorHAnsi" w:hAnsiTheme="minorHAnsi" w:cstheme="minorHAnsi"/>
          <w:color w:val="000000"/>
        </w:rPr>
        <w:t>repó</w:t>
      </w:r>
      <w:proofErr w:type="spellEnd"/>
      <w:r w:rsidRPr="00116445">
        <w:rPr>
          <w:rFonts w:asciiTheme="minorHAnsi" w:hAnsiTheme="minorHAnsi" w:cstheme="minorHAnsi"/>
          <w:color w:val="000000"/>
        </w:rPr>
        <w:t xml:space="preserve"> kötelezettségek és felvett hitelek esetében, a kötelezettség Hátralevő lejáratának a legrövidebb, </w:t>
      </w:r>
      <w:r w:rsidR="00FC0929" w:rsidRPr="00116445">
        <w:t>’0-30N’ (</w:t>
      </w:r>
      <w:r w:rsidRPr="00116445">
        <w:rPr>
          <w:rFonts w:asciiTheme="minorHAnsi" w:hAnsiTheme="minorHAnsi" w:cstheme="minorHAnsi"/>
          <w:color w:val="000000"/>
        </w:rPr>
        <w:t>0-30 nap</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lejáratot kell megadni.</w:t>
      </w:r>
    </w:p>
    <w:p w14:paraId="47CD1A3E" w14:textId="37BBF703"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egyes instrumentumok hátralevő lejárata nem lehet hosszabb, mint az eredeti lejáratuk.</w:t>
      </w:r>
    </w:p>
    <w:p w14:paraId="22749DC8" w14:textId="34C73CC1" w:rsidR="005D2A00" w:rsidRPr="00116445" w:rsidRDefault="005D2A00" w:rsidP="00116445">
      <w:pPr>
        <w:pStyle w:val="Listaszerbekezds"/>
        <w:numPr>
          <w:ilvl w:val="0"/>
          <w:numId w:val="24"/>
        </w:numPr>
        <w:spacing w:before="240"/>
        <w:contextualSpacing w:val="0"/>
        <w:rPr>
          <w:rFonts w:asciiTheme="minorHAnsi" w:hAnsiTheme="minorHAnsi" w:cstheme="minorHAnsi"/>
          <w:color w:val="000000"/>
        </w:rPr>
      </w:pPr>
      <w:r w:rsidRPr="00116445">
        <w:rPr>
          <w:rFonts w:asciiTheme="minorHAnsi" w:hAnsiTheme="minorHAnsi" w:cstheme="minorHAnsi"/>
          <w:color w:val="000000"/>
        </w:rPr>
        <w:t xml:space="preserve">A lejárt hiteleket kétféleképpen kell kezelni. Azokat a hiteleket, ahol a teljes állomány lejárt hitelként van nyilvántartva, </w:t>
      </w:r>
      <w:r w:rsidR="00FC0929" w:rsidRPr="00116445">
        <w:rPr>
          <w:rFonts w:asciiTheme="minorHAnsi" w:hAnsiTheme="minorHAnsi" w:cstheme="minorHAnsi"/>
          <w:color w:val="000000"/>
        </w:rPr>
        <w:t>’</w:t>
      </w:r>
      <w:r w:rsidRPr="00116445">
        <w:rPr>
          <w:rFonts w:asciiTheme="minorHAnsi" w:hAnsiTheme="minorHAnsi" w:cstheme="minorHAnsi"/>
          <w:color w:val="000000"/>
        </w:rPr>
        <w:t>LEJART</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kódon kell jelenteni, míg azon hitelek állományát, amelyek még nem lejárt hitelként vannak nyilvántartva, de egyaránt van lejárt és nem lejárt részük is, a hitelt a nem lejárt (tőke) rész hátralevő lejáratának megfelelően, egy rekordon jelenteni. </w:t>
      </w:r>
    </w:p>
    <w:p w14:paraId="6ED5D2A7" w14:textId="3569C897"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adatszolgáltató hitelintézet által felvett refinanszírozási hiteleket a tovább</w:t>
      </w:r>
      <w:r w:rsidR="006611A2" w:rsidRPr="00116445">
        <w:rPr>
          <w:rFonts w:asciiTheme="minorHAnsi" w:hAnsiTheme="minorHAnsi" w:cstheme="minorHAnsi"/>
        </w:rPr>
        <w:t xml:space="preserve"> </w:t>
      </w:r>
      <w:r w:rsidRPr="00116445">
        <w:rPr>
          <w:rFonts w:asciiTheme="minorHAnsi" w:hAnsiTheme="minorHAnsi" w:cstheme="minorHAnsi"/>
        </w:rPr>
        <w:t>folyósított hitel hátralevő lejárata alapján kell a megfelelő lejárati kategóriákba besorolni.</w:t>
      </w:r>
    </w:p>
    <w:p w14:paraId="7978A1F5" w14:textId="7E4CE9E8" w:rsidR="008A02D1" w:rsidRPr="00116445" w:rsidRDefault="008A02D1" w:rsidP="00116445">
      <w:r w:rsidRPr="00116445">
        <w:t xml:space="preserve">Az új szerződésekre vonatkozó előírásokat az </w:t>
      </w:r>
      <w:r w:rsidR="00472ED5" w:rsidRPr="00116445">
        <w:t>2.1</w:t>
      </w:r>
      <w:r w:rsidRPr="00116445">
        <w:t xml:space="preserve"> pont tartalmazza.</w:t>
      </w:r>
    </w:p>
    <w:p w14:paraId="651C19F7" w14:textId="77777777" w:rsidR="000C3D9B" w:rsidRPr="00116445" w:rsidRDefault="000C3D9B"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021D16D7" w14:textId="2914B004" w:rsidR="000C3D9B" w:rsidRPr="00116445" w:rsidRDefault="000C3D9B"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(„K” sorkódjelű - Értékelési különbözet) értékekkel.</w:t>
      </w:r>
    </w:p>
    <w:p w14:paraId="3101DE1E" w14:textId="77777777" w:rsidR="000C3D9B" w:rsidRPr="00116445" w:rsidRDefault="000C3D9B" w:rsidP="00116445">
      <w:pPr>
        <w:pStyle w:val="Listaszerbekezds"/>
        <w:numPr>
          <w:ilvl w:val="0"/>
          <w:numId w:val="0"/>
        </w:numPr>
        <w:spacing w:after="0"/>
        <w:ind w:left="720"/>
        <w:contextualSpacing w:val="0"/>
        <w:rPr>
          <w:rFonts w:ascii="Arial" w:hAnsi="Arial" w:cs="Arial"/>
        </w:rPr>
      </w:pPr>
    </w:p>
    <w:p w14:paraId="2FB2FE97" w14:textId="10544FF9" w:rsidR="000C3D9B" w:rsidRPr="00116445" w:rsidRDefault="000C3D9B"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Amennyiben a felhalmozott kamat - a negatív kamatkörnyezet miatt - negatív, abban az esetben is a kapcsolódó instrumentummal egy soron, negatív előjellel kell az adatgyűjtésben szerepeltetni. A mezőben jelentett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0DDC199" w14:textId="77777777" w:rsidR="000C3D9B" w:rsidRPr="00116445" w:rsidRDefault="000C3D9B" w:rsidP="00116445">
      <w:pPr>
        <w:spacing w:after="0"/>
        <w:ind w:left="360"/>
        <w:rPr>
          <w:rFonts w:ascii="Arial" w:hAnsi="Arial" w:cs="Arial"/>
          <w:sz w:val="22"/>
        </w:rPr>
      </w:pPr>
    </w:p>
    <w:p w14:paraId="5658BCC8" w14:textId="30106976" w:rsidR="000C3D9B" w:rsidRPr="00116445" w:rsidRDefault="000C3D9B" w:rsidP="00116445">
      <w:pPr>
        <w:keepNext/>
      </w:pPr>
      <w:r w:rsidRPr="00116445">
        <w:rPr>
          <w:b/>
          <w:bCs/>
        </w:rPr>
        <w:t>„Tárgyidőszakra jutó (statisztikai) kamat”</w:t>
      </w:r>
      <w:r w:rsidRPr="00116445">
        <w:t xml:space="preserve"> mezőben a tárgyidőszak során fennálló állományokra felszámított, a pénzügyi teljesítéssel nem korrigált (statisztikai) kamat (tárgyhónapra fizetendő statisztikai kamatjövedelem) jelentendő. Amennyiben a tárgyidőszakra felszámított kamat - a negatív kamatkörnyezet miatt - negatív, abban az esetben negatív előjellel kell az adatgyűjtésben szerepeltetni. A mezőben jelentett adatnak konzisztensnek kell lennie a statisztikai</w:t>
      </w:r>
      <w:r w:rsidR="00EF65EB">
        <w:t xml:space="preserve"> </w:t>
      </w:r>
      <w:r w:rsidRPr="00116445">
        <w:t>eredménykimutatásban szereplő, megfelelő instrumentumhoz tartozó statisztikai kamatráfordítás tárgyhavi értékével.</w:t>
      </w:r>
    </w:p>
    <w:p w14:paraId="1F5C7012" w14:textId="0B4592C4" w:rsidR="00D35A62" w:rsidRPr="00116445" w:rsidRDefault="00D35A62" w:rsidP="00116445">
      <w:pPr>
        <w:keepNext/>
      </w:pPr>
      <w:r w:rsidRPr="00116445">
        <w:t xml:space="preserve">Az </w:t>
      </w:r>
      <w:r w:rsidRPr="00116445">
        <w:rPr>
          <w:b/>
          <w:bCs/>
        </w:rPr>
        <w:t>„Állományi évesített kamatláb</w:t>
      </w:r>
      <w:r w:rsidR="00983AC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36399AEF" w14:textId="77777777" w:rsidR="00FB1C73" w:rsidRPr="00116445" w:rsidRDefault="00FB1C73" w:rsidP="00116445">
      <w:pPr>
        <w:keepNext/>
      </w:pPr>
      <w:r w:rsidRPr="00116445">
        <w:t>Az állományi kamatokra vonatkozó mezők minden, a vonatkozási idő végén élő instrumentum tekintetében jelentendők.</w:t>
      </w:r>
    </w:p>
    <w:p w14:paraId="28AB5681" w14:textId="1FA2B05F" w:rsidR="00D35A62" w:rsidRPr="00116445" w:rsidRDefault="00D35A62" w:rsidP="00116445">
      <w:pPr>
        <w:keepNext/>
      </w:pPr>
      <w:r w:rsidRPr="00116445">
        <w:t xml:space="preserve">Az </w:t>
      </w:r>
      <w:r w:rsidRPr="00116445">
        <w:rPr>
          <w:b/>
          <w:bCs/>
        </w:rPr>
        <w:t>„Új szerződés - szerződéses kamatláb”</w:t>
      </w:r>
      <w:r w:rsidRPr="00116445">
        <w:t xml:space="preserve"> mezőben az ügyféllel kötött szerződésben meghatározott kamatlábat kell jelenteni. </w:t>
      </w:r>
    </w:p>
    <w:p w14:paraId="50EDE6E0" w14:textId="77777777" w:rsidR="00D35A62" w:rsidRPr="00116445" w:rsidRDefault="00D35A62"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3FCD14B5" w14:textId="2CEBC742" w:rsidR="003A5EEC"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Pr="00116445">
        <w:t>konzisztens kell legyen a Statisztikai mérleg 01-es – külföldi fióktelep nélküli adatokat tartalmazó – táblájában szereplő megfelelő („N” sorkódjelű - Nettó könyv szerinti érték) értékekkel.</w:t>
      </w:r>
    </w:p>
    <w:p w14:paraId="63E37A48" w14:textId="099E21F0" w:rsidR="00472ED5" w:rsidRPr="00116445" w:rsidRDefault="00472ED5" w:rsidP="00116445">
      <w:r w:rsidRPr="00116445">
        <w:t xml:space="preserve">A BETREG-ben jelentendők a </w:t>
      </w:r>
      <w:r w:rsidR="00FB1C73" w:rsidRPr="00116445">
        <w:t>hónapon</w:t>
      </w:r>
      <w:r w:rsidRPr="00116445">
        <w:t xml:space="preserve"> belül keletkező és lejáró tételek is a forgalmi adatok megfigyelése céljából.</w:t>
      </w:r>
    </w:p>
    <w:p w14:paraId="4EFC7DE0" w14:textId="77777777" w:rsidR="00C5687D" w:rsidRPr="00116445" w:rsidRDefault="00C5687D" w:rsidP="00116445">
      <w:r w:rsidRPr="00116445">
        <w:t xml:space="preserve">A </w:t>
      </w:r>
      <w:r w:rsidRPr="00116445">
        <w:rPr>
          <w:b/>
          <w:bCs/>
        </w:rPr>
        <w:t>„Referencia kamat átárazási periódusa”</w:t>
      </w:r>
      <w:r w:rsidRPr="00116445">
        <w:t xml:space="preserve"> mezőben jegybanki alapkamat esetén 1 hónap (’1M’) jelentendő.</w:t>
      </w:r>
    </w:p>
    <w:p w14:paraId="52EFE5ED" w14:textId="0EDEB6DC" w:rsidR="00C5687D" w:rsidRPr="00116445" w:rsidRDefault="00C5687D" w:rsidP="00116445">
      <w:r w:rsidRPr="00116445">
        <w:t>’</w:t>
      </w:r>
      <w:proofErr w:type="spellStart"/>
      <w:r w:rsidRPr="00116445">
        <w:t>FK</w:t>
      </w:r>
      <w:proofErr w:type="spellEnd"/>
      <w:r w:rsidRPr="00116445">
        <w:t>’ és ’</w:t>
      </w:r>
      <w:proofErr w:type="spellStart"/>
      <w:r w:rsidRPr="00116445">
        <w:t>NK</w:t>
      </w:r>
      <w:proofErr w:type="spellEnd"/>
      <w:r w:rsidRPr="00116445">
        <w:t xml:space="preserve">’ kamatozási mód esetén a </w:t>
      </w:r>
      <w:r w:rsidRPr="00116445">
        <w:rPr>
          <w:b/>
          <w:bCs/>
        </w:rPr>
        <w:t>„Referencia</w:t>
      </w:r>
      <w:r w:rsidR="00A55CAA" w:rsidRPr="00116445">
        <w:rPr>
          <w:b/>
          <w:bCs/>
        </w:rPr>
        <w:t xml:space="preserve"> </w:t>
      </w:r>
      <w:r w:rsidRPr="00116445">
        <w:rPr>
          <w:b/>
          <w:bCs/>
        </w:rPr>
        <w:t>kamat megnevezése”</w:t>
      </w:r>
      <w:r w:rsidRPr="00116445">
        <w:t xml:space="preserve"> és a kapcsolódó mezők üresen hagyhatók vagy ’NINCS’ kódérték jelentendő.</w:t>
      </w:r>
    </w:p>
    <w:p w14:paraId="4C092192" w14:textId="77777777" w:rsidR="00472ED5" w:rsidRPr="00116445" w:rsidRDefault="00472ED5" w:rsidP="00116445">
      <w:pPr>
        <w:rPr>
          <w:rFonts w:asciiTheme="minorHAnsi" w:hAnsiTheme="minorHAnsi" w:cstheme="minorHAnsi"/>
        </w:rPr>
      </w:pPr>
      <w:r w:rsidRPr="00116445">
        <w:t xml:space="preserve">A HITREG-ben foglaltakkal konzisztensen </w:t>
      </w:r>
      <w:r w:rsidRPr="00116445">
        <w:rPr>
          <w:rFonts w:asciiTheme="minorHAnsi" w:hAnsiTheme="minorHAnsi" w:cstheme="minorHAnsi"/>
        </w:rPr>
        <w:t>külön kell választani a 0% kamatozású hiteleket azoktól az esetektől, amelyeknél az állomány valamilyen ok miatt (lejárt, felmondott, egyéb) már nem kamatozik a normál ügyleti kamattal. A 0%-os kamatozású hiteleknél az új szerződéses és az állományi kamatlábakként is 0% jelentendő. A nem kamatozó állományok esetében a fennálló állományokra értelmezett állományi kamatmezők üresen hagyandók, a kamatozás módjaként pedig ’</w:t>
      </w:r>
      <w:proofErr w:type="spellStart"/>
      <w:r w:rsidRPr="00116445">
        <w:rPr>
          <w:rFonts w:asciiTheme="minorHAnsi" w:hAnsiTheme="minorHAnsi" w:cstheme="minorHAnsi"/>
        </w:rPr>
        <w:t>NK</w:t>
      </w:r>
      <w:proofErr w:type="spellEnd"/>
      <w:r w:rsidRPr="00116445">
        <w:rPr>
          <w:rFonts w:asciiTheme="minorHAnsi" w:hAnsiTheme="minorHAnsi" w:cstheme="minorHAnsi"/>
        </w:rPr>
        <w:t xml:space="preserve">’ érték töltendő. </w:t>
      </w:r>
    </w:p>
    <w:p w14:paraId="049EF605" w14:textId="77777777" w:rsidR="007A2ACD" w:rsidRPr="00116445" w:rsidRDefault="007A2ACD" w:rsidP="00116445">
      <w:pPr>
        <w:rPr>
          <w:rFonts w:ascii="Arial" w:hAnsi="Arial" w:cs="Arial"/>
          <w:color w:val="000000"/>
        </w:rPr>
      </w:pPr>
    </w:p>
    <w:p w14:paraId="15389B66" w14:textId="77E3AE06" w:rsidR="00380005" w:rsidRPr="00116445" w:rsidRDefault="00380005" w:rsidP="00116445">
      <w:pPr>
        <w:pStyle w:val="Cmsor2"/>
      </w:pPr>
      <w:bookmarkStart w:id="45" w:name="_Toc184375290"/>
      <w:r w:rsidRPr="00116445">
        <w:t xml:space="preserve">A </w:t>
      </w:r>
      <w:proofErr w:type="spellStart"/>
      <w:r w:rsidRPr="00116445">
        <w:t>TRAN</w:t>
      </w:r>
      <w:proofErr w:type="spellEnd"/>
      <w:r w:rsidRPr="00116445">
        <w:t xml:space="preserve"> kódú tábla kitöltésével kapcsolatos előírások</w:t>
      </w:r>
      <w:bookmarkEnd w:id="45"/>
    </w:p>
    <w:p w14:paraId="054FBD31" w14:textId="77777777" w:rsidR="00507A30" w:rsidRPr="00116445" w:rsidRDefault="00380005" w:rsidP="00116445">
      <w:r w:rsidRPr="00116445">
        <w:t xml:space="preserve">Csak lekötött betét, felvett hitel és </w:t>
      </w:r>
      <w:proofErr w:type="spellStart"/>
      <w:r w:rsidRPr="00116445">
        <w:t>repo</w:t>
      </w:r>
      <w:proofErr w:type="spellEnd"/>
      <w:r w:rsidRPr="00116445">
        <w:t xml:space="preserve"> típusú ügyletekre töltendő a tábla</w:t>
      </w:r>
      <w:r w:rsidR="00935DAC" w:rsidRPr="00116445">
        <w:t xml:space="preserve">. </w:t>
      </w:r>
    </w:p>
    <w:p w14:paraId="1F35361F" w14:textId="2CAEEC8A" w:rsidR="00E7052E" w:rsidRPr="00116445" w:rsidRDefault="00507A30" w:rsidP="00116445">
      <w:pPr>
        <w:pStyle w:val="Listaszerbekezds"/>
        <w:numPr>
          <w:ilvl w:val="0"/>
          <w:numId w:val="31"/>
        </w:numPr>
      </w:pPr>
      <w:r w:rsidRPr="00116445">
        <w:t xml:space="preserve">Felvett hitelek és </w:t>
      </w:r>
      <w:proofErr w:type="spellStart"/>
      <w:r w:rsidRPr="00116445">
        <w:t>repo</w:t>
      </w:r>
      <w:proofErr w:type="spellEnd"/>
      <w:r w:rsidRPr="00116445">
        <w:t xml:space="preserve"> típusú kötelezettségek esetén </w:t>
      </w:r>
      <w:r w:rsidR="00924BDC" w:rsidRPr="00116445">
        <w:t xml:space="preserve">háromféle </w:t>
      </w:r>
      <w:r w:rsidR="00935DAC" w:rsidRPr="00116445">
        <w:t xml:space="preserve">esetben kell a tranzakciót </w:t>
      </w:r>
      <w:r w:rsidR="00E7052E" w:rsidRPr="00116445">
        <w:t>jelenteni:</w:t>
      </w:r>
    </w:p>
    <w:p w14:paraId="0AC2D3C7" w14:textId="39469A5F" w:rsidR="00924BDC" w:rsidRPr="00116445" w:rsidRDefault="00935DAC"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kötelezettség átvállalása</w:t>
      </w:r>
      <w:r w:rsidR="00924BDC" w:rsidRPr="00116445">
        <w:rPr>
          <w:rFonts w:asciiTheme="minorHAnsi" w:hAnsiTheme="minorHAnsi" w:cstheme="minorHAnsi"/>
        </w:rPr>
        <w:t>, átadása</w:t>
      </w:r>
      <w:r w:rsidRPr="00116445">
        <w:rPr>
          <w:rFonts w:asciiTheme="minorHAnsi" w:hAnsiTheme="minorHAnsi" w:cstheme="minorHAnsi"/>
        </w:rPr>
        <w:t xml:space="preserve"> vagy elengedése típusú tranzakcióról van szó</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ATVALL</w:t>
      </w:r>
      <w:proofErr w:type="spellEnd"/>
      <w:r w:rsidR="00924BDC" w:rsidRPr="00116445">
        <w:rPr>
          <w:rFonts w:asciiTheme="minorHAnsi" w:hAnsiTheme="minorHAnsi" w:cstheme="minorHAnsi"/>
        </w:rPr>
        <w:t>’/’</w:t>
      </w:r>
      <w:proofErr w:type="spellStart"/>
      <w:r w:rsidR="0069742A" w:rsidRPr="00116445">
        <w:rPr>
          <w:rFonts w:asciiTheme="minorHAnsi" w:hAnsiTheme="minorHAnsi" w:cstheme="minorHAnsi"/>
        </w:rPr>
        <w:t>KOT</w:t>
      </w:r>
      <w:r w:rsidR="00924BDC" w:rsidRPr="00116445">
        <w:rPr>
          <w:rFonts w:asciiTheme="minorHAnsi" w:hAnsiTheme="minorHAnsi" w:cstheme="minorHAnsi"/>
        </w:rPr>
        <w:t>ATAD</w:t>
      </w:r>
      <w:proofErr w:type="spellEnd"/>
      <w:r w:rsidR="00924BDC" w:rsidRPr="00116445">
        <w:rPr>
          <w:rFonts w:asciiTheme="minorHAnsi" w:hAnsiTheme="minorHAnsi" w:cstheme="minorHAnsi"/>
        </w:rPr>
        <w:t>’/’</w:t>
      </w:r>
      <w:proofErr w:type="spellStart"/>
      <w:r w:rsidR="00924BDC" w:rsidRPr="00116445">
        <w:rPr>
          <w:rFonts w:asciiTheme="minorHAnsi" w:hAnsiTheme="minorHAnsi" w:cstheme="minorHAnsi"/>
        </w:rPr>
        <w:t>ELENG</w:t>
      </w:r>
      <w:proofErr w:type="spellEnd"/>
      <w:r w:rsidR="00924BDC" w:rsidRPr="00116445">
        <w:rPr>
          <w:rFonts w:asciiTheme="minorHAnsi" w:hAnsiTheme="minorHAnsi" w:cstheme="minorHAnsi"/>
        </w:rPr>
        <w:t>’).</w:t>
      </w:r>
    </w:p>
    <w:p w14:paraId="5C6AE016" w14:textId="3D81DEB1" w:rsidR="00E7052E"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 xml:space="preserve"> </w:t>
      </w:r>
      <w:r w:rsidR="00924BDC" w:rsidRPr="00116445">
        <w:rPr>
          <w:rFonts w:asciiTheme="minorHAnsi" w:hAnsiTheme="minorHAnsi" w:cstheme="minorHAnsi"/>
        </w:rPr>
        <w:t>ha folyósítás vagy törlesztés történik (’NOV’/’</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w:t>
      </w:r>
      <w:r w:rsidR="00B16E71" w:rsidRPr="00116445">
        <w:rPr>
          <w:rFonts w:asciiTheme="minorHAnsi" w:hAnsiTheme="minorHAnsi" w:cstheme="minorHAnsi"/>
        </w:rPr>
        <w:t>.</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 xml:space="preserve">’ </w:t>
      </w:r>
      <w:r w:rsidR="007B63A7" w:rsidRPr="00116445">
        <w:rPr>
          <w:rFonts w:asciiTheme="minorHAnsi" w:hAnsiTheme="minorHAnsi" w:cstheme="minorHAnsi"/>
        </w:rPr>
        <w:t>kódon</w:t>
      </w:r>
      <w:r w:rsidR="00924BDC" w:rsidRPr="00116445">
        <w:rPr>
          <w:rFonts w:asciiTheme="minorHAnsi" w:hAnsiTheme="minorHAnsi" w:cstheme="minorHAnsi"/>
        </w:rPr>
        <w:t xml:space="preserve"> kell jelenteni (pozitív előjellel) a hónap során történő megszűnést is.</w:t>
      </w:r>
    </w:p>
    <w:p w14:paraId="67717420" w14:textId="677FDBF6" w:rsidR="00B3588A"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szerződésmódosításból eredő futamidő rövidítés/hosszabbítás történik.</w:t>
      </w:r>
      <w:r w:rsidR="00057F68" w:rsidRPr="00116445">
        <w:rPr>
          <w:rFonts w:asciiTheme="minorHAnsi" w:hAnsiTheme="minorHAnsi" w:cstheme="minorHAnsi"/>
        </w:rPr>
        <w:t xml:space="preserve"> Utóbbi esetben </w:t>
      </w:r>
      <w:r w:rsidR="00B3588A" w:rsidRPr="00116445">
        <w:rPr>
          <w:rFonts w:asciiTheme="minorHAnsi" w:hAnsiTheme="minorHAnsi" w:cstheme="minorHAnsi"/>
        </w:rPr>
        <w:t xml:space="preserve">a következőképpen kell eljárni: a </w:t>
      </w:r>
      <w:proofErr w:type="spellStart"/>
      <w:r w:rsidR="00B3588A" w:rsidRPr="00116445">
        <w:rPr>
          <w:rFonts w:asciiTheme="minorHAnsi" w:hAnsiTheme="minorHAnsi" w:cstheme="minorHAnsi"/>
        </w:rPr>
        <w:t>TRAN</w:t>
      </w:r>
      <w:proofErr w:type="spellEnd"/>
      <w:r w:rsidR="00B3588A" w:rsidRPr="00116445">
        <w:rPr>
          <w:rFonts w:asciiTheme="minorHAnsi" w:hAnsiTheme="minorHAnsi" w:cstheme="minorHAnsi"/>
        </w:rPr>
        <w:t xml:space="preserve"> táblában jelentendő két darab azonos összegű tranzakciós rekord (az összeg a betét futamidő módosításkor aktuális összeg) különböző tranzakció típussal (’</w:t>
      </w:r>
      <w:proofErr w:type="spellStart"/>
      <w:r w:rsidR="00B3588A" w:rsidRPr="00116445">
        <w:rPr>
          <w:rFonts w:asciiTheme="minorHAnsi" w:hAnsiTheme="minorHAnsi" w:cstheme="minorHAnsi"/>
        </w:rPr>
        <w:t>NOV_E_LEJ_MOD</w:t>
      </w:r>
      <w:proofErr w:type="spellEnd"/>
      <w:r w:rsidR="00B3588A" w:rsidRPr="00116445">
        <w:rPr>
          <w:rFonts w:asciiTheme="minorHAnsi" w:hAnsiTheme="minorHAnsi" w:cstheme="minorHAnsi"/>
        </w:rPr>
        <w:t>’ és ’</w:t>
      </w:r>
      <w:proofErr w:type="spellStart"/>
      <w:r w:rsidR="00B3588A" w:rsidRPr="00116445">
        <w:rPr>
          <w:rFonts w:asciiTheme="minorHAnsi" w:hAnsiTheme="minorHAnsi" w:cstheme="minorHAnsi"/>
        </w:rPr>
        <w:t>CSOKK_E_LEJ_MOD</w:t>
      </w:r>
      <w:proofErr w:type="spellEnd"/>
      <w:r w:rsidR="00B3588A" w:rsidRPr="00116445">
        <w:rPr>
          <w:rFonts w:asciiTheme="minorHAnsi" w:hAnsiTheme="minorHAnsi" w:cstheme="minorHAnsi"/>
        </w:rPr>
        <w:t>’). Ennek oka annak az M04 elvárásnak a leképezése, mely szerint a szerződésmódosításból eredő futamidő rövidítést/hosszabbítást tranzakció csökkenésként és növekedésként kell kimutatni, a futamidő ilyen változását nem lehet átsorolásként (egyéb volumenváltozásként) jelenteni.</w:t>
      </w:r>
    </w:p>
    <w:p w14:paraId="2C297317" w14:textId="52C2D41C" w:rsidR="007B63A7" w:rsidRPr="00116445" w:rsidRDefault="007B63A7" w:rsidP="00116445">
      <w:r w:rsidRPr="00116445">
        <w:t>A tranzakció összege, irányától függetlenül, pozitív értékkel jelentendő, annak irányát a típus jelöli</w:t>
      </w:r>
      <w:r w:rsidR="004A2D84" w:rsidRPr="00116445">
        <w:t xml:space="preserve"> (pl. egyéb mozgás megjelölése esetén az ’</w:t>
      </w:r>
      <w:proofErr w:type="spellStart"/>
      <w:r w:rsidR="004A2D84" w:rsidRPr="00116445">
        <w:t>EGYEB_NOV</w:t>
      </w:r>
      <w:proofErr w:type="spellEnd"/>
      <w:r w:rsidR="004A2D84" w:rsidRPr="00116445">
        <w:t>’ vagy ’</w:t>
      </w:r>
      <w:proofErr w:type="spellStart"/>
      <w:r w:rsidR="004A2D84" w:rsidRPr="00116445">
        <w:t>EGYEB_CSOKK</w:t>
      </w:r>
      <w:proofErr w:type="spellEnd"/>
      <w:r w:rsidR="004A2D84" w:rsidRPr="00116445">
        <w:t>’ kódérték alkalmazandó</w:t>
      </w:r>
      <w:r w:rsidR="006F3887" w:rsidRPr="00116445">
        <w:t>)</w:t>
      </w:r>
      <w:r w:rsidRPr="00116445">
        <w:t>. A tranzakció dátuma a pénzmozgás napja.</w:t>
      </w:r>
    </w:p>
    <w:p w14:paraId="5898B38B" w14:textId="2A072292" w:rsidR="00A77F5B" w:rsidRPr="00116445" w:rsidRDefault="00507A30" w:rsidP="00116445">
      <w:pPr>
        <w:pStyle w:val="Listaszerbekezds"/>
        <w:numPr>
          <w:ilvl w:val="0"/>
          <w:numId w:val="31"/>
        </w:numPr>
        <w:spacing w:before="240"/>
      </w:pPr>
      <w:r w:rsidRPr="00116445">
        <w:t>Lekötött betét</w:t>
      </w:r>
      <w:r w:rsidR="00E7052E" w:rsidRPr="00116445">
        <w:t xml:space="preserve"> esetén </w:t>
      </w:r>
      <w:r w:rsidR="00A77F5B" w:rsidRPr="00116445">
        <w:t xml:space="preserve">a következő esetekben jelentendő tranzakció: lekötés, </w:t>
      </w:r>
      <w:r w:rsidR="004241D9" w:rsidRPr="00116445">
        <w:t xml:space="preserve">kamattőkésítés, </w:t>
      </w:r>
      <w:r w:rsidRPr="00116445">
        <w:t>kötelezettség átvállalása/átadása</w:t>
      </w:r>
      <w:r w:rsidR="00A77F5B" w:rsidRPr="00116445">
        <w:t xml:space="preserve">, </w:t>
      </w:r>
      <w:r w:rsidRPr="00116445">
        <w:t>elengedése</w:t>
      </w:r>
      <w:r w:rsidR="00A77F5B" w:rsidRPr="00116445">
        <w:t xml:space="preserve"> és feltöréssel, illetve normál lejárattal való megszűnése </w:t>
      </w:r>
      <w:r w:rsidRPr="00116445">
        <w:t xml:space="preserve">esetén </w:t>
      </w:r>
      <w:r w:rsidR="00A77F5B" w:rsidRPr="00116445">
        <w:t>(</w:t>
      </w:r>
      <w:r w:rsidRPr="00116445">
        <w:t>szerződésmódosításból fakadó futamidő változtatás esetén nem</w:t>
      </w:r>
      <w:r w:rsidR="00A77F5B" w:rsidRPr="00116445">
        <w:t>)</w:t>
      </w:r>
      <w:r w:rsidRPr="00116445">
        <w:t>.</w:t>
      </w:r>
      <w:r w:rsidR="00F72CA7" w:rsidRPr="00116445">
        <w:t xml:space="preserve"> </w:t>
      </w:r>
    </w:p>
    <w:p w14:paraId="2195A452" w14:textId="77777777" w:rsidR="004241D9" w:rsidRPr="00116445" w:rsidRDefault="004241D9" w:rsidP="00116445">
      <w:pPr>
        <w:pStyle w:val="Listaszerbekezds"/>
        <w:numPr>
          <w:ilvl w:val="0"/>
          <w:numId w:val="0"/>
        </w:numPr>
        <w:spacing w:before="240"/>
      </w:pPr>
    </w:p>
    <w:p w14:paraId="30CC4067" w14:textId="2964F848" w:rsidR="004241D9" w:rsidRPr="00116445" w:rsidRDefault="004241D9" w:rsidP="00116445">
      <w:pPr>
        <w:pStyle w:val="Listaszerbekezds"/>
        <w:numPr>
          <w:ilvl w:val="0"/>
          <w:numId w:val="0"/>
        </w:numPr>
        <w:spacing w:before="240"/>
      </w:pPr>
      <w:r w:rsidRPr="00116445">
        <w:t>Kamattőkésítés esetén a ’</w:t>
      </w:r>
      <w:proofErr w:type="spellStart"/>
      <w:r w:rsidRPr="00116445">
        <w:t>KAM_TOKESITES</w:t>
      </w:r>
      <w:proofErr w:type="spellEnd"/>
      <w:r w:rsidRPr="00116445">
        <w:t>’ kódérték alkalmazandó.</w:t>
      </w:r>
    </w:p>
    <w:p w14:paraId="440C5A03" w14:textId="77777777" w:rsidR="004241D9" w:rsidRPr="00116445" w:rsidRDefault="004241D9" w:rsidP="00116445">
      <w:pPr>
        <w:pStyle w:val="Listaszerbekezds"/>
        <w:numPr>
          <w:ilvl w:val="0"/>
          <w:numId w:val="0"/>
        </w:numPr>
        <w:spacing w:before="240"/>
      </w:pPr>
    </w:p>
    <w:p w14:paraId="4405BFD5" w14:textId="70C98691" w:rsidR="00E442DF" w:rsidRPr="00116445" w:rsidRDefault="00E442DF" w:rsidP="00116445">
      <w:pPr>
        <w:pStyle w:val="Listaszerbekezds"/>
        <w:numPr>
          <w:ilvl w:val="0"/>
          <w:numId w:val="0"/>
        </w:numPr>
        <w:spacing w:before="240"/>
      </w:pPr>
      <w:r w:rsidRPr="00116445">
        <w:t>Kötelezettségátvállalás útján a mérlegbe bekerülő, vagy onnan kikerülő kötelezettségek érték</w:t>
      </w:r>
      <w:r w:rsidR="008D2A67" w:rsidRPr="00116445">
        <w:t>e az M04 jelű adatszolgáltatástól eltérően jelentendő:</w:t>
      </w:r>
      <w:r w:rsidRPr="00116445">
        <w:t xml:space="preserve"> </w:t>
      </w:r>
      <w:r w:rsidR="008D2A67" w:rsidRPr="00116445">
        <w:t>a</w:t>
      </w:r>
      <w:r w:rsidRPr="00116445">
        <w:t xml:space="preserve">mennyiben kötelezettség átvállalással kerül be a mérlegbe az adott tétel, </w:t>
      </w:r>
      <w:r w:rsidR="008D2A67" w:rsidRPr="00116445">
        <w:t>’</w:t>
      </w:r>
      <w:proofErr w:type="spellStart"/>
      <w:r w:rsidRPr="00116445">
        <w:t>ATVALL</w:t>
      </w:r>
      <w:proofErr w:type="spellEnd"/>
      <w:r w:rsidR="008D2A67" w:rsidRPr="00116445">
        <w:t>’</w:t>
      </w:r>
      <w:r w:rsidRPr="00116445">
        <w:t xml:space="preserve"> tranzakció típussal, pozitív előjellel </w:t>
      </w:r>
      <w:r w:rsidR="008D2A67" w:rsidRPr="00116445">
        <w:t>jelentendő</w:t>
      </w:r>
      <w:r w:rsidRPr="00116445">
        <w:t xml:space="preserve">, amennyiben kötelezettség átvállalással kerül ki a mérlegből, akkor </w:t>
      </w:r>
      <w:r w:rsidR="008D2A67" w:rsidRPr="00116445">
        <w:t>’</w:t>
      </w:r>
      <w:proofErr w:type="spellStart"/>
      <w:r w:rsidR="00806522" w:rsidRPr="00116445">
        <w:t>KOT</w:t>
      </w:r>
      <w:r w:rsidRPr="00116445">
        <w:t>ATAD</w:t>
      </w:r>
      <w:proofErr w:type="spellEnd"/>
      <w:r w:rsidR="008D2A67" w:rsidRPr="00116445">
        <w:t>’</w:t>
      </w:r>
      <w:r w:rsidRPr="00116445">
        <w:t xml:space="preserve"> tranzakció típussal, </w:t>
      </w:r>
      <w:r w:rsidR="008D2A67" w:rsidRPr="00116445">
        <w:t xml:space="preserve">szintén </w:t>
      </w:r>
      <w:r w:rsidRPr="00116445">
        <w:t xml:space="preserve">pozitív előjellel </w:t>
      </w:r>
      <w:r w:rsidR="008D2A67" w:rsidRPr="00116445">
        <w:t>kell</w:t>
      </w:r>
      <w:r w:rsidRPr="00116445">
        <w:t xml:space="preserve"> jelenteni</w:t>
      </w:r>
      <w:r w:rsidR="008D2A67" w:rsidRPr="00116445">
        <w:t xml:space="preserve"> (az M04-es jelentésben egyazon mezőben az átvállalást pozitív, az átadást negatív előjellel kell jelenteni)</w:t>
      </w:r>
      <w:r w:rsidRPr="00116445">
        <w:t>.</w:t>
      </w:r>
    </w:p>
    <w:p w14:paraId="7CD07D97" w14:textId="7E3C4C1A" w:rsidR="008D2A67" w:rsidRPr="00116445" w:rsidRDefault="008D2A67" w:rsidP="00116445">
      <w:r w:rsidRPr="00116445">
        <w:t>Kötelezettség elengedése az adatszolgáltató szerződéses megállapodáson alapuló kötelezettségének teljes vagy részbeni, a hitelnyújtó/betételhelyező partner általi önkéntes, tárgyidőszaki elengedésének értéke, pozitív előjellel, ’</w:t>
      </w:r>
      <w:proofErr w:type="spellStart"/>
      <w:r w:rsidR="00FC0929" w:rsidRPr="00116445">
        <w:t>EL</w:t>
      </w:r>
      <w:r w:rsidRPr="00116445">
        <w:t>ENG</w:t>
      </w:r>
      <w:proofErr w:type="spellEnd"/>
      <w:r w:rsidRPr="00116445">
        <w:t xml:space="preserve">’ kódértéken jelentendő.  </w:t>
      </w:r>
    </w:p>
    <w:p w14:paraId="45735128" w14:textId="47F40C77" w:rsidR="00E442DF" w:rsidRPr="00116445" w:rsidRDefault="00E442DF" w:rsidP="00116445">
      <w:pPr>
        <w:keepNext/>
        <w:spacing w:after="0"/>
      </w:pPr>
      <w:r w:rsidRPr="00116445">
        <w:t>A tárgyhónap során a mérlegből kötelezettségátvállalás</w:t>
      </w:r>
      <w:r w:rsidR="00F5513B" w:rsidRPr="00116445">
        <w:t xml:space="preserve"> vagy elengedés</w:t>
      </w:r>
      <w:r w:rsidRPr="00116445">
        <w:t xml:space="preserve"> miatt kikerülő – így az adott hónap végén nulla záró állományú - tételek esetében is jelenteni kell a kötelezettségátvállalás összegét </w:t>
      </w:r>
      <w:r w:rsidR="008D2A67" w:rsidRPr="00116445">
        <w:t>’</w:t>
      </w:r>
      <w:proofErr w:type="spellStart"/>
      <w:r w:rsidR="00806522" w:rsidRPr="00116445">
        <w:t>KOT</w:t>
      </w:r>
      <w:r w:rsidR="008D2A67" w:rsidRPr="00116445">
        <w:t>ATAD</w:t>
      </w:r>
      <w:proofErr w:type="spellEnd"/>
      <w:r w:rsidR="008D2A67" w:rsidRPr="00116445">
        <w:t xml:space="preserve">’ kóddal, </w:t>
      </w:r>
      <w:r w:rsidR="00F5513B" w:rsidRPr="00116445">
        <w:t>az elengedés összegét ’</w:t>
      </w:r>
      <w:proofErr w:type="spellStart"/>
      <w:r w:rsidR="00F5513B" w:rsidRPr="00116445">
        <w:t>ELENG</w:t>
      </w:r>
      <w:proofErr w:type="spellEnd"/>
      <w:r w:rsidR="00F5513B" w:rsidRPr="00116445">
        <w:t xml:space="preserve">’ kóddal, </w:t>
      </w:r>
      <w:r w:rsidR="008D2A67" w:rsidRPr="00116445">
        <w:t>pozitív előjellel</w:t>
      </w:r>
      <w:r w:rsidRPr="00116445">
        <w:t>.</w:t>
      </w:r>
    </w:p>
    <w:p w14:paraId="73FD4106" w14:textId="22C821CA" w:rsidR="00E442DF" w:rsidRPr="00116445" w:rsidRDefault="008D2A67" w:rsidP="00116445">
      <w:pPr>
        <w:pStyle w:val="Listaszerbekezds"/>
        <w:numPr>
          <w:ilvl w:val="0"/>
          <w:numId w:val="0"/>
        </w:numPr>
        <w:spacing w:before="240"/>
        <w:contextualSpacing w:val="0"/>
      </w:pPr>
      <w:r w:rsidRPr="00116445">
        <w:t>Míg az M04 jelű adatgyűjtésben a</w:t>
      </w:r>
      <w:r w:rsidR="00E442DF" w:rsidRPr="00116445">
        <w:t xml:space="preserve">mennyiben a kötelezettség átvállalás során éven túli eredeti lejáratú, külföldi partnerhez köthető kötelezettség kerül be a mérlegbe, vagy kerül ki onnan, </w:t>
      </w:r>
      <w:r w:rsidR="00F5513B" w:rsidRPr="00116445">
        <w:t xml:space="preserve">illetve elengedéssel kerül ki, </w:t>
      </w:r>
      <w:r w:rsidR="00E442DF" w:rsidRPr="00116445">
        <w:t xml:space="preserve">úgy az átvállalás összegét – annak irányától függően -, mint Tranzakció (növekedés), vagy mint Tranzakció (csökkenés) is </w:t>
      </w:r>
      <w:r w:rsidR="000433B9" w:rsidRPr="00116445">
        <w:t xml:space="preserve">ki </w:t>
      </w:r>
      <w:r w:rsidR="00E442DF" w:rsidRPr="00116445">
        <w:t>kell mutatni</w:t>
      </w:r>
      <w:r w:rsidRPr="00116445">
        <w:t xml:space="preserve">, </w:t>
      </w:r>
      <w:r w:rsidR="00F5513B" w:rsidRPr="00116445">
        <w:t>az elengedés összegét pedig mint Tranzakció (csökkenés)</w:t>
      </w:r>
      <w:r w:rsidR="000E1304" w:rsidRPr="00116445">
        <w:t xml:space="preserve"> kell jelenteni</w:t>
      </w:r>
      <w:r w:rsidR="00F5513B" w:rsidRPr="00116445">
        <w:t xml:space="preserve">, </w:t>
      </w:r>
      <w:r w:rsidRPr="00116445">
        <w:t xml:space="preserve">a BETREG-ben nem jelentendő ebben az esetben ’NOV’ vagy </w:t>
      </w:r>
      <w:r w:rsidR="000E1304" w:rsidRPr="00116445">
        <w:t>’</w:t>
      </w:r>
      <w:proofErr w:type="spellStart"/>
      <w:r w:rsidRPr="00116445">
        <w:t>CSOKK</w:t>
      </w:r>
      <w:proofErr w:type="spellEnd"/>
      <w:r w:rsidR="000E1304" w:rsidRPr="00116445">
        <w:t>’</w:t>
      </w:r>
      <w:r w:rsidRPr="00116445">
        <w:t xml:space="preserve"> tranzakció, csak a fentiekben részletezett </w:t>
      </w:r>
      <w:r w:rsidR="00F5513B" w:rsidRPr="00116445">
        <w:t>’</w:t>
      </w:r>
      <w:proofErr w:type="spellStart"/>
      <w:r w:rsidRPr="00116445">
        <w:t>ATVALL</w:t>
      </w:r>
      <w:proofErr w:type="spellEnd"/>
      <w:r w:rsidR="00F5513B" w:rsidRPr="00116445">
        <w:t>’</w:t>
      </w:r>
      <w:r w:rsidRPr="00116445">
        <w:t>/</w:t>
      </w:r>
      <w:r w:rsidR="00F5513B" w:rsidRPr="00116445">
        <w:t>’</w:t>
      </w:r>
      <w:proofErr w:type="spellStart"/>
      <w:r w:rsidR="00806522" w:rsidRPr="00116445">
        <w:t>KOT</w:t>
      </w:r>
      <w:r w:rsidRPr="00116445">
        <w:t>ATAD</w:t>
      </w:r>
      <w:proofErr w:type="spellEnd"/>
      <w:r w:rsidR="00F5513B" w:rsidRPr="00116445">
        <w:t>’/’</w:t>
      </w:r>
      <w:proofErr w:type="spellStart"/>
      <w:r w:rsidR="00F5513B" w:rsidRPr="00116445">
        <w:t>ELENG</w:t>
      </w:r>
      <w:proofErr w:type="spellEnd"/>
      <w:r w:rsidR="00F5513B" w:rsidRPr="00116445">
        <w:t>’</w:t>
      </w:r>
      <w:r w:rsidR="00E442DF" w:rsidRPr="00116445">
        <w:t>.</w:t>
      </w:r>
    </w:p>
    <w:p w14:paraId="2C4C91DC" w14:textId="3C817311" w:rsidR="00B5180A" w:rsidRPr="00116445" w:rsidRDefault="00B5180A" w:rsidP="00116445">
      <w:pPr>
        <w:pStyle w:val="Listaszerbekezds"/>
        <w:numPr>
          <w:ilvl w:val="0"/>
          <w:numId w:val="0"/>
        </w:numPr>
        <w:spacing w:before="240"/>
        <w:contextualSpacing w:val="0"/>
      </w:pPr>
      <w:r w:rsidRPr="00116445">
        <w:t xml:space="preserve">Roll-over jellegű betéteknél a betét lejáratát és újra lekötését tranzakcióként nem kell jelenteni, csak </w:t>
      </w:r>
      <w:r w:rsidR="009150F6" w:rsidRPr="00116445">
        <w:t>a</w:t>
      </w:r>
      <w:r w:rsidRPr="00116445">
        <w:t>z első lekötést és a végső lejáratot.</w:t>
      </w:r>
    </w:p>
    <w:p w14:paraId="6779840F" w14:textId="010173FB" w:rsidR="00F31935" w:rsidRPr="00116445" w:rsidRDefault="00F31935" w:rsidP="00116445">
      <w:pPr>
        <w:pStyle w:val="Listaszerbekezds"/>
        <w:numPr>
          <w:ilvl w:val="0"/>
          <w:numId w:val="0"/>
        </w:numPr>
        <w:spacing w:before="240"/>
        <w:contextualSpacing w:val="0"/>
      </w:pPr>
      <w:r w:rsidRPr="00116445">
        <w:t>Az első jelentési időszakban is 1 havi tranzakciót szükséges jelenteni.</w:t>
      </w:r>
    </w:p>
    <w:p w14:paraId="3A8D6C49" w14:textId="276E81DE" w:rsidR="002A3E31" w:rsidRDefault="002A3E31" w:rsidP="00116445">
      <w:pPr>
        <w:pStyle w:val="Listaszerbekezds"/>
        <w:numPr>
          <w:ilvl w:val="0"/>
          <w:numId w:val="0"/>
        </w:numPr>
        <w:spacing w:before="240"/>
        <w:contextualSpacing w:val="0"/>
      </w:pPr>
      <w:r w:rsidRPr="00116445">
        <w:t xml:space="preserve">Betétek esetén jelentendő az az információ, hogy az adott tranzakció indítása milyen csatornán történt (bankfiókban/internet bankban/ </w:t>
      </w:r>
      <w:proofErr w:type="spellStart"/>
      <w:r w:rsidRPr="00116445">
        <w:t>stb</w:t>
      </w:r>
      <w:proofErr w:type="spellEnd"/>
      <w:r w:rsidRPr="00116445">
        <w:t>).</w:t>
      </w:r>
      <w:r w:rsidR="002911DF" w:rsidRPr="00116445">
        <w:t xml:space="preserve"> A mező felvett hitelek tranzakciói esetén nem jelentendő.</w:t>
      </w:r>
    </w:p>
    <w:p w14:paraId="5A4CEE23" w14:textId="6D9FC1EA" w:rsidR="009524C2" w:rsidRPr="00116445" w:rsidRDefault="009524C2" w:rsidP="00116445">
      <w:pPr>
        <w:pStyle w:val="Listaszerbekezds"/>
        <w:numPr>
          <w:ilvl w:val="0"/>
          <w:numId w:val="0"/>
        </w:numPr>
        <w:spacing w:before="240"/>
        <w:contextualSpacing w:val="0"/>
      </w:pPr>
      <w:r>
        <w:t>Átsorolással való keletkezés és megszűnés esetén tranzakció nem jelentendő a táblában az átsoroláshoz kapcsolódóan.</w:t>
      </w:r>
    </w:p>
    <w:p w14:paraId="2112C5C6" w14:textId="4311F05C" w:rsidR="007A2ACD" w:rsidRDefault="00D2651C" w:rsidP="00116445">
      <w:pPr>
        <w:pStyle w:val="Listaszerbekezds"/>
        <w:numPr>
          <w:ilvl w:val="0"/>
          <w:numId w:val="0"/>
        </w:numPr>
        <w:spacing w:before="240"/>
        <w:contextualSpacing w:val="0"/>
      </w:pPr>
      <w:r>
        <w:t>Az egyes tranzakció típusok és a tranzakció csatornája jelentési módját az alábbiakban foglaljuk össze:</w:t>
      </w:r>
    </w:p>
    <w:p w14:paraId="3717213E" w14:textId="526F9C0B" w:rsidR="00D2651C" w:rsidRPr="00116445" w:rsidRDefault="00D2651C" w:rsidP="00116445">
      <w:pPr>
        <w:pStyle w:val="Listaszerbekezds"/>
        <w:numPr>
          <w:ilvl w:val="0"/>
          <w:numId w:val="0"/>
        </w:numPr>
        <w:spacing w:before="240"/>
        <w:contextualSpacing w:val="0"/>
      </w:pPr>
      <w:r w:rsidRPr="00D2651C">
        <w:rPr>
          <w:noProof/>
        </w:rPr>
        <w:drawing>
          <wp:inline distT="0" distB="0" distL="0" distR="0" wp14:anchorId="0A99A080" wp14:editId="2513EA31">
            <wp:extent cx="6047740" cy="2122805"/>
            <wp:effectExtent l="0" t="0" r="0" b="0"/>
            <wp:docPr id="18235685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2122805"/>
                    </a:xfrm>
                    <a:prstGeom prst="rect">
                      <a:avLst/>
                    </a:prstGeom>
                    <a:noFill/>
                    <a:ln>
                      <a:noFill/>
                    </a:ln>
                  </pic:spPr>
                </pic:pic>
              </a:graphicData>
            </a:graphic>
          </wp:inline>
        </w:drawing>
      </w:r>
    </w:p>
    <w:p w14:paraId="6B38FA63" w14:textId="5A5DF1D8" w:rsidR="00770835" w:rsidRPr="00116445" w:rsidRDefault="00770835" w:rsidP="00116445">
      <w:pPr>
        <w:pStyle w:val="Cmsor2"/>
      </w:pPr>
      <w:bookmarkStart w:id="46" w:name="_Toc184375291"/>
      <w:r w:rsidRPr="00116445">
        <w:t>Az ügyfelekre vonatkozó táblák kitöltésével kapcsolatos előírások</w:t>
      </w:r>
      <w:bookmarkEnd w:id="46"/>
    </w:p>
    <w:p w14:paraId="4BD7D32F" w14:textId="3C46E12B" w:rsidR="0027273B" w:rsidRPr="00116445" w:rsidRDefault="0027273B" w:rsidP="00116445">
      <w:pPr>
        <w:autoSpaceDE w:val="0"/>
        <w:autoSpaceDN w:val="0"/>
        <w:spacing w:after="0"/>
      </w:pPr>
    </w:p>
    <w:p w14:paraId="179AC7AC" w14:textId="77777777"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w:t>
      </w:r>
      <w:proofErr w:type="spellEnd"/>
      <w:r w:rsidRPr="00116445">
        <w:rPr>
          <w:rFonts w:asciiTheme="minorHAnsi" w:hAnsiTheme="minorHAnsi" w:cstheme="minorHAnsi"/>
        </w:rPr>
        <w:t xml:space="preserve"> kóddal kezdődő táblák esetében jelentetni kell a szerződésekhez a következő minőségben kapcsolódó ügyfelek adatait: </w:t>
      </w:r>
    </w:p>
    <w:p w14:paraId="1D539F5E" w14:textId="77777777" w:rsidR="000166A3"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Tulajdonos </w:t>
      </w:r>
    </w:p>
    <w:p w14:paraId="27EAD692" w14:textId="57015792" w:rsidR="0027273B" w:rsidRPr="00116445" w:rsidRDefault="000166A3"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w:t>
      </w:r>
      <w:r w:rsidR="0027273B" w:rsidRPr="00116445">
        <w:rPr>
          <w:rFonts w:asciiTheme="minorHAnsi" w:hAnsiTheme="minorHAnsi" w:cstheme="minorHAnsi"/>
        </w:rPr>
        <w:t>árstulajdonos</w:t>
      </w:r>
    </w:p>
    <w:p w14:paraId="7CC00453" w14:textId="68C59819"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Meghatalmazott</w:t>
      </w:r>
    </w:p>
    <w:p w14:paraId="6D72E40D" w14:textId="77777777"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Hitelnyújtó </w:t>
      </w:r>
    </w:p>
    <w:p w14:paraId="578F0ECD" w14:textId="77E6BE22" w:rsidR="00FB1FFE" w:rsidRPr="00116445" w:rsidRDefault="00FB1FFE"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Társhitelnyújtó</w:t>
      </w:r>
    </w:p>
    <w:p w14:paraId="105B635C" w14:textId="004BFD55" w:rsidR="00425E9D" w:rsidRPr="00116445" w:rsidRDefault="00425E9D" w:rsidP="00116445">
      <w:pPr>
        <w:pStyle w:val="Listaszerbekezds"/>
        <w:numPr>
          <w:ilvl w:val="0"/>
          <w:numId w:val="36"/>
        </w:numPr>
        <w:rPr>
          <w:rFonts w:asciiTheme="minorHAnsi" w:hAnsiTheme="minorHAnsi" w:cstheme="minorHAnsi"/>
        </w:rPr>
      </w:pPr>
      <w:r w:rsidRPr="00116445">
        <w:rPr>
          <w:rFonts w:asciiTheme="minorHAnsi" w:hAnsiTheme="minorHAnsi" w:cstheme="minorHAnsi"/>
        </w:rPr>
        <w:t>Kedvezményezett</w:t>
      </w:r>
      <w:r w:rsidR="00880333" w:rsidRPr="00116445">
        <w:rPr>
          <w:rFonts w:asciiTheme="minorHAnsi" w:hAnsiTheme="minorHAnsi" w:cstheme="minorHAnsi"/>
        </w:rPr>
        <w:t xml:space="preserve"> (ideértve a haláleseti kedvezményezettet is)</w:t>
      </w:r>
    </w:p>
    <w:p w14:paraId="6BA3C952" w14:textId="73491294"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Minden hónapban a teljes, megfigyelési körbe tartozó instrumentumokhoz kapcsolható ügyféllistát jelenteni kell, nem csak a változásokat. </w:t>
      </w:r>
      <w:r w:rsidR="00BC355F" w:rsidRPr="00116445">
        <w:rPr>
          <w:rFonts w:asciiTheme="minorHAnsi" w:hAnsiTheme="minorHAnsi" w:cstheme="minorHAnsi"/>
        </w:rPr>
        <w:t xml:space="preserve">Az </w:t>
      </w:r>
      <w:r w:rsidR="00BC355F" w:rsidRPr="00116445">
        <w:rPr>
          <w:rFonts w:asciiTheme="minorHAnsi" w:hAnsiTheme="minorHAnsi" w:cstheme="minorHAnsi"/>
          <w:b/>
          <w:bCs/>
        </w:rPr>
        <w:t>„Ágazat”</w:t>
      </w:r>
      <w:r w:rsidR="00BC355F" w:rsidRPr="00116445">
        <w:rPr>
          <w:rFonts w:asciiTheme="minorHAnsi" w:hAnsiTheme="minorHAnsi" w:cstheme="minorHAnsi"/>
        </w:rPr>
        <w:t xml:space="preserve"> mezőben az információt a TEÁOR25 nómenklatúra szerint kell jelenteni</w:t>
      </w:r>
      <w:r w:rsidR="001B564D" w:rsidRPr="00116445">
        <w:rPr>
          <w:rFonts w:asciiTheme="minorHAnsi" w:hAnsiTheme="minorHAnsi" w:cstheme="minorHAnsi"/>
        </w:rPr>
        <w:t xml:space="preserve"> mindegyik ügyfél táblában</w:t>
      </w:r>
      <w:r w:rsidR="00BC355F" w:rsidRPr="00116445">
        <w:rPr>
          <w:rFonts w:asciiTheme="minorHAnsi" w:hAnsiTheme="minorHAnsi" w:cstheme="minorHAnsi"/>
        </w:rPr>
        <w:t>.</w:t>
      </w:r>
    </w:p>
    <w:p w14:paraId="1CAF1B8B" w14:textId="709298D0" w:rsidR="00116409" w:rsidRPr="00116445" w:rsidRDefault="0027273B" w:rsidP="00116445">
      <w:pPr>
        <w:rPr>
          <w:rFonts w:asciiTheme="minorHAnsi" w:hAnsiTheme="minorHAnsi" w:cstheme="minorHAnsi"/>
        </w:rPr>
      </w:pPr>
      <w:r w:rsidRPr="00116445">
        <w:rPr>
          <w:rFonts w:asciiTheme="minorHAnsi" w:hAnsiTheme="minorHAnsi" w:cstheme="minorHAnsi"/>
        </w:rPr>
        <w:t xml:space="preserve">Minden, az </w:t>
      </w:r>
      <w:proofErr w:type="spellStart"/>
      <w:r w:rsidRPr="00116445">
        <w:rPr>
          <w:rFonts w:asciiTheme="minorHAnsi" w:hAnsiTheme="minorHAnsi" w:cstheme="minorHAnsi"/>
        </w:rPr>
        <w:t>INSTR_FHIT</w:t>
      </w:r>
      <w:proofErr w:type="spellEnd"/>
      <w:r w:rsidRPr="00116445">
        <w:rPr>
          <w:rFonts w:asciiTheme="minorHAnsi" w:hAnsiTheme="minorHAnsi" w:cstheme="minorHAnsi"/>
        </w:rPr>
        <w:t xml:space="preserve"> táblában jelentett instrumentumhoz kell kapcsolódnia egy </w:t>
      </w:r>
      <w:r w:rsidR="00F01A70" w:rsidRPr="00116445">
        <w:rPr>
          <w:rFonts w:asciiTheme="minorHAnsi" w:hAnsiTheme="minorHAnsi" w:cstheme="minorHAnsi"/>
        </w:rPr>
        <w:t xml:space="preserve">és csakis egy </w:t>
      </w:r>
      <w:r w:rsidRPr="00116445">
        <w:rPr>
          <w:rFonts w:asciiTheme="minorHAnsi" w:hAnsiTheme="minorHAnsi" w:cstheme="minorHAnsi"/>
        </w:rPr>
        <w:t>H</w:t>
      </w:r>
      <w:r w:rsidR="00116409" w:rsidRPr="00116445">
        <w:rPr>
          <w:rFonts w:asciiTheme="minorHAnsi" w:hAnsiTheme="minorHAnsi" w:cstheme="minorHAnsi"/>
        </w:rPr>
        <w:t>i</w:t>
      </w:r>
      <w:r w:rsidRPr="00116445">
        <w:rPr>
          <w:rFonts w:asciiTheme="minorHAnsi" w:hAnsiTheme="minorHAnsi" w:cstheme="minorHAnsi"/>
        </w:rPr>
        <w:t>t</w:t>
      </w:r>
      <w:r w:rsidR="00116409" w:rsidRPr="00116445">
        <w:rPr>
          <w:rFonts w:asciiTheme="minorHAnsi" w:hAnsiTheme="minorHAnsi" w:cstheme="minorHAnsi"/>
        </w:rPr>
        <w:t xml:space="preserve">elnyújtó ügyfélminőségű </w:t>
      </w:r>
      <w:r w:rsidRPr="00116445">
        <w:rPr>
          <w:rFonts w:asciiTheme="minorHAnsi" w:hAnsiTheme="minorHAnsi" w:cstheme="minorHAnsi"/>
        </w:rPr>
        <w:t>ügyfélnek</w:t>
      </w:r>
      <w:r w:rsidR="00116409" w:rsidRPr="00116445">
        <w:rPr>
          <w:rFonts w:asciiTheme="minorHAnsi" w:hAnsiTheme="minorHAnsi" w:cstheme="minorHAnsi"/>
        </w:rPr>
        <w:t>,</w:t>
      </w:r>
      <w:r w:rsidRPr="00116445">
        <w:rPr>
          <w:rFonts w:asciiTheme="minorHAnsi" w:hAnsiTheme="minorHAnsi" w:cstheme="minorHAnsi"/>
        </w:rPr>
        <w:t xml:space="preserve"> </w:t>
      </w:r>
      <w:r w:rsidR="00425E9D" w:rsidRPr="00116445">
        <w:rPr>
          <w:rFonts w:asciiTheme="minorHAnsi" w:hAnsiTheme="minorHAnsi" w:cstheme="minorHAnsi"/>
        </w:rPr>
        <w:t>a</w:t>
      </w:r>
      <w:r w:rsidR="00116409" w:rsidRPr="00116445">
        <w:rPr>
          <w:rFonts w:asciiTheme="minorHAnsi" w:hAnsiTheme="minorHAnsi" w:cstheme="minorHAnsi"/>
        </w:rPr>
        <w:t xml:space="preserve">z </w:t>
      </w:r>
      <w:proofErr w:type="spellStart"/>
      <w:r w:rsidR="00116409" w:rsidRPr="00116445">
        <w:rPr>
          <w:rFonts w:asciiTheme="minorHAnsi" w:hAnsiTheme="minorHAnsi" w:cstheme="minorHAnsi"/>
        </w:rPr>
        <w:t>INSTR_FHIT</w:t>
      </w:r>
      <w:proofErr w:type="spellEnd"/>
      <w:r w:rsidR="00116409" w:rsidRPr="00116445">
        <w:rPr>
          <w:rFonts w:asciiTheme="minorHAnsi" w:hAnsiTheme="minorHAnsi" w:cstheme="minorHAnsi"/>
        </w:rPr>
        <w:t xml:space="preserve"> táblában jelentésre kerülő, adott vonatkozási időszakban megszűnő instrumentumok esetében az instrumentumhoz tartozó ügyfél és az instrumentum-ügyfél kapcsolat a megszűnés hónapjában még jelentendő (az előző havi vagy a megszűnéskori adattartalommal), a következő havi jelentésekben azonban már nem szerepeltetendő. </w:t>
      </w:r>
      <w:r w:rsidR="00FB1FFE" w:rsidRPr="00116445">
        <w:rPr>
          <w:rFonts w:asciiTheme="minorHAnsi" w:hAnsiTheme="minorHAnsi" w:cstheme="minorHAnsi"/>
        </w:rPr>
        <w:t>Több hitelnyújtó esetén a hitelnyújtó ügyfél mellett társhitelnyújtó ügyfelek jelenthetők, azonban az 1 db hitelnyújtó minőségű ügyfélnek konzisztensnek kell lennie az M04-ben jelentett adatokkal.</w:t>
      </w:r>
    </w:p>
    <w:p w14:paraId="056F3FB6" w14:textId="53069492" w:rsidR="0027273B" w:rsidRPr="00116445" w:rsidRDefault="00116409" w:rsidP="00116445">
      <w:pPr>
        <w:rPr>
          <w:rFonts w:asciiTheme="minorHAnsi" w:hAnsiTheme="minorHAnsi" w:cstheme="minorHAnsi"/>
        </w:rPr>
      </w:pPr>
      <w:r w:rsidRPr="00116445">
        <w:rPr>
          <w:rFonts w:asciiTheme="minorHAnsi" w:hAnsiTheme="minorHAnsi" w:cstheme="minorHAnsi"/>
        </w:rPr>
        <w:t xml:space="preserve">Minden, </w:t>
      </w:r>
      <w:r w:rsidR="0027273B" w:rsidRPr="00116445">
        <w:rPr>
          <w:rFonts w:asciiTheme="minorHAnsi" w:hAnsiTheme="minorHAnsi" w:cstheme="minorHAnsi"/>
        </w:rPr>
        <w:t xml:space="preserve">az </w:t>
      </w:r>
      <w:proofErr w:type="spellStart"/>
      <w:r w:rsidR="0027273B" w:rsidRPr="00116445">
        <w:rPr>
          <w:rFonts w:asciiTheme="minorHAnsi" w:hAnsiTheme="minorHAnsi" w:cstheme="minorHAnsi"/>
        </w:rPr>
        <w:t>INSTR_BET</w:t>
      </w:r>
      <w:proofErr w:type="spellEnd"/>
      <w:r w:rsidRPr="00116445">
        <w:rPr>
          <w:rFonts w:asciiTheme="minorHAnsi" w:hAnsiTheme="minorHAnsi" w:cstheme="minorHAnsi"/>
        </w:rPr>
        <w:t xml:space="preserve"> táblában jelentett </w:t>
      </w:r>
      <w:r w:rsidRPr="00116445">
        <w:t>betét típusú folyószámla és lekötött betét szerződésekhez</w:t>
      </w:r>
      <w:r w:rsidRPr="00116445">
        <w:rPr>
          <w:rFonts w:asciiTheme="minorHAnsi" w:hAnsiTheme="minorHAnsi" w:cstheme="minorHAnsi"/>
        </w:rPr>
        <w:t xml:space="preserve"> kapcsolódóan pedig egy </w:t>
      </w:r>
      <w:r w:rsidR="00E502D5" w:rsidRPr="00116445">
        <w:rPr>
          <w:rFonts w:asciiTheme="minorHAnsi" w:hAnsiTheme="minorHAnsi" w:cstheme="minorHAnsi"/>
        </w:rPr>
        <w:t xml:space="preserve">és csakis egy </w:t>
      </w:r>
      <w:r w:rsidRPr="00116445">
        <w:rPr>
          <w:rFonts w:asciiTheme="minorHAnsi" w:hAnsiTheme="minorHAnsi" w:cstheme="minorHAnsi"/>
        </w:rPr>
        <w:t>Tulajdonos ügyfélminőségű ügyfélnek kell szerepelnie a megfelelő ügyféltáblában</w:t>
      </w:r>
      <w:r w:rsidR="0027273B" w:rsidRPr="00116445">
        <w:rPr>
          <w:rFonts w:asciiTheme="minorHAnsi" w:hAnsiTheme="minorHAnsi" w:cstheme="minorHAnsi"/>
        </w:rPr>
        <w:t xml:space="preserve">. </w:t>
      </w:r>
      <w:r w:rsidRPr="00116445">
        <w:rPr>
          <w:rFonts w:asciiTheme="minorHAnsi" w:hAnsiTheme="minorHAnsi" w:cstheme="minorHAnsi"/>
        </w:rPr>
        <w:t xml:space="preserve">Az </w:t>
      </w:r>
      <w:proofErr w:type="spellStart"/>
      <w:r w:rsidRPr="00116445">
        <w:rPr>
          <w:rFonts w:asciiTheme="minorHAnsi" w:hAnsiTheme="minorHAnsi" w:cstheme="minorHAnsi"/>
        </w:rPr>
        <w:t>INSTR_BET</w:t>
      </w:r>
      <w:proofErr w:type="spellEnd"/>
      <w:r w:rsidRPr="00116445">
        <w:rPr>
          <w:rFonts w:asciiTheme="minorHAnsi" w:hAnsiTheme="minorHAnsi" w:cstheme="minorHAnsi"/>
        </w:rPr>
        <w:t xml:space="preserve"> táblában jelentett </w:t>
      </w:r>
      <w:r w:rsidRPr="00116445">
        <w:t>betét típusú folyószámla és lekötött betét szerződésekhez kapcsolódó ügyfelek és a kapcsolódó instrumentum-ügyfél kapcsolat mindaddig jelentendő, ameddig az adott betétekhez kapcsolódó folyószámla nem kerül megszüntetésre</w:t>
      </w:r>
      <w:r w:rsidR="000166A3" w:rsidRPr="00116445">
        <w:t xml:space="preserve"> (ld. </w:t>
      </w:r>
      <w:r w:rsidR="000166A3" w:rsidRPr="00116445">
        <w:fldChar w:fldCharType="begin"/>
      </w:r>
      <w:r w:rsidR="000166A3" w:rsidRPr="00116445">
        <w:instrText xml:space="preserve"> REF _Ref117589271 \r \h </w:instrText>
      </w:r>
      <w:r w:rsidR="00F11DDE" w:rsidRPr="00116445">
        <w:instrText xml:space="preserve"> \* MERGEFORMAT </w:instrText>
      </w:r>
      <w:r w:rsidR="000166A3" w:rsidRPr="00116445">
        <w:fldChar w:fldCharType="separate"/>
      </w:r>
      <w:r w:rsidR="004302D1" w:rsidRPr="00116445">
        <w:t>2.3</w:t>
      </w:r>
      <w:r w:rsidR="000166A3" w:rsidRPr="00116445">
        <w:fldChar w:fldCharType="end"/>
      </w:r>
      <w:r w:rsidR="000166A3" w:rsidRPr="00116445">
        <w:t xml:space="preserve"> pont)</w:t>
      </w:r>
      <w:r w:rsidRPr="00116445">
        <w:t>.</w:t>
      </w:r>
    </w:p>
    <w:p w14:paraId="17EBD268" w14:textId="5532C71A" w:rsidR="0027273B" w:rsidRPr="00116445" w:rsidRDefault="0027273B" w:rsidP="00116445">
      <w:pPr>
        <w:rPr>
          <w:rFonts w:asciiTheme="minorHAnsi" w:hAnsiTheme="minorHAnsi" w:cstheme="minorHAnsi"/>
        </w:rPr>
      </w:pPr>
      <w:r w:rsidRPr="00116445">
        <w:rPr>
          <w:rFonts w:asciiTheme="minorHAnsi" w:hAnsiTheme="minorHAnsi" w:cstheme="minorHAnsi"/>
        </w:rPr>
        <w:t>Azt az információt, hogy melyik instrumentumhoz</w:t>
      </w:r>
      <w:r w:rsidR="00116409" w:rsidRPr="00116445">
        <w:rPr>
          <w:rFonts w:asciiTheme="minorHAnsi" w:hAnsiTheme="minorHAnsi" w:cstheme="minorHAnsi"/>
        </w:rPr>
        <w:t>/ betéthez</w:t>
      </w:r>
      <w:r w:rsidRPr="00116445">
        <w:rPr>
          <w:rFonts w:asciiTheme="minorHAnsi" w:hAnsiTheme="minorHAnsi" w:cstheme="minorHAnsi"/>
        </w:rPr>
        <w:t xml:space="preserve"> kapcsolódik az ügyfél, az </w:t>
      </w:r>
      <w:proofErr w:type="spellStart"/>
      <w:r w:rsidRPr="00116445">
        <w:rPr>
          <w:rFonts w:asciiTheme="minorHAnsi" w:hAnsiTheme="minorHAnsi" w:cstheme="minorHAnsi"/>
        </w:rPr>
        <w:t>INST_UGYF</w:t>
      </w:r>
      <w:r w:rsidR="00193E76" w:rsidRPr="00116445">
        <w:rPr>
          <w:rFonts w:asciiTheme="minorHAnsi" w:hAnsiTheme="minorHAnsi" w:cstheme="minorHAnsi"/>
        </w:rPr>
        <w:t>_B</w:t>
      </w:r>
      <w:proofErr w:type="spellEnd"/>
      <w:r w:rsidRPr="00116445">
        <w:rPr>
          <w:rFonts w:asciiTheme="minorHAnsi" w:hAnsiTheme="minorHAnsi" w:cstheme="minorHAnsi"/>
        </w:rPr>
        <w:t xml:space="preserve"> táblában kell jelenteni.</w:t>
      </w:r>
    </w:p>
    <w:p w14:paraId="4DB67E20" w14:textId="58BF2F67" w:rsidR="0015132C" w:rsidRPr="00116445" w:rsidRDefault="0015132C" w:rsidP="00116445">
      <w:r w:rsidRPr="00116445">
        <w:rPr>
          <w:rFonts w:asciiTheme="minorHAnsi" w:hAnsiTheme="minorHAnsi" w:cstheme="minorHAnsi"/>
        </w:rPr>
        <w:t xml:space="preserve">Minden ügyféltáblában jelentendő az ügyfelek tekintetében az ügyfélcsoport vezető országkódja és azonosítója a teljes ügyfélállomány tekintetében, amennyiben az ügyfél a hitelintézetnél nyilvántartott ügyfélcsoporthoz tartozik. Az </w:t>
      </w:r>
      <w:r w:rsidR="007A2ACD" w:rsidRPr="00116445">
        <w:rPr>
          <w:rFonts w:asciiTheme="minorHAnsi" w:hAnsiTheme="minorHAnsi" w:cstheme="minorHAnsi"/>
        </w:rPr>
        <w:t>ügyfél</w:t>
      </w:r>
      <w:r w:rsidRPr="00116445">
        <w:rPr>
          <w:rFonts w:asciiTheme="minorHAnsi" w:hAnsiTheme="minorHAnsi" w:cstheme="minorHAnsi"/>
        </w:rPr>
        <w:t xml:space="preserve"> táblákban az ügyfélcsoporthoz tartozásra vonatkozóan két mező került definiálásra </w:t>
      </w:r>
      <w:r w:rsidRPr="00116445">
        <w:rPr>
          <w:rFonts w:asciiTheme="minorHAnsi" w:hAnsiTheme="minorHAnsi" w:cstheme="minorHAnsi"/>
          <w:b/>
          <w:bCs/>
        </w:rPr>
        <w:t>(„</w:t>
      </w:r>
      <w:r w:rsidRPr="00116445">
        <w:rPr>
          <w:b/>
          <w:bCs/>
        </w:rPr>
        <w:t xml:space="preserve">Az ügyfél az adatszolgáltatónál nyilvántartott ügyfélcsoporthoz tartozó-e?” </w:t>
      </w:r>
      <w:r w:rsidRPr="00116445">
        <w:t>és</w:t>
      </w:r>
      <w:r w:rsidRPr="00116445">
        <w:rPr>
          <w:b/>
          <w:bCs/>
        </w:rPr>
        <w:t xml:space="preserve"> „Ügyfélcsoport azonosító”</w:t>
      </w:r>
      <w:r w:rsidRPr="00116445">
        <w:t>).</w:t>
      </w:r>
    </w:p>
    <w:p w14:paraId="6D115F8C" w14:textId="77777777" w:rsidR="0015132C" w:rsidRPr="00116445" w:rsidRDefault="0015132C" w:rsidP="00116445">
      <w:pPr>
        <w:spacing w:after="0"/>
      </w:pPr>
      <w:r w:rsidRPr="00116445">
        <w:t xml:space="preserve">A mezők töltési logikája a következő: amennyiben </w:t>
      </w:r>
      <w:r w:rsidRPr="00116445">
        <w:rPr>
          <w:b/>
        </w:rPr>
        <w:t>„Az ügyfél az adatszolgáltatónál nyilvántartott ügyfélcsoporthoz tartozó-e?”</w:t>
      </w:r>
      <w:r w:rsidRPr="00116445">
        <w:t xml:space="preserve"> mezőben 'I’ érték kerül megadásra, úgy töltendő az </w:t>
      </w:r>
      <w:r w:rsidRPr="00116445">
        <w:rPr>
          <w:b/>
          <w:bCs/>
        </w:rPr>
        <w:t>„Ügyfélcsoport azonosító”</w:t>
      </w:r>
      <w:r w:rsidRPr="00116445">
        <w:t xml:space="preserve">. Amennyiben töltött az </w:t>
      </w:r>
      <w:r w:rsidRPr="00116445">
        <w:rPr>
          <w:b/>
          <w:bCs/>
        </w:rPr>
        <w:t>„Ügyfélcsoport azonosító”</w:t>
      </w:r>
      <w:r w:rsidRPr="00116445">
        <w:t xml:space="preserve">, akkor jelentendő az </w:t>
      </w:r>
      <w:r w:rsidRPr="00116445">
        <w:rPr>
          <w:b/>
          <w:bCs/>
        </w:rPr>
        <w:t>„Ügyfélcsoport-vezető országkódja”</w:t>
      </w:r>
      <w:r w:rsidRPr="00116445">
        <w:t xml:space="preserve">. </w:t>
      </w:r>
    </w:p>
    <w:p w14:paraId="4E8B7A77" w14:textId="72C514E0" w:rsidR="0015132C" w:rsidRPr="00116445" w:rsidRDefault="0015132C" w:rsidP="00116445">
      <w:pPr>
        <w:pStyle w:val="Listaszerbekezds"/>
        <w:numPr>
          <w:ilvl w:val="0"/>
          <w:numId w:val="34"/>
        </w:numPr>
        <w:spacing w:after="0"/>
      </w:pPr>
      <w:r w:rsidRPr="00116445">
        <w:t xml:space="preserve">’HU’ országkód esetén vagy az </w:t>
      </w:r>
      <w:r w:rsidRPr="00116445">
        <w:rPr>
          <w:b/>
          <w:bCs/>
        </w:rPr>
        <w:t>„Ügyfélcsoport-vezető belföldi vállalat adószáma”</w:t>
      </w:r>
      <w:r w:rsidRPr="00116445">
        <w:t xml:space="preserve"> vagy az </w:t>
      </w:r>
      <w:r w:rsidRPr="00116445">
        <w:rPr>
          <w:b/>
          <w:bCs/>
        </w:rPr>
        <w:t xml:space="preserve">„Ügyfélcsoport-vezető </w:t>
      </w:r>
      <w:proofErr w:type="gramStart"/>
      <w:r w:rsidRPr="00116445">
        <w:rPr>
          <w:b/>
          <w:bCs/>
        </w:rPr>
        <w:t>magánszemély</w:t>
      </w:r>
      <w:proofErr w:type="gramEnd"/>
      <w:r w:rsidRPr="00116445">
        <w:rPr>
          <w:b/>
          <w:bCs/>
        </w:rPr>
        <w:t xml:space="preserve"> vagy önálló vállalkozó</w:t>
      </w:r>
      <w:r w:rsidR="00983AC5" w:rsidRPr="00116445">
        <w:rPr>
          <w:b/>
          <w:bCs/>
        </w:rPr>
        <w:t>-e</w:t>
      </w:r>
      <w:r w:rsidR="00997FB7" w:rsidRPr="00116445">
        <w:rPr>
          <w:b/>
          <w:bCs/>
        </w:rPr>
        <w:t>?</w:t>
      </w:r>
      <w:r w:rsidRPr="00116445">
        <w:rPr>
          <w:b/>
          <w:bCs/>
        </w:rPr>
        <w:t>”</w:t>
      </w:r>
      <w:r w:rsidRPr="00116445">
        <w:t xml:space="preserve"> mezőkben jelentendő az információ.</w:t>
      </w:r>
    </w:p>
    <w:p w14:paraId="57E603C4" w14:textId="0DBED50E" w:rsidR="0015132C" w:rsidRPr="00116445" w:rsidRDefault="0015132C" w:rsidP="00116445">
      <w:pPr>
        <w:pStyle w:val="Listaszerbekezds"/>
        <w:numPr>
          <w:ilvl w:val="0"/>
          <w:numId w:val="34"/>
        </w:numPr>
        <w:spacing w:after="0"/>
      </w:pPr>
      <w:r w:rsidRPr="00116445">
        <w:t xml:space="preserve">nem ’HU’ országkód esetén az adat az </w:t>
      </w:r>
      <w:r w:rsidRPr="00116445">
        <w:rPr>
          <w:b/>
          <w:bCs/>
        </w:rPr>
        <w:t>„Ügyfélcsoport-vezető külföldi vállalat azonosítója”</w:t>
      </w:r>
      <w:r w:rsidRPr="00116445">
        <w:t xml:space="preserve"> (LEI-kód/adószám/cégjegyzékszám/egyéb azonosító) vagy az </w:t>
      </w:r>
      <w:r w:rsidRPr="00116445">
        <w:rPr>
          <w:b/>
          <w:bCs/>
        </w:rPr>
        <w:t>„</w:t>
      </w:r>
      <w:r w:rsidRPr="00116445">
        <w:rPr>
          <w:b/>
        </w:rPr>
        <w:t xml:space="preserve">Ügyfélcsoport-vezető </w:t>
      </w:r>
      <w:proofErr w:type="gramStart"/>
      <w:r w:rsidRPr="00116445">
        <w:rPr>
          <w:b/>
        </w:rPr>
        <w:t>magánszemély</w:t>
      </w:r>
      <w:proofErr w:type="gramEnd"/>
      <w:r w:rsidRPr="00116445">
        <w:rPr>
          <w:b/>
        </w:rPr>
        <w:t xml:space="preserve"> vagy önálló vállalkozó</w:t>
      </w:r>
      <w:r w:rsidR="00983AC5" w:rsidRPr="00116445">
        <w:rPr>
          <w:b/>
        </w:rPr>
        <w:t>-e</w:t>
      </w:r>
      <w:r w:rsidR="00997FB7" w:rsidRPr="00116445">
        <w:rPr>
          <w:b/>
        </w:rPr>
        <w:t>?</w:t>
      </w:r>
      <w:r w:rsidRPr="00116445">
        <w:rPr>
          <w:b/>
        </w:rPr>
        <w:t>”</w:t>
      </w:r>
      <w:r w:rsidRPr="00116445">
        <w:t xml:space="preserve"> mezőkben jelentendő.</w:t>
      </w:r>
    </w:p>
    <w:p w14:paraId="2E2B5C8E" w14:textId="77777777" w:rsidR="0015132C" w:rsidRPr="00116445" w:rsidRDefault="0015132C" w:rsidP="00116445">
      <w:pPr>
        <w:pStyle w:val="Listaszerbekezds"/>
        <w:numPr>
          <w:ilvl w:val="0"/>
          <w:numId w:val="0"/>
        </w:numPr>
        <w:spacing w:after="0"/>
        <w:ind w:left="1429"/>
      </w:pPr>
    </w:p>
    <w:p w14:paraId="508A9212" w14:textId="5C395E75" w:rsidR="0015132C" w:rsidRPr="00116445" w:rsidRDefault="0015132C" w:rsidP="00116445">
      <w:pPr>
        <w:rPr>
          <w:rFonts w:asciiTheme="minorHAnsi" w:hAnsiTheme="minorHAnsi" w:cstheme="minorHAnsi"/>
          <w:bCs/>
        </w:rPr>
      </w:pPr>
      <w:r w:rsidRPr="00116445">
        <w:rPr>
          <w:rFonts w:asciiTheme="minorHAnsi" w:hAnsiTheme="minorHAnsi" w:cstheme="minorHAnsi"/>
        </w:rPr>
        <w:t>A</w:t>
      </w:r>
      <w:r w:rsidRPr="00116445">
        <w:t xml:space="preserve">z </w:t>
      </w:r>
      <w:r w:rsidRPr="00116445">
        <w:rPr>
          <w:b/>
          <w:bCs/>
        </w:rPr>
        <w:t>„</w:t>
      </w:r>
      <w:r w:rsidRPr="00116445">
        <w:rPr>
          <w:b/>
        </w:rPr>
        <w:t>Ügyfélcsoport-vezető magánszemély vagy önálló vállalkozó</w:t>
      </w:r>
      <w:r w:rsidR="00983AC5" w:rsidRPr="00116445">
        <w:rPr>
          <w:b/>
        </w:rPr>
        <w:t>-e</w:t>
      </w:r>
      <w:r w:rsidR="00997FB7" w:rsidRPr="00116445">
        <w:rPr>
          <w:b/>
        </w:rPr>
        <w:t>?</w:t>
      </w:r>
      <w:r w:rsidRPr="00116445">
        <w:rPr>
          <w:b/>
        </w:rPr>
        <w:t xml:space="preserve">” </w:t>
      </w:r>
      <w:r w:rsidRPr="00116445">
        <w:rPr>
          <w:bCs/>
        </w:rPr>
        <w:t>mező kódlistás, ’I’ vagy ’N’ kódérték szerepeltetendő, amennyiben magánszemély az ügyfélcsoport vezető, ’I’ kódérték jelentendő, amennyiben nem (azaz belföldi vagy külföldi vállalkozás), akkor ’N’.</w:t>
      </w:r>
    </w:p>
    <w:p w14:paraId="6F129840" w14:textId="41FA0AFD" w:rsidR="0015132C" w:rsidRPr="00116445" w:rsidRDefault="0015132C" w:rsidP="00116445">
      <w:pPr>
        <w:rPr>
          <w:rFonts w:asciiTheme="minorHAnsi" w:hAnsiTheme="minorHAnsi" w:cstheme="minorHAnsi"/>
        </w:rPr>
      </w:pPr>
      <w:r w:rsidRPr="00116445">
        <w:rPr>
          <w:rFonts w:asciiTheme="minorHAnsi" w:hAnsiTheme="minorHAnsi" w:cstheme="minorHAnsi"/>
        </w:rPr>
        <w:t>Amennyiben valamely ügyfél egyidőben több ügyfélcsoportba tartozik, akkor a fenti mezőkben a kockázatkezelési szempontból leginkább releváns ügyfélcsoportra vonatkozó információk jelentendők.</w:t>
      </w:r>
    </w:p>
    <w:p w14:paraId="3767B5AE" w14:textId="1FE98306" w:rsidR="0015132C" w:rsidRPr="00116445" w:rsidRDefault="00243D05" w:rsidP="00116445">
      <w:pPr>
        <w:rPr>
          <w:bCs/>
        </w:rPr>
      </w:pPr>
      <w:r w:rsidRPr="00116445">
        <w:t xml:space="preserve">A </w:t>
      </w:r>
      <w:r w:rsidRPr="00116445">
        <w:rPr>
          <w:bCs/>
        </w:rPr>
        <w:t>„</w:t>
      </w:r>
      <w:r w:rsidRPr="00116445">
        <w:rPr>
          <w:b/>
        </w:rPr>
        <w:t>Vezetői kapcsolat fennáll-e</w:t>
      </w:r>
      <w:r w:rsidRPr="00116445">
        <w:rPr>
          <w:bCs/>
        </w:rPr>
        <w:t>”</w:t>
      </w:r>
      <w:r w:rsidRPr="00116445">
        <w:t xml:space="preserve"> mezőben a 10GA, 10GB, 10GC táblákkal konzisztensen jelentendő az adat.</w:t>
      </w:r>
    </w:p>
    <w:p w14:paraId="576FA86F" w14:textId="7777777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 vállalkozások tekintetében három különböző táblában jelentendő adat: </w:t>
      </w:r>
    </w:p>
    <w:p w14:paraId="719D8D01" w14:textId="103DD0E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törzsszámmal rendelkező vállalkozások</w:t>
      </w:r>
    </w:p>
    <w:p w14:paraId="443741AB" w14:textId="0BBCB556"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UGYFBVTN</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 nélküli vállalkozások </w:t>
      </w:r>
    </w:p>
    <w:p w14:paraId="16DF22F4" w14:textId="53A85DD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UGYFKV</w:t>
      </w:r>
      <w:r w:rsidR="007A2ACD" w:rsidRPr="00116445">
        <w:rPr>
          <w:rFonts w:asciiTheme="minorHAnsi" w:hAnsiTheme="minorHAnsi" w:cstheme="minorHAnsi"/>
        </w:rPr>
        <w:t>_B</w:t>
      </w:r>
      <w:proofErr w:type="spellEnd"/>
      <w:r w:rsidRPr="00116445">
        <w:rPr>
          <w:rFonts w:asciiTheme="minorHAnsi" w:hAnsiTheme="minorHAnsi" w:cstheme="minorHAnsi"/>
        </w:rPr>
        <w:t xml:space="preserve"> –külföldi vállalati ügyfelek </w:t>
      </w:r>
    </w:p>
    <w:p w14:paraId="094C985A" w14:textId="4685FF3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táblában az azonosítás elsősorban törzsszámmal történik (alapok esetén az MNB által adott egyedi, FB-vel kezdődő azonosítóval). </w:t>
      </w:r>
      <w:bookmarkStart w:id="47" w:name="_Hlk170462225"/>
      <w:r w:rsidR="007A0641" w:rsidRPr="00116445">
        <w:t xml:space="preserve">A működési engedélyt még nem kapott és így MNB által adott egyedi, FB kezdetű azonosítóval nem rendelkező alapokat az átmeneti időben az alapkezelő törzsszámával kell jelenteni. </w:t>
      </w:r>
      <w:bookmarkEnd w:id="47"/>
      <w:r w:rsidRPr="00116445">
        <w:rPr>
          <w:rFonts w:asciiTheme="minorHAnsi" w:hAnsiTheme="minorHAnsi" w:cstheme="minorHAnsi"/>
        </w:rPr>
        <w:t>A törzsszám alapján az MNB-ben rendelkezésre álló adatok a feldolgozás során hozzákapcsolhatók adott szervezethez.</w:t>
      </w:r>
    </w:p>
    <w:p w14:paraId="23A31003" w14:textId="0ABE91E8" w:rsidR="00065FE4" w:rsidRPr="00116445" w:rsidRDefault="00065FE4" w:rsidP="00116445">
      <w:pPr>
        <w:rPr>
          <w:rFonts w:asciiTheme="minorHAnsi" w:hAnsiTheme="minorHAnsi" w:cstheme="minorHAnsi"/>
        </w:rPr>
      </w:pPr>
      <w:bookmarkStart w:id="48" w:name="_Hlk160718722"/>
      <w:r w:rsidRPr="00116445">
        <w:rPr>
          <w:rFonts w:asciiTheme="minorHAnsi" w:hAnsiTheme="minorHAnsi" w:cstheme="minorHAnsi"/>
        </w:rPr>
        <w:t xml:space="preserve">A természetes személyek egyes szervezetei (pl. az ún. </w:t>
      </w:r>
      <w:proofErr w:type="spellStart"/>
      <w:r w:rsidRPr="00116445">
        <w:rPr>
          <w:rFonts w:asciiTheme="minorHAnsi" w:hAnsiTheme="minorHAnsi" w:cstheme="minorHAnsi"/>
        </w:rPr>
        <w:t>MRP</w:t>
      </w:r>
      <w:proofErr w:type="spellEnd"/>
      <w:r w:rsidRPr="00116445">
        <w:rPr>
          <w:rFonts w:asciiTheme="minorHAnsi" w:hAnsiTheme="minorHAnsi" w:cstheme="minorHAnsi"/>
        </w:rPr>
        <w:t xml:space="preserve"> szervezetek), bár az aggregált statisztikákban J1 szektoron szerepeltetendők (lakosság),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jelentendők. Ez azt jelenti, hogy ezek a szervezetek</w:t>
      </w:r>
      <w:del w:id="49" w:author="MNB" w:date="2025-01-29T14:48:00Z">
        <w:r w:rsidRPr="00116445">
          <w:rPr>
            <w:rFonts w:asciiTheme="minorHAnsi" w:hAnsiTheme="minorHAnsi" w:cstheme="minorHAnsi"/>
          </w:rPr>
          <w:delText xml:space="preserve"> </w:delText>
        </w:r>
      </w:del>
      <w:r w:rsidRPr="00116445">
        <w:rPr>
          <w:rFonts w:asciiTheme="minorHAnsi" w:hAnsiTheme="minorHAnsi" w:cstheme="minorHAnsi"/>
        </w:rPr>
        <w:t xml:space="preserve"> törzsszámmal azonosítottan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kerülnek jelentésre, ahol a </w:t>
      </w:r>
      <w:r w:rsidRPr="00116445">
        <w:rPr>
          <w:rFonts w:asciiTheme="minorHAnsi" w:hAnsiTheme="minorHAnsi" w:cstheme="minorHAnsi"/>
          <w:b/>
        </w:rPr>
        <w:t>„Vállalkozás szektora”</w:t>
      </w:r>
      <w:r w:rsidRPr="00116445">
        <w:rPr>
          <w:rFonts w:asciiTheme="minorHAnsi" w:hAnsiTheme="minorHAnsi" w:cstheme="minorHAnsi"/>
        </w:rPr>
        <w:t xml:space="preserve">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5A7D6087" w14:textId="04732315" w:rsidR="0015132C" w:rsidRPr="00116445" w:rsidRDefault="00416E08" w:rsidP="00116445">
      <w:pPr>
        <w:rPr>
          <w:rFonts w:asciiTheme="minorHAnsi" w:hAnsiTheme="minorHAnsi" w:cstheme="minorHAnsi"/>
        </w:rPr>
      </w:pPr>
      <w:bookmarkStart w:id="50" w:name="_Hlk160719369"/>
      <w:bookmarkEnd w:id="48"/>
      <w:r w:rsidRPr="00116445">
        <w:rPr>
          <w:rFonts w:asciiTheme="minorHAnsi" w:hAnsiTheme="minorHAnsi" w:cstheme="minorHAnsi"/>
        </w:rPr>
        <w:t xml:space="preserve">A nemzetközi szervezetek esetén az </w:t>
      </w:r>
      <w:proofErr w:type="spellStart"/>
      <w:r w:rsidRPr="00116445">
        <w:rPr>
          <w:rFonts w:asciiTheme="minorHAnsi" w:hAnsiTheme="minorHAnsi" w:cstheme="minorHAnsi"/>
        </w:rPr>
        <w:t>UGYFKV_B</w:t>
      </w:r>
      <w:proofErr w:type="spellEnd"/>
      <w:r w:rsidRPr="00116445">
        <w:rPr>
          <w:rFonts w:asciiTheme="minorHAnsi" w:hAnsiTheme="minorHAnsi" w:cstheme="minorHAnsi"/>
        </w:rPr>
        <w:t xml:space="preserve"> tábla </w:t>
      </w:r>
      <w:proofErr w:type="spellStart"/>
      <w:r w:rsidRPr="00116445">
        <w:rPr>
          <w:rFonts w:asciiTheme="minorHAnsi" w:hAnsiTheme="minorHAnsi" w:cstheme="minorHAnsi"/>
        </w:rPr>
        <w:t>ORSZ_KOD</w:t>
      </w:r>
      <w:proofErr w:type="spellEnd"/>
      <w:r w:rsidRPr="00116445">
        <w:rPr>
          <w:rFonts w:asciiTheme="minorHAnsi" w:hAnsiTheme="minorHAnsi" w:cstheme="minorHAnsi"/>
        </w:rPr>
        <w:t xml:space="preserve"> mezőjében a nemzetközi szervezet MNB országkódja jelentendő az M04 adatgyűjtéssel konzisztensen.</w:t>
      </w:r>
      <w:bookmarkEnd w:id="50"/>
    </w:p>
    <w:p w14:paraId="6F3BD7ED" w14:textId="0F07A56F" w:rsidR="00203209" w:rsidRPr="00116445" w:rsidRDefault="00203209" w:rsidP="00116445">
      <w:pPr>
        <w:rPr>
          <w:rFonts w:asciiTheme="minorHAnsi" w:hAnsiTheme="minorHAnsi" w:cstheme="minorHAnsi"/>
        </w:rPr>
      </w:pPr>
      <w:r w:rsidRPr="00116445">
        <w:rPr>
          <w:rFonts w:asciiTheme="minorHAnsi" w:hAnsiTheme="minorHAnsi" w:cstheme="minorHAnsi"/>
        </w:rPr>
        <w:t xml:space="preserve">A külföldi vállalkozás egyértelmű és állandó azonosítására az adatszolgáltató által használt külföldi vállalkozás azonosítót kell használni, a </w:t>
      </w:r>
      <w:proofErr w:type="spellStart"/>
      <w:r w:rsidRPr="00116445">
        <w:rPr>
          <w:rFonts w:asciiTheme="minorHAnsi" w:hAnsiTheme="minorHAnsi" w:cstheme="minorHAnsi"/>
        </w:rPr>
        <w:t>KULF</w:t>
      </w:r>
      <w:proofErr w:type="spellEnd"/>
      <w:r w:rsidRPr="00116445">
        <w:rPr>
          <w:rFonts w:asciiTheme="minorHAnsi" w:hAnsiTheme="minorHAnsi" w:cstheme="minorHAnsi"/>
        </w:rPr>
        <w:t>_ előtaggal kiegészítve.</w:t>
      </w:r>
    </w:p>
    <w:p w14:paraId="4697210F" w14:textId="6856D1FF" w:rsidR="00D45295" w:rsidRPr="00116445" w:rsidRDefault="00D45295" w:rsidP="00116445">
      <w:pPr>
        <w:rPr>
          <w:rFonts w:asciiTheme="minorHAnsi" w:hAnsiTheme="minorHAnsi" w:cstheme="minorHAnsi"/>
        </w:rPr>
      </w:pPr>
      <w:r w:rsidRPr="00116445">
        <w:rPr>
          <w:rFonts w:asciiTheme="minorHAnsi" w:hAnsiTheme="minorHAnsi" w:cstheme="minorHAnsi"/>
        </w:rPr>
        <w:t>A HITREG-ben és a BETREG-ben alkalmazott ügyfélazonosítóknak azonos ügyfelek tekintetében meg kell egyezniük a</w:t>
      </w:r>
      <w:r w:rsidR="00806522" w:rsidRPr="00116445">
        <w:rPr>
          <w:rFonts w:asciiTheme="minorHAnsi" w:hAnsiTheme="minorHAnsi" w:cstheme="minorHAnsi"/>
        </w:rPr>
        <w:t>z</w:t>
      </w:r>
      <w:r w:rsidRPr="00116445">
        <w:rPr>
          <w:rFonts w:asciiTheme="minorHAnsi" w:hAnsiTheme="minorHAnsi" w:cstheme="minorHAnsi"/>
        </w:rPr>
        <w:t xml:space="preserve"> anonim azonosítóval jelentett háztartási ügyfeleken és a törzsszámmal jelentett belföldi vállalati ügyfeleken túl a külföldi vállalatok és törzsszám nélküli belföldi vállalatok esetén is.</w:t>
      </w:r>
    </w:p>
    <w:p w14:paraId="3266ACEA" w14:textId="6335001F" w:rsidR="007A2ACD" w:rsidRPr="00116445" w:rsidRDefault="00BF57D7"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UGYFL_B</w:t>
      </w:r>
      <w:proofErr w:type="spellEnd"/>
      <w:r w:rsidRPr="00116445">
        <w:rPr>
          <w:rFonts w:asciiTheme="minorHAnsi" w:hAnsiTheme="minorHAnsi" w:cstheme="minorHAnsi"/>
        </w:rPr>
        <w:t xml:space="preserve"> táblában a </w:t>
      </w:r>
      <w:r w:rsidRPr="00116445">
        <w:rPr>
          <w:rFonts w:asciiTheme="minorHAnsi" w:hAnsiTheme="minorHAnsi" w:cstheme="minorHAnsi"/>
          <w:b/>
          <w:bCs/>
        </w:rPr>
        <w:t>„Lakosság-önálló vállalkozó ügyfél anonim azonosító”</w:t>
      </w:r>
      <w:r w:rsidRPr="00116445">
        <w:rPr>
          <w:rFonts w:asciiTheme="minorHAnsi" w:hAnsiTheme="minorHAnsi" w:cstheme="minorHAnsi"/>
        </w:rPr>
        <w:t xml:space="preserve"> mezőben új ügyfelek esetén ugyanazon személyt ugyanazon anonim azonosítóval kell jelenteni függetlenül attól, hogy az adott hitelügyletben magánszemélyként/ önálló vállalkozóként/őstermelőként vesz részt. A meglévő (</w:t>
      </w:r>
      <w:r w:rsidR="004F349B" w:rsidRPr="00116445">
        <w:rPr>
          <w:rFonts w:asciiTheme="minorHAnsi" w:hAnsiTheme="minorHAnsi" w:cstheme="minorHAnsi"/>
        </w:rPr>
        <w:t>BETREG</w:t>
      </w:r>
      <w:r w:rsidRPr="00116445">
        <w:rPr>
          <w:rFonts w:asciiTheme="minorHAnsi" w:hAnsiTheme="minorHAnsi" w:cstheme="minorHAnsi"/>
        </w:rPr>
        <w:t xml:space="preserve"> indulását megelőzően jelentett/létrejött) ügyfelek/ügyletek esetében is ez az elvárás. Az anonim azonosítónak időben állandónak kell maradni, kép</w:t>
      </w:r>
      <w:r w:rsidR="00F92BEF" w:rsidRPr="00116445">
        <w:rPr>
          <w:rFonts w:asciiTheme="minorHAnsi" w:hAnsiTheme="minorHAnsi" w:cstheme="minorHAnsi"/>
        </w:rPr>
        <w:t>z</w:t>
      </w:r>
      <w:r w:rsidRPr="00116445">
        <w:rPr>
          <w:rFonts w:asciiTheme="minorHAnsi" w:hAnsiTheme="minorHAnsi" w:cstheme="minorHAnsi"/>
        </w:rPr>
        <w:t>ésének módszere megegyezik a HITREG-ben alkalmazott módszerrel. Azonos ügyfél tekintetében a HITREG-ben és a BETREG-ben alkalmazott anonim azonosító meg kell egyezzen.</w:t>
      </w:r>
      <w:r w:rsidR="008E5286" w:rsidRPr="00116445">
        <w:rPr>
          <w:rFonts w:asciiTheme="minorHAnsi" w:hAnsiTheme="minorHAnsi" w:cstheme="minorHAnsi"/>
        </w:rPr>
        <w:t xml:space="preserve"> Amennyiben adott háztartási szektorhoz tartozó ügyfél egyidejűleg pl. magánszemélyként és önálló vállalkozóként is jelen van az adatszolgáltatónál a forrás oldalon, akkor ahány minőségben jelen van, annyiszor kell lejelenteni az </w:t>
      </w:r>
      <w:proofErr w:type="spellStart"/>
      <w:r w:rsidR="008E5286" w:rsidRPr="00116445">
        <w:rPr>
          <w:rFonts w:asciiTheme="minorHAnsi" w:hAnsiTheme="minorHAnsi" w:cstheme="minorHAnsi"/>
        </w:rPr>
        <w:t>UGYFL_B</w:t>
      </w:r>
      <w:proofErr w:type="spellEnd"/>
      <w:r w:rsidR="008E5286" w:rsidRPr="00116445">
        <w:rPr>
          <w:rFonts w:asciiTheme="minorHAnsi" w:hAnsiTheme="minorHAnsi" w:cstheme="minorHAnsi"/>
        </w:rPr>
        <w:t xml:space="preserve"> táblában, az azonos anonim azonosítók mellett megkülönböztetve az egyes minőségeket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mezőben (mind az anonim azonosító, mind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kulcsmező).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tehát nem az adott ügyfél adott instrumentumon belül betöltött szerepét mutatja meg (</w:t>
      </w:r>
      <w:proofErr w:type="spellStart"/>
      <w:r w:rsidR="008E5286" w:rsidRPr="00116445">
        <w:rPr>
          <w:rFonts w:asciiTheme="minorHAnsi" w:hAnsiTheme="minorHAnsi" w:cstheme="minorHAnsi"/>
        </w:rPr>
        <w:t>pl</w:t>
      </w:r>
      <w:proofErr w:type="spellEnd"/>
      <w:r w:rsidR="008E5286" w:rsidRPr="00116445">
        <w:rPr>
          <w:rFonts w:asciiTheme="minorHAnsi" w:hAnsiTheme="minorHAnsi" w:cstheme="minorHAnsi"/>
        </w:rPr>
        <w:t xml:space="preserve"> tulajdonos), azt az információt az </w:t>
      </w:r>
      <w:proofErr w:type="spellStart"/>
      <w:r w:rsidR="008E5286" w:rsidRPr="00116445">
        <w:rPr>
          <w:rFonts w:asciiTheme="minorHAnsi" w:hAnsiTheme="minorHAnsi" w:cstheme="minorHAnsi"/>
        </w:rPr>
        <w:t>INST_UGYF</w:t>
      </w:r>
      <w:r w:rsidR="00047674" w:rsidRPr="00116445">
        <w:rPr>
          <w:rFonts w:asciiTheme="minorHAnsi" w:hAnsiTheme="minorHAnsi" w:cstheme="minorHAnsi"/>
        </w:rPr>
        <w:t>_B</w:t>
      </w:r>
      <w:proofErr w:type="spellEnd"/>
      <w:r w:rsidR="008E5286" w:rsidRPr="00116445">
        <w:rPr>
          <w:rFonts w:asciiTheme="minorHAnsi" w:hAnsiTheme="minorHAnsi" w:cstheme="minorHAnsi"/>
        </w:rPr>
        <w:t xml:space="preserve"> tábla </w:t>
      </w:r>
      <w:r w:rsidR="008E5286" w:rsidRPr="00116445">
        <w:rPr>
          <w:rFonts w:asciiTheme="minorHAnsi" w:hAnsiTheme="minorHAnsi" w:cstheme="minorHAnsi"/>
          <w:b/>
        </w:rPr>
        <w:t>„Ügyfélminőség”</w:t>
      </w:r>
      <w:r w:rsidR="008E5286" w:rsidRPr="00116445">
        <w:rPr>
          <w:rFonts w:asciiTheme="minorHAnsi" w:hAnsiTheme="minorHAnsi" w:cstheme="minorHAnsi"/>
        </w:rPr>
        <w:t xml:space="preserve"> mezőjében kell megadni.</w:t>
      </w:r>
    </w:p>
    <w:p w14:paraId="1BAE4C7C" w14:textId="7740788C" w:rsidR="002C24D0" w:rsidRPr="00116445" w:rsidRDefault="00F92BEF" w:rsidP="00116445">
      <w:r w:rsidRPr="00116445">
        <w:rPr>
          <w:rFonts w:asciiTheme="minorHAnsi" w:hAnsiTheme="minorHAnsi" w:cstheme="minorHAnsi"/>
        </w:rPr>
        <w:t>A</w:t>
      </w:r>
      <w:r w:rsidR="002C24D0" w:rsidRPr="00116445">
        <w:rPr>
          <w:rFonts w:asciiTheme="minorHAnsi" w:hAnsiTheme="minorHAnsi" w:cstheme="minorHAnsi"/>
        </w:rPr>
        <w:t xml:space="preserve">z alábbiakban felsorolt azon esetekben, </w:t>
      </w:r>
      <w:r w:rsidR="00BF57D7" w:rsidRPr="00116445">
        <w:rPr>
          <w:rFonts w:asciiTheme="minorHAnsi" w:hAnsiTheme="minorHAnsi" w:cstheme="minorHAnsi"/>
        </w:rPr>
        <w:t xml:space="preserve">amikor nincs információ az ügyfelekről, azaz </w:t>
      </w:r>
      <w:r w:rsidR="00BF57D7" w:rsidRPr="00116445">
        <w:t xml:space="preserve">nem állnak rendelkezésre az </w:t>
      </w:r>
      <w:proofErr w:type="spellStart"/>
      <w:r w:rsidR="00BF57D7" w:rsidRPr="00116445">
        <w:t>anonimizálás</w:t>
      </w:r>
      <w:proofErr w:type="spellEnd"/>
      <w:r w:rsidR="00BF57D7" w:rsidRPr="00116445">
        <w:t xml:space="preserve"> alapját képező információk (név, anyja neve, születési dátum), anonim azonosítóként a többi anonim azonosítótól eltérő, de az</w:t>
      </w:r>
      <w:r w:rsidR="005168C6" w:rsidRPr="00116445">
        <w:t xml:space="preserve"> ügyfelek</w:t>
      </w:r>
      <w:r w:rsidR="00BF57D7" w:rsidRPr="00116445">
        <w:t xml:space="preserve"> azonosítására szolgáló mező </w:t>
      </w:r>
      <w:r w:rsidR="004F349B" w:rsidRPr="00116445">
        <w:t>formátumának megfelelő</w:t>
      </w:r>
      <w:r w:rsidR="00380D5D" w:rsidRPr="00116445">
        <w:t>, 128 db 1-esből álló</w:t>
      </w:r>
      <w:r w:rsidR="00BF57D7" w:rsidRPr="00116445">
        <w:t xml:space="preserve"> karaktersorozatot </w:t>
      </w:r>
      <w:r w:rsidR="005168C6" w:rsidRPr="00116445">
        <w:t>kell</w:t>
      </w:r>
      <w:r w:rsidR="00BF57D7" w:rsidRPr="00116445">
        <w:t xml:space="preserve"> jelenteni. </w:t>
      </w:r>
      <w:r w:rsidR="002C24D0" w:rsidRPr="00116445">
        <w:t>Ezek az esetek a következők:</w:t>
      </w:r>
    </w:p>
    <w:p w14:paraId="2A0703FE" w14:textId="77777777" w:rsidR="00F826D2" w:rsidRPr="00116445" w:rsidRDefault="002C24D0" w:rsidP="00116445">
      <w:pPr>
        <w:pStyle w:val="Listaszerbekezds"/>
        <w:numPr>
          <w:ilvl w:val="0"/>
          <w:numId w:val="35"/>
        </w:numPr>
      </w:pPr>
      <w:r w:rsidRPr="00116445">
        <w:t>bemutatóra szóló betétek (ügyféljelleg kódként ’TERM’, az országkód mind az állandó lakóhely, mind a rezidencia szerint ’HU’-ként jelentendő)</w:t>
      </w:r>
      <w:r w:rsidR="00F826D2" w:rsidRPr="00116445">
        <w:t>.</w:t>
      </w:r>
    </w:p>
    <w:p w14:paraId="5C76F8E5" w14:textId="5A487D98" w:rsidR="002C24D0" w:rsidRPr="00116445" w:rsidRDefault="00F826D2" w:rsidP="00116445">
      <w:pPr>
        <w:pStyle w:val="Listaszerbekezds"/>
        <w:numPr>
          <w:ilvl w:val="0"/>
          <w:numId w:val="35"/>
        </w:numPr>
      </w:pPr>
      <w:r w:rsidRPr="00116445">
        <w:t>technikai számlára összevonva, egyösszegben nyilvántartott, elhunyt ügyfelek hagyatékából származó, az örökösökre át nem vezetett, kisösszegű tételek (ügyféljelleg kódként a ’</w:t>
      </w:r>
      <w:proofErr w:type="spellStart"/>
      <w:r w:rsidRPr="00116445">
        <w:t>TERM_H</w:t>
      </w:r>
      <w:proofErr w:type="spellEnd"/>
      <w:r w:rsidRPr="00116445">
        <w:t>’-t kell megjelölni).</w:t>
      </w:r>
    </w:p>
    <w:p w14:paraId="02781C35" w14:textId="77777777" w:rsidR="00F826D2" w:rsidRPr="00116445" w:rsidRDefault="00F826D2" w:rsidP="00116445">
      <w:pPr>
        <w:pStyle w:val="Listaszerbekezds"/>
        <w:numPr>
          <w:ilvl w:val="0"/>
          <w:numId w:val="0"/>
        </w:numPr>
        <w:ind w:left="720"/>
      </w:pPr>
      <w:r w:rsidRPr="00116445">
        <w:t>Amennyiben adott hitelintézet nem alkalmaz ilyen összevont technikai számlát, akkor az általános szabályok szerint kell eljárni örökösödés esetén (az elhunyt ügyfél anonim kódján, ’</w:t>
      </w:r>
      <w:proofErr w:type="spellStart"/>
      <w:r w:rsidRPr="00116445">
        <w:t>TERM_H</w:t>
      </w:r>
      <w:proofErr w:type="spellEnd"/>
      <w:r w:rsidRPr="00116445">
        <w:t>’ ügyféljelleggel jelenteni mindaddig, amíg az örökösödés jogilag meg nem történik.</w:t>
      </w:r>
    </w:p>
    <w:p w14:paraId="690AFF0B" w14:textId="6B8FFD19" w:rsidR="00D87CAE" w:rsidRPr="00116445" w:rsidRDefault="00D87CAE" w:rsidP="00116445">
      <w:pPr>
        <w:pStyle w:val="Listaszerbekezds"/>
        <w:numPr>
          <w:ilvl w:val="0"/>
          <w:numId w:val="35"/>
        </w:numPr>
      </w:pPr>
      <w:r w:rsidRPr="00116445">
        <w:t>analitikusan nem bontható állományok (az ügyféljelleg kód és az országkód mind az állandó lakóhely, mind a rezidencia esetén az M04 jelű adatgyűjtéssel konzisztensen jelentendő).</w:t>
      </w:r>
    </w:p>
    <w:p w14:paraId="7072D7A9" w14:textId="6855C0B5" w:rsidR="00F71172" w:rsidRPr="00116445" w:rsidRDefault="00F71172" w:rsidP="00116445">
      <w:pPr>
        <w:pStyle w:val="Listaszerbekezds"/>
        <w:numPr>
          <w:ilvl w:val="0"/>
          <w:numId w:val="35"/>
        </w:numPr>
      </w:pPr>
      <w:r w:rsidRPr="00116445">
        <w:t>magánszemély bizalmi vagyonkezelő ügyfél esetén, amennyiben nincs mód az anonim azonosító megképzésére.</w:t>
      </w:r>
    </w:p>
    <w:p w14:paraId="54DEBDEC" w14:textId="77777777" w:rsidR="00F826D2" w:rsidRPr="00116445" w:rsidRDefault="00F826D2" w:rsidP="00116445">
      <w:pPr>
        <w:pStyle w:val="Listaszerbekezds"/>
        <w:numPr>
          <w:ilvl w:val="0"/>
          <w:numId w:val="0"/>
        </w:numPr>
        <w:ind w:left="720"/>
      </w:pPr>
    </w:p>
    <w:p w14:paraId="0028E813" w14:textId="640B46D1" w:rsidR="00F826D2" w:rsidRPr="00116445" w:rsidRDefault="00F826D2" w:rsidP="00116445">
      <w:r w:rsidRPr="00116445">
        <w:t>Cash-</w:t>
      </w:r>
      <w:proofErr w:type="spellStart"/>
      <w:r w:rsidRPr="00116445">
        <w:t>pool</w:t>
      </w:r>
      <w:proofErr w:type="spellEnd"/>
      <w:r w:rsidRPr="00116445">
        <w:t xml:space="preserve"> konstrukciók részét képező betétek esetén</w:t>
      </w:r>
      <w:r w:rsidR="00FB1C73" w:rsidRPr="00116445">
        <w:t xml:space="preserve"> </w:t>
      </w:r>
      <w:r w:rsidRPr="00116445">
        <w:t>’B’ szektorkódú ügyfelek esetén minden esetben „nem” a válasz arra, hogy cash-</w:t>
      </w:r>
      <w:proofErr w:type="spellStart"/>
      <w:r w:rsidRPr="00116445">
        <w:t>pool</w:t>
      </w:r>
      <w:proofErr w:type="spellEnd"/>
      <w:r w:rsidRPr="00116445">
        <w:t xml:space="preserve"> konstrukció részét képezi-e az instrumentum. C6 szektor esetén érdemi vizsgálat szükséges, azaz a BETREG ezzel bővebb az M04-nél, ahol az F214-es instrumentum kód nem alkalmazható </w:t>
      </w:r>
      <w:proofErr w:type="spellStart"/>
      <w:r w:rsidRPr="00116445">
        <w:t>C_HIT</w:t>
      </w:r>
      <w:proofErr w:type="spellEnd"/>
      <w:r w:rsidRPr="00116445">
        <w:t>, B és C6 szektorkódok esetén.</w:t>
      </w:r>
      <w:r w:rsidR="00FB1C73" w:rsidRPr="00116445">
        <w:t xml:space="preserve"> </w:t>
      </w:r>
      <w:bookmarkStart w:id="51" w:name="_Hlk161317725"/>
      <w:proofErr w:type="spellStart"/>
      <w:r w:rsidR="00FB1C73" w:rsidRPr="00116445">
        <w:t>C_HIT</w:t>
      </w:r>
      <w:proofErr w:type="spellEnd"/>
      <w:r w:rsidR="00FB1C73" w:rsidRPr="00116445">
        <w:t xml:space="preserve"> szektorba tartozó ügyfelek esetén megadható az érdemi információ és jelenthető a cash-</w:t>
      </w:r>
      <w:proofErr w:type="spellStart"/>
      <w:r w:rsidR="00FB1C73" w:rsidRPr="00116445">
        <w:t>pool</w:t>
      </w:r>
      <w:proofErr w:type="spellEnd"/>
      <w:r w:rsidR="00FB1C73" w:rsidRPr="00116445">
        <w:t xml:space="preserve"> konstrukció részeként.</w:t>
      </w:r>
      <w:bookmarkEnd w:id="51"/>
    </w:p>
    <w:p w14:paraId="3C5BC325" w14:textId="7A45EA02" w:rsidR="00F826D2" w:rsidRPr="00116445" w:rsidRDefault="00F826D2" w:rsidP="00116445">
      <w:r w:rsidRPr="00116445">
        <w:t xml:space="preserve">Bizalmi vagyonkezelés alatt álló instrumentumok esetén tulajdonos minőségű ügyfélként a bizalmi vagyonkezelő jelentendő (amennyiben vállalkozásról van szó, akkor adószámmal, amennyiben magánszemélyről, akkor anonim azonosítóval jelentve a megfelelő táblában). </w:t>
      </w:r>
    </w:p>
    <w:p w14:paraId="3CA785A2" w14:textId="77777777" w:rsidR="00A71299" w:rsidRPr="00116445" w:rsidRDefault="00A71299" w:rsidP="00116445"/>
    <w:p w14:paraId="3BB5EC4D" w14:textId="18B7CF33" w:rsidR="007E3B7E" w:rsidRPr="00116445" w:rsidRDefault="007E3B7E" w:rsidP="00116445">
      <w:pPr>
        <w:rPr>
          <w:rFonts w:asciiTheme="minorHAnsi" w:hAnsiTheme="minorHAnsi" w:cstheme="minorHAnsi"/>
        </w:rPr>
      </w:pPr>
    </w:p>
    <w:p w14:paraId="07F3E1A2" w14:textId="474AA473" w:rsidR="00FF2D24" w:rsidRPr="00116445" w:rsidRDefault="00FF2D24" w:rsidP="00116445">
      <w:pPr>
        <w:pStyle w:val="Cmsor2"/>
      </w:pPr>
      <w:bookmarkStart w:id="52" w:name="_Toc184375292"/>
      <w:r w:rsidRPr="00116445">
        <w:t xml:space="preserve">Az </w:t>
      </w:r>
      <w:proofErr w:type="spellStart"/>
      <w:r w:rsidRPr="00116445">
        <w:t>INST_UGYF</w:t>
      </w:r>
      <w:r w:rsidR="00193E76" w:rsidRPr="00116445">
        <w:t>_B</w:t>
      </w:r>
      <w:proofErr w:type="spellEnd"/>
      <w:r w:rsidRPr="00116445">
        <w:t xml:space="preserve"> tábla kitöltésével kapcsolatos előírások</w:t>
      </w:r>
      <w:bookmarkEnd w:id="52"/>
    </w:p>
    <w:p w14:paraId="79F0993E" w14:textId="77777777" w:rsidR="005431F2" w:rsidRPr="00116445" w:rsidRDefault="005431F2" w:rsidP="00116445">
      <w:pPr>
        <w:autoSpaceDE w:val="0"/>
        <w:autoSpaceDN w:val="0"/>
        <w:spacing w:after="0"/>
      </w:pPr>
    </w:p>
    <w:p w14:paraId="0054144E" w14:textId="047FED36" w:rsidR="0048068D" w:rsidRPr="00116445" w:rsidRDefault="0048068D" w:rsidP="00116445">
      <w:bookmarkStart w:id="53" w:name="_Hlk117080112"/>
      <w:r w:rsidRPr="00116445">
        <w:t xml:space="preserve">A táblában kell hozzárendelni az adott instrumentumhoz a hozzá kapcsolódó ügyfeleket. Egy instrumentumhoz több ügyfél is tartozhat, így több </w:t>
      </w:r>
      <w:proofErr w:type="spellStart"/>
      <w:r w:rsidRPr="00116445">
        <w:t>INST_UGYF_B</w:t>
      </w:r>
      <w:proofErr w:type="spellEnd"/>
      <w:r w:rsidRPr="00116445">
        <w:t xml:space="preserve"> rekord is kapcsolódhat adott instrumentumhoz (pl. tulajdonos, társtulajdonosok), azonban betétek esetén az </w:t>
      </w:r>
      <w:r w:rsidRPr="00116445">
        <w:rPr>
          <w:b/>
          <w:bCs/>
        </w:rPr>
        <w:t>„Ügyfélminőség”</w:t>
      </w:r>
      <w:r w:rsidRPr="00116445">
        <w:t xml:space="preserve"> mezőben csak egy rekordban szerepelhet ’TULAJDONOS’ kódérték (minden instrumentumhoz </w:t>
      </w:r>
      <w:r w:rsidR="004A3693" w:rsidRPr="00116445">
        <w:t xml:space="preserve">tartoznia kell egy és csakis </w:t>
      </w:r>
      <w:proofErr w:type="gramStart"/>
      <w:r w:rsidR="004A3693" w:rsidRPr="00116445">
        <w:t xml:space="preserve">egy </w:t>
      </w:r>
      <w:r w:rsidRPr="00116445">
        <w:t xml:space="preserve"> tulajdonos</w:t>
      </w:r>
      <w:r w:rsidR="004A3693" w:rsidRPr="00116445">
        <w:t>nak</w:t>
      </w:r>
      <w:proofErr w:type="gramEnd"/>
      <w:r w:rsidRPr="00116445">
        <w:t>). Felvett hitelek esetén csak egy</w:t>
      </w:r>
      <w:r w:rsidR="004A3693" w:rsidRPr="00116445">
        <w:t xml:space="preserve"> és csakis egy</w:t>
      </w:r>
      <w:r w:rsidRPr="00116445">
        <w:t xml:space="preserve"> hitelnyújtó jelenthető az M04 jelentéssel konzisztensen</w:t>
      </w:r>
      <w:bookmarkStart w:id="54" w:name="_Hlk178608150"/>
      <w:r w:rsidR="004A3693" w:rsidRPr="00116445">
        <w:t xml:space="preserve"> (egy hitelnyújtónak mindenképp szerepelnie kell</w:t>
      </w:r>
      <w:r w:rsidR="00D856E6" w:rsidRPr="00116445">
        <w:t xml:space="preserve"> a felvett hitelhez kapcsolódóan</w:t>
      </w:r>
      <w:r w:rsidR="004A3693" w:rsidRPr="00116445">
        <w:t>)</w:t>
      </w:r>
      <w:bookmarkEnd w:id="54"/>
      <w:r w:rsidRPr="00116445">
        <w:t>.</w:t>
      </w:r>
    </w:p>
    <w:p w14:paraId="349B9648" w14:textId="6565B6FD" w:rsidR="0048068D" w:rsidRPr="00116445" w:rsidRDefault="0048068D" w:rsidP="00116445">
      <w:r w:rsidRPr="00116445">
        <w:t>Amennyiben az instrumentum cash-</w:t>
      </w:r>
      <w:proofErr w:type="spellStart"/>
      <w:r w:rsidRPr="00116445">
        <w:t>pool</w:t>
      </w:r>
      <w:proofErr w:type="spellEnd"/>
      <w:r w:rsidRPr="00116445">
        <w:t xml:space="preserve"> konstrukció részét képezi, a táblában meg kell adni az adott ügyfél tekintetében azt a szerepkört, amit a cash-</w:t>
      </w:r>
      <w:proofErr w:type="spellStart"/>
      <w:r w:rsidRPr="00116445">
        <w:t>pool</w:t>
      </w:r>
      <w:proofErr w:type="spellEnd"/>
      <w:r w:rsidRPr="00116445">
        <w:t xml:space="preserve"> konstrukción belül betölt (tag/vezető</w:t>
      </w:r>
      <w:bookmarkStart w:id="55" w:name="_Hlk178608060"/>
      <w:r w:rsidR="00D11F41" w:rsidRPr="00116445">
        <w:t>, kivéve meghatalmazott és kedvezményezett minőségű ügyfelek esetén</w:t>
      </w:r>
      <w:bookmarkEnd w:id="55"/>
      <w:r w:rsidRPr="00116445">
        <w:t>).</w:t>
      </w:r>
    </w:p>
    <w:bookmarkEnd w:id="53"/>
    <w:p w14:paraId="581DED06" w14:textId="5C99FC31" w:rsidR="001331B2" w:rsidRPr="00116445" w:rsidRDefault="001331B2" w:rsidP="00116445">
      <w:r w:rsidRPr="00116445">
        <w:rPr>
          <w:b/>
          <w:bCs/>
        </w:rPr>
        <w:t>„Az ügyfél új ügyfél-e?”</w:t>
      </w:r>
      <w:r w:rsidRPr="00116445">
        <w:t xml:space="preserve"> mező </w:t>
      </w:r>
      <w:r w:rsidRPr="00116445">
        <w:rPr>
          <w:rFonts w:asciiTheme="minorHAnsi" w:hAnsiTheme="minorHAnsi" w:cstheme="minorHAnsi"/>
        </w:rPr>
        <w:t xml:space="preserve">tekintetében új ügyfélnek minősül az adott tulajdonos/társtulajdonos ügyfél, amennyiben a szóban forgó termékre vonatkozó szerződéskötéskor az ügyfél korábban nem állt még szerződéses kapcsolatban az adatszolgáltatóval. </w:t>
      </w:r>
      <w:r w:rsidR="002115BB" w:rsidRPr="00116445">
        <w:rPr>
          <w:rFonts w:asciiTheme="minorHAnsi" w:hAnsiTheme="minorHAnsi" w:cstheme="minorHAnsi"/>
        </w:rPr>
        <w:t>A mező a 2025.06.01-</w:t>
      </w:r>
      <w:r w:rsidR="006D27B8" w:rsidRPr="00116445">
        <w:rPr>
          <w:rFonts w:asciiTheme="minorHAnsi" w:hAnsiTheme="minorHAnsi" w:cstheme="minorHAnsi"/>
        </w:rPr>
        <w:t>t</w:t>
      </w:r>
      <w:r w:rsidR="002115BB" w:rsidRPr="00116445">
        <w:rPr>
          <w:rFonts w:asciiTheme="minorHAnsi" w:hAnsiTheme="minorHAnsi" w:cstheme="minorHAnsi"/>
        </w:rPr>
        <w:t xml:space="preserve">ől kötött szerződések esetén töltendő. </w:t>
      </w:r>
      <w:r w:rsidRPr="00116445">
        <w:t>A mezőben jelentendő adatra vonatkozóan a következő előírások figyelembe veendők:</w:t>
      </w:r>
    </w:p>
    <w:p w14:paraId="0F1AD234" w14:textId="2D280EA1" w:rsidR="001331B2" w:rsidRPr="00116445" w:rsidRDefault="001331B2" w:rsidP="00116445">
      <w:pPr>
        <w:rPr>
          <w:rFonts w:cs="Calibri"/>
        </w:rPr>
      </w:pPr>
      <w:r w:rsidRPr="00116445">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lévő belső szabályok, akkor azon ügyfeleket értjük új ügyfélnek, akik esetében legalább 12 hónapja volt utoljára szerződéses kapcsolat az Intézménnyel. </w:t>
      </w:r>
    </w:p>
    <w:p w14:paraId="12FED243" w14:textId="1F6C653E" w:rsidR="001331B2" w:rsidRPr="00116445" w:rsidRDefault="001331B2" w:rsidP="00116445">
      <w:pPr>
        <w:rPr>
          <w:rFonts w:cs="Calibri"/>
        </w:rPr>
      </w:pPr>
      <w:r w:rsidRPr="00116445">
        <w:rPr>
          <w:rFonts w:cs="Calibri"/>
        </w:rPr>
        <w:t xml:space="preserve">- amennyiben </w:t>
      </w:r>
      <w:r w:rsidRPr="00116445">
        <w:rPr>
          <w:rFonts w:eastAsia="Times New Roman"/>
        </w:rPr>
        <w:t>egy ügyfelet egy adott instrumentum mellett új ügyfélként jelent az adatszolgáltató, és emellett a betét mellett hitelt vesz fel az ügyfél vagy új betétet nyit, akkor az új hitel/betét instrumentumánál az ügyfél már nem új ügyfélként jelentendő.</w:t>
      </w:r>
      <w:r w:rsidRPr="00116445">
        <w:rPr>
          <w:rFonts w:cs="Calibri"/>
        </w:rPr>
        <w:t xml:space="preserve"> </w:t>
      </w:r>
    </w:p>
    <w:p w14:paraId="54D4FEC0" w14:textId="7C3AAAAE" w:rsidR="001331B2" w:rsidRPr="00116445" w:rsidRDefault="001331B2" w:rsidP="00116445">
      <w:pPr>
        <w:rPr>
          <w:rFonts w:eastAsia="Times New Roman"/>
        </w:rPr>
      </w:pPr>
      <w:r w:rsidRPr="00116445">
        <w:rPr>
          <w:rFonts w:cs="Calibri"/>
        </w:rPr>
        <w:t xml:space="preserve">- amennyiben a </w:t>
      </w:r>
      <w:r w:rsidRPr="00116445">
        <w:rPr>
          <w:rFonts w:asciiTheme="minorHAnsi" w:hAnsiTheme="minorHAnsi" w:cstheme="minorHAnsi"/>
        </w:rPr>
        <w:t>tulajdonos/társtulajdonos</w:t>
      </w:r>
      <w:r w:rsidRPr="00116445">
        <w:rPr>
          <w:rFonts w:cs="Calibri"/>
        </w:rPr>
        <w:t xml:space="preserve"> személyében változás történik, az új instrumentum-</w:t>
      </w:r>
      <w:r w:rsidRPr="00116445">
        <w:rPr>
          <w:rFonts w:asciiTheme="minorHAnsi" w:hAnsiTheme="minorHAnsi" w:cstheme="minorHAnsi"/>
        </w:rPr>
        <w:t xml:space="preserve"> tulajdonos/társtulajdonos</w:t>
      </w:r>
      <w:r w:rsidRPr="00116445">
        <w:rPr>
          <w:rFonts w:cs="Calibri"/>
        </w:rPr>
        <w:t xml:space="preserve"> viszonylatban újra vizsgálandó az, hogy új ügyfélről van-e szó. </w:t>
      </w:r>
      <w:r w:rsidRPr="00116445">
        <w:rPr>
          <w:rFonts w:eastAsia="Times New Roman"/>
        </w:rPr>
        <w:t xml:space="preserve"> </w:t>
      </w:r>
    </w:p>
    <w:p w14:paraId="0A3DDE40" w14:textId="305A202B" w:rsidR="001331B2" w:rsidRPr="00116445" w:rsidRDefault="001331B2" w:rsidP="00116445">
      <w:pPr>
        <w:rPr>
          <w:rFonts w:eastAsia="Times New Roman"/>
        </w:rPr>
      </w:pPr>
      <w:r w:rsidRPr="00116445">
        <w:rPr>
          <w:rFonts w:eastAsia="Times New Roman"/>
        </w:rPr>
        <w:t xml:space="preserve">- a mező értéke adott instrumentum-ügyfél vonatkozásában a későbbiekben nem módosítandó, a szerződéskötéskor jelentett érték jelentendő az instrumentum élete során. </w:t>
      </w:r>
    </w:p>
    <w:p w14:paraId="0283F035" w14:textId="77777777" w:rsidR="001331B2" w:rsidRPr="00116445" w:rsidRDefault="001331B2" w:rsidP="00116445">
      <w:r w:rsidRPr="00116445">
        <w:rPr>
          <w:rFonts w:eastAsia="Times New Roman"/>
          <w:color w:val="1F497D"/>
        </w:rPr>
        <w:t>- a</w:t>
      </w:r>
      <w:r w:rsidRPr="00116445">
        <w:t xml:space="preserve"> szerződéses kapcsolat az adatszolgáltató szintjén értelmezendő, azaz nem pl. bankcsoport szinten. </w:t>
      </w:r>
    </w:p>
    <w:p w14:paraId="1AA2C226" w14:textId="4AEB7B34" w:rsidR="001331B2" w:rsidRPr="00116445" w:rsidRDefault="001331B2" w:rsidP="00116445">
      <w:r w:rsidRPr="00116445">
        <w:t>- az adatszolgáltató valamennyi pénzügyi terméke beleértendő a definícióba, ha szerződéses kapcsolat fennáll bármilyen korábbi termék kapcsán, akkor nem új ügyfélről beszélünk.</w:t>
      </w:r>
    </w:p>
    <w:p w14:paraId="70FEFBAE" w14:textId="3B5705D3" w:rsidR="001331B2" w:rsidRPr="00116445" w:rsidRDefault="001331B2" w:rsidP="00116445">
      <w:r w:rsidRPr="00116445">
        <w:t>Az új ügyfélre vonatkozó információt csak új szerződéssel történő keletkezés esetén kell megadni</w:t>
      </w:r>
      <w:r w:rsidR="00150487" w:rsidRPr="00116445">
        <w:t xml:space="preserve"> a BETREG első vonatkozási idejétől kezdődően előremenőleges jelleggel</w:t>
      </w:r>
      <w:r w:rsidRPr="00116445">
        <w:t xml:space="preserve">, állományátruházás esetén az átvevő hitelintézetnél nem vizsgálandó az, hogy az átvett betétek </w:t>
      </w:r>
      <w:r w:rsidRPr="00116445">
        <w:rPr>
          <w:rFonts w:asciiTheme="minorHAnsi" w:hAnsiTheme="minorHAnsi" w:cstheme="minorHAnsi"/>
        </w:rPr>
        <w:t xml:space="preserve">tulajdonos/társtulajdonosai </w:t>
      </w:r>
      <w:r w:rsidRPr="00116445">
        <w:t>az ő szempontjából új ügyfelek-e.</w:t>
      </w:r>
    </w:p>
    <w:p w14:paraId="58E51A58" w14:textId="26F37715" w:rsidR="00FF2D24" w:rsidRPr="00116445" w:rsidRDefault="00FF2D24" w:rsidP="00116445">
      <w:bookmarkStart w:id="56" w:name="_Hlk117080127"/>
      <w:r w:rsidRPr="00116445">
        <w:t xml:space="preserve">Az új ügyfél minőségre vonatkozó adatok csak abban az esetben jelentendők, ha a </w:t>
      </w:r>
      <w:r w:rsidR="00D67B7C" w:rsidRPr="00116445">
        <w:t>tulajdonos természetes személy és a folyószámla azonosító és a betét azonosító mező értékei megegyeznek (azaz nem lekötésről van szó).</w:t>
      </w:r>
    </w:p>
    <w:p w14:paraId="55FBF15C" w14:textId="648E52A1" w:rsidR="00C65A69" w:rsidRPr="00116445" w:rsidRDefault="00C65A69" w:rsidP="00116445">
      <w:r w:rsidRPr="00116445">
        <w:rPr>
          <w:b/>
          <w:bCs/>
        </w:rPr>
        <w:t xml:space="preserve">„A technikai anonim azonosító használatának oka” </w:t>
      </w:r>
      <w:r w:rsidRPr="00116445">
        <w:t xml:space="preserve">mezőben jelentendő az az információ, hogy az adott instrumentumhoz miért nem konkrét, egyedi anonim azonosító tartozik az </w:t>
      </w:r>
      <w:proofErr w:type="spellStart"/>
      <w:r w:rsidR="003B5263">
        <w:t>INST_</w:t>
      </w:r>
      <w:r w:rsidRPr="00116445">
        <w:t>UGYFL_B</w:t>
      </w:r>
      <w:proofErr w:type="spellEnd"/>
      <w:r w:rsidRPr="00116445">
        <w:t xml:space="preserve"> táblában, hanem technikai anonim azonosító (pl. bemutatóra szóló betétek, analitikusan nem bontható </w:t>
      </w:r>
      <w:proofErr w:type="gramStart"/>
      <w:r w:rsidRPr="00116445">
        <w:t>állományok,</w:t>
      </w:r>
      <w:proofErr w:type="gramEnd"/>
      <w:r w:rsidRPr="00116445">
        <w:t xml:space="preserve"> stb.). Ezt az információt csak az </w:t>
      </w:r>
      <w:proofErr w:type="spellStart"/>
      <w:r w:rsidRPr="00116445">
        <w:t>UGYFL</w:t>
      </w:r>
      <w:r w:rsidR="00D87CAE" w:rsidRPr="00116445">
        <w:t>_B</w:t>
      </w:r>
      <w:proofErr w:type="spellEnd"/>
      <w:r w:rsidRPr="00116445">
        <w:t xml:space="preserve"> táblában szereplő technikai anonim azonosítóhoz kell instrumentum szempontjából megadni.</w:t>
      </w:r>
    </w:p>
    <w:p w14:paraId="399CB105" w14:textId="60A140AC" w:rsidR="000166A3" w:rsidRPr="00116445" w:rsidRDefault="009254D2" w:rsidP="00116445">
      <w:pPr>
        <w:pStyle w:val="Cmsor1"/>
      </w:pPr>
      <w:bookmarkStart w:id="57" w:name="_Toc184375293"/>
      <w:r w:rsidRPr="00116445">
        <w:t>E</w:t>
      </w:r>
      <w:r w:rsidR="000166A3" w:rsidRPr="00116445">
        <w:t>gyes speciális jelentési előírások</w:t>
      </w:r>
      <w:bookmarkEnd w:id="57"/>
    </w:p>
    <w:p w14:paraId="1AF22833" w14:textId="795E3E3B" w:rsidR="008A02D1" w:rsidRPr="00116445" w:rsidRDefault="006200FB" w:rsidP="00116445">
      <w:pPr>
        <w:pStyle w:val="Cmsor2"/>
      </w:pPr>
      <w:bookmarkStart w:id="58" w:name="_Ref117073959"/>
      <w:bookmarkStart w:id="59" w:name="_Toc184375294"/>
      <w:bookmarkEnd w:id="56"/>
      <w:r w:rsidRPr="00116445">
        <w:t>Ú</w:t>
      </w:r>
      <w:r w:rsidR="008A02D1" w:rsidRPr="00116445">
        <w:t xml:space="preserve">j szerződések jelentési módja az </w:t>
      </w:r>
      <w:proofErr w:type="spellStart"/>
      <w:r w:rsidR="008A02D1" w:rsidRPr="00116445">
        <w:t>INSTR_BET</w:t>
      </w:r>
      <w:proofErr w:type="spellEnd"/>
      <w:r w:rsidR="008A02D1" w:rsidRPr="00116445">
        <w:t xml:space="preserve"> és </w:t>
      </w:r>
      <w:proofErr w:type="spellStart"/>
      <w:r w:rsidR="008A02D1" w:rsidRPr="00116445">
        <w:t>INSTR_FHIT</w:t>
      </w:r>
      <w:proofErr w:type="spellEnd"/>
      <w:r w:rsidR="008A02D1" w:rsidRPr="00116445">
        <w:t xml:space="preserve"> táblákban</w:t>
      </w:r>
      <w:bookmarkEnd w:id="58"/>
      <w:bookmarkEnd w:id="59"/>
    </w:p>
    <w:p w14:paraId="38EBFF21" w14:textId="77777777" w:rsidR="00525C96" w:rsidRPr="00116445" w:rsidRDefault="008A02D1" w:rsidP="00116445">
      <w:pPr>
        <w:tabs>
          <w:tab w:val="left" w:pos="993"/>
        </w:tabs>
      </w:pPr>
      <w:r w:rsidRPr="00116445">
        <w:t>Új szerződés</w:t>
      </w:r>
      <w:r w:rsidR="00525C96" w:rsidRPr="00116445">
        <w:t xml:space="preserve"> fogalma a BETREG vonatkozásában:</w:t>
      </w:r>
    </w:p>
    <w:p w14:paraId="156EEFC0" w14:textId="25AF9EBE" w:rsidR="00525C96" w:rsidRPr="00116445" w:rsidRDefault="008A02D1" w:rsidP="00116445">
      <w:pPr>
        <w:pStyle w:val="Listaszerbekezds"/>
        <w:numPr>
          <w:ilvl w:val="0"/>
          <w:numId w:val="24"/>
        </w:numPr>
        <w:tabs>
          <w:tab w:val="left" w:pos="993"/>
        </w:tabs>
      </w:pPr>
      <w:r w:rsidRPr="00116445">
        <w:t xml:space="preserve">minden olyan új pénzügyi jellegű megállapodás az adatszolgáltató és az ügyfelek között, amely elsőként határozza meg a </w:t>
      </w:r>
      <w:r w:rsidR="009A72C3" w:rsidRPr="00116445">
        <w:t>lent felsorolt</w:t>
      </w:r>
      <w:r w:rsidRPr="00116445">
        <w:t xml:space="preserve"> betét</w:t>
      </w:r>
      <w:r w:rsidR="00525C96" w:rsidRPr="00116445">
        <w:t>/</w:t>
      </w:r>
      <w:proofErr w:type="spellStart"/>
      <w:r w:rsidR="00525C96" w:rsidRPr="00116445">
        <w:t>repó</w:t>
      </w:r>
      <w:proofErr w:type="spellEnd"/>
      <w:r w:rsidR="00525C96" w:rsidRPr="00116445">
        <w:t xml:space="preserve"> kötelezettség </w:t>
      </w:r>
      <w:r w:rsidRPr="00116445">
        <w:t>kamatlábát,</w:t>
      </w:r>
      <w:r w:rsidR="00525C96" w:rsidRPr="00116445">
        <w:t xml:space="preserve"> illetve </w:t>
      </w:r>
      <w:r w:rsidRPr="00116445">
        <w:t>a meglévő betétre</w:t>
      </w:r>
      <w:r w:rsidR="00525C96" w:rsidRPr="00116445">
        <w:t>/</w:t>
      </w:r>
      <w:proofErr w:type="spellStart"/>
      <w:r w:rsidR="00525C96" w:rsidRPr="00116445">
        <w:t>repó</w:t>
      </w:r>
      <w:proofErr w:type="spellEnd"/>
      <w:r w:rsidR="00525C96" w:rsidRPr="00116445">
        <w:t xml:space="preserve"> kötelezettségre</w:t>
      </w:r>
      <w:r w:rsidRPr="00116445">
        <w:t xml:space="preserve"> vonatkozó új megállapodás, ha </w:t>
      </w:r>
      <w:r w:rsidR="00525C96" w:rsidRPr="00116445">
        <w:t xml:space="preserve">annak </w:t>
      </w:r>
      <w:r w:rsidRPr="00116445">
        <w:t xml:space="preserve">típusa megváltozik, vagy ha a kamatkondíciókban – beleértve az egyéb költségeket is – változás </w:t>
      </w:r>
      <w:r w:rsidR="00525C96" w:rsidRPr="00116445">
        <w:t>áll be</w:t>
      </w:r>
      <w:r w:rsidRPr="00116445">
        <w:t>.</w:t>
      </w:r>
      <w:r w:rsidR="00525C96" w:rsidRPr="00116445">
        <w:t xml:space="preserve"> </w:t>
      </w:r>
    </w:p>
    <w:p w14:paraId="1F08D111" w14:textId="1606D39E" w:rsidR="00525C96" w:rsidRPr="00116445" w:rsidRDefault="00525C96" w:rsidP="00116445">
      <w:pPr>
        <w:pStyle w:val="Listaszerbekezds"/>
        <w:numPr>
          <w:ilvl w:val="0"/>
          <w:numId w:val="24"/>
        </w:numPr>
        <w:tabs>
          <w:tab w:val="left" w:pos="993"/>
        </w:tabs>
      </w:pPr>
      <w:r w:rsidRPr="00116445">
        <w:t>a</w:t>
      </w:r>
      <w:r w:rsidR="008A02D1" w:rsidRPr="00116445">
        <w:t>z adatszolgáltatás szempontjából újnak tekintendő az átárazott szerződés is, kivéve az az átárazás, amely</w:t>
      </w:r>
      <w:r w:rsidRPr="00116445">
        <w:t xml:space="preserve"> </w:t>
      </w:r>
    </w:p>
    <w:p w14:paraId="35F787E4" w14:textId="77777777" w:rsidR="00525C96" w:rsidRPr="00116445" w:rsidRDefault="008A02D1" w:rsidP="00116445">
      <w:pPr>
        <w:pStyle w:val="Listaszerbekezds"/>
        <w:numPr>
          <w:ilvl w:val="1"/>
          <w:numId w:val="24"/>
        </w:numPr>
        <w:tabs>
          <w:tab w:val="left" w:pos="993"/>
        </w:tabs>
      </w:pPr>
      <w:r w:rsidRPr="00116445">
        <w:t xml:space="preserve">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116445">
        <w:t>futamidejét</w:t>
      </w:r>
      <w:proofErr w:type="spellEnd"/>
      <w:r w:rsidRPr="00116445">
        <w:t xml:space="preserve"> az ügyfél nem változtatja meg), vagy</w:t>
      </w:r>
      <w:r w:rsidR="00525C96" w:rsidRPr="00116445">
        <w:t xml:space="preserve"> </w:t>
      </w:r>
    </w:p>
    <w:p w14:paraId="63E51DEB" w14:textId="77777777" w:rsidR="00525C96" w:rsidRPr="00116445" w:rsidRDefault="008A02D1" w:rsidP="00116445">
      <w:pPr>
        <w:pStyle w:val="Listaszerbekezds"/>
        <w:numPr>
          <w:ilvl w:val="1"/>
          <w:numId w:val="24"/>
        </w:numPr>
        <w:tabs>
          <w:tab w:val="left" w:pos="993"/>
        </w:tabs>
      </w:pPr>
      <w:r w:rsidRPr="00116445">
        <w:t xml:space="preserve">fix kamatozású konstrukció automatikus átalakulása változó </w:t>
      </w:r>
      <w:proofErr w:type="spellStart"/>
      <w:r w:rsidRPr="00116445">
        <w:t>kamatozásúvá</w:t>
      </w:r>
      <w:proofErr w:type="spellEnd"/>
      <w:r w:rsidRPr="00116445">
        <w:t>, vagy fordítva, amennyiben ezt az átalakulást már az eredeti szerződésben rögzítették.</w:t>
      </w:r>
      <w:r w:rsidR="00525C96" w:rsidRPr="00116445">
        <w:t xml:space="preserve"> </w:t>
      </w:r>
    </w:p>
    <w:p w14:paraId="6C6CCF8E" w14:textId="7BACA257" w:rsidR="00525C96" w:rsidRPr="00116445" w:rsidRDefault="00525C96" w:rsidP="00116445">
      <w:pPr>
        <w:pStyle w:val="Listaszerbekezds"/>
        <w:numPr>
          <w:ilvl w:val="0"/>
          <w:numId w:val="24"/>
        </w:numPr>
        <w:tabs>
          <w:tab w:val="left" w:pos="993"/>
        </w:tabs>
      </w:pPr>
      <w:r w:rsidRPr="00116445">
        <w:t>ú</w:t>
      </w:r>
      <w:r w:rsidR="008A02D1" w:rsidRPr="00116445">
        <w:t>j szerződésnek tekintendő a tárgyhónapban kötött új betétszerződés</w:t>
      </w:r>
      <w:r w:rsidR="00104EBB" w:rsidRPr="00116445">
        <w:t>/</w:t>
      </w:r>
      <w:proofErr w:type="spellStart"/>
      <w:r w:rsidR="00104EBB" w:rsidRPr="00116445">
        <w:t>repó</w:t>
      </w:r>
      <w:proofErr w:type="spellEnd"/>
      <w:r w:rsidR="00104EBB" w:rsidRPr="00116445">
        <w:t xml:space="preserve"> szerződés</w:t>
      </w:r>
      <w:r w:rsidR="008A02D1" w:rsidRPr="00116445">
        <w:t xml:space="preserve"> akkor is, ha az a tárgyhónapban lejár, illetve</w:t>
      </w:r>
      <w:r w:rsidRPr="00116445">
        <w:t>,</w:t>
      </w:r>
      <w:r w:rsidR="008A02D1" w:rsidRPr="00116445">
        <w:t xml:space="preserve"> ha az ügyfél a tárgyhónapban felmondja a betétet.</w:t>
      </w:r>
    </w:p>
    <w:p w14:paraId="24EA068F" w14:textId="77777777" w:rsidR="00525C96" w:rsidRPr="00116445" w:rsidRDefault="00525C96" w:rsidP="00116445">
      <w:pPr>
        <w:pStyle w:val="Listaszerbekezds"/>
        <w:numPr>
          <w:ilvl w:val="0"/>
          <w:numId w:val="24"/>
        </w:numPr>
        <w:tabs>
          <w:tab w:val="left" w:pos="993"/>
        </w:tabs>
      </w:pPr>
      <w:r w:rsidRPr="00116445">
        <w:t>ú</w:t>
      </w:r>
      <w:r w:rsidR="008A02D1" w:rsidRPr="00116445">
        <w:t xml:space="preserve">j szerződésnek tekintendő, ha az adatszolgáltató az ügyfél bankszámlájáról rendszeresen – az ügyféllel kötött egyszeri szerződés alapján – növeli a már meglévő lekötött betétet. </w:t>
      </w:r>
    </w:p>
    <w:p w14:paraId="6E076A59" w14:textId="77777777" w:rsidR="00525C96" w:rsidRPr="00116445" w:rsidRDefault="00525C96" w:rsidP="00116445">
      <w:pPr>
        <w:pStyle w:val="Listaszerbekezds"/>
        <w:numPr>
          <w:ilvl w:val="0"/>
          <w:numId w:val="24"/>
        </w:numPr>
        <w:tabs>
          <w:tab w:val="left" w:pos="993"/>
        </w:tabs>
      </w:pPr>
      <w:r w:rsidRPr="00116445">
        <w:t>a</w:t>
      </w:r>
      <w:r w:rsidR="008A02D1" w:rsidRPr="00116445">
        <w:t xml:space="preserve">mennyiben egy lekötött betéthez az ügyfél tetszőleges gyakorisággal fizethet be újabb összegeket, minden befizetés új szerződésnek minősül. </w:t>
      </w:r>
    </w:p>
    <w:p w14:paraId="09B89BF5" w14:textId="6AD692F6" w:rsidR="002370CC" w:rsidRPr="00116445" w:rsidRDefault="002370CC" w:rsidP="00116445">
      <w:pPr>
        <w:pStyle w:val="Listaszerbekezds"/>
        <w:numPr>
          <w:ilvl w:val="0"/>
          <w:numId w:val="24"/>
        </w:numPr>
        <w:tabs>
          <w:tab w:val="left" w:pos="993"/>
        </w:tabs>
      </w:pPr>
      <w:r w:rsidRPr="00116445">
        <w:t>új szerződésnek minősül a kamattőkésítés összege is.</w:t>
      </w:r>
    </w:p>
    <w:p w14:paraId="4FE10DA3" w14:textId="2E0F77FD" w:rsidR="00525C96" w:rsidRPr="00116445" w:rsidRDefault="00525C96" w:rsidP="00116445">
      <w:pPr>
        <w:pStyle w:val="Listaszerbekezds"/>
        <w:numPr>
          <w:ilvl w:val="0"/>
          <w:numId w:val="0"/>
        </w:numPr>
        <w:tabs>
          <w:tab w:val="left" w:pos="993"/>
        </w:tabs>
        <w:ind w:left="720"/>
      </w:pPr>
    </w:p>
    <w:p w14:paraId="227AE01B" w14:textId="25A72C90" w:rsidR="004F6C63" w:rsidRPr="00116445" w:rsidRDefault="004F6C63" w:rsidP="00116445">
      <w:pPr>
        <w:pStyle w:val="Listaszerbekezds"/>
        <w:numPr>
          <w:ilvl w:val="0"/>
          <w:numId w:val="0"/>
        </w:numPr>
        <w:tabs>
          <w:tab w:val="left" w:pos="993"/>
        </w:tabs>
      </w:pPr>
      <w:r w:rsidRPr="00116445">
        <w:t xml:space="preserve">Új szerződéses adatok a BETREG-ben </w:t>
      </w:r>
      <w:r w:rsidR="003C68D1">
        <w:t>a 2025.06.01-től kezdődően kötött szerződések esetén</w:t>
      </w:r>
      <w:r w:rsidR="003C68D1" w:rsidRPr="00116445">
        <w:t xml:space="preserve"> </w:t>
      </w:r>
      <w:r w:rsidR="003C68D1">
        <w:t xml:space="preserve">jelentendők, </w:t>
      </w:r>
      <w:r w:rsidRPr="00116445">
        <w:t>a következő instrumentum típusok esetén:</w:t>
      </w:r>
    </w:p>
    <w:p w14:paraId="6045ACB9" w14:textId="77777777" w:rsidR="004F6C63" w:rsidRPr="00116445" w:rsidRDefault="004F6C63" w:rsidP="00116445">
      <w:pPr>
        <w:pStyle w:val="Listaszerbekezds"/>
        <w:numPr>
          <w:ilvl w:val="0"/>
          <w:numId w:val="0"/>
        </w:numPr>
        <w:tabs>
          <w:tab w:val="left" w:pos="993"/>
        </w:tabs>
      </w:pPr>
    </w:p>
    <w:p w14:paraId="67D578FB" w14:textId="6A2AE424" w:rsidR="004F6C63" w:rsidRPr="00116445" w:rsidRDefault="004F6C63" w:rsidP="00116445">
      <w:pPr>
        <w:pStyle w:val="Listaszerbekezds"/>
        <w:numPr>
          <w:ilvl w:val="0"/>
          <w:numId w:val="0"/>
        </w:numPr>
        <w:tabs>
          <w:tab w:val="left" w:pos="993"/>
        </w:tabs>
        <w:ind w:left="720"/>
      </w:pPr>
    </w:p>
    <w:p w14:paraId="230681EE" w14:textId="77777777" w:rsidR="004F6C63" w:rsidRPr="00116445" w:rsidRDefault="004F6C63" w:rsidP="00116445">
      <w:pPr>
        <w:pStyle w:val="Listaszerbekezds"/>
        <w:numPr>
          <w:ilvl w:val="0"/>
          <w:numId w:val="0"/>
        </w:numPr>
        <w:tabs>
          <w:tab w:val="left" w:pos="993"/>
        </w:tabs>
        <w:ind w:left="720"/>
      </w:pPr>
    </w:p>
    <w:p w14:paraId="324B5C3C" w14:textId="63B408A7" w:rsidR="0011197D" w:rsidRPr="00116445" w:rsidRDefault="0011197D" w:rsidP="00116445">
      <w:pPr>
        <w:pStyle w:val="Listaszerbekezds"/>
        <w:numPr>
          <w:ilvl w:val="0"/>
          <w:numId w:val="0"/>
        </w:numPr>
        <w:tabs>
          <w:tab w:val="left" w:pos="993"/>
        </w:tabs>
        <w:ind w:left="720"/>
      </w:pPr>
      <w:r w:rsidRPr="00116445">
        <w:rPr>
          <w:noProof/>
        </w:rPr>
        <w:drawing>
          <wp:inline distT="0" distB="0" distL="0" distR="0" wp14:anchorId="130ADD77" wp14:editId="18E6A77C">
            <wp:extent cx="3556000" cy="1612900"/>
            <wp:effectExtent l="0" t="0" r="6350" b="635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00" cy="1612900"/>
                    </a:xfrm>
                    <a:prstGeom prst="rect">
                      <a:avLst/>
                    </a:prstGeom>
                    <a:noFill/>
                    <a:ln>
                      <a:noFill/>
                    </a:ln>
                  </pic:spPr>
                </pic:pic>
              </a:graphicData>
            </a:graphic>
          </wp:inline>
        </w:drawing>
      </w:r>
    </w:p>
    <w:p w14:paraId="11DA1808" w14:textId="77777777" w:rsidR="0011197D" w:rsidRPr="00116445" w:rsidRDefault="0011197D" w:rsidP="00116445">
      <w:pPr>
        <w:pStyle w:val="Listaszerbekezds"/>
        <w:numPr>
          <w:ilvl w:val="0"/>
          <w:numId w:val="0"/>
        </w:numPr>
        <w:tabs>
          <w:tab w:val="left" w:pos="993"/>
        </w:tabs>
        <w:ind w:left="720"/>
      </w:pPr>
    </w:p>
    <w:p w14:paraId="7E551B5C" w14:textId="07E1D2DB" w:rsidR="00525C96" w:rsidRPr="00116445" w:rsidRDefault="00525C96" w:rsidP="00116445">
      <w:pPr>
        <w:pStyle w:val="Listaszerbekezds"/>
        <w:numPr>
          <w:ilvl w:val="0"/>
          <w:numId w:val="0"/>
        </w:numPr>
        <w:tabs>
          <w:tab w:val="left" w:pos="993"/>
        </w:tabs>
      </w:pPr>
      <w:r w:rsidRPr="00116445">
        <w:t>Új szerződés jelentési módja a BETREG-ben:</w:t>
      </w:r>
    </w:p>
    <w:p w14:paraId="7D62BE52" w14:textId="502C5AC8" w:rsidR="00525C96" w:rsidRPr="00116445" w:rsidRDefault="00525C96" w:rsidP="00116445">
      <w:pPr>
        <w:pStyle w:val="Listaszerbekezds"/>
        <w:numPr>
          <w:ilvl w:val="0"/>
          <w:numId w:val="0"/>
        </w:numPr>
        <w:tabs>
          <w:tab w:val="left" w:pos="993"/>
        </w:tabs>
      </w:pPr>
    </w:p>
    <w:p w14:paraId="709707AA" w14:textId="7D3FF422" w:rsidR="00CF6552" w:rsidRPr="00116445" w:rsidRDefault="00CF6552" w:rsidP="00116445">
      <w:pPr>
        <w:pStyle w:val="Listaszerbekezds"/>
        <w:numPr>
          <w:ilvl w:val="0"/>
          <w:numId w:val="24"/>
        </w:numPr>
        <w:tabs>
          <w:tab w:val="left" w:pos="993"/>
        </w:tabs>
      </w:pPr>
      <w:r w:rsidRPr="00116445">
        <w:t>az új szerződésekre vonatkozó mezők a fenti definíciókban foglaltak szerinti esetekben jelentendők (figyelembe véve az átárazásnál részletezett kivételeket, mely esetekben az új szerződéses mezők üresen hagyandók</w:t>
      </w:r>
      <w:r w:rsidR="005F253E" w:rsidRPr="00116445">
        <w:t>)</w:t>
      </w:r>
      <w:r w:rsidRPr="00116445">
        <w:t>.</w:t>
      </w:r>
    </w:p>
    <w:p w14:paraId="2374E617" w14:textId="0A58ADDE" w:rsidR="00525C96" w:rsidRPr="00116445" w:rsidRDefault="00525C96" w:rsidP="00116445">
      <w:pPr>
        <w:pStyle w:val="Listaszerbekezds"/>
        <w:numPr>
          <w:ilvl w:val="0"/>
          <w:numId w:val="24"/>
        </w:numPr>
        <w:tabs>
          <w:tab w:val="left" w:pos="993"/>
        </w:tabs>
      </w:pPr>
      <w:r w:rsidRPr="00116445">
        <w:t>a lekötött betéteket a lekötés dátuma szerint kell új szerződésnek tekinteni. A lekötés napja</w:t>
      </w:r>
      <w:r w:rsidR="00CA3160" w:rsidRPr="00116445">
        <w:t xml:space="preserve"> az az időpont, amikor a tranzakció/pénzmozgás történik,</w:t>
      </w:r>
      <w:r w:rsidRPr="00116445">
        <w:t xml:space="preserve"> a </w:t>
      </w:r>
      <w:r w:rsidRPr="00116445">
        <w:rPr>
          <w:b/>
          <w:bCs/>
        </w:rPr>
        <w:t>„Betét indulás</w:t>
      </w:r>
      <w:r w:rsidR="00940090" w:rsidRPr="00116445">
        <w:rPr>
          <w:b/>
          <w:bCs/>
        </w:rPr>
        <w:t>ának</w:t>
      </w:r>
      <w:r w:rsidRPr="00116445">
        <w:rPr>
          <w:b/>
          <w:bCs/>
        </w:rPr>
        <w:t xml:space="preserve"> dátuma”</w:t>
      </w:r>
      <w:r w:rsidRPr="00116445">
        <w:t xml:space="preserve"> (</w:t>
      </w:r>
      <w:proofErr w:type="spellStart"/>
      <w:r w:rsidR="006C7F34" w:rsidRPr="00116445">
        <w:t>INSTR_BET.</w:t>
      </w:r>
      <w:r w:rsidRPr="00116445">
        <w:t>INDUL_NAP</w:t>
      </w:r>
      <w:proofErr w:type="spellEnd"/>
      <w:r w:rsidRPr="00116445">
        <w:t xml:space="preserve">) mezőben jelentendő (mely alapesetben megegyezik a </w:t>
      </w:r>
      <w:r w:rsidRPr="00116445">
        <w:rPr>
          <w:b/>
          <w:bCs/>
        </w:rPr>
        <w:t>„Betétszerződés</w:t>
      </w:r>
      <w:r w:rsidR="00940090" w:rsidRPr="00116445">
        <w:rPr>
          <w:b/>
          <w:bCs/>
        </w:rPr>
        <w:t xml:space="preserve"> meg</w:t>
      </w:r>
      <w:r w:rsidRPr="00116445">
        <w:rPr>
          <w:b/>
          <w:bCs/>
        </w:rPr>
        <w:t>kötés</w:t>
      </w:r>
      <w:r w:rsidR="00940090" w:rsidRPr="00116445">
        <w:rPr>
          <w:b/>
          <w:bCs/>
        </w:rPr>
        <w:t>ének</w:t>
      </w:r>
      <w:r w:rsidRPr="00116445">
        <w:rPr>
          <w:b/>
          <w:bCs/>
        </w:rPr>
        <w:t xml:space="preserve"> </w:t>
      </w:r>
      <w:proofErr w:type="gramStart"/>
      <w:r w:rsidRPr="00116445">
        <w:rPr>
          <w:b/>
          <w:bCs/>
        </w:rPr>
        <w:t>dátuma”</w:t>
      </w:r>
      <w:r w:rsidRPr="00116445">
        <w:t>-</w:t>
      </w:r>
      <w:proofErr w:type="spellStart"/>
      <w:proofErr w:type="gramEnd"/>
      <w:r w:rsidRPr="00116445">
        <w:t>val</w:t>
      </w:r>
      <w:proofErr w:type="spellEnd"/>
      <w:r w:rsidRPr="00116445">
        <w:t xml:space="preserve"> (</w:t>
      </w:r>
      <w:proofErr w:type="spellStart"/>
      <w:r w:rsidR="006C7F34" w:rsidRPr="00116445">
        <w:t>INSTR_BET.</w:t>
      </w:r>
      <w:r w:rsidRPr="00116445">
        <w:t>SZERZ_KOTES_NAP</w:t>
      </w:r>
      <w:proofErr w:type="spellEnd"/>
      <w:r w:rsidRPr="00116445">
        <w:t xml:space="preserve">). </w:t>
      </w:r>
    </w:p>
    <w:p w14:paraId="50A38266" w14:textId="5BBD13D8" w:rsidR="00525C96" w:rsidRPr="00116445" w:rsidRDefault="00525C96" w:rsidP="00116445">
      <w:pPr>
        <w:pStyle w:val="Listaszerbekezds"/>
        <w:numPr>
          <w:ilvl w:val="0"/>
          <w:numId w:val="24"/>
        </w:numPr>
        <w:tabs>
          <w:tab w:val="left" w:pos="993"/>
        </w:tabs>
      </w:pPr>
      <w:r w:rsidRPr="00116445">
        <w:t xml:space="preserve">a betét indulása napja mezőben jelentett dátumnak megfelelő vonatkozási időszak jelentésében </w:t>
      </w:r>
      <w:r w:rsidR="00CA3160" w:rsidRPr="00116445">
        <w:t xml:space="preserve">töltendő az új szerződésekre vonatkozó alábbi blokk az </w:t>
      </w:r>
      <w:proofErr w:type="spellStart"/>
      <w:r w:rsidR="00CA3160" w:rsidRPr="00116445">
        <w:t>INSTR_BET</w:t>
      </w:r>
      <w:proofErr w:type="spellEnd"/>
      <w:r w:rsidR="00CA3160" w:rsidRPr="00116445">
        <w:t xml:space="preserve"> táblában:</w:t>
      </w:r>
    </w:p>
    <w:p w14:paraId="7FAF399B" w14:textId="201AA8A8" w:rsidR="00CA3160" w:rsidRPr="00116445" w:rsidRDefault="00CA3160" w:rsidP="00116445">
      <w:pPr>
        <w:pStyle w:val="Listaszerbekezds"/>
        <w:numPr>
          <w:ilvl w:val="0"/>
          <w:numId w:val="0"/>
        </w:numPr>
        <w:tabs>
          <w:tab w:val="left" w:pos="993"/>
        </w:tabs>
        <w:ind w:left="720"/>
      </w:pPr>
      <w:r w:rsidRPr="00116445">
        <w:rPr>
          <w:noProof/>
        </w:rPr>
        <w:drawing>
          <wp:inline distT="0" distB="0" distL="0" distR="0" wp14:anchorId="2DFBBC15" wp14:editId="6627922F">
            <wp:extent cx="5587340" cy="985446"/>
            <wp:effectExtent l="0" t="0" r="0" b="571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3446" cy="988287"/>
                    </a:xfrm>
                    <a:prstGeom prst="rect">
                      <a:avLst/>
                    </a:prstGeom>
                    <a:noFill/>
                    <a:ln>
                      <a:noFill/>
                    </a:ln>
                  </pic:spPr>
                </pic:pic>
              </a:graphicData>
            </a:graphic>
          </wp:inline>
        </w:drawing>
      </w:r>
    </w:p>
    <w:p w14:paraId="11224E41" w14:textId="3823DF07" w:rsidR="00525C96" w:rsidRPr="00116445" w:rsidRDefault="00525C96" w:rsidP="00116445">
      <w:pPr>
        <w:pStyle w:val="Listaszerbekezds"/>
        <w:numPr>
          <w:ilvl w:val="0"/>
          <w:numId w:val="0"/>
        </w:numPr>
        <w:tabs>
          <w:tab w:val="left" w:pos="993"/>
        </w:tabs>
        <w:ind w:left="720"/>
      </w:pPr>
    </w:p>
    <w:p w14:paraId="532FE303" w14:textId="4718E678" w:rsidR="00CA3160" w:rsidRPr="00116445" w:rsidRDefault="00CA3160" w:rsidP="00116445">
      <w:pPr>
        <w:pStyle w:val="Listaszerbekezds"/>
        <w:numPr>
          <w:ilvl w:val="0"/>
          <w:numId w:val="0"/>
        </w:numPr>
        <w:tabs>
          <w:tab w:val="left" w:pos="993"/>
        </w:tabs>
        <w:ind w:left="720"/>
      </w:pPr>
      <w:r w:rsidRPr="00116445">
        <w:t>Ala</w:t>
      </w:r>
      <w:r w:rsidR="001E666A" w:rsidRPr="00116445">
        <w:t>p</w:t>
      </w:r>
      <w:r w:rsidRPr="00116445">
        <w:t xml:space="preserve">esetben a </w:t>
      </w:r>
      <w:r w:rsidR="005F253E" w:rsidRPr="00116445">
        <w:rPr>
          <w:b/>
          <w:bCs/>
        </w:rPr>
        <w:t>„</w:t>
      </w:r>
      <w:r w:rsidR="00940090" w:rsidRPr="00116445">
        <w:rPr>
          <w:b/>
          <w:bCs/>
        </w:rPr>
        <w:t>Betétszerződés</w:t>
      </w:r>
      <w:r w:rsidRPr="00116445">
        <w:rPr>
          <w:b/>
          <w:bCs/>
        </w:rPr>
        <w:t xml:space="preserve"> összege</w:t>
      </w:r>
      <w:r w:rsidR="005F253E" w:rsidRPr="00116445">
        <w:rPr>
          <w:b/>
          <w:bCs/>
        </w:rPr>
        <w:t>”</w:t>
      </w:r>
      <w:r w:rsidRPr="00116445">
        <w:t xml:space="preserve"> és az </w:t>
      </w:r>
      <w:r w:rsidRPr="00116445">
        <w:rPr>
          <w:b/>
          <w:bCs/>
        </w:rPr>
        <w:t>„Újonnan lekötött betét összege”</w:t>
      </w:r>
      <w:r w:rsidRPr="00116445">
        <w:t xml:space="preserve"> megegyezik. Abban az esetben azonban, ha például az ügyfél az új szerződés fogalmánál ismertetett módon egy lekötött betéthez újabb összeget fizet be, csak a növekmény minősül új szerződésnek, így az instrumentum összege a teljes betétlekötés összege lesz, az újonnan lekötött betét összege </w:t>
      </w:r>
      <w:r w:rsidR="006C7F34" w:rsidRPr="00116445">
        <w:t xml:space="preserve">pedig </w:t>
      </w:r>
      <w:r w:rsidRPr="00116445">
        <w:t>a növekmény összege.</w:t>
      </w:r>
      <w:r w:rsidR="001E666A" w:rsidRPr="00116445">
        <w:t xml:space="preserve"> A betét indulásának dátuma módosítandó ebben az esetben, az új szerződésnek minősülő befizetés napja jelentendő, a szerződéskötés napja nem változik. </w:t>
      </w:r>
      <w:r w:rsidR="009836B4">
        <w:t>Amennyiben adott hónapban nem változik a lekötött betét összege, az új szerződésre vonatkozó adatok változatlanul hagyandók</w:t>
      </w:r>
      <w:r w:rsidR="00530DFC">
        <w:t xml:space="preserve"> (ideértve a kapcsolódó, kamatozásra vonatkozó mezőket is)</w:t>
      </w:r>
      <w:r w:rsidR="009836B4">
        <w:t>.</w:t>
      </w:r>
      <w:r w:rsidR="0080067D">
        <w:t xml:space="preserve"> Ugyanezen logika szerint jelentendők a </w:t>
      </w:r>
      <w:proofErr w:type="spellStart"/>
      <w:r w:rsidR="0080067D">
        <w:t>repókötelezettségek</w:t>
      </w:r>
      <w:proofErr w:type="spellEnd"/>
      <w:r w:rsidR="0080067D">
        <w:t xml:space="preserve"> új szerződéses adatai is.</w:t>
      </w:r>
      <w:r w:rsidR="009836B4">
        <w:t xml:space="preserve"> </w:t>
      </w:r>
      <w:r w:rsidR="001E666A" w:rsidRPr="00116445">
        <w:t>Példa:</w:t>
      </w:r>
    </w:p>
    <w:p w14:paraId="1EDF2AF8" w14:textId="77777777" w:rsidR="001E666A" w:rsidRPr="00116445" w:rsidRDefault="001E666A" w:rsidP="00116445">
      <w:pPr>
        <w:pStyle w:val="Listaszerbekezds"/>
        <w:numPr>
          <w:ilvl w:val="0"/>
          <w:numId w:val="0"/>
        </w:numPr>
        <w:tabs>
          <w:tab w:val="left" w:pos="993"/>
        </w:tabs>
        <w:ind w:left="720"/>
      </w:pPr>
    </w:p>
    <w:p w14:paraId="0E14D927" w14:textId="143141D6" w:rsidR="001E666A" w:rsidRPr="00116445" w:rsidRDefault="001E666A" w:rsidP="00116445">
      <w:pPr>
        <w:pStyle w:val="Listaszerbekezds"/>
        <w:numPr>
          <w:ilvl w:val="0"/>
          <w:numId w:val="0"/>
        </w:numPr>
        <w:tabs>
          <w:tab w:val="left" w:pos="993"/>
        </w:tabs>
        <w:ind w:left="720"/>
      </w:pPr>
    </w:p>
    <w:p w14:paraId="3EA2E2E4" w14:textId="19655181" w:rsidR="00997FB7" w:rsidRDefault="00997FB7" w:rsidP="00116445">
      <w:pPr>
        <w:pStyle w:val="Listaszerbekezds"/>
        <w:numPr>
          <w:ilvl w:val="0"/>
          <w:numId w:val="0"/>
        </w:numPr>
        <w:tabs>
          <w:tab w:val="left" w:pos="993"/>
        </w:tabs>
        <w:ind w:left="720"/>
      </w:pPr>
    </w:p>
    <w:p w14:paraId="6E29794F" w14:textId="6370F417" w:rsidR="009836B4" w:rsidRPr="00116445" w:rsidRDefault="003C68D1" w:rsidP="00116445">
      <w:pPr>
        <w:pStyle w:val="Listaszerbekezds"/>
        <w:numPr>
          <w:ilvl w:val="0"/>
          <w:numId w:val="0"/>
        </w:numPr>
        <w:tabs>
          <w:tab w:val="left" w:pos="993"/>
        </w:tabs>
        <w:ind w:left="720"/>
      </w:pPr>
      <w:r w:rsidRPr="003C68D1">
        <w:rPr>
          <w:noProof/>
        </w:rPr>
        <w:drawing>
          <wp:inline distT="0" distB="0" distL="0" distR="0" wp14:anchorId="1989FBB2" wp14:editId="2A38E333">
            <wp:extent cx="5791200" cy="6610350"/>
            <wp:effectExtent l="0" t="0" r="0" b="0"/>
            <wp:docPr id="1201716679"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1200" cy="6610350"/>
                    </a:xfrm>
                    <a:prstGeom prst="rect">
                      <a:avLst/>
                    </a:prstGeom>
                    <a:noFill/>
                    <a:ln>
                      <a:noFill/>
                    </a:ln>
                  </pic:spPr>
                </pic:pic>
              </a:graphicData>
            </a:graphic>
          </wp:inline>
        </w:drawing>
      </w:r>
    </w:p>
    <w:p w14:paraId="3CE16656" w14:textId="2F13F5FB" w:rsidR="009836B4" w:rsidRPr="00116445" w:rsidRDefault="00C535EC" w:rsidP="009836B4">
      <w:pPr>
        <w:spacing w:after="0"/>
        <w:ind w:left="709"/>
      </w:pPr>
      <w:r w:rsidRPr="00116445">
        <w:t>Amennyiben egyazon vonatkozási időszakban több összeg is érkezik az ügyféltől adott lekötés növekményeként, az első pé</w:t>
      </w:r>
      <w:r w:rsidR="005F253E" w:rsidRPr="00116445">
        <w:t>n</w:t>
      </w:r>
      <w:r w:rsidRPr="00116445">
        <w:t>zmozgás dátumával jelentendő az új szerződések összege egyösszegben.</w:t>
      </w:r>
    </w:p>
    <w:p w14:paraId="412EF043" w14:textId="4FE8739C" w:rsidR="00C535EC" w:rsidRDefault="00C535EC" w:rsidP="00116445">
      <w:pPr>
        <w:pStyle w:val="Listaszerbekezds"/>
        <w:numPr>
          <w:ilvl w:val="0"/>
          <w:numId w:val="24"/>
        </w:numPr>
      </w:pPr>
      <w:r w:rsidRPr="00116445">
        <w:t>A hónapon belül induló és lejáró betétek az általános szabályok szerint jelentendők azzal, hogy a mérlegértékeknél 0 szerepel a jelentésben, de az új szerződéses adatok jelentendők.</w:t>
      </w:r>
    </w:p>
    <w:p w14:paraId="59E2C779" w14:textId="4BF0261B" w:rsidR="009836B4" w:rsidRDefault="009836B4" w:rsidP="00116445">
      <w:pPr>
        <w:pStyle w:val="Listaszerbekezds"/>
        <w:numPr>
          <w:ilvl w:val="0"/>
          <w:numId w:val="24"/>
        </w:numPr>
      </w:pPr>
      <w:r>
        <w:t>Amennyiben olyan változás történik a szerződés tekintetében, amely az alapvető adatszolgáltatási feladatokhoz kapcsolódó MNB rendelet 2. sz. melléklete szerint új szerződésnek minősül</w:t>
      </w:r>
      <w:del w:id="60" w:author="MNB" w:date="2025-01-29T14:48:00Z">
        <w:r>
          <w:delText xml:space="preserve"> (pl. kamatkondíciók változása),</w:delText>
        </w:r>
      </w:del>
      <w:ins w:id="61" w:author="MNB" w:date="2025-01-29T14:48:00Z">
        <w:r>
          <w:t>,</w:t>
        </w:r>
      </w:ins>
      <w:r>
        <w:t xml:space="preserve"> akkor a teljes szerződéses összeg jelentendő új szerződéses összegként az </w:t>
      </w:r>
      <w:r w:rsidRPr="000F3998">
        <w:rPr>
          <w:b/>
          <w:bCs/>
        </w:rPr>
        <w:t>„Újonnan lekötött betét összege”</w:t>
      </w:r>
      <w:r>
        <w:t xml:space="preserve"> mezőben:</w:t>
      </w:r>
    </w:p>
    <w:p w14:paraId="2C315493" w14:textId="44117B89" w:rsidR="009836B4" w:rsidRPr="00116445" w:rsidRDefault="003C68D1" w:rsidP="000F3998">
      <w:r w:rsidRPr="003C68D1">
        <w:rPr>
          <w:noProof/>
        </w:rPr>
        <w:drawing>
          <wp:inline distT="0" distB="0" distL="0" distR="0" wp14:anchorId="5437E831" wp14:editId="76E82CF4">
            <wp:extent cx="5791200" cy="4298950"/>
            <wp:effectExtent l="0" t="0" r="0" b="6350"/>
            <wp:docPr id="897675472"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1200" cy="4298950"/>
                    </a:xfrm>
                    <a:prstGeom prst="rect">
                      <a:avLst/>
                    </a:prstGeom>
                    <a:noFill/>
                    <a:ln>
                      <a:noFill/>
                    </a:ln>
                  </pic:spPr>
                </pic:pic>
              </a:graphicData>
            </a:graphic>
          </wp:inline>
        </w:drawing>
      </w:r>
    </w:p>
    <w:p w14:paraId="31DC8E33" w14:textId="2681B52C" w:rsidR="00CF6552" w:rsidRPr="00116445" w:rsidRDefault="008A02D1" w:rsidP="00116445">
      <w:pPr>
        <w:pStyle w:val="Listaszerbekezds"/>
        <w:numPr>
          <w:ilvl w:val="0"/>
          <w:numId w:val="24"/>
        </w:numPr>
      </w:pPr>
      <w:r w:rsidRPr="00116445">
        <w:t>Az „</w:t>
      </w:r>
      <w:r w:rsidRPr="00116445">
        <w:rPr>
          <w:b/>
          <w:bCs/>
        </w:rPr>
        <w:t>Új szerződés - szerződéses kamatláb</w:t>
      </w:r>
      <w:r w:rsidRPr="00116445">
        <w:t xml:space="preserve">” mező tekintetében </w:t>
      </w:r>
      <w:r w:rsidR="00211C20" w:rsidRPr="00116445">
        <w:t>az ügyféllel kötött szerződésben meghatározott kamatlábat kell jelenteni.</w:t>
      </w:r>
      <w:r w:rsidR="00B156EA" w:rsidRPr="00116445">
        <w:t xml:space="preserve"> S</w:t>
      </w:r>
      <w:r w:rsidRPr="00116445">
        <w:t>ávos kamatozás esetén – annak típusától függően</w:t>
      </w:r>
      <w:r w:rsidR="00CB4F6D" w:rsidRPr="00116445">
        <w:t xml:space="preserve"> – a </w:t>
      </w:r>
      <w:r w:rsidRPr="00116445">
        <w:t>következőképpen kell eljárni:</w:t>
      </w:r>
    </w:p>
    <w:p w14:paraId="4332E22C" w14:textId="59101BAB" w:rsidR="00CF6552" w:rsidRPr="00116445" w:rsidRDefault="008A02D1" w:rsidP="00EF65EB">
      <w:pPr>
        <w:pStyle w:val="Listaszerbekezds"/>
        <w:numPr>
          <w:ilvl w:val="0"/>
          <w:numId w:val="47"/>
        </w:numPr>
      </w:pPr>
      <w:r w:rsidRPr="00116445">
        <w:t>a lekötési idő függvényében történő sávos kamatozás esetén, amennyiben már a szerződéskötéskor is egyértelmű a lekötés futamideje, akkor az új szerződésekre vonatkozó</w:t>
      </w:r>
      <w:r w:rsidR="00B156EA" w:rsidRPr="00116445">
        <w:t>an</w:t>
      </w:r>
      <w:r w:rsidRPr="00116445">
        <w:t xml:space="preserve"> az egyes sávokhoz tartozó kamatlábak súlyozott átlagát kell szerepeltetni. Amennyiben a szerződéskötéskor még nem egyértelmű, hogy az ügyfél mennyi időre fogja lekötni a betétet, a legrövidebb futamidőt és az ehhez tartozó kamatlábat kell megadni.</w:t>
      </w:r>
    </w:p>
    <w:p w14:paraId="7662E4AB" w14:textId="58A1E0EE" w:rsidR="009C403D" w:rsidRPr="00116445" w:rsidRDefault="008A02D1" w:rsidP="00EF65EB">
      <w:pPr>
        <w:pStyle w:val="Listaszerbekezds"/>
        <w:numPr>
          <w:ilvl w:val="0"/>
          <w:numId w:val="47"/>
        </w:numPr>
      </w:pPr>
      <w:r w:rsidRPr="00116445">
        <w:t>a lekötött összeg függvényében sávos kamatozású szerződések esetén a súlyozott átlagkamatlábat kell szerepeltetni, mivel a szerződéskötéskor minden esetben ismert a lekötött összeg, és az összeghatárokhoz tartozó kamatlábak is</w:t>
      </w:r>
      <w:r w:rsidR="009C403D" w:rsidRPr="00116445">
        <w:t>.</w:t>
      </w:r>
    </w:p>
    <w:p w14:paraId="2563C3DE" w14:textId="28816B54" w:rsidR="009C403D" w:rsidRPr="00116445" w:rsidRDefault="00211C20"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St</w:t>
      </w:r>
      <w:r w:rsidR="009C403D" w:rsidRPr="00116445">
        <w:rPr>
          <w:rFonts w:asciiTheme="minorHAnsi" w:eastAsia="Calibri" w:hAnsiTheme="minorHAnsi" w:cstheme="minorHAnsi"/>
          <w:szCs w:val="22"/>
        </w:rPr>
        <w:t xml:space="preserve">rukturált betétek esetén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1D24B04E" w14:textId="122976D1" w:rsidR="004F6C63" w:rsidRPr="00116445" w:rsidRDefault="004F6C63"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 xml:space="preserve">Az </w:t>
      </w:r>
      <w:proofErr w:type="spellStart"/>
      <w:r w:rsidRPr="00116445">
        <w:rPr>
          <w:rFonts w:asciiTheme="minorHAnsi" w:eastAsia="Calibri" w:hAnsiTheme="minorHAnsi" w:cstheme="minorHAnsi"/>
          <w:szCs w:val="22"/>
        </w:rPr>
        <w:t>INSTR_FHIT</w:t>
      </w:r>
      <w:proofErr w:type="spellEnd"/>
      <w:r w:rsidRPr="00116445">
        <w:rPr>
          <w:rFonts w:asciiTheme="minorHAnsi" w:eastAsia="Calibri" w:hAnsiTheme="minorHAnsi" w:cstheme="minorHAnsi"/>
          <w:szCs w:val="22"/>
        </w:rPr>
        <w:t xml:space="preserve"> táblában az új szerződésekre vonatkozó adatok csak </w:t>
      </w:r>
      <w:proofErr w:type="spellStart"/>
      <w:r w:rsidRPr="00116445">
        <w:rPr>
          <w:rFonts w:asciiTheme="minorHAnsi" w:eastAsia="Calibri" w:hAnsiTheme="minorHAnsi" w:cstheme="minorHAnsi"/>
          <w:szCs w:val="22"/>
        </w:rPr>
        <w:t>repó</w:t>
      </w:r>
      <w:proofErr w:type="spellEnd"/>
      <w:r w:rsidRPr="00116445">
        <w:rPr>
          <w:rFonts w:asciiTheme="minorHAnsi" w:eastAsia="Calibri" w:hAnsiTheme="minorHAnsi" w:cstheme="minorHAnsi"/>
          <w:szCs w:val="22"/>
        </w:rPr>
        <w:t xml:space="preserve"> kötelezettségből származó források esetén jelentendők (felvett hitelek, kapott hitelkeretek esetén nem). </w:t>
      </w:r>
      <w:r w:rsidR="00DD334A">
        <w:rPr>
          <w:rFonts w:asciiTheme="minorHAnsi" w:eastAsia="Calibri" w:hAnsiTheme="minorHAnsi" w:cstheme="minorHAnsi"/>
          <w:szCs w:val="22"/>
        </w:rPr>
        <w:t>A</w:t>
      </w:r>
      <w:r w:rsidR="0019490D" w:rsidRPr="00116445">
        <w:rPr>
          <w:rFonts w:asciiTheme="minorHAnsi" w:eastAsia="Calibri" w:hAnsiTheme="minorHAnsi" w:cstheme="minorHAnsi"/>
          <w:szCs w:val="22"/>
        </w:rPr>
        <w:t xml:space="preserve"> pénzmozgás napja jelentendő a </w:t>
      </w:r>
      <w:r w:rsidR="0019490D" w:rsidRPr="00116445">
        <w:rPr>
          <w:rFonts w:asciiTheme="minorHAnsi" w:eastAsia="Calibri" w:hAnsiTheme="minorHAnsi" w:cstheme="minorHAnsi"/>
          <w:b/>
          <w:bCs/>
          <w:szCs w:val="22"/>
        </w:rPr>
        <w:t>„Hitelszerződés indulás</w:t>
      </w:r>
      <w:r w:rsidR="00524435" w:rsidRPr="00116445">
        <w:rPr>
          <w:rFonts w:asciiTheme="minorHAnsi" w:eastAsia="Calibri" w:hAnsiTheme="minorHAnsi" w:cstheme="minorHAnsi"/>
          <w:b/>
          <w:bCs/>
          <w:szCs w:val="22"/>
        </w:rPr>
        <w:t>ának</w:t>
      </w:r>
      <w:r w:rsidR="0019490D" w:rsidRPr="00116445">
        <w:rPr>
          <w:rFonts w:asciiTheme="minorHAnsi" w:eastAsia="Calibri" w:hAnsiTheme="minorHAnsi" w:cstheme="minorHAnsi"/>
          <w:b/>
          <w:bCs/>
          <w:szCs w:val="22"/>
        </w:rPr>
        <w:t xml:space="preserve"> dátuma”</w:t>
      </w:r>
      <w:r w:rsidR="0019490D" w:rsidRPr="00116445">
        <w:rPr>
          <w:rFonts w:asciiTheme="minorHAnsi" w:eastAsia="Calibri" w:hAnsiTheme="minorHAnsi" w:cstheme="minorHAnsi"/>
          <w:szCs w:val="22"/>
        </w:rPr>
        <w:t xml:space="preserve"> (</w:t>
      </w:r>
      <w:proofErr w:type="spellStart"/>
      <w:r w:rsidR="006C7F34" w:rsidRPr="00116445">
        <w:rPr>
          <w:rFonts w:asciiTheme="minorHAnsi" w:eastAsia="Calibri" w:hAnsiTheme="minorHAnsi" w:cstheme="minorHAnsi"/>
          <w:szCs w:val="22"/>
        </w:rPr>
        <w:t>INSTR_FHIT.</w:t>
      </w:r>
      <w:r w:rsidR="0019490D" w:rsidRPr="00116445">
        <w:rPr>
          <w:rFonts w:asciiTheme="minorHAnsi" w:eastAsia="Calibri" w:hAnsiTheme="minorHAnsi" w:cstheme="minorHAnsi"/>
          <w:szCs w:val="22"/>
        </w:rPr>
        <w:t>INDUL_NAP</w:t>
      </w:r>
      <w:proofErr w:type="spellEnd"/>
      <w:r w:rsidR="0019490D" w:rsidRPr="00116445">
        <w:rPr>
          <w:rFonts w:asciiTheme="minorHAnsi" w:eastAsia="Calibri" w:hAnsiTheme="minorHAnsi" w:cstheme="minorHAnsi"/>
          <w:szCs w:val="22"/>
        </w:rPr>
        <w:t>) mezőben, így annak értéke eltérhe</w:t>
      </w:r>
      <w:r w:rsidR="006C7F34" w:rsidRPr="00116445">
        <w:rPr>
          <w:rFonts w:asciiTheme="minorHAnsi" w:eastAsia="Calibri" w:hAnsiTheme="minorHAnsi" w:cstheme="minorHAnsi"/>
          <w:szCs w:val="22"/>
        </w:rPr>
        <w:t>t</w:t>
      </w:r>
      <w:r w:rsidR="0019490D" w:rsidRPr="00116445">
        <w:rPr>
          <w:rFonts w:asciiTheme="minorHAnsi" w:eastAsia="Calibri" w:hAnsiTheme="minorHAnsi" w:cstheme="minorHAnsi"/>
          <w:szCs w:val="22"/>
        </w:rPr>
        <w:t xml:space="preserve"> a szerződéskötés napja mezőben jelentett dátumtól</w:t>
      </w:r>
      <w:r w:rsidR="00DD334A">
        <w:rPr>
          <w:rFonts w:asciiTheme="minorHAnsi" w:eastAsia="Calibri" w:hAnsiTheme="minorHAnsi" w:cstheme="minorHAnsi"/>
          <w:szCs w:val="22"/>
        </w:rPr>
        <w:t>, amennyiben adott időszak során nem történik pénzmozgás, a korábbi adatok változatlan módon jelentendők (ld. fenti példa)</w:t>
      </w:r>
      <w:r w:rsidR="0019490D" w:rsidRPr="00116445">
        <w:rPr>
          <w:rFonts w:asciiTheme="minorHAnsi" w:eastAsia="Calibri" w:hAnsiTheme="minorHAnsi" w:cstheme="minorHAnsi"/>
          <w:szCs w:val="22"/>
        </w:rPr>
        <w:t>. Az új szerződésekre vonatkozó mezők a következők:</w:t>
      </w:r>
    </w:p>
    <w:p w14:paraId="79DA787D" w14:textId="23D47713" w:rsidR="0019490D" w:rsidRPr="00116445" w:rsidRDefault="00C535EC" w:rsidP="00116445">
      <w:pPr>
        <w:ind w:left="709"/>
        <w:rPr>
          <w:rFonts w:asciiTheme="minorHAnsi" w:hAnsiTheme="minorHAnsi" w:cstheme="minorHAnsi"/>
        </w:rPr>
      </w:pPr>
      <w:r w:rsidRPr="00116445">
        <w:rPr>
          <w:noProof/>
        </w:rPr>
        <w:drawing>
          <wp:inline distT="0" distB="0" distL="0" distR="0" wp14:anchorId="47AA303D" wp14:editId="3C998281">
            <wp:extent cx="4083050" cy="74295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83050" cy="742950"/>
                    </a:xfrm>
                    <a:prstGeom prst="rect">
                      <a:avLst/>
                    </a:prstGeom>
                    <a:noFill/>
                    <a:ln>
                      <a:noFill/>
                    </a:ln>
                  </pic:spPr>
                </pic:pic>
              </a:graphicData>
            </a:graphic>
          </wp:inline>
        </w:drawing>
      </w:r>
    </w:p>
    <w:p w14:paraId="28E8D398" w14:textId="1086C8AF" w:rsidR="00C535EC" w:rsidRPr="00116445" w:rsidRDefault="00C535EC" w:rsidP="00116445">
      <w:pPr>
        <w:ind w:left="709"/>
        <w:rPr>
          <w:rFonts w:asciiTheme="minorHAnsi" w:hAnsiTheme="minorHAnsi" w:cstheme="minorHAnsi"/>
        </w:rPr>
      </w:pPr>
      <w:r w:rsidRPr="00116445">
        <w:rPr>
          <w:rFonts w:asciiTheme="minorHAnsi" w:hAnsiTheme="minorHAnsi" w:cstheme="minorHAnsi"/>
        </w:rPr>
        <w:t xml:space="preserve">Amennyiben egyazon vonatkozási időszakban egyazon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szerződés tekintetében több pénzmozgás is történik, az első tranzakció dátumával, egyösszegben jelentendő az új szerződések összege.</w:t>
      </w:r>
    </w:p>
    <w:p w14:paraId="49F4EE88" w14:textId="1D2A69F0" w:rsidR="00E442DF" w:rsidRPr="00116445" w:rsidRDefault="0019490D" w:rsidP="00116445">
      <w:pPr>
        <w:pStyle w:val="Cmsor2"/>
      </w:pPr>
      <w:bookmarkStart w:id="62" w:name="_Ref117073880"/>
      <w:bookmarkStart w:id="63" w:name="_Toc184375295"/>
      <w:r w:rsidRPr="00116445">
        <w:t>H</w:t>
      </w:r>
      <w:r w:rsidR="00CB1209" w:rsidRPr="00116445">
        <w:t>atáridős betétek jelentési módja</w:t>
      </w:r>
      <w:bookmarkEnd w:id="62"/>
      <w:bookmarkEnd w:id="63"/>
    </w:p>
    <w:p w14:paraId="0955E774" w14:textId="2AD5F72B" w:rsidR="00CB1209" w:rsidRPr="00116445" w:rsidRDefault="00CB1209" w:rsidP="00116445">
      <w:r w:rsidRPr="00116445">
        <w:t>A szerződés megkötésekor</w:t>
      </w:r>
      <w:r w:rsidR="00104EBB" w:rsidRPr="00116445">
        <w:t xml:space="preserve"> (mely a </w:t>
      </w:r>
      <w:proofErr w:type="spellStart"/>
      <w:r w:rsidR="00104EBB" w:rsidRPr="00116445">
        <w:t>SZERZ_KOT</w:t>
      </w:r>
      <w:r w:rsidR="00524435" w:rsidRPr="00116445">
        <w:t>ES</w:t>
      </w:r>
      <w:r w:rsidR="00104EBB" w:rsidRPr="00116445">
        <w:t>_NAP</w:t>
      </w:r>
      <w:proofErr w:type="spellEnd"/>
      <w:r w:rsidR="00104EBB" w:rsidRPr="00116445">
        <w:t xml:space="preserve"> mezőben jelentendő)</w:t>
      </w:r>
      <w:r w:rsidRPr="00116445">
        <w:t xml:space="preserve"> </w:t>
      </w:r>
      <w:r w:rsidR="00654EA5" w:rsidRPr="00116445">
        <w:t xml:space="preserve">az </w:t>
      </w:r>
      <w:proofErr w:type="spellStart"/>
      <w:r w:rsidR="00654EA5" w:rsidRPr="00116445">
        <w:t>INSTR_BET</w:t>
      </w:r>
      <w:proofErr w:type="spellEnd"/>
      <w:r w:rsidR="00654EA5" w:rsidRPr="00116445">
        <w:t xml:space="preserve"> táblában </w:t>
      </w:r>
      <w:r w:rsidRPr="00116445">
        <w:t xml:space="preserve">az </w:t>
      </w:r>
      <w:r w:rsidRPr="00116445">
        <w:rPr>
          <w:b/>
          <w:bCs/>
        </w:rPr>
        <w:t>„Instrumentum típusa”</w:t>
      </w:r>
      <w:r w:rsidRPr="00116445">
        <w:t xml:space="preserve"> mezőben </w:t>
      </w:r>
      <w:r w:rsidR="00C35E86" w:rsidRPr="00116445">
        <w:t>’</w:t>
      </w:r>
      <w:proofErr w:type="spellStart"/>
      <w:r w:rsidRPr="00116445">
        <w:t>BET_HATARIDOS</w:t>
      </w:r>
      <w:proofErr w:type="spellEnd"/>
      <w:r w:rsidR="00C35E86" w:rsidRPr="00116445">
        <w:t>’</w:t>
      </w:r>
      <w:r w:rsidRPr="00116445">
        <w:t xml:space="preserve"> kódérték jelentendő, a mérlegértékek nem töltendők, a mérleg alatti érték a </w:t>
      </w:r>
      <w:r w:rsidR="00654EA5" w:rsidRPr="00116445">
        <w:rPr>
          <w:b/>
          <w:bCs/>
        </w:rPr>
        <w:t>„Mérleg</w:t>
      </w:r>
      <w:r w:rsidR="00524435" w:rsidRPr="00116445">
        <w:rPr>
          <w:b/>
          <w:bCs/>
        </w:rPr>
        <w:t>en kívüli</w:t>
      </w:r>
      <w:r w:rsidR="00654EA5" w:rsidRPr="00116445">
        <w:rPr>
          <w:b/>
          <w:bCs/>
        </w:rPr>
        <w:t xml:space="preserve"> követelések összege”</w:t>
      </w:r>
      <w:r w:rsidR="00654EA5" w:rsidRPr="00116445">
        <w:t xml:space="preserve"> (</w:t>
      </w:r>
      <w:proofErr w:type="spellStart"/>
      <w:r w:rsidR="00654EA5" w:rsidRPr="00116445">
        <w:t>MERL_KIV_KOV_OSSZEG</w:t>
      </w:r>
      <w:proofErr w:type="spellEnd"/>
      <w:r w:rsidR="00654EA5" w:rsidRPr="00116445">
        <w:t xml:space="preserve">) mezőben jelentendő,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w:t>
      </w:r>
      <w:proofErr w:type="spellStart"/>
      <w:r w:rsidR="00654EA5" w:rsidRPr="00116445">
        <w:t>INDUL_NAP</w:t>
      </w:r>
      <w:proofErr w:type="spellEnd"/>
      <w:r w:rsidR="00654EA5" w:rsidRPr="00116445">
        <w:t xml:space="preserve">) üresen hagyandó. A mérlegtétellé váláskor az azonosító mezők változatlanok maradnak, az </w:t>
      </w:r>
      <w:r w:rsidR="00654EA5" w:rsidRPr="00116445">
        <w:rPr>
          <w:b/>
          <w:bCs/>
        </w:rPr>
        <w:t>„Instrumentum típusa”</w:t>
      </w:r>
      <w:r w:rsidR="00654EA5" w:rsidRPr="00116445">
        <w:t xml:space="preserve"> megváltozik a szerződésnek megfelelően,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mező töltésre kell kerüljön a mérlegbekerülés napjának megfelelő dátummal és az új szerződéshez kapcsolódó mezők is ekkor kell jelentésre kerüljenek a </w:t>
      </w:r>
      <w:r w:rsidR="00806522" w:rsidRPr="00116445">
        <w:t>2.1.</w:t>
      </w:r>
      <w:r w:rsidR="00654EA5" w:rsidRPr="00116445">
        <w:t>pontban foglaltaknak megfelelően</w:t>
      </w:r>
      <w:r w:rsidR="003D597F">
        <w:t xml:space="preserve">, a </w:t>
      </w:r>
      <w:r w:rsidR="003D597F" w:rsidRPr="00116445">
        <w:rPr>
          <w:b/>
          <w:bCs/>
        </w:rPr>
        <w:t>„Mérlegen kívüli követelések összege”</w:t>
      </w:r>
      <w:r w:rsidR="003D597F">
        <w:rPr>
          <w:b/>
          <w:bCs/>
        </w:rPr>
        <w:t xml:space="preserve"> </w:t>
      </w:r>
      <w:r w:rsidR="003D597F" w:rsidRPr="000F3998">
        <w:t>mező 0 összeggel jelentendő vagy üresen hagyandó</w:t>
      </w:r>
      <w:r w:rsidR="00654EA5" w:rsidRPr="003D597F">
        <w:t>.</w:t>
      </w:r>
    </w:p>
    <w:p w14:paraId="28CF3014" w14:textId="3520ED18" w:rsidR="00B16E71" w:rsidRPr="00116445" w:rsidRDefault="00B16E71" w:rsidP="00116445">
      <w:pPr>
        <w:pStyle w:val="Cmsor2"/>
      </w:pPr>
      <w:bookmarkStart w:id="64" w:name="_Ref117589271"/>
      <w:bookmarkStart w:id="65" w:name="_Toc184375296"/>
      <w:r w:rsidRPr="00116445">
        <w:t>Instrumentumok megszűnése</w:t>
      </w:r>
      <w:bookmarkEnd w:id="64"/>
      <w:bookmarkEnd w:id="65"/>
    </w:p>
    <w:p w14:paraId="400E9E88" w14:textId="45D35488" w:rsidR="00B16E71" w:rsidRPr="00116445" w:rsidRDefault="00B16E71" w:rsidP="00116445">
      <w:pPr>
        <w:pStyle w:val="Listaszerbekezds"/>
        <w:numPr>
          <w:ilvl w:val="0"/>
          <w:numId w:val="0"/>
        </w:numPr>
        <w:spacing w:before="240"/>
      </w:pPr>
      <w:r w:rsidRPr="00116445">
        <w:t xml:space="preserve">Felvett hitelek és </w:t>
      </w:r>
      <w:proofErr w:type="spellStart"/>
      <w:r w:rsidRPr="00116445">
        <w:t>repó</w:t>
      </w:r>
      <w:proofErr w:type="spellEnd"/>
      <w:r w:rsidRPr="00116445">
        <w:t xml:space="preserve"> kötelezettségek esetén a megszűnés hónapjában jelentendők az instrumentumok 0 fennálló tőkével és könyv szerinti értékkel, ’</w:t>
      </w:r>
      <w:proofErr w:type="spellStart"/>
      <w:r w:rsidRPr="00116445">
        <w:t>CSOKK</w:t>
      </w:r>
      <w:proofErr w:type="spellEnd"/>
      <w:r w:rsidRPr="00116445">
        <w:t>’ kódértéken tranzakció jelentendő.</w:t>
      </w:r>
      <w:r w:rsidR="00F64D8A" w:rsidRPr="00116445">
        <w:t xml:space="preserve"> </w:t>
      </w:r>
    </w:p>
    <w:p w14:paraId="797557B1" w14:textId="2DC8FAAB" w:rsidR="00B16E71" w:rsidRPr="00116445" w:rsidRDefault="00B16E71" w:rsidP="00116445">
      <w:pPr>
        <w:pStyle w:val="Listaszerbekezds"/>
        <w:numPr>
          <w:ilvl w:val="0"/>
          <w:numId w:val="0"/>
        </w:numPr>
        <w:spacing w:before="240"/>
      </w:pPr>
    </w:p>
    <w:p w14:paraId="12454EE3" w14:textId="0BCADE7A" w:rsidR="00B16E71" w:rsidRPr="00116445" w:rsidRDefault="00B16E71" w:rsidP="00116445">
      <w:pPr>
        <w:pStyle w:val="Listaszerbekezds"/>
        <w:numPr>
          <w:ilvl w:val="0"/>
          <w:numId w:val="0"/>
        </w:numPr>
        <w:spacing w:before="240"/>
      </w:pPr>
      <w:r w:rsidRPr="00116445">
        <w:t>Betétek esetén a következőképpen kell eljárni:</w:t>
      </w:r>
    </w:p>
    <w:p w14:paraId="61D51188" w14:textId="6DAFC98B" w:rsidR="004302D1" w:rsidRPr="00116445" w:rsidRDefault="00152D2F" w:rsidP="00116445">
      <w:pPr>
        <w:pStyle w:val="Listaszerbekezds"/>
        <w:numPr>
          <w:ilvl w:val="0"/>
          <w:numId w:val="24"/>
        </w:numPr>
        <w:spacing w:before="240"/>
      </w:pPr>
      <w:r w:rsidRPr="00116445">
        <w:t>a</w:t>
      </w:r>
      <w:r w:rsidR="008C3F11" w:rsidRPr="00116445">
        <w:t xml:space="preserve"> következő instrumentum típusok esetén is </w:t>
      </w:r>
      <w:r w:rsidR="00AA27C1" w:rsidRPr="00116445">
        <w:t>jelentendő a betét a lejárat hónapjában</w:t>
      </w:r>
      <w:r w:rsidR="008C3F11" w:rsidRPr="00116445">
        <w:t>, tranzakció nélkül</w:t>
      </w:r>
      <w:r w:rsidR="00AA27C1" w:rsidRPr="00116445">
        <w:t>: transzferálható betét, látra szóló és folyószámla betét (a transzferálható betétek nélkül), megtakarítási számla, értékpapír számla, mark-</w:t>
      </w:r>
      <w:proofErr w:type="spellStart"/>
      <w:r w:rsidR="00AA27C1" w:rsidRPr="00116445">
        <w:t>to</w:t>
      </w:r>
      <w:proofErr w:type="spellEnd"/>
      <w:r w:rsidR="00AA27C1" w:rsidRPr="00116445">
        <w:t>-market betét</w:t>
      </w:r>
      <w:r w:rsidR="00FF2D24" w:rsidRPr="00116445">
        <w:t xml:space="preserve"> (0 fennálló tőkével és könyv szerinti értékkel)</w:t>
      </w:r>
      <w:r w:rsidR="002008F0" w:rsidRPr="00116445">
        <w:t xml:space="preserve"> még akkor is, ha az instrumentum az adott hónap során keletkezett és szűnt meg (tárgyidőszakra jutó statisztikai kamat és felhalmozott kamat jelentendő)</w:t>
      </w:r>
      <w:r w:rsidR="004302D1" w:rsidRPr="00116445">
        <w:t xml:space="preserve">. </w:t>
      </w:r>
    </w:p>
    <w:p w14:paraId="00C5AFBD" w14:textId="460E7A14" w:rsidR="00B16E71" w:rsidRPr="00116445" w:rsidRDefault="00B16E71" w:rsidP="00116445">
      <w:pPr>
        <w:pStyle w:val="Listaszerbekezds"/>
        <w:numPr>
          <w:ilvl w:val="0"/>
          <w:numId w:val="0"/>
        </w:numPr>
        <w:spacing w:before="240"/>
        <w:ind w:left="720"/>
      </w:pPr>
    </w:p>
    <w:p w14:paraId="3EE682BF" w14:textId="77777777" w:rsidR="007C2DF7" w:rsidRPr="00116445" w:rsidRDefault="00AA27C1" w:rsidP="00116445">
      <w:pPr>
        <w:pStyle w:val="Listaszerbekezds"/>
        <w:numPr>
          <w:ilvl w:val="0"/>
          <w:numId w:val="24"/>
        </w:numPr>
        <w:spacing w:before="240"/>
      </w:pPr>
      <w:r w:rsidRPr="00116445">
        <w:t xml:space="preserve">a többi betét típus esetén megszűnéskor a betét feltörésekor </w:t>
      </w:r>
      <w:r w:rsidR="00F64D8A" w:rsidRPr="00116445">
        <w:t xml:space="preserve">a </w:t>
      </w:r>
      <w:proofErr w:type="spellStart"/>
      <w:r w:rsidR="00F64D8A" w:rsidRPr="00116445">
        <w:t>TRAN</w:t>
      </w:r>
      <w:proofErr w:type="spellEnd"/>
      <w:r w:rsidR="00F64D8A" w:rsidRPr="00116445">
        <w:t xml:space="preserve"> táblában</w:t>
      </w:r>
      <w:r w:rsidRPr="00116445">
        <w:t xml:space="preserve"> ’FELTOR’, normál lejárattal való megszűnése esetén ’</w:t>
      </w:r>
      <w:proofErr w:type="spellStart"/>
      <w:r w:rsidRPr="00116445">
        <w:t>LEJAR</w:t>
      </w:r>
      <w:proofErr w:type="spellEnd"/>
      <w:r w:rsidRPr="00116445">
        <w:t>’ kódérték jelentendő.</w:t>
      </w:r>
      <w:r w:rsidR="00F64D8A" w:rsidRPr="00116445">
        <w:t xml:space="preserve"> </w:t>
      </w:r>
    </w:p>
    <w:p w14:paraId="2C32A3CB" w14:textId="77777777" w:rsidR="007C2DF7" w:rsidRPr="00116445" w:rsidRDefault="007C2DF7" w:rsidP="00116445">
      <w:pPr>
        <w:pStyle w:val="Listaszerbekezds"/>
        <w:numPr>
          <w:ilvl w:val="0"/>
          <w:numId w:val="0"/>
        </w:numPr>
        <w:ind w:left="720"/>
      </w:pPr>
    </w:p>
    <w:p w14:paraId="70AAE8BD" w14:textId="2A8ACF22" w:rsidR="00B04DDC" w:rsidRPr="00116445" w:rsidRDefault="00A639F2" w:rsidP="00116445">
      <w:pPr>
        <w:spacing w:before="240"/>
        <w:ind w:left="360"/>
      </w:pPr>
      <w:r w:rsidRPr="00116445">
        <w:rPr>
          <w:b/>
        </w:rPr>
        <w:t>„</w:t>
      </w:r>
      <w:r w:rsidR="00524435" w:rsidRPr="00116445">
        <w:rPr>
          <w:b/>
        </w:rPr>
        <w:t>Az instrumentum m</w:t>
      </w:r>
      <w:r w:rsidR="00F64D8A" w:rsidRPr="00116445">
        <w:rPr>
          <w:b/>
        </w:rPr>
        <w:t>egszűnés</w:t>
      </w:r>
      <w:r w:rsidR="00524435" w:rsidRPr="00116445">
        <w:rPr>
          <w:b/>
        </w:rPr>
        <w:t>ének</w:t>
      </w:r>
      <w:r w:rsidR="00F64D8A" w:rsidRPr="00116445">
        <w:rPr>
          <w:b/>
        </w:rPr>
        <w:t xml:space="preserve"> típusa</w:t>
      </w:r>
      <w:r w:rsidRPr="00116445">
        <w:rPr>
          <w:b/>
        </w:rPr>
        <w:t>”</w:t>
      </w:r>
      <w:r w:rsidR="00F64D8A" w:rsidRPr="00116445">
        <w:t xml:space="preserve"> mezőben</w:t>
      </w:r>
      <w:r w:rsidR="007C2DF7" w:rsidRPr="00116445">
        <w:t xml:space="preserve"> az ’</w:t>
      </w:r>
      <w:proofErr w:type="spellStart"/>
      <w:r w:rsidR="007C2DF7" w:rsidRPr="00116445">
        <w:t>ATSOROL</w:t>
      </w:r>
      <w:proofErr w:type="spellEnd"/>
      <w:r w:rsidR="007C2DF7" w:rsidRPr="00116445">
        <w:t>’ kódértéket azokban az esetekben kell alkalmazni, amikor az M04-ben az instrumentum tekintetében az „Átsorolások és egyéb volumen-változások” oszlopban negatív irányú változás kerül jelentésre azzal, hogy a BETREG-ben ebben a tekin</w:t>
      </w:r>
      <w:r w:rsidR="009B700D" w:rsidRPr="00116445">
        <w:t>t</w:t>
      </w:r>
      <w:r w:rsidR="007C2DF7" w:rsidRPr="00116445">
        <w:t>etben nem érvényesül értékhatár (azaz az 500 millió Ft alatti átsorolások is jelentendők). Ennek megfelelően a partner országának és szektorának, valamint az instrumentum típusának esetleges változását ’</w:t>
      </w:r>
      <w:proofErr w:type="spellStart"/>
      <w:r w:rsidR="007C2DF7" w:rsidRPr="00116445">
        <w:t>ATSOROL</w:t>
      </w:r>
      <w:proofErr w:type="spellEnd"/>
      <w:r w:rsidR="007C2DF7" w:rsidRPr="00116445">
        <w:t xml:space="preserve">’ megszűnés móddal kell jelenteni, amennyiben az érintett instrumentum megszűnik és új instrumentum indul. </w:t>
      </w:r>
      <w:r w:rsidR="009524C2">
        <w:t>Ebben az esetben nem jelentendő tranzakció a ’</w:t>
      </w:r>
      <w:proofErr w:type="spellStart"/>
      <w:r w:rsidR="009524C2">
        <w:t>TRAN</w:t>
      </w:r>
      <w:proofErr w:type="spellEnd"/>
      <w:r w:rsidR="009524C2">
        <w:t xml:space="preserve">’ táblában. </w:t>
      </w:r>
      <w:r w:rsidR="007C2DF7" w:rsidRPr="00116445">
        <w:t>Amennyiben a jelzett attribútumok változása adott instrumentumon belül megy végbe, nem szükséges az instrumentumot lezárni és újat indítani, az átsorolást az MNB rendszereiben megképezi. Minden egyéb megszűnési mód esetén az ’</w:t>
      </w:r>
      <w:proofErr w:type="spellStart"/>
      <w:r w:rsidR="007C2DF7" w:rsidRPr="00116445">
        <w:t>EGYEB</w:t>
      </w:r>
      <w:r w:rsidR="00CB4970" w:rsidRPr="00116445">
        <w:t>M</w:t>
      </w:r>
      <w:proofErr w:type="spellEnd"/>
      <w:r w:rsidR="007C2DF7" w:rsidRPr="00116445">
        <w:t>’ kódérték jelentendő.</w:t>
      </w:r>
    </w:p>
    <w:p w14:paraId="4906B5FC" w14:textId="6807072B" w:rsidR="008C3F11" w:rsidRPr="00116445" w:rsidRDefault="008C3F11" w:rsidP="00116445">
      <w:pPr>
        <w:spacing w:before="240"/>
        <w:ind w:left="360"/>
      </w:pPr>
      <w:r w:rsidRPr="00116445">
        <w:t>A</w:t>
      </w:r>
      <w:r w:rsidR="00E0531F" w:rsidRPr="00116445">
        <w:t>z adatmodell tartalmazza, hogy melyek a</w:t>
      </w:r>
      <w:r w:rsidRPr="00116445">
        <w:t xml:space="preserve"> megszűnés hónapjában </w:t>
      </w:r>
      <w:r w:rsidR="00E0531F" w:rsidRPr="00116445">
        <w:t xml:space="preserve">jelentendő és </w:t>
      </w:r>
      <w:r w:rsidRPr="00116445">
        <w:t>nem jelentendő mezők</w:t>
      </w:r>
      <w:r w:rsidR="00E0531F" w:rsidRPr="00116445">
        <w:t>.</w:t>
      </w:r>
    </w:p>
    <w:p w14:paraId="6077E630" w14:textId="5D50A764" w:rsidR="00EC59A7" w:rsidRPr="00116445" w:rsidRDefault="00EC59A7" w:rsidP="00116445">
      <w:pPr>
        <w:pStyle w:val="Cmsor2"/>
      </w:pPr>
      <w:bookmarkStart w:id="66" w:name="_Toc184375297"/>
      <w:r w:rsidRPr="00116445">
        <w:t>Bizalmi vagyonkezelés alatt álló instrumentumok jelentési módja</w:t>
      </w:r>
      <w:bookmarkEnd w:id="66"/>
    </w:p>
    <w:p w14:paraId="1FF90895" w14:textId="53A4DE9D" w:rsidR="00EC59A7" w:rsidRPr="00116445" w:rsidRDefault="00EC59A7" w:rsidP="00116445">
      <w:r w:rsidRPr="00116445">
        <w:t xml:space="preserve">A bizalmi vagyonkezelés alatt álló instrumentumokat az </w:t>
      </w:r>
      <w:proofErr w:type="spellStart"/>
      <w:r w:rsidRPr="00116445">
        <w:t>INSTR_BET</w:t>
      </w:r>
      <w:proofErr w:type="spellEnd"/>
      <w:r w:rsidRPr="00116445">
        <w:t xml:space="preserve"> tábla </w:t>
      </w:r>
      <w:r w:rsidRPr="00116445">
        <w:rPr>
          <w:b/>
        </w:rPr>
        <w:t>„Bizalmi vagyonkezelés keretében kezelt instrumentum”</w:t>
      </w:r>
      <w:r w:rsidRPr="00116445">
        <w:t xml:space="preserve"> mezőjében ’I’ értékkel jelölve kell jelenteni. Az instrumentumhoz tulajdonosként a bizalmi vagyonkezelőt kell kapcsolni</w:t>
      </w:r>
      <w:r w:rsidR="00F71172" w:rsidRPr="00116445">
        <w:t>:</w:t>
      </w:r>
      <w:r w:rsidRPr="00116445">
        <w:t xml:space="preserve"> akár vállalkozásról van szó, ekkor törzsszámmal jelölve, akár magánszemélyről, ekkor anonim azonosítóval jelentve. </w:t>
      </w:r>
      <w:r w:rsidR="00F71172" w:rsidRPr="00116445">
        <w:t xml:space="preserve">Magánszemély esetén megadható a technikai anonim azonosító is, amennyiben a magánszemély bizalmi vagyonkezelőről nem állnak rendelkezésre az </w:t>
      </w:r>
      <w:proofErr w:type="spellStart"/>
      <w:r w:rsidR="00F71172" w:rsidRPr="00116445">
        <w:t>anonimizáláshoz</w:t>
      </w:r>
      <w:proofErr w:type="spellEnd"/>
      <w:r w:rsidR="00F71172" w:rsidRPr="00116445">
        <w:t xml:space="preserve"> szükséges ügyfél adatok.</w:t>
      </w:r>
      <w:r w:rsidRPr="00116445">
        <w:t xml:space="preserve"> Az </w:t>
      </w:r>
      <w:proofErr w:type="spellStart"/>
      <w:r w:rsidRPr="00116445">
        <w:t>INSTR_BET</w:t>
      </w:r>
      <w:proofErr w:type="spellEnd"/>
      <w:r w:rsidRPr="00116445">
        <w:t xml:space="preserve"> táblában jelentendő továbbá a vagyonrendelő országa és szektora, amennyiben az rendelkezésre áll, amennyiben nem, ezeket a mezőket üresen kell hagyni.</w:t>
      </w:r>
      <w:r w:rsidR="00A34B81" w:rsidRPr="00116445">
        <w:t xml:space="preserve"> Amennyiben több vagyonrendelő tartozik adott instrumentumhoz, akkor a leginkább releváns vagyonrendelő országa és szektora jelentendő.</w:t>
      </w:r>
    </w:p>
    <w:p w14:paraId="08596519" w14:textId="51D74E2A" w:rsidR="008A198E" w:rsidRPr="00116445" w:rsidRDefault="009923B7" w:rsidP="00116445">
      <w:pPr>
        <w:pStyle w:val="Cmsor2"/>
      </w:pPr>
      <w:bookmarkStart w:id="67" w:name="_Toc184375298"/>
      <w:proofErr w:type="spellStart"/>
      <w:r w:rsidRPr="00116445">
        <w:t>Szindikált</w:t>
      </w:r>
      <w:proofErr w:type="spellEnd"/>
      <w:r w:rsidRPr="00116445">
        <w:t xml:space="preserve"> hitelek</w:t>
      </w:r>
      <w:r w:rsidR="008A198E" w:rsidRPr="00116445">
        <w:t xml:space="preserve"> jelentési módja</w:t>
      </w:r>
      <w:bookmarkEnd w:id="67"/>
    </w:p>
    <w:p w14:paraId="10475B9F" w14:textId="496ED1C1" w:rsidR="008A198E" w:rsidRPr="00116445" w:rsidRDefault="008A198E" w:rsidP="00116445">
      <w:bookmarkStart w:id="68" w:name="_Hlk161302277"/>
      <w:r w:rsidRPr="00116445">
        <w:t xml:space="preserve">A </w:t>
      </w:r>
      <w:proofErr w:type="spellStart"/>
      <w:r w:rsidRPr="00116445">
        <w:t>szindikált</w:t>
      </w:r>
      <w:proofErr w:type="spellEnd"/>
      <w:r w:rsidRPr="00116445">
        <w:t xml:space="preserve"> hitelek forrás oldalát az M04-nek megfelelően kell jelenteni:</w:t>
      </w:r>
    </w:p>
    <w:p w14:paraId="4C08707C" w14:textId="1AE52010" w:rsidR="008A198E" w:rsidRPr="00116445" w:rsidRDefault="008A198E" w:rsidP="00116445">
      <w:r w:rsidRPr="00116445">
        <w:t xml:space="preserve">- amennyiben a </w:t>
      </w:r>
      <w:proofErr w:type="spellStart"/>
      <w:r w:rsidRPr="00116445">
        <w:t>szindikált</w:t>
      </w:r>
      <w:proofErr w:type="spellEnd"/>
      <w:r w:rsidRPr="00116445">
        <w:t xml:space="preserve"> hitel az M04-ben egy soron szerepel (pl</w:t>
      </w:r>
      <w:r w:rsidR="00CB4970" w:rsidRPr="00116445">
        <w:t>.</w:t>
      </w:r>
      <w:r w:rsidRPr="00116445">
        <w:t xml:space="preserve"> a főszervező ország- és szektorkódján), akkor egy instrumentum keretében, a főszervezőt hitelnyújtóként jelentve szerepeltetendő a hitel,</w:t>
      </w:r>
    </w:p>
    <w:p w14:paraId="52BF5D6F" w14:textId="274585C0" w:rsidR="008A198E" w:rsidRPr="00116445" w:rsidRDefault="008A198E" w:rsidP="00116445">
      <w:r w:rsidRPr="00116445">
        <w:t>- amennyiben az M04-ben több soron szerepel a hitel (mert a nyilvántartásokban több hitelnyújtó is szerepel), akkor meg kell bontani a hitelt több instrumentumra, mivel minden instrumentumhoz csak egy hitelnyújtó köthető a BETREG-ben.</w:t>
      </w:r>
    </w:p>
    <w:p w14:paraId="5D9B63CB" w14:textId="2564DBB1" w:rsidR="00570DA8" w:rsidRPr="00116445" w:rsidRDefault="00570DA8" w:rsidP="00116445">
      <w:pPr>
        <w:pStyle w:val="Cmsor2"/>
      </w:pPr>
      <w:bookmarkStart w:id="69" w:name="_Toc184375299"/>
      <w:bookmarkEnd w:id="68"/>
      <w:r w:rsidRPr="00116445">
        <w:t>Az analitikusan nem bontható állományok jelentési módja</w:t>
      </w:r>
      <w:bookmarkEnd w:id="69"/>
    </w:p>
    <w:p w14:paraId="5228C480" w14:textId="77777777" w:rsidR="00570DA8" w:rsidRPr="00116445" w:rsidRDefault="00570DA8" w:rsidP="00116445">
      <w:r w:rsidRPr="00116445">
        <w:t>Az analitikusan nem bontható állományok az M04 jelű adatgyűjtésben is megtalálható, valamint az azokkal szorosan összefüggő mezők tekintetében az M04 adatszolgáltatással konzisztensen jelentendők a BETREG-ben.</w:t>
      </w:r>
    </w:p>
    <w:p w14:paraId="01073DEB" w14:textId="77777777" w:rsidR="00570DA8" w:rsidRPr="00116445" w:rsidRDefault="00570DA8" w:rsidP="00116445">
      <w:r w:rsidRPr="00116445">
        <w:t>Az ügyfél azonosítók tekintetében az alábbi módon kell eljárni:</w:t>
      </w:r>
    </w:p>
    <w:p w14:paraId="0DDF0491" w14:textId="5BBFDE9B" w:rsidR="00570DA8" w:rsidRPr="00116445" w:rsidRDefault="00570DA8" w:rsidP="00116445">
      <w:pPr>
        <w:pStyle w:val="Listaszerbekezds"/>
        <w:numPr>
          <w:ilvl w:val="0"/>
          <w:numId w:val="45"/>
        </w:numPr>
      </w:pPr>
      <w:r w:rsidRPr="00116445">
        <w:t>háztartási szektor esetén anonim azonosítóként 128 db 1-esből álló karaktersorozat jelentendő</w:t>
      </w:r>
      <w:r w:rsidR="00181FDE" w:rsidRPr="00116445">
        <w:t xml:space="preserve"> – </w:t>
      </w:r>
      <w:r w:rsidR="009655B1">
        <w:t xml:space="preserve">ebben </w:t>
      </w:r>
      <w:r w:rsidR="00181FDE" w:rsidRPr="00116445">
        <w:t xml:space="preserve">az </w:t>
      </w:r>
      <w:r w:rsidR="009655B1">
        <w:t xml:space="preserve">esetben töltendő az </w:t>
      </w:r>
      <w:proofErr w:type="spellStart"/>
      <w:r w:rsidR="00181FDE" w:rsidRPr="00116445">
        <w:t>INST_UGYF</w:t>
      </w:r>
      <w:r w:rsidR="00D87CAE" w:rsidRPr="00116445">
        <w:t>_B</w:t>
      </w:r>
      <w:proofErr w:type="spellEnd"/>
      <w:r w:rsidR="00181FDE" w:rsidRPr="00116445">
        <w:t xml:space="preserve"> tábla </w:t>
      </w:r>
      <w:r w:rsidR="00181FDE" w:rsidRPr="00116445">
        <w:rPr>
          <w:b/>
          <w:bCs/>
        </w:rPr>
        <w:t>„A technikai anonim azonosító használatának oka”</w:t>
      </w:r>
      <w:r w:rsidR="00181FDE" w:rsidRPr="00116445">
        <w:t xml:space="preserve"> mezőj</w:t>
      </w:r>
      <w:r w:rsidR="009655B1">
        <w:t>e</w:t>
      </w:r>
      <w:r w:rsidRPr="00116445">
        <w:t>;</w:t>
      </w:r>
    </w:p>
    <w:p w14:paraId="176D0110" w14:textId="70BE0ABC" w:rsidR="00570DA8" w:rsidRPr="00116445" w:rsidRDefault="00570DA8" w:rsidP="00116445">
      <w:pPr>
        <w:pStyle w:val="Listaszerbekezds"/>
        <w:numPr>
          <w:ilvl w:val="0"/>
          <w:numId w:val="45"/>
        </w:numPr>
      </w:pPr>
      <w:r w:rsidRPr="00116445">
        <w:t xml:space="preserve">belföldi vállalati szektor esetén a </w:t>
      </w:r>
      <w:r w:rsidRPr="00116445">
        <w:rPr>
          <w:b/>
          <w:bCs/>
        </w:rPr>
        <w:t>„Belföldi vállalkozás törzsszáma”</w:t>
      </w:r>
      <w:r w:rsidRPr="00116445">
        <w:t xml:space="preserve"> mezőben 00000006 technikai törzsszám jelentendő;</w:t>
      </w:r>
    </w:p>
    <w:p w14:paraId="4B1E20BC" w14:textId="77777777" w:rsidR="00570DA8" w:rsidRPr="00116445" w:rsidRDefault="00570DA8" w:rsidP="00116445">
      <w:pPr>
        <w:pStyle w:val="Listaszerbekezds"/>
        <w:numPr>
          <w:ilvl w:val="0"/>
          <w:numId w:val="45"/>
        </w:numPr>
      </w:pPr>
      <w:r w:rsidRPr="00116445">
        <w:t xml:space="preserve">külföldi vállalati szektor esetén a </w:t>
      </w:r>
      <w:r w:rsidRPr="00116445">
        <w:rPr>
          <w:b/>
          <w:bCs/>
        </w:rPr>
        <w:t>„Vállalkozás külföldi azonosítója”</w:t>
      </w:r>
      <w:r w:rsidRPr="00116445">
        <w:t xml:space="preserve"> mezőben a </w:t>
      </w:r>
      <w:proofErr w:type="spellStart"/>
      <w:r w:rsidRPr="00116445">
        <w:t>KULF_TECH_AZON</w:t>
      </w:r>
      <w:proofErr w:type="spellEnd"/>
      <w:r w:rsidRPr="00116445">
        <w:t xml:space="preserve"> technikai azonosító jelentendő.</w:t>
      </w:r>
    </w:p>
    <w:p w14:paraId="5DDAAC0E" w14:textId="77777777" w:rsidR="00570DA8" w:rsidRPr="00116445" w:rsidRDefault="00570DA8" w:rsidP="00116445">
      <w:r w:rsidRPr="00116445">
        <w:t xml:space="preserve">Az </w:t>
      </w:r>
      <w:r w:rsidRPr="00116445">
        <w:rPr>
          <w:b/>
          <w:bCs/>
        </w:rPr>
        <w:t>„Ügyfélminőség”</w:t>
      </w:r>
      <w:r w:rsidRPr="00116445">
        <w:t xml:space="preserve"> mezőben betéti ügylet esetén ’TULAJDONOS’, hitelügylet esetén ’</w:t>
      </w:r>
      <w:proofErr w:type="spellStart"/>
      <w:r w:rsidRPr="00116445">
        <w:t>HITELNYUJTO</w:t>
      </w:r>
      <w:proofErr w:type="spellEnd"/>
      <w:r w:rsidRPr="00116445">
        <w:t>’ kódérték jelentendő.</w:t>
      </w:r>
    </w:p>
    <w:p w14:paraId="2907742C" w14:textId="77777777" w:rsidR="00570DA8" w:rsidRPr="00116445" w:rsidRDefault="00570DA8" w:rsidP="00116445">
      <w:r w:rsidRPr="00116445">
        <w:t xml:space="preserve">A </w:t>
      </w:r>
      <w:r w:rsidRPr="00116445">
        <w:rPr>
          <w:b/>
          <w:bCs/>
        </w:rPr>
        <w:t>„Folyószámla azonosítója”</w:t>
      </w:r>
      <w:r w:rsidRPr="00116445">
        <w:t xml:space="preserve"> mezőben a ’</w:t>
      </w:r>
      <w:proofErr w:type="spellStart"/>
      <w:r w:rsidRPr="00116445">
        <w:t>TECH_EGYEB</w:t>
      </w:r>
      <w:proofErr w:type="spellEnd"/>
      <w:r w:rsidRPr="00116445">
        <w:t>’ azonosító jelentendő.</w:t>
      </w:r>
    </w:p>
    <w:p w14:paraId="1E0082B8" w14:textId="77777777" w:rsidR="00570DA8" w:rsidRPr="00116445" w:rsidRDefault="00570DA8" w:rsidP="00116445">
      <w:r w:rsidRPr="00116445">
        <w:t xml:space="preserve">A </w:t>
      </w:r>
      <w:r w:rsidRPr="00116445">
        <w:rPr>
          <w:b/>
          <w:bCs/>
        </w:rPr>
        <w:t>„Betét indulásának dátuma”</w:t>
      </w:r>
      <w:r w:rsidRPr="00116445">
        <w:t xml:space="preserve"> és a </w:t>
      </w:r>
      <w:r w:rsidRPr="00116445">
        <w:rPr>
          <w:b/>
          <w:bCs/>
        </w:rPr>
        <w:t>„Betétszerződés megkötésének dátuma”</w:t>
      </w:r>
      <w:r w:rsidRPr="00116445">
        <w:t xml:space="preserve"> mezőben jelenthető bármilyen – az adatszolgáltató rendszerében elérhető, ennek hiányában egyéb – vonatkozási napot megelőző múltbeli és érvényes dátum.</w:t>
      </w:r>
    </w:p>
    <w:p w14:paraId="14A3924E" w14:textId="77777777" w:rsidR="00570DA8" w:rsidRDefault="00570DA8" w:rsidP="00116445">
      <w:r w:rsidRPr="00116445">
        <w:t xml:space="preserve">A </w:t>
      </w:r>
      <w:r w:rsidRPr="00116445">
        <w:rPr>
          <w:b/>
          <w:bCs/>
        </w:rPr>
        <w:t>„Hitelszerződés indulásának dátuma”</w:t>
      </w:r>
      <w:r w:rsidRPr="00116445">
        <w:t xml:space="preserve"> és a </w:t>
      </w:r>
      <w:r w:rsidRPr="00116445">
        <w:rPr>
          <w:b/>
          <w:bCs/>
        </w:rPr>
        <w:t>„Hitelszerződés megkötésének dátuma”</w:t>
      </w:r>
      <w:r w:rsidRPr="00116445">
        <w:t xml:space="preserve"> mezőben jelenthető bármilyen – az adatszolgáltató rendszerében elérhető, ennek hiányában egyéb – vonatkozási napot megelőző múltbeli és érvényes dátum.</w:t>
      </w:r>
    </w:p>
    <w:p w14:paraId="08EB71DF" w14:textId="3B8A3DDF" w:rsidR="003C1335" w:rsidRPr="00116445" w:rsidRDefault="003C1335" w:rsidP="00116445">
      <w:r>
        <w:t xml:space="preserve">A </w:t>
      </w:r>
      <w:r w:rsidRPr="000F3998">
        <w:rPr>
          <w:b/>
          <w:bCs/>
        </w:rPr>
        <w:t>„Betétszerződés lejáratának dátuma”</w:t>
      </w:r>
      <w:r>
        <w:t xml:space="preserve"> és a </w:t>
      </w:r>
      <w:r w:rsidRPr="000F3998">
        <w:rPr>
          <w:b/>
          <w:bCs/>
        </w:rPr>
        <w:t>„Hitelszerződés lejáratának dátuma”</w:t>
      </w:r>
      <w:r>
        <w:t xml:space="preserve"> mezők analitikusan nem bontható állományok esetén üresen hagyandók.</w:t>
      </w:r>
    </w:p>
    <w:p w14:paraId="79221D03" w14:textId="0A49F5FC" w:rsidR="00570DA8" w:rsidRPr="00116445" w:rsidRDefault="00570DA8" w:rsidP="00116445">
      <w:r w:rsidRPr="00116445">
        <w:t xml:space="preserve">A </w:t>
      </w:r>
      <w:r w:rsidRPr="00116445">
        <w:rPr>
          <w:b/>
          <w:bCs/>
        </w:rPr>
        <w:t>„Kamatozás módja”</w:t>
      </w:r>
      <w:r w:rsidRPr="00116445">
        <w:t xml:space="preserve"> mezőben a betéti ügyletek esetén ’</w:t>
      </w:r>
      <w:proofErr w:type="spellStart"/>
      <w:r w:rsidRPr="00116445">
        <w:t>FK</w:t>
      </w:r>
      <w:proofErr w:type="spellEnd"/>
      <w:r w:rsidRPr="00116445">
        <w:t>’ kódérték, míg a hitelügyletek esetén ’</w:t>
      </w:r>
      <w:proofErr w:type="spellStart"/>
      <w:r w:rsidRPr="00116445">
        <w:t>NK</w:t>
      </w:r>
      <w:proofErr w:type="spellEnd"/>
      <w:r w:rsidRPr="00116445">
        <w:t xml:space="preserve">’ kódérték jelentendő, emellett az állományi kamatokat tartalmazó mezőkben betéti ügyletek esetén 0% kamat jelentendő, hitelügyletek esetén pedig üresen hagyandók. </w:t>
      </w:r>
    </w:p>
    <w:p w14:paraId="2CBFFDDE" w14:textId="77777777" w:rsidR="00570DA8" w:rsidRDefault="00570DA8" w:rsidP="00116445">
      <w:r w:rsidRPr="00116445">
        <w:t xml:space="preserve">A </w:t>
      </w:r>
      <w:r w:rsidRPr="00116445">
        <w:rPr>
          <w:b/>
          <w:bCs/>
        </w:rPr>
        <w:t>„Keletkezés módja”</w:t>
      </w:r>
      <w:r w:rsidRPr="00116445">
        <w:t xml:space="preserve"> mezőben az ’</w:t>
      </w:r>
      <w:proofErr w:type="spellStart"/>
      <w:r w:rsidRPr="00116445">
        <w:t>EGYEB</w:t>
      </w:r>
      <w:proofErr w:type="spellEnd"/>
      <w:r w:rsidRPr="00116445">
        <w:t>’ kódérték jelentendő.</w:t>
      </w:r>
    </w:p>
    <w:p w14:paraId="62D30D71" w14:textId="77777777" w:rsidR="00F60B4A" w:rsidRPr="00116445" w:rsidRDefault="00F60B4A" w:rsidP="00116445"/>
    <w:p w14:paraId="5C7AF833" w14:textId="1477A517" w:rsidR="00570DA8" w:rsidRPr="00116445" w:rsidRDefault="00570DA8" w:rsidP="00116445"/>
    <w:p w14:paraId="7490B276" w14:textId="06F5AC70" w:rsidR="00570DA8" w:rsidRPr="00570DA8" w:rsidRDefault="00570DA8" w:rsidP="00116445"/>
    <w:p w14:paraId="3E0C4CB7" w14:textId="77777777" w:rsidR="00570DA8" w:rsidRPr="00570DA8" w:rsidRDefault="00570DA8" w:rsidP="00116445"/>
    <w:p w14:paraId="12891DD5" w14:textId="58E0FDDC" w:rsidR="00FD3981" w:rsidRPr="00F11DDE" w:rsidRDefault="00FD3981" w:rsidP="00116445">
      <w:pPr>
        <w:pStyle w:val="Listaszerbekezds"/>
        <w:numPr>
          <w:ilvl w:val="0"/>
          <w:numId w:val="0"/>
        </w:numPr>
        <w:ind w:left="720"/>
      </w:pPr>
    </w:p>
    <w:p w14:paraId="51730D74" w14:textId="25B2F963" w:rsidR="00F60B4A" w:rsidRDefault="00F60B4A" w:rsidP="00F60B4A">
      <w:pPr>
        <w:pStyle w:val="Cmsor1"/>
      </w:pPr>
      <w:bookmarkStart w:id="70" w:name="_Toc184375300"/>
      <w:r>
        <w:t>mellékletek</w:t>
      </w:r>
      <w:bookmarkEnd w:id="70"/>
    </w:p>
    <w:p w14:paraId="4BC6453E" w14:textId="31ACD734" w:rsidR="00F60B4A" w:rsidRDefault="00F60B4A" w:rsidP="00F60B4A">
      <w:pPr>
        <w:pStyle w:val="Cmsor2"/>
      </w:pPr>
      <w:bookmarkStart w:id="71" w:name="_Toc184375301"/>
      <w:r w:rsidRPr="00116445">
        <w:t xml:space="preserve">Az </w:t>
      </w:r>
      <w:r>
        <w:t>egyes ügyfélminőségi kategóriák esetén az ügyféltáblákban jelentendő mezők listája</w:t>
      </w:r>
      <w:bookmarkEnd w:id="71"/>
    </w:p>
    <w:p w14:paraId="428B8675" w14:textId="77777777" w:rsidR="00300B96" w:rsidRDefault="00300B96" w:rsidP="00300B96"/>
    <w:p w14:paraId="7B90D277" w14:textId="2A167F6B" w:rsidR="00300B96" w:rsidRDefault="00300B96" w:rsidP="00300B96">
      <w:r w:rsidRPr="00300B96">
        <w:rPr>
          <w:noProof/>
        </w:rPr>
        <w:drawing>
          <wp:inline distT="0" distB="0" distL="0" distR="0" wp14:anchorId="46E89A2A" wp14:editId="3BB8BF44">
            <wp:extent cx="6047740" cy="6390640"/>
            <wp:effectExtent l="0" t="0" r="0" b="0"/>
            <wp:docPr id="93966851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6390640"/>
                    </a:xfrm>
                    <a:prstGeom prst="rect">
                      <a:avLst/>
                    </a:prstGeom>
                    <a:noFill/>
                    <a:ln>
                      <a:noFill/>
                    </a:ln>
                  </pic:spPr>
                </pic:pic>
              </a:graphicData>
            </a:graphic>
          </wp:inline>
        </w:drawing>
      </w:r>
    </w:p>
    <w:p w14:paraId="720EBF6A" w14:textId="77777777" w:rsidR="00300B96" w:rsidRDefault="00300B96" w:rsidP="00300B96"/>
    <w:p w14:paraId="5AF6A755" w14:textId="7C7232B2" w:rsidR="00300B96" w:rsidRDefault="00300B96" w:rsidP="00300B96">
      <w:r w:rsidRPr="00300B96">
        <w:rPr>
          <w:noProof/>
        </w:rPr>
        <w:drawing>
          <wp:inline distT="0" distB="0" distL="0" distR="0" wp14:anchorId="47AC503C" wp14:editId="60172830">
            <wp:extent cx="6047740" cy="4467225"/>
            <wp:effectExtent l="0" t="0" r="0" b="9525"/>
            <wp:docPr id="206555120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47740" cy="4467225"/>
                    </a:xfrm>
                    <a:prstGeom prst="rect">
                      <a:avLst/>
                    </a:prstGeom>
                    <a:noFill/>
                    <a:ln>
                      <a:noFill/>
                    </a:ln>
                  </pic:spPr>
                </pic:pic>
              </a:graphicData>
            </a:graphic>
          </wp:inline>
        </w:drawing>
      </w:r>
    </w:p>
    <w:p w14:paraId="0A36A264" w14:textId="77777777" w:rsidR="00300B96" w:rsidRDefault="00300B96" w:rsidP="00300B96"/>
    <w:p w14:paraId="004A2AF9" w14:textId="61DA1522" w:rsidR="00300B96" w:rsidRDefault="000C5EDD" w:rsidP="00300B96">
      <w:r w:rsidRPr="000C5EDD">
        <w:rPr>
          <w:noProof/>
        </w:rPr>
        <w:drawing>
          <wp:inline distT="0" distB="0" distL="0" distR="0" wp14:anchorId="385BF725" wp14:editId="30678ED2">
            <wp:extent cx="6047740" cy="6704330"/>
            <wp:effectExtent l="0" t="0" r="0" b="1270"/>
            <wp:docPr id="16098861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7740" cy="6704330"/>
                    </a:xfrm>
                    <a:prstGeom prst="rect">
                      <a:avLst/>
                    </a:prstGeom>
                    <a:noFill/>
                    <a:ln>
                      <a:noFill/>
                    </a:ln>
                  </pic:spPr>
                </pic:pic>
              </a:graphicData>
            </a:graphic>
          </wp:inline>
        </w:drawing>
      </w:r>
    </w:p>
    <w:p w14:paraId="5CF2F7F1" w14:textId="77777777" w:rsidR="00300B96" w:rsidRDefault="00300B96" w:rsidP="00300B96"/>
    <w:p w14:paraId="7A696D1E" w14:textId="37A640BF" w:rsidR="00300B96" w:rsidRPr="00300B96" w:rsidRDefault="00300B96" w:rsidP="000F3998">
      <w:r w:rsidRPr="00300B96">
        <w:rPr>
          <w:noProof/>
        </w:rPr>
        <w:drawing>
          <wp:inline distT="0" distB="0" distL="0" distR="0" wp14:anchorId="73065F41" wp14:editId="7C9E33CA">
            <wp:extent cx="6047740" cy="6201410"/>
            <wp:effectExtent l="0" t="0" r="0" b="8890"/>
            <wp:docPr id="2006412643"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6201410"/>
                    </a:xfrm>
                    <a:prstGeom prst="rect">
                      <a:avLst/>
                    </a:prstGeom>
                    <a:noFill/>
                    <a:ln>
                      <a:noFill/>
                    </a:ln>
                  </pic:spPr>
                </pic:pic>
              </a:graphicData>
            </a:graphic>
          </wp:inline>
        </w:drawing>
      </w:r>
    </w:p>
    <w:p w14:paraId="3092A79E" w14:textId="77777777" w:rsidR="00F60B4A" w:rsidRPr="00F60B4A" w:rsidRDefault="00F60B4A" w:rsidP="000F3998"/>
    <w:p w14:paraId="41A08805" w14:textId="77777777" w:rsidR="00F60B4A" w:rsidRPr="00F60B4A" w:rsidRDefault="00F60B4A" w:rsidP="000F3998"/>
    <w:p w14:paraId="1FB51C2B" w14:textId="0096F93A" w:rsidR="000673C3" w:rsidRPr="00F11DDE" w:rsidRDefault="000673C3" w:rsidP="00116445">
      <w:pPr>
        <w:pStyle w:val="Listaszerbekezds"/>
        <w:numPr>
          <w:ilvl w:val="0"/>
          <w:numId w:val="0"/>
        </w:numPr>
        <w:ind w:left="720"/>
      </w:pPr>
    </w:p>
    <w:sectPr w:rsidR="000673C3" w:rsidRPr="00F11DDE" w:rsidSect="00CD6E8D">
      <w:headerReference w:type="default" r:id="rId23"/>
      <w:footerReference w:type="default" r:id="rId24"/>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DF187" w14:textId="77777777" w:rsidR="002E5F9F" w:rsidRDefault="002E5F9F">
      <w:r>
        <w:separator/>
      </w:r>
    </w:p>
  </w:endnote>
  <w:endnote w:type="continuationSeparator" w:id="0">
    <w:p w14:paraId="35B4E969" w14:textId="77777777" w:rsidR="002E5F9F" w:rsidRDefault="002E5F9F">
      <w:r>
        <w:continuationSeparator/>
      </w:r>
    </w:p>
  </w:endnote>
  <w:endnote w:type="continuationNotice" w:id="1">
    <w:p w14:paraId="45E21A49" w14:textId="77777777" w:rsidR="002E5F9F" w:rsidRDefault="002E5F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D9E04" w14:textId="77777777" w:rsidR="009E3A57" w:rsidRPr="00AC6950" w:rsidRDefault="009E3A57" w:rsidP="00AC6950">
    <w:pPr>
      <w:tabs>
        <w:tab w:val="left" w:pos="8460"/>
      </w:tabs>
      <w:rPr>
        <w:sz w:val="18"/>
        <w:szCs w:val="18"/>
      </w:rPr>
    </w:pPr>
    <w:r w:rsidRPr="00AC6950">
      <w:rPr>
        <w:sz w:val="18"/>
        <w:szCs w:val="18"/>
      </w:rPr>
      <w:tab/>
    </w:r>
    <w:r w:rsidR="00A8495F" w:rsidRPr="00AC6950">
      <w:rPr>
        <w:sz w:val="18"/>
        <w:szCs w:val="18"/>
      </w:rPr>
      <w:fldChar w:fldCharType="begin"/>
    </w:r>
    <w:r w:rsidRPr="00AC6950">
      <w:rPr>
        <w:sz w:val="18"/>
        <w:szCs w:val="18"/>
      </w:rPr>
      <w:instrText xml:space="preserve"> PAGE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r w:rsidRPr="00AC6950">
      <w:rPr>
        <w:sz w:val="18"/>
        <w:szCs w:val="18"/>
      </w:rPr>
      <w:t>/</w:t>
    </w:r>
    <w:r w:rsidR="00A8495F" w:rsidRPr="00AC6950">
      <w:rPr>
        <w:sz w:val="18"/>
        <w:szCs w:val="18"/>
      </w:rPr>
      <w:fldChar w:fldCharType="begin"/>
    </w:r>
    <w:r w:rsidRPr="00AC6950">
      <w:rPr>
        <w:sz w:val="18"/>
        <w:szCs w:val="18"/>
      </w:rPr>
      <w:instrText xml:space="preserve"> NUMPAGES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9550B" w14:textId="77777777" w:rsidR="002E5F9F" w:rsidRDefault="002E5F9F">
      <w:r>
        <w:separator/>
      </w:r>
    </w:p>
  </w:footnote>
  <w:footnote w:type="continuationSeparator" w:id="0">
    <w:p w14:paraId="6EFFB902" w14:textId="77777777" w:rsidR="002E5F9F" w:rsidRDefault="002E5F9F">
      <w:r>
        <w:continuationSeparator/>
      </w:r>
    </w:p>
  </w:footnote>
  <w:footnote w:type="continuationNotice" w:id="1">
    <w:p w14:paraId="613FFE11" w14:textId="77777777" w:rsidR="002E5F9F" w:rsidRDefault="002E5F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F696F"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9CC"/>
    <w:multiLevelType w:val="hybridMultilevel"/>
    <w:tmpl w:val="6460569A"/>
    <w:lvl w:ilvl="0" w:tplc="C936CD20">
      <w:numFmt w:val="bullet"/>
      <w:lvlText w:val="-"/>
      <w:lvlJc w:val="left"/>
      <w:pPr>
        <w:ind w:left="1069" w:hanging="360"/>
      </w:pPr>
      <w:rPr>
        <w:rFonts w:ascii="Garamond" w:eastAsia="Times New Roman" w:hAnsi="Garamond" w:cs="Times New Roman" w:hint="default"/>
        <w:b/>
        <w:color w:val="0C2148" w:themeColor="text2"/>
        <w:sz w:val="24"/>
      </w:rPr>
    </w:lvl>
    <w:lvl w:ilvl="1" w:tplc="FFFFFFFF">
      <w:start w:val="1"/>
      <w:numFmt w:val="bullet"/>
      <w:lvlText w:val="o"/>
      <w:lvlJc w:val="left"/>
      <w:pPr>
        <w:ind w:left="1789" w:hanging="360"/>
      </w:pPr>
      <w:rPr>
        <w:rFonts w:ascii="Courier New" w:hAnsi="Courier New" w:hint="default"/>
        <w:b/>
        <w:color w:val="F6A800" w:themeColor="accent5"/>
        <w:sz w:val="24"/>
      </w:rPr>
    </w:lvl>
    <w:lvl w:ilvl="2" w:tplc="FFFFFFFF">
      <w:start w:val="1"/>
      <w:numFmt w:val="bullet"/>
      <w:lvlText w:val=""/>
      <w:lvlJc w:val="left"/>
      <w:pPr>
        <w:ind w:left="2509" w:hanging="360"/>
      </w:pPr>
      <w:rPr>
        <w:rFonts w:ascii="Wingdings" w:hAnsi="Wingdings" w:cstheme="minorHAnsi" w:hint="default"/>
        <w:b/>
        <w:color w:val="F6A800" w:themeColor="accent5"/>
        <w:sz w:val="24"/>
      </w:rPr>
    </w:lvl>
    <w:lvl w:ilvl="3" w:tplc="FFFFFFFF">
      <w:start w:val="1"/>
      <w:numFmt w:val="bullet"/>
      <w:lvlText w:val=""/>
      <w:lvlJc w:val="left"/>
      <w:pPr>
        <w:ind w:left="3229" w:hanging="360"/>
      </w:pPr>
      <w:rPr>
        <w:rFonts w:ascii="Symbol" w:hAnsi="Symbol" w:cstheme="minorHAnsi" w:hint="default"/>
        <w:b/>
        <w:color w:val="F6A800" w:themeColor="accent5"/>
        <w:sz w:val="24"/>
      </w:rPr>
    </w:lvl>
    <w:lvl w:ilvl="4" w:tplc="FFFFFFFF">
      <w:start w:val="1"/>
      <w:numFmt w:val="bullet"/>
      <w:lvlText w:val="o"/>
      <w:lvlJc w:val="left"/>
      <w:pPr>
        <w:ind w:left="3949" w:hanging="360"/>
      </w:pPr>
      <w:rPr>
        <w:rFonts w:ascii="Courier New" w:hAnsi="Courier New" w:cs="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cs="Courier New" w:hint="default"/>
      </w:rPr>
    </w:lvl>
    <w:lvl w:ilvl="8" w:tplc="FFFFFFFF">
      <w:start w:val="1"/>
      <w:numFmt w:val="bullet"/>
      <w:lvlText w:val=""/>
      <w:lvlJc w:val="left"/>
      <w:pPr>
        <w:ind w:left="6829" w:hanging="360"/>
      </w:pPr>
      <w:rPr>
        <w:rFonts w:ascii="Wingdings" w:hAnsi="Wingdings" w:hint="default"/>
      </w:r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8FE7586"/>
    <w:multiLevelType w:val="hybridMultilevel"/>
    <w:tmpl w:val="C82A6DA8"/>
    <w:lvl w:ilvl="0" w:tplc="8EEEDF00">
      <w:start w:val="11"/>
      <w:numFmt w:val="bullet"/>
      <w:lvlText w:val="-"/>
      <w:lvlJc w:val="left"/>
      <w:pPr>
        <w:ind w:left="1069" w:hanging="360"/>
      </w:pPr>
      <w:rPr>
        <w:rFonts w:ascii="Calibri" w:eastAsia="Calibri" w:hAnsi="Calibri"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6"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ADE5A2A"/>
    <w:multiLevelType w:val="hybridMultilevel"/>
    <w:tmpl w:val="0D525AE6"/>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B14E10"/>
    <w:multiLevelType w:val="hybridMultilevel"/>
    <w:tmpl w:val="E6C229F4"/>
    <w:lvl w:ilvl="0" w:tplc="38DA8A1C">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0" w15:restartNumberingAfterBreak="0">
    <w:nsid w:val="1EA26092"/>
    <w:multiLevelType w:val="hybridMultilevel"/>
    <w:tmpl w:val="2E608BDA"/>
    <w:lvl w:ilvl="0" w:tplc="C936CD20">
      <w:numFmt w:val="bullet"/>
      <w:lvlText w:val="-"/>
      <w:lvlJc w:val="left"/>
      <w:pPr>
        <w:ind w:left="438" w:hanging="360"/>
      </w:pPr>
      <w:rPr>
        <w:rFonts w:ascii="Garamond" w:eastAsia="Times New Roman" w:hAnsi="Garamond" w:cs="Times New Roman" w:hint="default"/>
      </w:rPr>
    </w:lvl>
    <w:lvl w:ilvl="1" w:tplc="040E0003" w:tentative="1">
      <w:start w:val="1"/>
      <w:numFmt w:val="bullet"/>
      <w:lvlText w:val="o"/>
      <w:lvlJc w:val="left"/>
      <w:pPr>
        <w:ind w:left="1158" w:hanging="360"/>
      </w:pPr>
      <w:rPr>
        <w:rFonts w:ascii="Courier New" w:hAnsi="Courier New" w:cs="Courier New" w:hint="default"/>
      </w:rPr>
    </w:lvl>
    <w:lvl w:ilvl="2" w:tplc="040E0005" w:tentative="1">
      <w:start w:val="1"/>
      <w:numFmt w:val="bullet"/>
      <w:lvlText w:val=""/>
      <w:lvlJc w:val="left"/>
      <w:pPr>
        <w:ind w:left="1878" w:hanging="360"/>
      </w:pPr>
      <w:rPr>
        <w:rFonts w:ascii="Wingdings" w:hAnsi="Wingdings" w:hint="default"/>
      </w:rPr>
    </w:lvl>
    <w:lvl w:ilvl="3" w:tplc="040E0001" w:tentative="1">
      <w:start w:val="1"/>
      <w:numFmt w:val="bullet"/>
      <w:lvlText w:val=""/>
      <w:lvlJc w:val="left"/>
      <w:pPr>
        <w:ind w:left="2598" w:hanging="360"/>
      </w:pPr>
      <w:rPr>
        <w:rFonts w:ascii="Symbol" w:hAnsi="Symbol" w:hint="default"/>
      </w:rPr>
    </w:lvl>
    <w:lvl w:ilvl="4" w:tplc="040E0003" w:tentative="1">
      <w:start w:val="1"/>
      <w:numFmt w:val="bullet"/>
      <w:lvlText w:val="o"/>
      <w:lvlJc w:val="left"/>
      <w:pPr>
        <w:ind w:left="3318" w:hanging="360"/>
      </w:pPr>
      <w:rPr>
        <w:rFonts w:ascii="Courier New" w:hAnsi="Courier New" w:cs="Courier New" w:hint="default"/>
      </w:rPr>
    </w:lvl>
    <w:lvl w:ilvl="5" w:tplc="040E0005" w:tentative="1">
      <w:start w:val="1"/>
      <w:numFmt w:val="bullet"/>
      <w:lvlText w:val=""/>
      <w:lvlJc w:val="left"/>
      <w:pPr>
        <w:ind w:left="4038" w:hanging="360"/>
      </w:pPr>
      <w:rPr>
        <w:rFonts w:ascii="Wingdings" w:hAnsi="Wingdings" w:hint="default"/>
      </w:rPr>
    </w:lvl>
    <w:lvl w:ilvl="6" w:tplc="040E0001" w:tentative="1">
      <w:start w:val="1"/>
      <w:numFmt w:val="bullet"/>
      <w:lvlText w:val=""/>
      <w:lvlJc w:val="left"/>
      <w:pPr>
        <w:ind w:left="4758" w:hanging="360"/>
      </w:pPr>
      <w:rPr>
        <w:rFonts w:ascii="Symbol" w:hAnsi="Symbol" w:hint="default"/>
      </w:rPr>
    </w:lvl>
    <w:lvl w:ilvl="7" w:tplc="040E0003" w:tentative="1">
      <w:start w:val="1"/>
      <w:numFmt w:val="bullet"/>
      <w:lvlText w:val="o"/>
      <w:lvlJc w:val="left"/>
      <w:pPr>
        <w:ind w:left="5478" w:hanging="360"/>
      </w:pPr>
      <w:rPr>
        <w:rFonts w:ascii="Courier New" w:hAnsi="Courier New" w:cs="Courier New" w:hint="default"/>
      </w:rPr>
    </w:lvl>
    <w:lvl w:ilvl="8" w:tplc="040E0005" w:tentative="1">
      <w:start w:val="1"/>
      <w:numFmt w:val="bullet"/>
      <w:lvlText w:val=""/>
      <w:lvlJc w:val="left"/>
      <w:pPr>
        <w:ind w:left="6198" w:hanging="360"/>
      </w:pPr>
      <w:rPr>
        <w:rFonts w:ascii="Wingdings" w:hAnsi="Wingdings" w:hint="default"/>
      </w:rPr>
    </w:lvl>
  </w:abstractNum>
  <w:abstractNum w:abstractNumId="11" w15:restartNumberingAfterBreak="0">
    <w:nsid w:val="1FD721E1"/>
    <w:multiLevelType w:val="hybridMultilevel"/>
    <w:tmpl w:val="FC7848A4"/>
    <w:lvl w:ilvl="0" w:tplc="2CC03658">
      <w:start w:val="1"/>
      <w:numFmt w:val="decimal"/>
      <w:lvlText w:val="%1."/>
      <w:lvlJc w:val="left"/>
      <w:pPr>
        <w:ind w:left="56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FFA676E"/>
    <w:multiLevelType w:val="hybridMultilevel"/>
    <w:tmpl w:val="927ACE16"/>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2B7403"/>
    <w:multiLevelType w:val="hybridMultilevel"/>
    <w:tmpl w:val="680C31CC"/>
    <w:lvl w:ilvl="0" w:tplc="36EA3186">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4F55977"/>
    <w:multiLevelType w:val="hybridMultilevel"/>
    <w:tmpl w:val="F4E6AD92"/>
    <w:lvl w:ilvl="0" w:tplc="37228DF2">
      <w:start w:val="1"/>
      <w:numFmt w:val="decimal"/>
      <w:lvlText w:val="%1."/>
      <w:lvlJc w:val="left"/>
      <w:pPr>
        <w:ind w:left="177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78A7677"/>
    <w:multiLevelType w:val="hybridMultilevel"/>
    <w:tmpl w:val="04EAF4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9F76D57"/>
    <w:multiLevelType w:val="hybridMultilevel"/>
    <w:tmpl w:val="F450637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F561989"/>
    <w:multiLevelType w:val="hybridMultilevel"/>
    <w:tmpl w:val="2586F066"/>
    <w:lvl w:ilvl="0" w:tplc="359045C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2"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513113A0"/>
    <w:multiLevelType w:val="hybridMultilevel"/>
    <w:tmpl w:val="6BA4FDE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7E91464"/>
    <w:multiLevelType w:val="hybridMultilevel"/>
    <w:tmpl w:val="FEA0DDD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0D315DE"/>
    <w:multiLevelType w:val="hybridMultilevel"/>
    <w:tmpl w:val="1266262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735C6187"/>
    <w:multiLevelType w:val="hybridMultilevel"/>
    <w:tmpl w:val="64A6C34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74AE7965"/>
    <w:multiLevelType w:val="hybridMultilevel"/>
    <w:tmpl w:val="F5E84C8C"/>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B9A0A12"/>
    <w:multiLevelType w:val="hybridMultilevel"/>
    <w:tmpl w:val="331662E8"/>
    <w:lvl w:ilvl="0" w:tplc="F2A2E21E">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700545052">
    <w:abstractNumId w:val="9"/>
  </w:num>
  <w:num w:numId="2" w16cid:durableId="274792901">
    <w:abstractNumId w:val="3"/>
  </w:num>
  <w:num w:numId="3" w16cid:durableId="2067752335">
    <w:abstractNumId w:val="14"/>
  </w:num>
  <w:num w:numId="4" w16cid:durableId="1422409034">
    <w:abstractNumId w:val="1"/>
  </w:num>
  <w:num w:numId="5" w16cid:durableId="1469546421">
    <w:abstractNumId w:val="2"/>
  </w:num>
  <w:num w:numId="6" w16cid:durableId="646710031">
    <w:abstractNumId w:val="22"/>
  </w:num>
  <w:num w:numId="7" w16cid:durableId="1952007438">
    <w:abstractNumId w:val="4"/>
  </w:num>
  <w:num w:numId="8" w16cid:durableId="1508208941">
    <w:abstractNumId w:val="27"/>
  </w:num>
  <w:num w:numId="9" w16cid:durableId="605238162">
    <w:abstractNumId w:val="22"/>
    <w:lvlOverride w:ilvl="0">
      <w:startOverride w:val="1"/>
    </w:lvlOverride>
  </w:num>
  <w:num w:numId="10" w16cid:durableId="1375621254">
    <w:abstractNumId w:val="30"/>
  </w:num>
  <w:num w:numId="11" w16cid:durableId="1934125035">
    <w:abstractNumId w:val="24"/>
  </w:num>
  <w:num w:numId="12" w16cid:durableId="591663864">
    <w:abstractNumId w:val="15"/>
  </w:num>
  <w:num w:numId="13" w16cid:durableId="1136139544">
    <w:abstractNumId w:val="14"/>
  </w:num>
  <w:num w:numId="14" w16cid:durableId="1058359132">
    <w:abstractNumId w:val="14"/>
  </w:num>
  <w:num w:numId="15" w16cid:durableId="1973903819">
    <w:abstractNumId w:val="14"/>
  </w:num>
  <w:num w:numId="16" w16cid:durableId="1787576296">
    <w:abstractNumId w:val="14"/>
  </w:num>
  <w:num w:numId="17" w16cid:durableId="871727099">
    <w:abstractNumId w:val="14"/>
  </w:num>
  <w:num w:numId="18" w16cid:durableId="269705412">
    <w:abstractNumId w:val="14"/>
  </w:num>
  <w:num w:numId="19" w16cid:durableId="1368263775">
    <w:abstractNumId w:val="23"/>
  </w:num>
  <w:num w:numId="20" w16cid:durableId="386685490">
    <w:abstractNumId w:val="22"/>
  </w:num>
  <w:num w:numId="21" w16cid:durableId="1425494212">
    <w:abstractNumId w:val="25"/>
  </w:num>
  <w:num w:numId="22" w16cid:durableId="1381829231">
    <w:abstractNumId w:val="21"/>
  </w:num>
  <w:num w:numId="23" w16cid:durableId="1866672374">
    <w:abstractNumId w:val="10"/>
  </w:num>
  <w:num w:numId="24" w16cid:durableId="1194803160">
    <w:abstractNumId w:val="32"/>
  </w:num>
  <w:num w:numId="25" w16cid:durableId="1670449503">
    <w:abstractNumId w:val="22"/>
    <w:lvlOverride w:ilvl="0">
      <w:startOverride w:val="1"/>
    </w:lvlOverride>
  </w:num>
  <w:num w:numId="26" w16cid:durableId="1857379168">
    <w:abstractNumId w:val="29"/>
  </w:num>
  <w:num w:numId="27" w16cid:durableId="1150949677">
    <w:abstractNumId w:val="22"/>
    <w:lvlOverride w:ilvl="0">
      <w:startOverride w:val="1"/>
    </w:lvlOverride>
  </w:num>
  <w:num w:numId="28" w16cid:durableId="1304232445">
    <w:abstractNumId w:val="31"/>
  </w:num>
  <w:num w:numId="29" w16cid:durableId="1166676635">
    <w:abstractNumId w:val="7"/>
  </w:num>
  <w:num w:numId="30" w16cid:durableId="2059667455">
    <w:abstractNumId w:val="22"/>
    <w:lvlOverride w:ilvl="0">
      <w:startOverride w:val="1"/>
    </w:lvlOverride>
  </w:num>
  <w:num w:numId="31" w16cid:durableId="1472673734">
    <w:abstractNumId w:val="18"/>
  </w:num>
  <w:num w:numId="32" w16cid:durableId="646519101">
    <w:abstractNumId w:val="19"/>
  </w:num>
  <w:num w:numId="33" w16cid:durableId="2102022219">
    <w:abstractNumId w:val="17"/>
  </w:num>
  <w:num w:numId="34" w16cid:durableId="98107819">
    <w:abstractNumId w:val="26"/>
  </w:num>
  <w:num w:numId="35" w16cid:durableId="697120881">
    <w:abstractNumId w:val="6"/>
  </w:num>
  <w:num w:numId="36" w16cid:durableId="1042174709">
    <w:abstractNumId w:val="12"/>
  </w:num>
  <w:num w:numId="37" w16cid:durableId="1327517552">
    <w:abstractNumId w:val="14"/>
  </w:num>
  <w:num w:numId="38" w16cid:durableId="1716195841">
    <w:abstractNumId w:val="14"/>
  </w:num>
  <w:num w:numId="39" w16cid:durableId="1725910895">
    <w:abstractNumId w:val="14"/>
  </w:num>
  <w:num w:numId="40" w16cid:durableId="1555316211">
    <w:abstractNumId w:val="20"/>
  </w:num>
  <w:num w:numId="41" w16cid:durableId="532349838">
    <w:abstractNumId w:val="8"/>
  </w:num>
  <w:num w:numId="42" w16cid:durableId="1831361415">
    <w:abstractNumId w:val="11"/>
  </w:num>
  <w:num w:numId="43" w16cid:durableId="576020770">
    <w:abstractNumId w:val="5"/>
  </w:num>
  <w:num w:numId="44" w16cid:durableId="2086608088">
    <w:abstractNumId w:val="16"/>
  </w:num>
  <w:num w:numId="45" w16cid:durableId="1335718793">
    <w:abstractNumId w:val="13"/>
  </w:num>
  <w:num w:numId="46" w16cid:durableId="315439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0745436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460"/>
    <w:rsid w:val="0000273C"/>
    <w:rsid w:val="00006100"/>
    <w:rsid w:val="00011591"/>
    <w:rsid w:val="000166A3"/>
    <w:rsid w:val="00017B1B"/>
    <w:rsid w:val="000243A0"/>
    <w:rsid w:val="0002498B"/>
    <w:rsid w:val="000250E6"/>
    <w:rsid w:val="00026471"/>
    <w:rsid w:val="00027695"/>
    <w:rsid w:val="00027B62"/>
    <w:rsid w:val="00030F0E"/>
    <w:rsid w:val="00033357"/>
    <w:rsid w:val="00035697"/>
    <w:rsid w:val="00040CDE"/>
    <w:rsid w:val="000433B9"/>
    <w:rsid w:val="00047674"/>
    <w:rsid w:val="00051A31"/>
    <w:rsid w:val="00052BC8"/>
    <w:rsid w:val="0005577F"/>
    <w:rsid w:val="00056E3A"/>
    <w:rsid w:val="00057C4F"/>
    <w:rsid w:val="00057DFE"/>
    <w:rsid w:val="00057F68"/>
    <w:rsid w:val="00060148"/>
    <w:rsid w:val="00063216"/>
    <w:rsid w:val="0006374F"/>
    <w:rsid w:val="00064546"/>
    <w:rsid w:val="00065193"/>
    <w:rsid w:val="00065FE4"/>
    <w:rsid w:val="000673C3"/>
    <w:rsid w:val="000674BE"/>
    <w:rsid w:val="000677D1"/>
    <w:rsid w:val="00067BE2"/>
    <w:rsid w:val="00067C0C"/>
    <w:rsid w:val="00071A9E"/>
    <w:rsid w:val="0008131E"/>
    <w:rsid w:val="00081934"/>
    <w:rsid w:val="000831EC"/>
    <w:rsid w:val="00087E97"/>
    <w:rsid w:val="000904C4"/>
    <w:rsid w:val="00092DBE"/>
    <w:rsid w:val="00095C17"/>
    <w:rsid w:val="000A3A63"/>
    <w:rsid w:val="000A71F3"/>
    <w:rsid w:val="000C1A11"/>
    <w:rsid w:val="000C2918"/>
    <w:rsid w:val="000C3019"/>
    <w:rsid w:val="000C3D9B"/>
    <w:rsid w:val="000C5EDD"/>
    <w:rsid w:val="000C701E"/>
    <w:rsid w:val="000C701F"/>
    <w:rsid w:val="000D1C8B"/>
    <w:rsid w:val="000D1E44"/>
    <w:rsid w:val="000D2B62"/>
    <w:rsid w:val="000D40AE"/>
    <w:rsid w:val="000D4F61"/>
    <w:rsid w:val="000D5F26"/>
    <w:rsid w:val="000E1304"/>
    <w:rsid w:val="000E2CBD"/>
    <w:rsid w:val="000E4EE3"/>
    <w:rsid w:val="000E549F"/>
    <w:rsid w:val="000F2858"/>
    <w:rsid w:val="000F2AE0"/>
    <w:rsid w:val="000F30B8"/>
    <w:rsid w:val="000F3998"/>
    <w:rsid w:val="000F68FE"/>
    <w:rsid w:val="00101654"/>
    <w:rsid w:val="00102174"/>
    <w:rsid w:val="0010447E"/>
    <w:rsid w:val="00104546"/>
    <w:rsid w:val="0010496C"/>
    <w:rsid w:val="00104EBB"/>
    <w:rsid w:val="001051F7"/>
    <w:rsid w:val="00110868"/>
    <w:rsid w:val="0011197D"/>
    <w:rsid w:val="00113C88"/>
    <w:rsid w:val="00116409"/>
    <w:rsid w:val="00116445"/>
    <w:rsid w:val="00121E2F"/>
    <w:rsid w:val="00122225"/>
    <w:rsid w:val="001255A4"/>
    <w:rsid w:val="00132260"/>
    <w:rsid w:val="00132D39"/>
    <w:rsid w:val="001331B2"/>
    <w:rsid w:val="00133A51"/>
    <w:rsid w:val="001356A6"/>
    <w:rsid w:val="001357D0"/>
    <w:rsid w:val="00136260"/>
    <w:rsid w:val="00141E1E"/>
    <w:rsid w:val="001421CC"/>
    <w:rsid w:val="00143691"/>
    <w:rsid w:val="001448C0"/>
    <w:rsid w:val="00150045"/>
    <w:rsid w:val="00150487"/>
    <w:rsid w:val="0015132C"/>
    <w:rsid w:val="00152D2F"/>
    <w:rsid w:val="00152DBF"/>
    <w:rsid w:val="001603E3"/>
    <w:rsid w:val="001647FC"/>
    <w:rsid w:val="0016634D"/>
    <w:rsid w:val="00166F6C"/>
    <w:rsid w:val="001747F6"/>
    <w:rsid w:val="0018041E"/>
    <w:rsid w:val="00181FDE"/>
    <w:rsid w:val="0018359E"/>
    <w:rsid w:val="001860D7"/>
    <w:rsid w:val="0018619A"/>
    <w:rsid w:val="001870A7"/>
    <w:rsid w:val="00193E76"/>
    <w:rsid w:val="0019490D"/>
    <w:rsid w:val="00197350"/>
    <w:rsid w:val="001A2BAA"/>
    <w:rsid w:val="001A3077"/>
    <w:rsid w:val="001A76EA"/>
    <w:rsid w:val="001B205B"/>
    <w:rsid w:val="001B299D"/>
    <w:rsid w:val="001B3486"/>
    <w:rsid w:val="001B3A72"/>
    <w:rsid w:val="001B564D"/>
    <w:rsid w:val="001C0FAA"/>
    <w:rsid w:val="001C24F1"/>
    <w:rsid w:val="001C3C46"/>
    <w:rsid w:val="001C466F"/>
    <w:rsid w:val="001C57AD"/>
    <w:rsid w:val="001C5C33"/>
    <w:rsid w:val="001C753B"/>
    <w:rsid w:val="001D2CC2"/>
    <w:rsid w:val="001D2F77"/>
    <w:rsid w:val="001D4211"/>
    <w:rsid w:val="001D5999"/>
    <w:rsid w:val="001D59FD"/>
    <w:rsid w:val="001D60A8"/>
    <w:rsid w:val="001D7316"/>
    <w:rsid w:val="001D7401"/>
    <w:rsid w:val="001E34FF"/>
    <w:rsid w:val="001E4231"/>
    <w:rsid w:val="001E4D2B"/>
    <w:rsid w:val="001E621D"/>
    <w:rsid w:val="001E666A"/>
    <w:rsid w:val="001F0E5D"/>
    <w:rsid w:val="001F1610"/>
    <w:rsid w:val="001F2198"/>
    <w:rsid w:val="001F31D5"/>
    <w:rsid w:val="002008F0"/>
    <w:rsid w:val="00200A58"/>
    <w:rsid w:val="002012AD"/>
    <w:rsid w:val="00203209"/>
    <w:rsid w:val="00204BA0"/>
    <w:rsid w:val="00204CB0"/>
    <w:rsid w:val="0020526E"/>
    <w:rsid w:val="00206642"/>
    <w:rsid w:val="00207AB0"/>
    <w:rsid w:val="002115BB"/>
    <w:rsid w:val="00211C20"/>
    <w:rsid w:val="00214230"/>
    <w:rsid w:val="0021484C"/>
    <w:rsid w:val="00215620"/>
    <w:rsid w:val="00217F30"/>
    <w:rsid w:val="0022056B"/>
    <w:rsid w:val="00222872"/>
    <w:rsid w:val="002230E9"/>
    <w:rsid w:val="00223B14"/>
    <w:rsid w:val="0022764E"/>
    <w:rsid w:val="00234190"/>
    <w:rsid w:val="002365EF"/>
    <w:rsid w:val="002370CC"/>
    <w:rsid w:val="00240C97"/>
    <w:rsid w:val="00242207"/>
    <w:rsid w:val="00243D05"/>
    <w:rsid w:val="0024525F"/>
    <w:rsid w:val="00247975"/>
    <w:rsid w:val="002522F1"/>
    <w:rsid w:val="00252FA0"/>
    <w:rsid w:val="00253D6F"/>
    <w:rsid w:val="0025790B"/>
    <w:rsid w:val="002602F5"/>
    <w:rsid w:val="00261133"/>
    <w:rsid w:val="002611AE"/>
    <w:rsid w:val="0026180A"/>
    <w:rsid w:val="00262B42"/>
    <w:rsid w:val="00267955"/>
    <w:rsid w:val="00270724"/>
    <w:rsid w:val="00271371"/>
    <w:rsid w:val="002713E9"/>
    <w:rsid w:val="0027273B"/>
    <w:rsid w:val="00273052"/>
    <w:rsid w:val="0027402D"/>
    <w:rsid w:val="002751D4"/>
    <w:rsid w:val="00282564"/>
    <w:rsid w:val="002866DE"/>
    <w:rsid w:val="00287337"/>
    <w:rsid w:val="00287D15"/>
    <w:rsid w:val="00290D47"/>
    <w:rsid w:val="002911DF"/>
    <w:rsid w:val="00292177"/>
    <w:rsid w:val="00297E7E"/>
    <w:rsid w:val="002A3B0E"/>
    <w:rsid w:val="002A3E31"/>
    <w:rsid w:val="002A7F16"/>
    <w:rsid w:val="002B3674"/>
    <w:rsid w:val="002B4D45"/>
    <w:rsid w:val="002B6B78"/>
    <w:rsid w:val="002B6D25"/>
    <w:rsid w:val="002B78E0"/>
    <w:rsid w:val="002C1019"/>
    <w:rsid w:val="002C24D0"/>
    <w:rsid w:val="002C728F"/>
    <w:rsid w:val="002C7AB8"/>
    <w:rsid w:val="002C7D4D"/>
    <w:rsid w:val="002C7DD0"/>
    <w:rsid w:val="002D5E55"/>
    <w:rsid w:val="002D5F84"/>
    <w:rsid w:val="002E1BD2"/>
    <w:rsid w:val="002E5F9F"/>
    <w:rsid w:val="002F34ED"/>
    <w:rsid w:val="002F602F"/>
    <w:rsid w:val="0030087F"/>
    <w:rsid w:val="00300B96"/>
    <w:rsid w:val="00300EE3"/>
    <w:rsid w:val="00302136"/>
    <w:rsid w:val="00302693"/>
    <w:rsid w:val="00302FF1"/>
    <w:rsid w:val="0030574B"/>
    <w:rsid w:val="00313246"/>
    <w:rsid w:val="003231ED"/>
    <w:rsid w:val="003246D8"/>
    <w:rsid w:val="003270CF"/>
    <w:rsid w:val="00327407"/>
    <w:rsid w:val="00327A74"/>
    <w:rsid w:val="00341BB5"/>
    <w:rsid w:val="00341ED2"/>
    <w:rsid w:val="00341EDB"/>
    <w:rsid w:val="00343614"/>
    <w:rsid w:val="00345D42"/>
    <w:rsid w:val="0035153B"/>
    <w:rsid w:val="003524A6"/>
    <w:rsid w:val="0035314A"/>
    <w:rsid w:val="003548F7"/>
    <w:rsid w:val="00360877"/>
    <w:rsid w:val="00365720"/>
    <w:rsid w:val="003701D4"/>
    <w:rsid w:val="003704B1"/>
    <w:rsid w:val="003728FE"/>
    <w:rsid w:val="00373BD2"/>
    <w:rsid w:val="0037696F"/>
    <w:rsid w:val="00380005"/>
    <w:rsid w:val="00380643"/>
    <w:rsid w:val="00380D5D"/>
    <w:rsid w:val="00382270"/>
    <w:rsid w:val="003824BF"/>
    <w:rsid w:val="003827F0"/>
    <w:rsid w:val="003851A4"/>
    <w:rsid w:val="00391B59"/>
    <w:rsid w:val="00392A5E"/>
    <w:rsid w:val="00395362"/>
    <w:rsid w:val="00395B14"/>
    <w:rsid w:val="00395D13"/>
    <w:rsid w:val="00397F34"/>
    <w:rsid w:val="003A50D5"/>
    <w:rsid w:val="003A5EEC"/>
    <w:rsid w:val="003B1064"/>
    <w:rsid w:val="003B12B2"/>
    <w:rsid w:val="003B46BE"/>
    <w:rsid w:val="003B5263"/>
    <w:rsid w:val="003C1335"/>
    <w:rsid w:val="003C16B2"/>
    <w:rsid w:val="003C42F6"/>
    <w:rsid w:val="003C5699"/>
    <w:rsid w:val="003C68D1"/>
    <w:rsid w:val="003D04DD"/>
    <w:rsid w:val="003D11A4"/>
    <w:rsid w:val="003D52BC"/>
    <w:rsid w:val="003D597F"/>
    <w:rsid w:val="003D5BEE"/>
    <w:rsid w:val="003E1385"/>
    <w:rsid w:val="003E3D6B"/>
    <w:rsid w:val="003F128A"/>
    <w:rsid w:val="003F4244"/>
    <w:rsid w:val="003F6F3F"/>
    <w:rsid w:val="00401DFF"/>
    <w:rsid w:val="00405B25"/>
    <w:rsid w:val="00407466"/>
    <w:rsid w:val="00413A84"/>
    <w:rsid w:val="0041484F"/>
    <w:rsid w:val="00416E08"/>
    <w:rsid w:val="00423D50"/>
    <w:rsid w:val="004241D9"/>
    <w:rsid w:val="00425E9D"/>
    <w:rsid w:val="004302D1"/>
    <w:rsid w:val="0043276D"/>
    <w:rsid w:val="004330EA"/>
    <w:rsid w:val="00434DC6"/>
    <w:rsid w:val="00435F8A"/>
    <w:rsid w:val="00437B48"/>
    <w:rsid w:val="00440BEB"/>
    <w:rsid w:val="004413FF"/>
    <w:rsid w:val="00442ABF"/>
    <w:rsid w:val="004451FE"/>
    <w:rsid w:val="00450505"/>
    <w:rsid w:val="00453087"/>
    <w:rsid w:val="00455A38"/>
    <w:rsid w:val="00465939"/>
    <w:rsid w:val="0047029F"/>
    <w:rsid w:val="004729CE"/>
    <w:rsid w:val="00472ED5"/>
    <w:rsid w:val="00474131"/>
    <w:rsid w:val="00474B9D"/>
    <w:rsid w:val="0048068D"/>
    <w:rsid w:val="0048183A"/>
    <w:rsid w:val="004865B5"/>
    <w:rsid w:val="004908B4"/>
    <w:rsid w:val="00491483"/>
    <w:rsid w:val="004919C2"/>
    <w:rsid w:val="004924CA"/>
    <w:rsid w:val="00492715"/>
    <w:rsid w:val="00494C89"/>
    <w:rsid w:val="004A2D84"/>
    <w:rsid w:val="004A3693"/>
    <w:rsid w:val="004A58E3"/>
    <w:rsid w:val="004A5F09"/>
    <w:rsid w:val="004A76BE"/>
    <w:rsid w:val="004B1A68"/>
    <w:rsid w:val="004C36D5"/>
    <w:rsid w:val="004C7207"/>
    <w:rsid w:val="004D270F"/>
    <w:rsid w:val="004D455D"/>
    <w:rsid w:val="004D7635"/>
    <w:rsid w:val="004E2BA2"/>
    <w:rsid w:val="004E431E"/>
    <w:rsid w:val="004E689A"/>
    <w:rsid w:val="004F1BAA"/>
    <w:rsid w:val="004F349B"/>
    <w:rsid w:val="004F42D5"/>
    <w:rsid w:val="004F6C63"/>
    <w:rsid w:val="004F72B9"/>
    <w:rsid w:val="004F73BD"/>
    <w:rsid w:val="0050045B"/>
    <w:rsid w:val="00501172"/>
    <w:rsid w:val="00503A99"/>
    <w:rsid w:val="00503D99"/>
    <w:rsid w:val="0050657B"/>
    <w:rsid w:val="00506F72"/>
    <w:rsid w:val="00507A30"/>
    <w:rsid w:val="0051122B"/>
    <w:rsid w:val="00511AF6"/>
    <w:rsid w:val="00513B1F"/>
    <w:rsid w:val="0051486A"/>
    <w:rsid w:val="005149CD"/>
    <w:rsid w:val="005152C9"/>
    <w:rsid w:val="00516455"/>
    <w:rsid w:val="005168C6"/>
    <w:rsid w:val="0051713E"/>
    <w:rsid w:val="00517847"/>
    <w:rsid w:val="00517C15"/>
    <w:rsid w:val="00524435"/>
    <w:rsid w:val="0052546E"/>
    <w:rsid w:val="0052584F"/>
    <w:rsid w:val="00525C96"/>
    <w:rsid w:val="00530DFC"/>
    <w:rsid w:val="005312FD"/>
    <w:rsid w:val="00537071"/>
    <w:rsid w:val="00537A28"/>
    <w:rsid w:val="005431F2"/>
    <w:rsid w:val="00544934"/>
    <w:rsid w:val="00545207"/>
    <w:rsid w:val="00553636"/>
    <w:rsid w:val="00554D24"/>
    <w:rsid w:val="00557A68"/>
    <w:rsid w:val="00561175"/>
    <w:rsid w:val="005648EE"/>
    <w:rsid w:val="00567046"/>
    <w:rsid w:val="00570DA8"/>
    <w:rsid w:val="00571C3C"/>
    <w:rsid w:val="005763C5"/>
    <w:rsid w:val="00581D24"/>
    <w:rsid w:val="005828EB"/>
    <w:rsid w:val="00582AF7"/>
    <w:rsid w:val="0058459E"/>
    <w:rsid w:val="00586D4D"/>
    <w:rsid w:val="005A011E"/>
    <w:rsid w:val="005A27FC"/>
    <w:rsid w:val="005A3531"/>
    <w:rsid w:val="005A3DDE"/>
    <w:rsid w:val="005A6A94"/>
    <w:rsid w:val="005A788E"/>
    <w:rsid w:val="005B022A"/>
    <w:rsid w:val="005B0A26"/>
    <w:rsid w:val="005B1477"/>
    <w:rsid w:val="005B1981"/>
    <w:rsid w:val="005B21B5"/>
    <w:rsid w:val="005C2AA7"/>
    <w:rsid w:val="005C3F73"/>
    <w:rsid w:val="005C498A"/>
    <w:rsid w:val="005C5BB7"/>
    <w:rsid w:val="005D1A2C"/>
    <w:rsid w:val="005D1D90"/>
    <w:rsid w:val="005D2A00"/>
    <w:rsid w:val="005D75C5"/>
    <w:rsid w:val="005E1D11"/>
    <w:rsid w:val="005F1E09"/>
    <w:rsid w:val="005F253E"/>
    <w:rsid w:val="005F2BD8"/>
    <w:rsid w:val="005F3818"/>
    <w:rsid w:val="005F3E3D"/>
    <w:rsid w:val="005F734E"/>
    <w:rsid w:val="00600A45"/>
    <w:rsid w:val="00602F0C"/>
    <w:rsid w:val="00603723"/>
    <w:rsid w:val="00610E45"/>
    <w:rsid w:val="00614ED8"/>
    <w:rsid w:val="006200FB"/>
    <w:rsid w:val="0062052B"/>
    <w:rsid w:val="00627BFA"/>
    <w:rsid w:val="00642A07"/>
    <w:rsid w:val="00643529"/>
    <w:rsid w:val="00643CB4"/>
    <w:rsid w:val="00644BE4"/>
    <w:rsid w:val="006511EF"/>
    <w:rsid w:val="00652DE7"/>
    <w:rsid w:val="00653584"/>
    <w:rsid w:val="00654448"/>
    <w:rsid w:val="00654EA5"/>
    <w:rsid w:val="006611A2"/>
    <w:rsid w:val="006642B1"/>
    <w:rsid w:val="00664A49"/>
    <w:rsid w:val="00674854"/>
    <w:rsid w:val="0067570F"/>
    <w:rsid w:val="00681108"/>
    <w:rsid w:val="006855CC"/>
    <w:rsid w:val="00690C97"/>
    <w:rsid w:val="00693CDB"/>
    <w:rsid w:val="0069441B"/>
    <w:rsid w:val="00694E92"/>
    <w:rsid w:val="006956D9"/>
    <w:rsid w:val="0069742A"/>
    <w:rsid w:val="006A43D9"/>
    <w:rsid w:val="006A54BA"/>
    <w:rsid w:val="006A5626"/>
    <w:rsid w:val="006A66EB"/>
    <w:rsid w:val="006B0392"/>
    <w:rsid w:val="006B07F5"/>
    <w:rsid w:val="006B2726"/>
    <w:rsid w:val="006B4271"/>
    <w:rsid w:val="006B44BE"/>
    <w:rsid w:val="006B667E"/>
    <w:rsid w:val="006C2C3D"/>
    <w:rsid w:val="006C4871"/>
    <w:rsid w:val="006C6C97"/>
    <w:rsid w:val="006C700F"/>
    <w:rsid w:val="006C7D26"/>
    <w:rsid w:val="006C7F34"/>
    <w:rsid w:val="006D0881"/>
    <w:rsid w:val="006D27B8"/>
    <w:rsid w:val="006D3867"/>
    <w:rsid w:val="006E0E89"/>
    <w:rsid w:val="006E3E1D"/>
    <w:rsid w:val="006E45F8"/>
    <w:rsid w:val="006E5251"/>
    <w:rsid w:val="006E5F78"/>
    <w:rsid w:val="006E5FCE"/>
    <w:rsid w:val="006F0376"/>
    <w:rsid w:val="006F175D"/>
    <w:rsid w:val="006F18C4"/>
    <w:rsid w:val="006F3887"/>
    <w:rsid w:val="006F39C8"/>
    <w:rsid w:val="006F4FCA"/>
    <w:rsid w:val="006F5D02"/>
    <w:rsid w:val="006F6144"/>
    <w:rsid w:val="00702E90"/>
    <w:rsid w:val="00703E97"/>
    <w:rsid w:val="0070653D"/>
    <w:rsid w:val="00707C38"/>
    <w:rsid w:val="007101C3"/>
    <w:rsid w:val="007122EA"/>
    <w:rsid w:val="0071398C"/>
    <w:rsid w:val="00720311"/>
    <w:rsid w:val="007236B8"/>
    <w:rsid w:val="0072398E"/>
    <w:rsid w:val="007278DF"/>
    <w:rsid w:val="0072796A"/>
    <w:rsid w:val="00732D87"/>
    <w:rsid w:val="00736478"/>
    <w:rsid w:val="00736A44"/>
    <w:rsid w:val="00737660"/>
    <w:rsid w:val="007376E0"/>
    <w:rsid w:val="00740E39"/>
    <w:rsid w:val="00744A1F"/>
    <w:rsid w:val="007452F0"/>
    <w:rsid w:val="0074581A"/>
    <w:rsid w:val="00746D82"/>
    <w:rsid w:val="007474DD"/>
    <w:rsid w:val="00753BD8"/>
    <w:rsid w:val="00754A11"/>
    <w:rsid w:val="00755DF9"/>
    <w:rsid w:val="00767D3F"/>
    <w:rsid w:val="00770835"/>
    <w:rsid w:val="00772942"/>
    <w:rsid w:val="00773AB1"/>
    <w:rsid w:val="00774306"/>
    <w:rsid w:val="00782B80"/>
    <w:rsid w:val="00786EF4"/>
    <w:rsid w:val="00791092"/>
    <w:rsid w:val="007913EE"/>
    <w:rsid w:val="00792C7B"/>
    <w:rsid w:val="007A0641"/>
    <w:rsid w:val="007A11B5"/>
    <w:rsid w:val="007A1D6E"/>
    <w:rsid w:val="007A2ACD"/>
    <w:rsid w:val="007A2BE7"/>
    <w:rsid w:val="007B1174"/>
    <w:rsid w:val="007B3452"/>
    <w:rsid w:val="007B39B9"/>
    <w:rsid w:val="007B63A7"/>
    <w:rsid w:val="007B7FC8"/>
    <w:rsid w:val="007C251B"/>
    <w:rsid w:val="007C2DF7"/>
    <w:rsid w:val="007D2358"/>
    <w:rsid w:val="007D67A3"/>
    <w:rsid w:val="007D7E92"/>
    <w:rsid w:val="007E0286"/>
    <w:rsid w:val="007E3B7E"/>
    <w:rsid w:val="007E5114"/>
    <w:rsid w:val="007F197C"/>
    <w:rsid w:val="007F1D57"/>
    <w:rsid w:val="007F7E59"/>
    <w:rsid w:val="0080067D"/>
    <w:rsid w:val="0080136A"/>
    <w:rsid w:val="008029B8"/>
    <w:rsid w:val="00806522"/>
    <w:rsid w:val="00810B35"/>
    <w:rsid w:val="008118E9"/>
    <w:rsid w:val="0081431B"/>
    <w:rsid w:val="00814B6E"/>
    <w:rsid w:val="00815E1F"/>
    <w:rsid w:val="00823B7E"/>
    <w:rsid w:val="00823FD9"/>
    <w:rsid w:val="0083252A"/>
    <w:rsid w:val="00832699"/>
    <w:rsid w:val="0083271D"/>
    <w:rsid w:val="00833BC2"/>
    <w:rsid w:val="008349B3"/>
    <w:rsid w:val="0083565C"/>
    <w:rsid w:val="0083659F"/>
    <w:rsid w:val="0083670C"/>
    <w:rsid w:val="008370C0"/>
    <w:rsid w:val="00840065"/>
    <w:rsid w:val="00844283"/>
    <w:rsid w:val="0084582F"/>
    <w:rsid w:val="008465E0"/>
    <w:rsid w:val="00847C0A"/>
    <w:rsid w:val="008512C4"/>
    <w:rsid w:val="008527C1"/>
    <w:rsid w:val="008528A0"/>
    <w:rsid w:val="0085523D"/>
    <w:rsid w:val="00860131"/>
    <w:rsid w:val="00860860"/>
    <w:rsid w:val="0086320D"/>
    <w:rsid w:val="00864147"/>
    <w:rsid w:val="00864468"/>
    <w:rsid w:val="00866547"/>
    <w:rsid w:val="00866E71"/>
    <w:rsid w:val="008729BF"/>
    <w:rsid w:val="00880333"/>
    <w:rsid w:val="00882BB8"/>
    <w:rsid w:val="00887B9D"/>
    <w:rsid w:val="00891D84"/>
    <w:rsid w:val="00892924"/>
    <w:rsid w:val="008935BD"/>
    <w:rsid w:val="008936DF"/>
    <w:rsid w:val="00896040"/>
    <w:rsid w:val="008A02D1"/>
    <w:rsid w:val="008A198E"/>
    <w:rsid w:val="008A1C40"/>
    <w:rsid w:val="008B57B6"/>
    <w:rsid w:val="008B61E3"/>
    <w:rsid w:val="008B7C9E"/>
    <w:rsid w:val="008C140F"/>
    <w:rsid w:val="008C1ADB"/>
    <w:rsid w:val="008C3BD5"/>
    <w:rsid w:val="008C3F11"/>
    <w:rsid w:val="008C474C"/>
    <w:rsid w:val="008C50C9"/>
    <w:rsid w:val="008C56D8"/>
    <w:rsid w:val="008D2A67"/>
    <w:rsid w:val="008D33FF"/>
    <w:rsid w:val="008D6221"/>
    <w:rsid w:val="008E1EE6"/>
    <w:rsid w:val="008E26F2"/>
    <w:rsid w:val="008E31CF"/>
    <w:rsid w:val="008E3579"/>
    <w:rsid w:val="008E5286"/>
    <w:rsid w:val="00901C68"/>
    <w:rsid w:val="00903AC3"/>
    <w:rsid w:val="00906F50"/>
    <w:rsid w:val="009110AC"/>
    <w:rsid w:val="009150F6"/>
    <w:rsid w:val="00915E24"/>
    <w:rsid w:val="009228DF"/>
    <w:rsid w:val="00924BDC"/>
    <w:rsid w:val="009254D2"/>
    <w:rsid w:val="00925712"/>
    <w:rsid w:val="00926EA9"/>
    <w:rsid w:val="00930F98"/>
    <w:rsid w:val="009314D1"/>
    <w:rsid w:val="0093339A"/>
    <w:rsid w:val="00933E50"/>
    <w:rsid w:val="00934193"/>
    <w:rsid w:val="00934F6E"/>
    <w:rsid w:val="00935DAC"/>
    <w:rsid w:val="00937A0B"/>
    <w:rsid w:val="00940090"/>
    <w:rsid w:val="0094233D"/>
    <w:rsid w:val="00950ACA"/>
    <w:rsid w:val="009524C2"/>
    <w:rsid w:val="009531F7"/>
    <w:rsid w:val="00953942"/>
    <w:rsid w:val="00957A5B"/>
    <w:rsid w:val="00957F22"/>
    <w:rsid w:val="00961F15"/>
    <w:rsid w:val="00962FE4"/>
    <w:rsid w:val="00964E6F"/>
    <w:rsid w:val="009655B1"/>
    <w:rsid w:val="009665AC"/>
    <w:rsid w:val="00981CD4"/>
    <w:rsid w:val="00983187"/>
    <w:rsid w:val="009836B4"/>
    <w:rsid w:val="00983AC5"/>
    <w:rsid w:val="00985B65"/>
    <w:rsid w:val="00990B18"/>
    <w:rsid w:val="00991676"/>
    <w:rsid w:val="009923B7"/>
    <w:rsid w:val="009961A2"/>
    <w:rsid w:val="009972EC"/>
    <w:rsid w:val="00997FB7"/>
    <w:rsid w:val="009A4F0C"/>
    <w:rsid w:val="009A72C3"/>
    <w:rsid w:val="009B2208"/>
    <w:rsid w:val="009B700D"/>
    <w:rsid w:val="009B7F1B"/>
    <w:rsid w:val="009C09A6"/>
    <w:rsid w:val="009C403D"/>
    <w:rsid w:val="009C6632"/>
    <w:rsid w:val="009D0800"/>
    <w:rsid w:val="009D1272"/>
    <w:rsid w:val="009D1EBF"/>
    <w:rsid w:val="009D2629"/>
    <w:rsid w:val="009D38ED"/>
    <w:rsid w:val="009D3B3D"/>
    <w:rsid w:val="009D4156"/>
    <w:rsid w:val="009D6930"/>
    <w:rsid w:val="009E3A57"/>
    <w:rsid w:val="009E7076"/>
    <w:rsid w:val="009E7AC9"/>
    <w:rsid w:val="009F05DB"/>
    <w:rsid w:val="009F413A"/>
    <w:rsid w:val="00A00F2A"/>
    <w:rsid w:val="00A03212"/>
    <w:rsid w:val="00A05A1C"/>
    <w:rsid w:val="00A10563"/>
    <w:rsid w:val="00A1578B"/>
    <w:rsid w:val="00A15B48"/>
    <w:rsid w:val="00A16867"/>
    <w:rsid w:val="00A17909"/>
    <w:rsid w:val="00A2173F"/>
    <w:rsid w:val="00A2322E"/>
    <w:rsid w:val="00A244C7"/>
    <w:rsid w:val="00A2492C"/>
    <w:rsid w:val="00A26654"/>
    <w:rsid w:val="00A26ED3"/>
    <w:rsid w:val="00A3105B"/>
    <w:rsid w:val="00A34B81"/>
    <w:rsid w:val="00A34F95"/>
    <w:rsid w:val="00A41210"/>
    <w:rsid w:val="00A415BC"/>
    <w:rsid w:val="00A44C60"/>
    <w:rsid w:val="00A5096A"/>
    <w:rsid w:val="00A55CAA"/>
    <w:rsid w:val="00A56BCD"/>
    <w:rsid w:val="00A57D44"/>
    <w:rsid w:val="00A60012"/>
    <w:rsid w:val="00A6195F"/>
    <w:rsid w:val="00A639F2"/>
    <w:rsid w:val="00A71299"/>
    <w:rsid w:val="00A72394"/>
    <w:rsid w:val="00A746B2"/>
    <w:rsid w:val="00A75470"/>
    <w:rsid w:val="00A77604"/>
    <w:rsid w:val="00A77F5B"/>
    <w:rsid w:val="00A800A3"/>
    <w:rsid w:val="00A8495F"/>
    <w:rsid w:val="00A917E0"/>
    <w:rsid w:val="00A94C01"/>
    <w:rsid w:val="00AA010F"/>
    <w:rsid w:val="00AA27C1"/>
    <w:rsid w:val="00AA4F17"/>
    <w:rsid w:val="00AA5147"/>
    <w:rsid w:val="00AA655B"/>
    <w:rsid w:val="00AA7D28"/>
    <w:rsid w:val="00AB3E83"/>
    <w:rsid w:val="00AB5B26"/>
    <w:rsid w:val="00AB7DBF"/>
    <w:rsid w:val="00AC11F5"/>
    <w:rsid w:val="00AC199E"/>
    <w:rsid w:val="00AC1AA3"/>
    <w:rsid w:val="00AC6950"/>
    <w:rsid w:val="00AD16D7"/>
    <w:rsid w:val="00AD6FC8"/>
    <w:rsid w:val="00AE3CD1"/>
    <w:rsid w:val="00AE41D5"/>
    <w:rsid w:val="00AE4D73"/>
    <w:rsid w:val="00AF196F"/>
    <w:rsid w:val="00AF1C92"/>
    <w:rsid w:val="00AF426D"/>
    <w:rsid w:val="00AF7B9B"/>
    <w:rsid w:val="00B04DDC"/>
    <w:rsid w:val="00B06F8B"/>
    <w:rsid w:val="00B12AC6"/>
    <w:rsid w:val="00B156EA"/>
    <w:rsid w:val="00B15880"/>
    <w:rsid w:val="00B1673D"/>
    <w:rsid w:val="00B16E71"/>
    <w:rsid w:val="00B21F10"/>
    <w:rsid w:val="00B250ED"/>
    <w:rsid w:val="00B25C26"/>
    <w:rsid w:val="00B261BA"/>
    <w:rsid w:val="00B30365"/>
    <w:rsid w:val="00B3064A"/>
    <w:rsid w:val="00B3473A"/>
    <w:rsid w:val="00B3588A"/>
    <w:rsid w:val="00B35AB3"/>
    <w:rsid w:val="00B36061"/>
    <w:rsid w:val="00B36A9C"/>
    <w:rsid w:val="00B37787"/>
    <w:rsid w:val="00B4230E"/>
    <w:rsid w:val="00B4506F"/>
    <w:rsid w:val="00B45D0C"/>
    <w:rsid w:val="00B469AD"/>
    <w:rsid w:val="00B46F92"/>
    <w:rsid w:val="00B4727E"/>
    <w:rsid w:val="00B5180A"/>
    <w:rsid w:val="00B51E64"/>
    <w:rsid w:val="00B53C3B"/>
    <w:rsid w:val="00B54E70"/>
    <w:rsid w:val="00B55827"/>
    <w:rsid w:val="00B5585C"/>
    <w:rsid w:val="00B56865"/>
    <w:rsid w:val="00B602C9"/>
    <w:rsid w:val="00B6148C"/>
    <w:rsid w:val="00B62845"/>
    <w:rsid w:val="00B64835"/>
    <w:rsid w:val="00B66A7E"/>
    <w:rsid w:val="00B702D5"/>
    <w:rsid w:val="00B70C5F"/>
    <w:rsid w:val="00B71AEF"/>
    <w:rsid w:val="00B723C6"/>
    <w:rsid w:val="00B72FAD"/>
    <w:rsid w:val="00B800CB"/>
    <w:rsid w:val="00B8074B"/>
    <w:rsid w:val="00B8101A"/>
    <w:rsid w:val="00B81D70"/>
    <w:rsid w:val="00B861AB"/>
    <w:rsid w:val="00B944EB"/>
    <w:rsid w:val="00BA2514"/>
    <w:rsid w:val="00BA2A45"/>
    <w:rsid w:val="00BA57E5"/>
    <w:rsid w:val="00BB27C2"/>
    <w:rsid w:val="00BB2D38"/>
    <w:rsid w:val="00BB4DDA"/>
    <w:rsid w:val="00BB517A"/>
    <w:rsid w:val="00BB6716"/>
    <w:rsid w:val="00BB7455"/>
    <w:rsid w:val="00BB7D50"/>
    <w:rsid w:val="00BC355F"/>
    <w:rsid w:val="00BC7CB0"/>
    <w:rsid w:val="00BD0575"/>
    <w:rsid w:val="00BD0A21"/>
    <w:rsid w:val="00BD12AC"/>
    <w:rsid w:val="00BD29BB"/>
    <w:rsid w:val="00BD75B4"/>
    <w:rsid w:val="00BD75B8"/>
    <w:rsid w:val="00BE125E"/>
    <w:rsid w:val="00BE5440"/>
    <w:rsid w:val="00BE5843"/>
    <w:rsid w:val="00BF0359"/>
    <w:rsid w:val="00BF3AF0"/>
    <w:rsid w:val="00BF57D7"/>
    <w:rsid w:val="00C01E8F"/>
    <w:rsid w:val="00C0501F"/>
    <w:rsid w:val="00C05223"/>
    <w:rsid w:val="00C06F2F"/>
    <w:rsid w:val="00C07885"/>
    <w:rsid w:val="00C1006E"/>
    <w:rsid w:val="00C136F8"/>
    <w:rsid w:val="00C146F6"/>
    <w:rsid w:val="00C1563C"/>
    <w:rsid w:val="00C17469"/>
    <w:rsid w:val="00C17FE6"/>
    <w:rsid w:val="00C20799"/>
    <w:rsid w:val="00C21B54"/>
    <w:rsid w:val="00C22FB8"/>
    <w:rsid w:val="00C26260"/>
    <w:rsid w:val="00C31F64"/>
    <w:rsid w:val="00C35E86"/>
    <w:rsid w:val="00C4061F"/>
    <w:rsid w:val="00C42E2E"/>
    <w:rsid w:val="00C43AC5"/>
    <w:rsid w:val="00C522BD"/>
    <w:rsid w:val="00C535EC"/>
    <w:rsid w:val="00C5687D"/>
    <w:rsid w:val="00C634E0"/>
    <w:rsid w:val="00C63F2A"/>
    <w:rsid w:val="00C644DC"/>
    <w:rsid w:val="00C64F11"/>
    <w:rsid w:val="00C65A69"/>
    <w:rsid w:val="00C72FB8"/>
    <w:rsid w:val="00C81460"/>
    <w:rsid w:val="00C83C37"/>
    <w:rsid w:val="00C83CB7"/>
    <w:rsid w:val="00C86C46"/>
    <w:rsid w:val="00C907C0"/>
    <w:rsid w:val="00C90E5E"/>
    <w:rsid w:val="00C9158B"/>
    <w:rsid w:val="00C93837"/>
    <w:rsid w:val="00C96B28"/>
    <w:rsid w:val="00C972B7"/>
    <w:rsid w:val="00C97F15"/>
    <w:rsid w:val="00CA3160"/>
    <w:rsid w:val="00CA398B"/>
    <w:rsid w:val="00CB0030"/>
    <w:rsid w:val="00CB1209"/>
    <w:rsid w:val="00CB2800"/>
    <w:rsid w:val="00CB4934"/>
    <w:rsid w:val="00CB4970"/>
    <w:rsid w:val="00CB4F6D"/>
    <w:rsid w:val="00CC1429"/>
    <w:rsid w:val="00CC3B8E"/>
    <w:rsid w:val="00CC4CB1"/>
    <w:rsid w:val="00CD36BC"/>
    <w:rsid w:val="00CD50DF"/>
    <w:rsid w:val="00CD5373"/>
    <w:rsid w:val="00CD6E8D"/>
    <w:rsid w:val="00CD724F"/>
    <w:rsid w:val="00CE188C"/>
    <w:rsid w:val="00CE4818"/>
    <w:rsid w:val="00CF148C"/>
    <w:rsid w:val="00CF6552"/>
    <w:rsid w:val="00D00D53"/>
    <w:rsid w:val="00D02170"/>
    <w:rsid w:val="00D03058"/>
    <w:rsid w:val="00D068F0"/>
    <w:rsid w:val="00D0775C"/>
    <w:rsid w:val="00D11D8B"/>
    <w:rsid w:val="00D11F41"/>
    <w:rsid w:val="00D1371E"/>
    <w:rsid w:val="00D144FA"/>
    <w:rsid w:val="00D21043"/>
    <w:rsid w:val="00D2651C"/>
    <w:rsid w:val="00D265EF"/>
    <w:rsid w:val="00D2761D"/>
    <w:rsid w:val="00D326A5"/>
    <w:rsid w:val="00D34B0F"/>
    <w:rsid w:val="00D3558B"/>
    <w:rsid w:val="00D35A62"/>
    <w:rsid w:val="00D405E5"/>
    <w:rsid w:val="00D45295"/>
    <w:rsid w:val="00D463F1"/>
    <w:rsid w:val="00D524BB"/>
    <w:rsid w:val="00D531F1"/>
    <w:rsid w:val="00D53B88"/>
    <w:rsid w:val="00D561C8"/>
    <w:rsid w:val="00D57CCE"/>
    <w:rsid w:val="00D64346"/>
    <w:rsid w:val="00D65ADD"/>
    <w:rsid w:val="00D65DB9"/>
    <w:rsid w:val="00D65E8E"/>
    <w:rsid w:val="00D6703D"/>
    <w:rsid w:val="00D67B7C"/>
    <w:rsid w:val="00D717DA"/>
    <w:rsid w:val="00D7188B"/>
    <w:rsid w:val="00D7659E"/>
    <w:rsid w:val="00D815CF"/>
    <w:rsid w:val="00D83A33"/>
    <w:rsid w:val="00D84BA5"/>
    <w:rsid w:val="00D856E6"/>
    <w:rsid w:val="00D87CAE"/>
    <w:rsid w:val="00D91309"/>
    <w:rsid w:val="00D91793"/>
    <w:rsid w:val="00D946B0"/>
    <w:rsid w:val="00D97619"/>
    <w:rsid w:val="00DA20AE"/>
    <w:rsid w:val="00DA2679"/>
    <w:rsid w:val="00DA3039"/>
    <w:rsid w:val="00DA592B"/>
    <w:rsid w:val="00DA60ED"/>
    <w:rsid w:val="00DA6B88"/>
    <w:rsid w:val="00DA73B6"/>
    <w:rsid w:val="00DB127D"/>
    <w:rsid w:val="00DB3C31"/>
    <w:rsid w:val="00DB3C34"/>
    <w:rsid w:val="00DC3658"/>
    <w:rsid w:val="00DC76F5"/>
    <w:rsid w:val="00DD0619"/>
    <w:rsid w:val="00DD2442"/>
    <w:rsid w:val="00DD334A"/>
    <w:rsid w:val="00DD56DA"/>
    <w:rsid w:val="00DD62AD"/>
    <w:rsid w:val="00DD6D02"/>
    <w:rsid w:val="00DD7153"/>
    <w:rsid w:val="00DE16D8"/>
    <w:rsid w:val="00DE1A2E"/>
    <w:rsid w:val="00DE44E6"/>
    <w:rsid w:val="00DF0763"/>
    <w:rsid w:val="00DF1CF0"/>
    <w:rsid w:val="00DF3C78"/>
    <w:rsid w:val="00DF4F58"/>
    <w:rsid w:val="00E0531F"/>
    <w:rsid w:val="00E11F2F"/>
    <w:rsid w:val="00E13A3A"/>
    <w:rsid w:val="00E14CD2"/>
    <w:rsid w:val="00E25741"/>
    <w:rsid w:val="00E301AE"/>
    <w:rsid w:val="00E315BC"/>
    <w:rsid w:val="00E33610"/>
    <w:rsid w:val="00E35139"/>
    <w:rsid w:val="00E417D8"/>
    <w:rsid w:val="00E442DF"/>
    <w:rsid w:val="00E44555"/>
    <w:rsid w:val="00E4526A"/>
    <w:rsid w:val="00E502D5"/>
    <w:rsid w:val="00E50608"/>
    <w:rsid w:val="00E5165B"/>
    <w:rsid w:val="00E52ABA"/>
    <w:rsid w:val="00E5314F"/>
    <w:rsid w:val="00E63CF2"/>
    <w:rsid w:val="00E64613"/>
    <w:rsid w:val="00E64D23"/>
    <w:rsid w:val="00E653E3"/>
    <w:rsid w:val="00E66909"/>
    <w:rsid w:val="00E66AEE"/>
    <w:rsid w:val="00E66B50"/>
    <w:rsid w:val="00E7052E"/>
    <w:rsid w:val="00E70FF5"/>
    <w:rsid w:val="00E72331"/>
    <w:rsid w:val="00E736A7"/>
    <w:rsid w:val="00E8318A"/>
    <w:rsid w:val="00E87C26"/>
    <w:rsid w:val="00E92C76"/>
    <w:rsid w:val="00EA2361"/>
    <w:rsid w:val="00EB11D4"/>
    <w:rsid w:val="00EB2886"/>
    <w:rsid w:val="00EB2E2B"/>
    <w:rsid w:val="00EB398E"/>
    <w:rsid w:val="00EB6755"/>
    <w:rsid w:val="00EC4096"/>
    <w:rsid w:val="00EC429C"/>
    <w:rsid w:val="00EC59A7"/>
    <w:rsid w:val="00EC6A51"/>
    <w:rsid w:val="00ED0199"/>
    <w:rsid w:val="00ED05AC"/>
    <w:rsid w:val="00ED10E2"/>
    <w:rsid w:val="00ED3B94"/>
    <w:rsid w:val="00EE1126"/>
    <w:rsid w:val="00EE2329"/>
    <w:rsid w:val="00EE300B"/>
    <w:rsid w:val="00EE4050"/>
    <w:rsid w:val="00EE4149"/>
    <w:rsid w:val="00EF0E3A"/>
    <w:rsid w:val="00EF28CB"/>
    <w:rsid w:val="00EF2D05"/>
    <w:rsid w:val="00EF65EB"/>
    <w:rsid w:val="00F01A70"/>
    <w:rsid w:val="00F04867"/>
    <w:rsid w:val="00F04E3E"/>
    <w:rsid w:val="00F10771"/>
    <w:rsid w:val="00F11DDE"/>
    <w:rsid w:val="00F1222C"/>
    <w:rsid w:val="00F15258"/>
    <w:rsid w:val="00F152F5"/>
    <w:rsid w:val="00F205E5"/>
    <w:rsid w:val="00F20AA8"/>
    <w:rsid w:val="00F244CC"/>
    <w:rsid w:val="00F250C4"/>
    <w:rsid w:val="00F26473"/>
    <w:rsid w:val="00F31935"/>
    <w:rsid w:val="00F34A01"/>
    <w:rsid w:val="00F363E7"/>
    <w:rsid w:val="00F509F2"/>
    <w:rsid w:val="00F512A3"/>
    <w:rsid w:val="00F51AB4"/>
    <w:rsid w:val="00F523A8"/>
    <w:rsid w:val="00F54723"/>
    <w:rsid w:val="00F5513B"/>
    <w:rsid w:val="00F56A87"/>
    <w:rsid w:val="00F57359"/>
    <w:rsid w:val="00F57AF5"/>
    <w:rsid w:val="00F60A86"/>
    <w:rsid w:val="00F60B4A"/>
    <w:rsid w:val="00F62B87"/>
    <w:rsid w:val="00F64D8A"/>
    <w:rsid w:val="00F65208"/>
    <w:rsid w:val="00F67621"/>
    <w:rsid w:val="00F67BE6"/>
    <w:rsid w:val="00F702E1"/>
    <w:rsid w:val="00F71172"/>
    <w:rsid w:val="00F71244"/>
    <w:rsid w:val="00F72557"/>
    <w:rsid w:val="00F72CA7"/>
    <w:rsid w:val="00F766B8"/>
    <w:rsid w:val="00F7786A"/>
    <w:rsid w:val="00F826D2"/>
    <w:rsid w:val="00F83726"/>
    <w:rsid w:val="00F8481F"/>
    <w:rsid w:val="00F86B33"/>
    <w:rsid w:val="00F91C17"/>
    <w:rsid w:val="00F926BD"/>
    <w:rsid w:val="00F92BEF"/>
    <w:rsid w:val="00F949B1"/>
    <w:rsid w:val="00F958EE"/>
    <w:rsid w:val="00F9651E"/>
    <w:rsid w:val="00F965A9"/>
    <w:rsid w:val="00F96C0E"/>
    <w:rsid w:val="00F96EEB"/>
    <w:rsid w:val="00F96F8A"/>
    <w:rsid w:val="00F9761F"/>
    <w:rsid w:val="00FA102C"/>
    <w:rsid w:val="00FB1C73"/>
    <w:rsid w:val="00FB1FFE"/>
    <w:rsid w:val="00FB211E"/>
    <w:rsid w:val="00FB3124"/>
    <w:rsid w:val="00FB32EE"/>
    <w:rsid w:val="00FB5491"/>
    <w:rsid w:val="00FC0929"/>
    <w:rsid w:val="00FC55A6"/>
    <w:rsid w:val="00FC5616"/>
    <w:rsid w:val="00FC7766"/>
    <w:rsid w:val="00FD2563"/>
    <w:rsid w:val="00FD328C"/>
    <w:rsid w:val="00FD3981"/>
    <w:rsid w:val="00FD7299"/>
    <w:rsid w:val="00FE1FDA"/>
    <w:rsid w:val="00FE2094"/>
    <w:rsid w:val="00FE764B"/>
    <w:rsid w:val="00FF0A29"/>
    <w:rsid w:val="00FF25D5"/>
    <w:rsid w:val="00FF2D2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612CFF"/>
  <w15:chartTrackingRefBased/>
  <w15:docId w15:val="{FCF8CE7F-A8E7-4E34-95B5-ABEA302D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54D24"/>
    <w:pPr>
      <w:spacing w:after="150" w:line="276" w:lineRule="auto"/>
      <w:jc w:val="both"/>
    </w:pPr>
  </w:style>
  <w:style w:type="paragraph" w:styleId="Cmsor1">
    <w:name w:val="heading 1"/>
    <w:basedOn w:val="Norml"/>
    <w:next w:val="Norml"/>
    <w:link w:val="Cmsor1Char"/>
    <w:qFormat/>
    <w:rsid w:val="00554D24"/>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554D24"/>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554D24"/>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554D24"/>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554D24"/>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554D24"/>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554D24"/>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554D24"/>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554D24"/>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554D24"/>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554D24"/>
  </w:style>
  <w:style w:type="table" w:customStyle="1" w:styleId="tblzat-mtrix">
    <w:name w:val="táblázat - mátrix"/>
    <w:basedOn w:val="Normltblzat"/>
    <w:uiPriority w:val="2"/>
    <w:qFormat/>
    <w:rsid w:val="00554D24"/>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554D24"/>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554D24"/>
    <w:pPr>
      <w:numPr>
        <w:numId w:val="9"/>
      </w:numPr>
      <w:contextualSpacing/>
    </w:pPr>
  </w:style>
  <w:style w:type="character" w:styleId="Hiperhivatkozs">
    <w:name w:val="Hyperlink"/>
    <w:basedOn w:val="Vgjegyzet-hivatkozs"/>
    <w:uiPriority w:val="99"/>
    <w:rsid w:val="00554D24"/>
    <w:rPr>
      <w:rFonts w:ascii="Calibri" w:hAnsi="Calibri"/>
      <w:color w:val="0000FF"/>
      <w:sz w:val="20"/>
      <w:u w:val="single"/>
      <w:vertAlign w:val="superscript"/>
    </w:rPr>
  </w:style>
  <w:style w:type="table" w:customStyle="1" w:styleId="tblzat-oldallces">
    <w:name w:val="táblázat - oldalléces"/>
    <w:basedOn w:val="Normltblzat"/>
    <w:uiPriority w:val="3"/>
    <w:qFormat/>
    <w:rsid w:val="00554D24"/>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554D24"/>
    <w:rPr>
      <w:vertAlign w:val="superscript"/>
    </w:rPr>
  </w:style>
  <w:style w:type="paragraph" w:styleId="Buborkszveg">
    <w:name w:val="Balloon Text"/>
    <w:basedOn w:val="Norml"/>
    <w:link w:val="BuborkszvegChar"/>
    <w:uiPriority w:val="99"/>
    <w:semiHidden/>
    <w:unhideWhenUsed/>
    <w:rsid w:val="00554D24"/>
    <w:rPr>
      <w:rFonts w:ascii="Tahoma" w:hAnsi="Tahoma" w:cs="Tahoma"/>
      <w:sz w:val="16"/>
      <w:szCs w:val="16"/>
    </w:rPr>
  </w:style>
  <w:style w:type="paragraph" w:customStyle="1" w:styleId="Magyarzszveg">
    <w:name w:val="Magyarázó szöveg"/>
    <w:basedOn w:val="Norml"/>
    <w:next w:val="Norml"/>
    <w:uiPriority w:val="7"/>
    <w:rsid w:val="00554D24"/>
    <w:rPr>
      <w:color w:val="F6A800" w:themeColor="accent5"/>
      <w:sz w:val="18"/>
    </w:rPr>
  </w:style>
  <w:style w:type="character" w:customStyle="1" w:styleId="BuborkszvegChar">
    <w:name w:val="Buborékszöveg Char"/>
    <w:basedOn w:val="Bekezdsalapbettpusa"/>
    <w:link w:val="Buborkszveg"/>
    <w:uiPriority w:val="99"/>
    <w:semiHidden/>
    <w:rsid w:val="00554D24"/>
    <w:rPr>
      <w:rFonts w:ascii="Tahoma" w:hAnsi="Tahoma" w:cs="Tahoma"/>
      <w:sz w:val="16"/>
      <w:szCs w:val="16"/>
    </w:rPr>
  </w:style>
  <w:style w:type="paragraph" w:styleId="lfej">
    <w:name w:val="header"/>
    <w:basedOn w:val="Norml"/>
    <w:link w:val="lfejChar"/>
    <w:uiPriority w:val="99"/>
    <w:semiHidden/>
    <w:unhideWhenUsed/>
    <w:rsid w:val="00554D24"/>
    <w:pPr>
      <w:tabs>
        <w:tab w:val="center" w:pos="4536"/>
        <w:tab w:val="right" w:pos="9072"/>
      </w:tabs>
    </w:pPr>
  </w:style>
  <w:style w:type="character" w:customStyle="1" w:styleId="lfejChar">
    <w:name w:val="Élőfej Char"/>
    <w:basedOn w:val="Bekezdsalapbettpusa"/>
    <w:link w:val="lfej"/>
    <w:uiPriority w:val="99"/>
    <w:semiHidden/>
    <w:rsid w:val="00554D24"/>
  </w:style>
  <w:style w:type="paragraph" w:styleId="llb">
    <w:name w:val="footer"/>
    <w:basedOn w:val="Norml"/>
    <w:link w:val="llbChar"/>
    <w:uiPriority w:val="99"/>
    <w:semiHidden/>
    <w:unhideWhenUsed/>
    <w:rsid w:val="00554D24"/>
    <w:pPr>
      <w:tabs>
        <w:tab w:val="center" w:pos="4536"/>
        <w:tab w:val="right" w:pos="9072"/>
      </w:tabs>
    </w:pPr>
  </w:style>
  <w:style w:type="character" w:customStyle="1" w:styleId="llbChar">
    <w:name w:val="Élőláb Char"/>
    <w:basedOn w:val="Bekezdsalapbettpusa"/>
    <w:link w:val="llb"/>
    <w:uiPriority w:val="99"/>
    <w:semiHidden/>
    <w:rsid w:val="00554D24"/>
  </w:style>
  <w:style w:type="paragraph" w:customStyle="1" w:styleId="Szmozs">
    <w:name w:val="Számozás"/>
    <w:basedOn w:val="Norml"/>
    <w:uiPriority w:val="4"/>
    <w:qFormat/>
    <w:rsid w:val="00554D24"/>
    <w:pPr>
      <w:numPr>
        <w:numId w:val="4"/>
      </w:numPr>
      <w:spacing w:before="120"/>
      <w:contextualSpacing/>
    </w:pPr>
  </w:style>
  <w:style w:type="table" w:styleId="Rcsostblzat">
    <w:name w:val="Table Grid"/>
    <w:aliases w:val="Szegély nélküli"/>
    <w:basedOn w:val="Normltblzat"/>
    <w:uiPriority w:val="59"/>
    <w:rsid w:val="00554D24"/>
    <w:pPr>
      <w:contextualSpacing/>
    </w:pPr>
    <w:tblPr/>
    <w:tcPr>
      <w:vAlign w:val="center"/>
    </w:tcPr>
  </w:style>
  <w:style w:type="character" w:customStyle="1" w:styleId="Cmsor4Char">
    <w:name w:val="Címsor 4 Char"/>
    <w:basedOn w:val="Bekezdsalapbettpusa"/>
    <w:link w:val="Cmsor4"/>
    <w:rsid w:val="00554D24"/>
    <w:rPr>
      <w:iCs/>
      <w:color w:val="0C2148" w:themeColor="text2"/>
      <w:szCs w:val="30"/>
    </w:rPr>
  </w:style>
  <w:style w:type="character" w:customStyle="1" w:styleId="Cmsor5Char">
    <w:name w:val="Címsor 5 Char"/>
    <w:basedOn w:val="Bekezdsalapbettpusa"/>
    <w:link w:val="Cmsor5"/>
    <w:rsid w:val="00554D24"/>
    <w:rPr>
      <w:color w:val="0C2148" w:themeColor="text2"/>
      <w:szCs w:val="26"/>
    </w:rPr>
  </w:style>
  <w:style w:type="character" w:customStyle="1" w:styleId="Cmsor6Char">
    <w:name w:val="Címsor 6 Char"/>
    <w:basedOn w:val="Bekezdsalapbettpusa"/>
    <w:link w:val="Cmsor6"/>
    <w:rsid w:val="00554D24"/>
    <w:rPr>
      <w:color w:val="0C2148" w:themeColor="text2"/>
    </w:rPr>
  </w:style>
  <w:style w:type="character" w:customStyle="1" w:styleId="Cmsor1Char">
    <w:name w:val="Címsor 1 Char"/>
    <w:basedOn w:val="Bekezdsalapbettpusa"/>
    <w:link w:val="Cmsor1"/>
    <w:rsid w:val="00554D24"/>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554D24"/>
    <w:rPr>
      <w:b/>
      <w:color w:val="0C2148" w:themeColor="text2"/>
      <w:sz w:val="24"/>
      <w:szCs w:val="38"/>
    </w:rPr>
  </w:style>
  <w:style w:type="character" w:customStyle="1" w:styleId="Cmsor3Char">
    <w:name w:val="Címsor 3 Char"/>
    <w:basedOn w:val="Bekezdsalapbettpusa"/>
    <w:link w:val="Cmsor3"/>
    <w:rsid w:val="00554D24"/>
    <w:rPr>
      <w:bCs/>
      <w:color w:val="0C2148" w:themeColor="text2"/>
      <w:szCs w:val="34"/>
    </w:rPr>
  </w:style>
  <w:style w:type="paragraph" w:styleId="Cm">
    <w:name w:val="Title"/>
    <w:basedOn w:val="Norml"/>
    <w:next w:val="Norml"/>
    <w:link w:val="CmChar"/>
    <w:uiPriority w:val="3"/>
    <w:qFormat/>
    <w:rsid w:val="00554D24"/>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554D24"/>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554D24"/>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554D24"/>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554D24"/>
    <w:rPr>
      <w:rFonts w:eastAsiaTheme="majorEastAsia" w:cstheme="majorBidi"/>
      <w:i/>
      <w:iCs/>
      <w:color w:val="404040" w:themeColor="text1" w:themeTint="BF"/>
    </w:rPr>
  </w:style>
  <w:style w:type="numbering" w:customStyle="1" w:styleId="Style1">
    <w:name w:val="Style1"/>
    <w:uiPriority w:val="99"/>
    <w:rsid w:val="00554D24"/>
    <w:pPr>
      <w:numPr>
        <w:numId w:val="1"/>
      </w:numPr>
    </w:pPr>
  </w:style>
  <w:style w:type="paragraph" w:styleId="TJ7">
    <w:name w:val="toc 7"/>
    <w:basedOn w:val="Norml"/>
    <w:next w:val="Norml"/>
    <w:autoRedefine/>
    <w:uiPriority w:val="99"/>
    <w:semiHidden/>
    <w:locked/>
    <w:rsid w:val="00554D24"/>
    <w:pPr>
      <w:spacing w:after="100"/>
      <w:ind w:left="1200"/>
    </w:pPr>
    <w:rPr>
      <w:color w:val="385623" w:themeColor="accent6" w:themeShade="80"/>
    </w:rPr>
  </w:style>
  <w:style w:type="paragraph" w:styleId="TJ8">
    <w:name w:val="toc 8"/>
    <w:basedOn w:val="Norml"/>
    <w:next w:val="Norml"/>
    <w:autoRedefine/>
    <w:uiPriority w:val="99"/>
    <w:semiHidden/>
    <w:locked/>
    <w:rsid w:val="00554D24"/>
    <w:pPr>
      <w:spacing w:after="100"/>
      <w:ind w:left="1400"/>
    </w:pPr>
    <w:rPr>
      <w:color w:val="385623" w:themeColor="accent6" w:themeShade="80"/>
    </w:rPr>
  </w:style>
  <w:style w:type="paragraph" w:styleId="TJ9">
    <w:name w:val="toc 9"/>
    <w:basedOn w:val="Norml"/>
    <w:next w:val="Norml"/>
    <w:autoRedefine/>
    <w:uiPriority w:val="99"/>
    <w:semiHidden/>
    <w:locked/>
    <w:rsid w:val="00554D24"/>
    <w:pPr>
      <w:spacing w:after="100"/>
      <w:ind w:left="1600"/>
    </w:pPr>
    <w:rPr>
      <w:color w:val="385623" w:themeColor="accent6" w:themeShade="80"/>
    </w:rPr>
  </w:style>
  <w:style w:type="table" w:customStyle="1" w:styleId="Calendar2">
    <w:name w:val="Calendar 2"/>
    <w:basedOn w:val="Normltblzat"/>
    <w:uiPriority w:val="99"/>
    <w:qFormat/>
    <w:rsid w:val="00554D24"/>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554D24"/>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554D24"/>
    <w:rPr>
      <w:rFonts w:eastAsiaTheme="minorEastAsia"/>
      <w:color w:val="0C2148" w:themeColor="text2"/>
      <w:sz w:val="16"/>
    </w:rPr>
  </w:style>
  <w:style w:type="character" w:styleId="Finomkiemels">
    <w:name w:val="Subtle Emphasis"/>
    <w:basedOn w:val="Bekezdsalapbettpusa"/>
    <w:uiPriority w:val="19"/>
    <w:qFormat/>
    <w:rsid w:val="00554D24"/>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554D24"/>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554D24"/>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554D24"/>
    <w:rPr>
      <w:color w:val="385623" w:themeColor="accent6" w:themeShade="80"/>
    </w:rPr>
  </w:style>
  <w:style w:type="character" w:customStyle="1" w:styleId="VgjegyzetszvegeChar">
    <w:name w:val="Végjegyzet szövege Char"/>
    <w:basedOn w:val="Bekezdsalapbettpusa"/>
    <w:link w:val="Vgjegyzetszvege"/>
    <w:uiPriority w:val="99"/>
    <w:semiHidden/>
    <w:rsid w:val="00554D24"/>
    <w:rPr>
      <w:color w:val="385623" w:themeColor="accent6" w:themeShade="80"/>
    </w:rPr>
  </w:style>
  <w:style w:type="table" w:customStyle="1" w:styleId="Vilgosrnykols1jellszn1">
    <w:name w:val="Világos árnyékolás – 1. jelölőszín1"/>
    <w:basedOn w:val="Normltblzat"/>
    <w:uiPriority w:val="60"/>
    <w:rsid w:val="00554D24"/>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554D24"/>
    <w:pPr>
      <w:numPr>
        <w:numId w:val="5"/>
      </w:numPr>
    </w:pPr>
  </w:style>
  <w:style w:type="paragraph" w:customStyle="1" w:styleId="Tblaszvegstlus">
    <w:name w:val="Tábla szöveg stílus"/>
    <w:basedOn w:val="Norml"/>
    <w:link w:val="TblaszvegstlusChar"/>
    <w:uiPriority w:val="8"/>
    <w:qFormat/>
    <w:rsid w:val="00554D24"/>
  </w:style>
  <w:style w:type="character" w:customStyle="1" w:styleId="ListaszerbekezdsChar">
    <w:name w:val="Listaszerű bekezdés Char"/>
    <w:aliases w:val="Lista_1 Char,lista_2 Char"/>
    <w:basedOn w:val="Bekezdsalapbettpusa"/>
    <w:link w:val="Listaszerbekezds"/>
    <w:uiPriority w:val="4"/>
    <w:rsid w:val="00554D24"/>
  </w:style>
  <w:style w:type="character" w:customStyle="1" w:styleId="Listaszerbekezds2Char">
    <w:name w:val="Listaszerű bekezdés 2 Char"/>
    <w:basedOn w:val="ListaszerbekezdsChar"/>
    <w:link w:val="Listaszerbekezds2"/>
    <w:uiPriority w:val="4"/>
    <w:rsid w:val="00554D24"/>
  </w:style>
  <w:style w:type="character" w:customStyle="1" w:styleId="TblaszvegstlusChar">
    <w:name w:val="Tábla szöveg stílus Char"/>
    <w:basedOn w:val="Bekezdsalapbettpusa"/>
    <w:link w:val="Tblaszvegstlus"/>
    <w:uiPriority w:val="8"/>
    <w:rsid w:val="00554D24"/>
  </w:style>
  <w:style w:type="character" w:styleId="Finomhivatkozs">
    <w:name w:val="Subtle Reference"/>
    <w:basedOn w:val="Bekezdsalapbettpusa"/>
    <w:uiPriority w:val="31"/>
    <w:rsid w:val="00554D24"/>
    <w:rPr>
      <w:sz w:val="24"/>
      <w:szCs w:val="24"/>
      <w:u w:val="single"/>
    </w:rPr>
  </w:style>
  <w:style w:type="character" w:styleId="Ershivatkozs">
    <w:name w:val="Intense Reference"/>
    <w:basedOn w:val="Bekezdsalapbettpusa"/>
    <w:uiPriority w:val="32"/>
    <w:rsid w:val="00554D24"/>
    <w:rPr>
      <w:b/>
      <w:sz w:val="24"/>
      <w:u w:val="single"/>
    </w:rPr>
  </w:style>
  <w:style w:type="paragraph" w:customStyle="1" w:styleId="Listaszerbekezds2szint">
    <w:name w:val="Listaszerű bekezdés 2. szint"/>
    <w:basedOn w:val="Listaszerbekezds"/>
    <w:link w:val="Listaszerbekezds2szintChar"/>
    <w:uiPriority w:val="4"/>
    <w:qFormat/>
    <w:rsid w:val="00554D24"/>
    <w:pPr>
      <w:numPr>
        <w:numId w:val="8"/>
      </w:numPr>
    </w:pPr>
  </w:style>
  <w:style w:type="paragraph" w:customStyle="1" w:styleId="Listaszerbekezds3szint">
    <w:name w:val="Listaszerű bekezdés 3. szint"/>
    <w:basedOn w:val="Listaszerbekezds"/>
    <w:link w:val="Listaszerbekezds3szintChar"/>
    <w:uiPriority w:val="4"/>
    <w:qFormat/>
    <w:rsid w:val="00554D24"/>
    <w:pPr>
      <w:numPr>
        <w:ilvl w:val="2"/>
        <w:numId w:val="10"/>
      </w:numPr>
    </w:pPr>
  </w:style>
  <w:style w:type="character" w:customStyle="1" w:styleId="Listaszerbekezds2szintChar">
    <w:name w:val="Listaszerű bekezdés 2. szint Char"/>
    <w:basedOn w:val="ListaszerbekezdsChar"/>
    <w:link w:val="Listaszerbekezds2szint"/>
    <w:uiPriority w:val="4"/>
    <w:rsid w:val="00554D24"/>
  </w:style>
  <w:style w:type="character" w:customStyle="1" w:styleId="Listaszerbekezds3szintChar">
    <w:name w:val="Listaszerű bekezdés 3. szint Char"/>
    <w:basedOn w:val="ListaszerbekezdsChar"/>
    <w:link w:val="Listaszerbekezds3szint"/>
    <w:uiPriority w:val="4"/>
    <w:rsid w:val="00554D24"/>
  </w:style>
  <w:style w:type="paragraph" w:styleId="Alcm">
    <w:name w:val="Subtitle"/>
    <w:basedOn w:val="Norml"/>
    <w:next w:val="Norml"/>
    <w:link w:val="AlcmChar"/>
    <w:uiPriority w:val="11"/>
    <w:rsid w:val="00554D24"/>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554D24"/>
    <w:rPr>
      <w:rFonts w:eastAsiaTheme="majorEastAsia" w:cstheme="majorBidi"/>
    </w:rPr>
  </w:style>
  <w:style w:type="paragraph" w:customStyle="1" w:styleId="Listabetvel">
    <w:name w:val="Lista betűvel"/>
    <w:basedOn w:val="Listaszerbekezds"/>
    <w:link w:val="ListabetvelChar"/>
    <w:uiPriority w:val="4"/>
    <w:qFormat/>
    <w:rsid w:val="00554D24"/>
    <w:pPr>
      <w:numPr>
        <w:numId w:val="7"/>
      </w:numPr>
    </w:pPr>
  </w:style>
  <w:style w:type="character" w:customStyle="1" w:styleId="ListabetvelChar">
    <w:name w:val="Lista betűvel Char"/>
    <w:basedOn w:val="ListaszerbekezdsChar"/>
    <w:link w:val="Listabetvel"/>
    <w:uiPriority w:val="4"/>
    <w:rsid w:val="00554D24"/>
  </w:style>
  <w:style w:type="paragraph" w:customStyle="1" w:styleId="Erskiemels1">
    <w:name w:val="Erős kiemelés1"/>
    <w:basedOn w:val="Norml"/>
    <w:link w:val="ErskiemelsChar"/>
    <w:uiPriority w:val="5"/>
    <w:qFormat/>
    <w:rsid w:val="00554D24"/>
    <w:rPr>
      <w:b/>
      <w:i/>
    </w:rPr>
  </w:style>
  <w:style w:type="character" w:customStyle="1" w:styleId="ErskiemelsChar">
    <w:name w:val="Erős kiemelés Char"/>
    <w:basedOn w:val="Bekezdsalapbettpusa"/>
    <w:link w:val="Erskiemels1"/>
    <w:uiPriority w:val="5"/>
    <w:rsid w:val="00554D24"/>
    <w:rPr>
      <w:b/>
      <w:i/>
    </w:rPr>
  </w:style>
  <w:style w:type="paragraph" w:customStyle="1" w:styleId="Bold">
    <w:name w:val="Bold"/>
    <w:basedOn w:val="Norml"/>
    <w:link w:val="BoldChar"/>
    <w:uiPriority w:val="6"/>
    <w:qFormat/>
    <w:rsid w:val="00554D24"/>
    <w:rPr>
      <w:b/>
    </w:rPr>
  </w:style>
  <w:style w:type="character" w:customStyle="1" w:styleId="BoldChar">
    <w:name w:val="Bold Char"/>
    <w:basedOn w:val="Bekezdsalapbettpusa"/>
    <w:link w:val="Bold"/>
    <w:uiPriority w:val="6"/>
    <w:rsid w:val="00554D24"/>
    <w:rPr>
      <w:b/>
    </w:rPr>
  </w:style>
  <w:style w:type="character" w:styleId="Mrltotthiperhivatkozs">
    <w:name w:val="FollowedHyperlink"/>
    <w:basedOn w:val="Bekezdsalapbettpusa"/>
    <w:uiPriority w:val="99"/>
    <w:semiHidden/>
    <w:unhideWhenUsed/>
    <w:rsid w:val="00554D24"/>
    <w:rPr>
      <w:color w:val="954F72" w:themeColor="followedHyperlink"/>
      <w:u w:val="single"/>
    </w:rPr>
  </w:style>
  <w:style w:type="paragraph" w:styleId="Tartalomjegyzkcmsora">
    <w:name w:val="TOC Heading"/>
    <w:basedOn w:val="Cmsor1"/>
    <w:next w:val="Norml"/>
    <w:uiPriority w:val="39"/>
    <w:unhideWhenUsed/>
    <w:qFormat/>
    <w:rsid w:val="00554D24"/>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554D24"/>
    <w:pPr>
      <w:spacing w:after="100"/>
      <w:ind w:left="220"/>
      <w:jc w:val="left"/>
    </w:pPr>
    <w:rPr>
      <w:rFonts w:eastAsiaTheme="minorEastAsia"/>
    </w:rPr>
  </w:style>
  <w:style w:type="paragraph" w:styleId="TJ1">
    <w:name w:val="toc 1"/>
    <w:basedOn w:val="Norml"/>
    <w:next w:val="Norml"/>
    <w:autoRedefine/>
    <w:uiPriority w:val="39"/>
    <w:unhideWhenUsed/>
    <w:qFormat/>
    <w:locked/>
    <w:rsid w:val="00554D24"/>
    <w:pPr>
      <w:spacing w:after="100"/>
      <w:jc w:val="left"/>
    </w:pPr>
    <w:rPr>
      <w:rFonts w:eastAsiaTheme="minorEastAsia"/>
    </w:rPr>
  </w:style>
  <w:style w:type="paragraph" w:styleId="TJ3">
    <w:name w:val="toc 3"/>
    <w:basedOn w:val="Norml"/>
    <w:next w:val="Norml"/>
    <w:uiPriority w:val="39"/>
    <w:unhideWhenUsed/>
    <w:qFormat/>
    <w:locked/>
    <w:rsid w:val="00554D24"/>
    <w:pPr>
      <w:spacing w:after="100"/>
      <w:ind w:left="400"/>
    </w:pPr>
  </w:style>
  <w:style w:type="paragraph" w:customStyle="1" w:styleId="StyleTOC2Left015">
    <w:name w:val="Style TOC 2 + Left:  0.15&quot;"/>
    <w:basedOn w:val="TJ2"/>
    <w:rsid w:val="00554D24"/>
    <w:pPr>
      <w:ind w:left="216"/>
    </w:pPr>
    <w:rPr>
      <w:rFonts w:eastAsia="Times New Roman" w:cs="Times New Roman"/>
    </w:rPr>
  </w:style>
  <w:style w:type="paragraph" w:customStyle="1" w:styleId="StyleTOC3Left031">
    <w:name w:val="Style TOC 3 + Left:  0.31&quot;"/>
    <w:basedOn w:val="TJ3"/>
    <w:rsid w:val="00554D24"/>
    <w:pPr>
      <w:ind w:left="446"/>
    </w:pPr>
    <w:rPr>
      <w:rFonts w:eastAsia="Times New Roman" w:cs="Times New Roman"/>
    </w:rPr>
  </w:style>
  <w:style w:type="numbering" w:customStyle="1" w:styleId="Hierarchikuslista">
    <w:name w:val="Hierarchikus lista"/>
    <w:uiPriority w:val="99"/>
    <w:rsid w:val="00554D24"/>
    <w:pPr>
      <w:numPr>
        <w:numId w:val="2"/>
      </w:numPr>
    </w:pPr>
  </w:style>
  <w:style w:type="paragraph" w:customStyle="1" w:styleId="HierarchikusLista0">
    <w:name w:val="Hierarchikus Lista"/>
    <w:basedOn w:val="Listaszerbekezds"/>
    <w:link w:val="HierarchikusListaChar"/>
    <w:qFormat/>
    <w:rsid w:val="00554D24"/>
    <w:pPr>
      <w:numPr>
        <w:numId w:val="0"/>
      </w:numPr>
    </w:pPr>
  </w:style>
  <w:style w:type="character" w:customStyle="1" w:styleId="HierarchikusListaChar">
    <w:name w:val="Hierarchikus Lista Char"/>
    <w:basedOn w:val="ListaszerbekezdsChar"/>
    <w:link w:val="HierarchikusLista0"/>
    <w:rsid w:val="00554D24"/>
  </w:style>
  <w:style w:type="character" w:styleId="Kiemels2">
    <w:name w:val="Strong"/>
    <w:basedOn w:val="Bekezdsalapbettpusa"/>
    <w:uiPriority w:val="22"/>
    <w:rsid w:val="00554D24"/>
    <w:rPr>
      <w:b/>
      <w:bCs/>
    </w:rPr>
  </w:style>
  <w:style w:type="character" w:styleId="Kiemels">
    <w:name w:val="Emphasis"/>
    <w:basedOn w:val="Bekezdsalapbettpusa"/>
    <w:uiPriority w:val="6"/>
    <w:qFormat/>
    <w:rsid w:val="00554D24"/>
    <w:rPr>
      <w:i/>
      <w:iCs/>
    </w:rPr>
  </w:style>
  <w:style w:type="paragraph" w:styleId="Nincstrkz">
    <w:name w:val="No Spacing"/>
    <w:basedOn w:val="Norml"/>
    <w:uiPriority w:val="1"/>
    <w:rsid w:val="00554D24"/>
    <w:rPr>
      <w:szCs w:val="32"/>
    </w:rPr>
  </w:style>
  <w:style w:type="paragraph" w:styleId="Idzet">
    <w:name w:val="Quote"/>
    <w:basedOn w:val="Norml"/>
    <w:next w:val="Norml"/>
    <w:link w:val="IdzetChar"/>
    <w:uiPriority w:val="29"/>
    <w:rsid w:val="00554D24"/>
    <w:rPr>
      <w:i/>
    </w:rPr>
  </w:style>
  <w:style w:type="character" w:customStyle="1" w:styleId="IdzetChar">
    <w:name w:val="Idézet Char"/>
    <w:basedOn w:val="Bekezdsalapbettpusa"/>
    <w:link w:val="Idzet"/>
    <w:uiPriority w:val="29"/>
    <w:rsid w:val="00554D24"/>
    <w:rPr>
      <w:i/>
    </w:rPr>
  </w:style>
  <w:style w:type="paragraph" w:styleId="Kiemeltidzet">
    <w:name w:val="Intense Quote"/>
    <w:basedOn w:val="Norml"/>
    <w:next w:val="Norml"/>
    <w:link w:val="KiemeltidzetChar"/>
    <w:uiPriority w:val="30"/>
    <w:rsid w:val="00554D24"/>
    <w:pPr>
      <w:ind w:left="720" w:right="720"/>
    </w:pPr>
    <w:rPr>
      <w:b/>
      <w:i/>
    </w:rPr>
  </w:style>
  <w:style w:type="character" w:customStyle="1" w:styleId="KiemeltidzetChar">
    <w:name w:val="Kiemelt idézet Char"/>
    <w:basedOn w:val="Bekezdsalapbettpusa"/>
    <w:link w:val="Kiemeltidzet"/>
    <w:uiPriority w:val="30"/>
    <w:rsid w:val="00554D24"/>
    <w:rPr>
      <w:b/>
      <w:i/>
    </w:rPr>
  </w:style>
  <w:style w:type="character" w:styleId="Erskiemels">
    <w:name w:val="Intense Emphasis"/>
    <w:basedOn w:val="Bekezdsalapbettpusa"/>
    <w:uiPriority w:val="21"/>
    <w:rsid w:val="00554D24"/>
    <w:rPr>
      <w:b/>
      <w:i/>
      <w:sz w:val="24"/>
      <w:szCs w:val="24"/>
      <w:u w:val="single"/>
    </w:rPr>
  </w:style>
  <w:style w:type="character" w:styleId="Knyvcme">
    <w:name w:val="Book Title"/>
    <w:basedOn w:val="Bekezdsalapbettpusa"/>
    <w:uiPriority w:val="33"/>
    <w:rsid w:val="00554D24"/>
    <w:rPr>
      <w:rFonts w:ascii="Calibri" w:eastAsiaTheme="majorEastAsia" w:hAnsi="Calibri"/>
      <w:b/>
      <w:i/>
      <w:sz w:val="24"/>
      <w:szCs w:val="24"/>
    </w:rPr>
  </w:style>
  <w:style w:type="paragraph" w:customStyle="1" w:styleId="Szvegdobozstlus">
    <w:name w:val="Szövegdoboz stílus"/>
    <w:basedOn w:val="HierarchikusLista0"/>
    <w:qFormat/>
    <w:rsid w:val="00554D24"/>
    <w:rPr>
      <w:b/>
      <w:i/>
      <w:color w:val="009EE0"/>
    </w:rPr>
  </w:style>
  <w:style w:type="table" w:customStyle="1" w:styleId="Rcsos">
    <w:name w:val="Rácsos"/>
    <w:basedOn w:val="Normltblzat"/>
    <w:uiPriority w:val="99"/>
    <w:rsid w:val="00554D24"/>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554D2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554D24"/>
    <w:pPr>
      <w:keepNext/>
      <w:spacing w:after="40"/>
      <w:jc w:val="center"/>
    </w:pPr>
    <w:rPr>
      <w:b/>
      <w:bCs/>
      <w:color w:val="808080"/>
      <w:szCs w:val="18"/>
    </w:rPr>
  </w:style>
  <w:style w:type="paragraph" w:customStyle="1" w:styleId="ENCaption2Col">
    <w:name w:val="EN_Caption_2Col"/>
    <w:basedOn w:val="Norml"/>
    <w:next w:val="Norml"/>
    <w:uiPriority w:val="1"/>
    <w:qFormat/>
    <w:rsid w:val="00554D24"/>
    <w:pPr>
      <w:keepNext/>
      <w:spacing w:after="40"/>
      <w:jc w:val="left"/>
    </w:pPr>
    <w:rPr>
      <w:b/>
      <w:bCs/>
      <w:color w:val="808080"/>
      <w:szCs w:val="18"/>
    </w:rPr>
  </w:style>
  <w:style w:type="paragraph" w:customStyle="1" w:styleId="ENCaptionBox">
    <w:name w:val="EN_Caption_Box"/>
    <w:basedOn w:val="Norml"/>
    <w:next w:val="Norml"/>
    <w:uiPriority w:val="1"/>
    <w:qFormat/>
    <w:rsid w:val="00554D2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554D24"/>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554D24"/>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554D24"/>
    <w:rPr>
      <w:rFonts w:eastAsiaTheme="minorEastAsia"/>
      <w:color w:val="808080"/>
      <w:sz w:val="18"/>
    </w:rPr>
  </w:style>
  <w:style w:type="paragraph" w:customStyle="1" w:styleId="ENNormal">
    <w:name w:val="EN_Normal"/>
    <w:basedOn w:val="Norml"/>
    <w:uiPriority w:val="1"/>
    <w:qFormat/>
    <w:rsid w:val="00554D24"/>
  </w:style>
  <w:style w:type="paragraph" w:customStyle="1" w:styleId="ENNormalBox">
    <w:name w:val="EN_Normal_Box"/>
    <w:basedOn w:val="Norml"/>
    <w:uiPriority w:val="1"/>
    <w:qFormat/>
    <w:rsid w:val="00554D24"/>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554D24"/>
    <w:pPr>
      <w:keepLines/>
      <w:jc w:val="center"/>
    </w:pPr>
    <w:rPr>
      <w:color w:val="808080"/>
      <w:sz w:val="18"/>
    </w:rPr>
  </w:style>
  <w:style w:type="paragraph" w:customStyle="1" w:styleId="ENNote2Col">
    <w:name w:val="EN_Note_2Col"/>
    <w:basedOn w:val="Norml"/>
    <w:next w:val="ENNormal"/>
    <w:uiPriority w:val="1"/>
    <w:qFormat/>
    <w:rsid w:val="00554D24"/>
    <w:pPr>
      <w:keepLines/>
    </w:pPr>
    <w:rPr>
      <w:color w:val="808080"/>
      <w:sz w:val="18"/>
    </w:rPr>
  </w:style>
  <w:style w:type="paragraph" w:customStyle="1" w:styleId="ENNoteBox">
    <w:name w:val="EN_Note_Box"/>
    <w:basedOn w:val="Norml"/>
    <w:next w:val="ENNormalBox"/>
    <w:uiPriority w:val="1"/>
    <w:qFormat/>
    <w:rsid w:val="00554D24"/>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554D24"/>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554D24"/>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554D2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554D24"/>
    <w:pPr>
      <w:keepNext/>
      <w:spacing w:after="40"/>
      <w:jc w:val="center"/>
    </w:pPr>
    <w:rPr>
      <w:sz w:val="20"/>
    </w:rPr>
  </w:style>
  <w:style w:type="paragraph" w:customStyle="1" w:styleId="HUCaption2Col">
    <w:name w:val="HU_Caption_2Col"/>
    <w:basedOn w:val="Kpalrs"/>
    <w:next w:val="Norml"/>
    <w:uiPriority w:val="1"/>
    <w:qFormat/>
    <w:rsid w:val="00554D24"/>
    <w:pPr>
      <w:keepNext/>
      <w:spacing w:after="40"/>
    </w:pPr>
    <w:rPr>
      <w:sz w:val="20"/>
    </w:rPr>
  </w:style>
  <w:style w:type="paragraph" w:customStyle="1" w:styleId="HUCaptionBox">
    <w:name w:val="HU_Caption_Box"/>
    <w:basedOn w:val="Kpalrs"/>
    <w:next w:val="Norml"/>
    <w:uiPriority w:val="1"/>
    <w:qFormat/>
    <w:rsid w:val="00554D2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554D24"/>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554D24"/>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554D24"/>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554D24"/>
    <w:rPr>
      <w:caps/>
      <w:color w:val="0C2148" w:themeColor="text2"/>
    </w:rPr>
  </w:style>
  <w:style w:type="paragraph" w:customStyle="1" w:styleId="HUFootnote">
    <w:name w:val="HU_Footnote"/>
    <w:basedOn w:val="Lbjegyzetszveg"/>
    <w:uiPriority w:val="1"/>
    <w:qFormat/>
    <w:rsid w:val="00554D24"/>
    <w:rPr>
      <w:color w:val="808080"/>
      <w:sz w:val="18"/>
    </w:rPr>
  </w:style>
  <w:style w:type="paragraph" w:customStyle="1" w:styleId="HUNormalBox">
    <w:name w:val="HU_Normal_Box"/>
    <w:basedOn w:val="Norml"/>
    <w:uiPriority w:val="1"/>
    <w:qFormat/>
    <w:rsid w:val="00554D24"/>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554D24"/>
    <w:pPr>
      <w:keepLines/>
      <w:jc w:val="center"/>
    </w:pPr>
    <w:rPr>
      <w:color w:val="808080"/>
      <w:sz w:val="18"/>
    </w:rPr>
  </w:style>
  <w:style w:type="paragraph" w:customStyle="1" w:styleId="HUNote2Col">
    <w:name w:val="HU_Note_2Col"/>
    <w:basedOn w:val="Norml"/>
    <w:next w:val="Norml"/>
    <w:uiPriority w:val="1"/>
    <w:qFormat/>
    <w:rsid w:val="00554D24"/>
    <w:pPr>
      <w:keepLines/>
    </w:pPr>
    <w:rPr>
      <w:color w:val="808080"/>
      <w:sz w:val="18"/>
    </w:rPr>
  </w:style>
  <w:style w:type="paragraph" w:customStyle="1" w:styleId="HUNoteBox">
    <w:name w:val="HU_Note_Box"/>
    <w:basedOn w:val="Norml"/>
    <w:next w:val="HUNormalBox"/>
    <w:link w:val="HUNoteBoxChar"/>
    <w:uiPriority w:val="1"/>
    <w:qFormat/>
    <w:rsid w:val="00554D24"/>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554D24"/>
    <w:rPr>
      <w:color w:val="808080"/>
      <w:sz w:val="18"/>
      <w:shd w:val="clear" w:color="auto" w:fill="C6EEFF"/>
    </w:rPr>
  </w:style>
  <w:style w:type="paragraph" w:customStyle="1" w:styleId="HUSectionTitle">
    <w:name w:val="HU_Section_Title"/>
    <w:basedOn w:val="Cmsor2"/>
    <w:next w:val="Norml"/>
    <w:link w:val="HUSectionTitleChar"/>
    <w:uiPriority w:val="1"/>
    <w:rsid w:val="00554D24"/>
    <w:pPr>
      <w:keepNext/>
    </w:pPr>
  </w:style>
  <w:style w:type="character" w:customStyle="1" w:styleId="HUSectionTitleChar">
    <w:name w:val="HU_Section_Title Char"/>
    <w:basedOn w:val="Cmsor2Char"/>
    <w:link w:val="HUSectionTitle"/>
    <w:uiPriority w:val="1"/>
    <w:rsid w:val="00554D24"/>
    <w:rPr>
      <w:b/>
      <w:color w:val="0C2148" w:themeColor="text2"/>
      <w:sz w:val="24"/>
      <w:szCs w:val="38"/>
    </w:rPr>
  </w:style>
  <w:style w:type="paragraph" w:customStyle="1" w:styleId="HUSubsectionTitle">
    <w:name w:val="HU_Subsection_Title"/>
    <w:basedOn w:val="Cmsor3"/>
    <w:next w:val="Norml"/>
    <w:link w:val="HUSubsectionTitleChar"/>
    <w:uiPriority w:val="1"/>
    <w:rsid w:val="00554D24"/>
    <w:pPr>
      <w:keepNext/>
      <w:ind w:left="595" w:hanging="595"/>
    </w:pPr>
  </w:style>
  <w:style w:type="character" w:customStyle="1" w:styleId="HUSubsectionTitleChar">
    <w:name w:val="HU_Subsection_Title Char"/>
    <w:basedOn w:val="Cmsor3Char"/>
    <w:link w:val="HUSubsectionTitle"/>
    <w:uiPriority w:val="1"/>
    <w:rsid w:val="00554D24"/>
    <w:rPr>
      <w:bCs/>
      <w:color w:val="0C2148" w:themeColor="text2"/>
      <w:szCs w:val="34"/>
    </w:rPr>
  </w:style>
  <w:style w:type="paragraph" w:customStyle="1" w:styleId="Heading1Kiadvny">
    <w:name w:val="Heading 1 Kiadvány"/>
    <w:basedOn w:val="Cmsor1"/>
    <w:qFormat/>
    <w:rsid w:val="00554D24"/>
    <w:rPr>
      <w:b w:val="0"/>
      <w:caps w:val="0"/>
      <w:sz w:val="52"/>
    </w:rPr>
  </w:style>
  <w:style w:type="paragraph" w:styleId="Vltozat">
    <w:name w:val="Revision"/>
    <w:hidden/>
    <w:uiPriority w:val="99"/>
    <w:semiHidden/>
    <w:rsid w:val="00DC3658"/>
  </w:style>
  <w:style w:type="character" w:styleId="Jegyzethivatkozs">
    <w:name w:val="annotation reference"/>
    <w:basedOn w:val="Bekezdsalapbettpusa"/>
    <w:uiPriority w:val="99"/>
    <w:semiHidden/>
    <w:unhideWhenUsed/>
    <w:rsid w:val="004908B4"/>
    <w:rPr>
      <w:sz w:val="16"/>
      <w:szCs w:val="16"/>
    </w:rPr>
  </w:style>
  <w:style w:type="paragraph" w:styleId="Jegyzetszveg">
    <w:name w:val="annotation text"/>
    <w:basedOn w:val="Norml"/>
    <w:link w:val="JegyzetszvegChar"/>
    <w:uiPriority w:val="99"/>
    <w:unhideWhenUsed/>
    <w:rsid w:val="004908B4"/>
    <w:pPr>
      <w:spacing w:line="240" w:lineRule="auto"/>
    </w:pPr>
  </w:style>
  <w:style w:type="character" w:customStyle="1" w:styleId="JegyzetszvegChar">
    <w:name w:val="Jegyzetszöveg Char"/>
    <w:basedOn w:val="Bekezdsalapbettpusa"/>
    <w:link w:val="Jegyzetszveg"/>
    <w:uiPriority w:val="99"/>
    <w:rsid w:val="004908B4"/>
  </w:style>
  <w:style w:type="paragraph" w:styleId="Megjegyzstrgya">
    <w:name w:val="annotation subject"/>
    <w:basedOn w:val="Jegyzetszveg"/>
    <w:next w:val="Jegyzetszveg"/>
    <w:link w:val="MegjegyzstrgyaChar"/>
    <w:uiPriority w:val="99"/>
    <w:semiHidden/>
    <w:unhideWhenUsed/>
    <w:rsid w:val="004908B4"/>
    <w:rPr>
      <w:b/>
      <w:bCs/>
    </w:rPr>
  </w:style>
  <w:style w:type="character" w:customStyle="1" w:styleId="MegjegyzstrgyaChar">
    <w:name w:val="Megjegyzés tárgya Char"/>
    <w:basedOn w:val="JegyzetszvegChar"/>
    <w:link w:val="Megjegyzstrgya"/>
    <w:uiPriority w:val="99"/>
    <w:semiHidden/>
    <w:rsid w:val="004908B4"/>
    <w:rPr>
      <w:b/>
      <w:bCs/>
    </w:rPr>
  </w:style>
  <w:style w:type="paragraph" w:customStyle="1" w:styleId="Erskiemels2">
    <w:name w:val="Erős kiemelés2"/>
    <w:basedOn w:val="Norml"/>
    <w:uiPriority w:val="5"/>
    <w:qFormat/>
    <w:rsid w:val="00ED3B94"/>
    <w:rPr>
      <w:b/>
      <w:i/>
    </w:rPr>
  </w:style>
  <w:style w:type="character" w:styleId="Lbjegyzet-hivatkozs">
    <w:name w:val="footnote reference"/>
    <w:basedOn w:val="Bekezdsalapbettpusa"/>
    <w:uiPriority w:val="99"/>
    <w:semiHidden/>
    <w:unhideWhenUsed/>
    <w:rsid w:val="002D5F84"/>
    <w:rPr>
      <w:vertAlign w:val="superscript"/>
    </w:rPr>
  </w:style>
  <w:style w:type="paragraph" w:styleId="NormlWeb">
    <w:name w:val="Normal (Web)"/>
    <w:basedOn w:val="Norml"/>
    <w:uiPriority w:val="99"/>
    <w:rsid w:val="009C403D"/>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3">
    <w:name w:val="Erős kiemelés3"/>
    <w:basedOn w:val="Norml"/>
    <w:uiPriority w:val="5"/>
    <w:qFormat/>
    <w:rsid w:val="00401DFF"/>
    <w:rPr>
      <w:b/>
      <w:i/>
    </w:rPr>
  </w:style>
  <w:style w:type="paragraph" w:customStyle="1" w:styleId="Erskiemels4">
    <w:name w:val="Erős kiemelés4"/>
    <w:basedOn w:val="Norml"/>
    <w:uiPriority w:val="5"/>
    <w:qFormat/>
    <w:rsid w:val="00092DBE"/>
    <w:rPr>
      <w:b/>
      <w:i/>
    </w:rPr>
  </w:style>
  <w:style w:type="paragraph" w:customStyle="1" w:styleId="Erskiemels5">
    <w:name w:val="Erős kiemelés5"/>
    <w:basedOn w:val="Norml"/>
    <w:uiPriority w:val="5"/>
    <w:qFormat/>
    <w:rsid w:val="00F72557"/>
    <w:rPr>
      <w:b/>
      <w:i/>
    </w:rPr>
  </w:style>
  <w:style w:type="paragraph" w:customStyle="1" w:styleId="Erskiemels6">
    <w:name w:val="Erős kiemelés6"/>
    <w:basedOn w:val="Norml"/>
    <w:uiPriority w:val="5"/>
    <w:qFormat/>
    <w:rsid w:val="00CB0030"/>
    <w:rPr>
      <w:b/>
      <w:i/>
    </w:rPr>
  </w:style>
  <w:style w:type="paragraph" w:customStyle="1" w:styleId="Erskiemels7">
    <w:name w:val="Erős kiemelés7"/>
    <w:basedOn w:val="Norml"/>
    <w:uiPriority w:val="5"/>
    <w:qFormat/>
    <w:rsid w:val="00CE4818"/>
    <w:rPr>
      <w:b/>
      <w:i/>
    </w:rPr>
  </w:style>
  <w:style w:type="paragraph" w:customStyle="1" w:styleId="Erskiemels8">
    <w:name w:val="Erős kiemelés8"/>
    <w:basedOn w:val="Norml"/>
    <w:uiPriority w:val="5"/>
    <w:qFormat/>
    <w:rsid w:val="00E66B50"/>
    <w:rPr>
      <w:b/>
      <w:i/>
    </w:rPr>
  </w:style>
  <w:style w:type="paragraph" w:customStyle="1" w:styleId="Erskiemels9">
    <w:name w:val="Erős kiemelés9"/>
    <w:basedOn w:val="Norml"/>
    <w:uiPriority w:val="5"/>
    <w:qFormat/>
    <w:rsid w:val="007C251B"/>
    <w:rPr>
      <w:b/>
      <w:i/>
    </w:rPr>
  </w:style>
  <w:style w:type="paragraph" w:customStyle="1" w:styleId="Erskiemels10">
    <w:name w:val="Erős kiemelés10"/>
    <w:basedOn w:val="Norml"/>
    <w:uiPriority w:val="5"/>
    <w:qFormat/>
    <w:rsid w:val="008E1EE6"/>
    <w:rPr>
      <w:b/>
      <w:i/>
    </w:rPr>
  </w:style>
  <w:style w:type="paragraph" w:customStyle="1" w:styleId="Erskiemels11">
    <w:name w:val="Erős kiemelés11"/>
    <w:basedOn w:val="Norml"/>
    <w:uiPriority w:val="5"/>
    <w:qFormat/>
    <w:rsid w:val="00261133"/>
    <w:rPr>
      <w:b/>
      <w:i/>
    </w:rPr>
  </w:style>
  <w:style w:type="paragraph" w:customStyle="1" w:styleId="Erskiemels110">
    <w:name w:val="Erős kiemelés11"/>
    <w:basedOn w:val="Norml"/>
    <w:uiPriority w:val="5"/>
    <w:qFormat/>
    <w:rsid w:val="00261133"/>
    <w:rPr>
      <w:b/>
      <w:i/>
    </w:rPr>
  </w:style>
  <w:style w:type="paragraph" w:customStyle="1" w:styleId="Bekezds">
    <w:name w:val="Bekezdés"/>
    <w:uiPriority w:val="99"/>
    <w:rsid w:val="001C57AD"/>
    <w:pPr>
      <w:widowControl w:val="0"/>
      <w:autoSpaceDE w:val="0"/>
      <w:autoSpaceDN w:val="0"/>
      <w:adjustRightInd w:val="0"/>
      <w:ind w:firstLine="202"/>
    </w:pPr>
    <w:rPr>
      <w:rFonts w:ascii="Times New Roman" w:eastAsiaTheme="minorEastAsia" w:hAnsi="Times New Roman" w:cs="Times New Roman"/>
      <w:sz w:val="24"/>
      <w:szCs w:val="24"/>
    </w:rPr>
  </w:style>
  <w:style w:type="character" w:customStyle="1" w:styleId="cf01">
    <w:name w:val="cf01"/>
    <w:basedOn w:val="Bekezdsalapbettpusa"/>
    <w:rsid w:val="001C57AD"/>
    <w:rPr>
      <w:rFonts w:ascii="Segoe UI" w:hAnsi="Segoe UI" w:cs="Segoe UI" w:hint="default"/>
      <w:sz w:val="18"/>
      <w:szCs w:val="18"/>
    </w:rPr>
  </w:style>
  <w:style w:type="paragraph" w:customStyle="1" w:styleId="Erskiemels12">
    <w:name w:val="Erős kiemelés12"/>
    <w:basedOn w:val="Norml"/>
    <w:uiPriority w:val="5"/>
    <w:qFormat/>
    <w:rsid w:val="00B81D70"/>
    <w:rPr>
      <w:b/>
      <w:i/>
    </w:rPr>
  </w:style>
  <w:style w:type="paragraph" w:customStyle="1" w:styleId="Erskiemels13">
    <w:name w:val="Erős kiemelés13"/>
    <w:basedOn w:val="Norml"/>
    <w:uiPriority w:val="5"/>
    <w:qFormat/>
    <w:rsid w:val="00234190"/>
    <w:rPr>
      <w:b/>
      <w:i/>
    </w:rPr>
  </w:style>
  <w:style w:type="paragraph" w:customStyle="1" w:styleId="Erskiemels14">
    <w:name w:val="Erős kiemelés14"/>
    <w:basedOn w:val="Norml"/>
    <w:uiPriority w:val="5"/>
    <w:qFormat/>
    <w:rsid w:val="000C5EDD"/>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09414">
      <w:bodyDiv w:val="1"/>
      <w:marLeft w:val="0"/>
      <w:marRight w:val="0"/>
      <w:marTop w:val="0"/>
      <w:marBottom w:val="0"/>
      <w:divBdr>
        <w:top w:val="none" w:sz="0" w:space="0" w:color="auto"/>
        <w:left w:val="none" w:sz="0" w:space="0" w:color="auto"/>
        <w:bottom w:val="none" w:sz="0" w:space="0" w:color="auto"/>
        <w:right w:val="none" w:sz="0" w:space="0" w:color="auto"/>
      </w:divBdr>
    </w:div>
    <w:div w:id="114720767">
      <w:bodyDiv w:val="1"/>
      <w:marLeft w:val="0"/>
      <w:marRight w:val="0"/>
      <w:marTop w:val="0"/>
      <w:marBottom w:val="0"/>
      <w:divBdr>
        <w:top w:val="none" w:sz="0" w:space="0" w:color="auto"/>
        <w:left w:val="none" w:sz="0" w:space="0" w:color="auto"/>
        <w:bottom w:val="none" w:sz="0" w:space="0" w:color="auto"/>
        <w:right w:val="none" w:sz="0" w:space="0" w:color="auto"/>
      </w:divBdr>
    </w:div>
    <w:div w:id="398750398">
      <w:bodyDiv w:val="1"/>
      <w:marLeft w:val="0"/>
      <w:marRight w:val="0"/>
      <w:marTop w:val="0"/>
      <w:marBottom w:val="0"/>
      <w:divBdr>
        <w:top w:val="none" w:sz="0" w:space="0" w:color="auto"/>
        <w:left w:val="none" w:sz="0" w:space="0" w:color="auto"/>
        <w:bottom w:val="none" w:sz="0" w:space="0" w:color="auto"/>
        <w:right w:val="none" w:sz="0" w:space="0" w:color="auto"/>
      </w:divBdr>
    </w:div>
    <w:div w:id="630132831">
      <w:bodyDiv w:val="1"/>
      <w:marLeft w:val="0"/>
      <w:marRight w:val="0"/>
      <w:marTop w:val="0"/>
      <w:marBottom w:val="0"/>
      <w:divBdr>
        <w:top w:val="none" w:sz="0" w:space="0" w:color="auto"/>
        <w:left w:val="none" w:sz="0" w:space="0" w:color="auto"/>
        <w:bottom w:val="none" w:sz="0" w:space="0" w:color="auto"/>
        <w:right w:val="none" w:sz="0" w:space="0" w:color="auto"/>
      </w:divBdr>
    </w:div>
    <w:div w:id="70335990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18499505">
      <w:bodyDiv w:val="1"/>
      <w:marLeft w:val="0"/>
      <w:marRight w:val="0"/>
      <w:marTop w:val="0"/>
      <w:marBottom w:val="0"/>
      <w:divBdr>
        <w:top w:val="none" w:sz="0" w:space="0" w:color="auto"/>
        <w:left w:val="none" w:sz="0" w:space="0" w:color="auto"/>
        <w:bottom w:val="none" w:sz="0" w:space="0" w:color="auto"/>
        <w:right w:val="none" w:sz="0" w:space="0" w:color="auto"/>
      </w:divBdr>
    </w:div>
    <w:div w:id="824126659">
      <w:bodyDiv w:val="1"/>
      <w:marLeft w:val="0"/>
      <w:marRight w:val="0"/>
      <w:marTop w:val="0"/>
      <w:marBottom w:val="0"/>
      <w:divBdr>
        <w:top w:val="none" w:sz="0" w:space="0" w:color="auto"/>
        <w:left w:val="none" w:sz="0" w:space="0" w:color="auto"/>
        <w:bottom w:val="none" w:sz="0" w:space="0" w:color="auto"/>
        <w:right w:val="none" w:sz="0" w:space="0" w:color="auto"/>
      </w:divBdr>
    </w:div>
    <w:div w:id="878661098">
      <w:bodyDiv w:val="1"/>
      <w:marLeft w:val="0"/>
      <w:marRight w:val="0"/>
      <w:marTop w:val="0"/>
      <w:marBottom w:val="0"/>
      <w:divBdr>
        <w:top w:val="none" w:sz="0" w:space="0" w:color="auto"/>
        <w:left w:val="none" w:sz="0" w:space="0" w:color="auto"/>
        <w:bottom w:val="none" w:sz="0" w:space="0" w:color="auto"/>
        <w:right w:val="none" w:sz="0" w:space="0" w:color="auto"/>
      </w:divBdr>
    </w:div>
    <w:div w:id="1029065562">
      <w:bodyDiv w:val="1"/>
      <w:marLeft w:val="0"/>
      <w:marRight w:val="0"/>
      <w:marTop w:val="0"/>
      <w:marBottom w:val="0"/>
      <w:divBdr>
        <w:top w:val="none" w:sz="0" w:space="0" w:color="auto"/>
        <w:left w:val="none" w:sz="0" w:space="0" w:color="auto"/>
        <w:bottom w:val="none" w:sz="0" w:space="0" w:color="auto"/>
        <w:right w:val="none" w:sz="0" w:space="0" w:color="auto"/>
      </w:divBdr>
    </w:div>
    <w:div w:id="1266041981">
      <w:bodyDiv w:val="1"/>
      <w:marLeft w:val="0"/>
      <w:marRight w:val="0"/>
      <w:marTop w:val="0"/>
      <w:marBottom w:val="0"/>
      <w:divBdr>
        <w:top w:val="none" w:sz="0" w:space="0" w:color="auto"/>
        <w:left w:val="none" w:sz="0" w:space="0" w:color="auto"/>
        <w:bottom w:val="none" w:sz="0" w:space="0" w:color="auto"/>
        <w:right w:val="none" w:sz="0" w:space="0" w:color="auto"/>
      </w:divBdr>
    </w:div>
    <w:div w:id="185252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06358E-9ADB-4A1D-A7B0-E82AB7F59E57}">
  <ds:schemaRefs>
    <ds:schemaRef ds:uri="http://schemas.microsoft.com/sharepoint/v3/contenttype/forms"/>
  </ds:schemaRefs>
</ds:datastoreItem>
</file>

<file path=customXml/itemProps2.xml><?xml version="1.0" encoding="utf-8"?>
<ds:datastoreItem xmlns:ds="http://schemas.openxmlformats.org/officeDocument/2006/customXml" ds:itemID="{282DF211-3AAB-4CF2-B549-88FE9327A5C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cd9ea43-07ae-49b3-b02b-3fd15dba889d"/>
    <ds:schemaRef ds:uri="http://www.w3.org/XML/1998/namespace"/>
    <ds:schemaRef ds:uri="http://purl.org/dc/dcmitype/"/>
  </ds:schemaRefs>
</ds:datastoreItem>
</file>

<file path=customXml/itemProps3.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customXml/itemProps4.xml><?xml version="1.0" encoding="utf-8"?>
<ds:datastoreItem xmlns:ds="http://schemas.openxmlformats.org/officeDocument/2006/customXml" ds:itemID="{8ACFC4C2-7177-4A5A-9BB1-E4B131388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8472</Words>
  <Characters>61329</Characters>
  <Application>Microsoft Office Word</Application>
  <DocSecurity>0</DocSecurity>
  <Lines>511</Lines>
  <Paragraphs>139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1</cp:revision>
  <cp:lastPrinted>1900-12-31T23:00:00Z</cp:lastPrinted>
  <dcterms:created xsi:type="dcterms:W3CDTF">2025-01-29T13:46:00Z</dcterms:created>
  <dcterms:modified xsi:type="dcterms:W3CDTF">2025-01-29T13:49:00Z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2027-10-04T12:40:29Z</vt:filetime>
  </property>
  <property fmtid="{D5CDD505-2E9C-101B-9397-08002B2CF9AE}" pid="3" name="Érvényességet beállító">
    <vt:lpwstr>horvathjud</vt:lpwstr>
  </property>
  <property fmtid="{D5CDD505-2E9C-101B-9397-08002B2CF9AE}" pid="4" name="Érvényességi idő első beállítása">
    <vt:filetime>2022-10-04T12:40:29Z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horvathjud@mnb.hu</vt:lpwstr>
  </property>
  <property fmtid="{D5CDD505-2E9C-101B-9397-08002B2CF9AE}" pid="8" name="MSIP_Label_b0d11092-50c9-4e74-84b5-b1af078dc3d0_SetDate">
    <vt:lpwstr>2022-10-04T15:34:12.8073003Z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1c15f875-ec26-4b2e-b43a-9cfaacfbe769</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y fmtid="{D5CDD505-2E9C-101B-9397-08002B2CF9AE}" pid="14" name="ContentTypeId">
    <vt:lpwstr>0x010100650B30A9E6F26340963DA6FE880E67C5</vt:lpwstr>
  </property>
</Properties>
</file>